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441C6" w14:textId="77777777" w:rsidR="00610D6E" w:rsidRDefault="008D6E82">
      <w:r>
        <w:tab/>
      </w:r>
      <w:r w:rsidR="00A44F0A">
        <w:tab/>
      </w:r>
    </w:p>
    <w:p w14:paraId="6A5BFBF4" w14:textId="1241ADA7" w:rsidR="00610D6E" w:rsidRPr="007D641B" w:rsidRDefault="00F91FAA" w:rsidP="00013BC3">
      <w:pPr>
        <w:tabs>
          <w:tab w:val="left" w:pos="3857"/>
          <w:tab w:val="left" w:pos="5091"/>
        </w:tabs>
      </w:pPr>
      <w:r>
        <w:rPr>
          <w:noProof/>
        </w:rPr>
        <w:drawing>
          <wp:anchor distT="0" distB="0" distL="114300" distR="114300" simplePos="0" relativeHeight="251653120" behindDoc="0" locked="0" layoutInCell="1" allowOverlap="1" wp14:anchorId="1C0E6E45" wp14:editId="310119A5">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1CE0A9AF" wp14:editId="72C100CF">
            <wp:extent cx="1866900" cy="466725"/>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66725"/>
                    </a:xfrm>
                    <a:prstGeom prst="rect">
                      <a:avLst/>
                    </a:prstGeom>
                    <a:noFill/>
                    <a:ln>
                      <a:noFill/>
                    </a:ln>
                  </pic:spPr>
                </pic:pic>
              </a:graphicData>
            </a:graphic>
          </wp:inline>
        </w:drawing>
      </w:r>
      <w:r w:rsidR="00610D6E" w:rsidRPr="007D641B">
        <w:tab/>
      </w:r>
      <w:r w:rsidR="00610D6E" w:rsidRPr="007D641B">
        <w:tab/>
      </w:r>
    </w:p>
    <w:p w14:paraId="65DDB43A" w14:textId="77777777" w:rsidR="00610D6E" w:rsidRPr="007D641B" w:rsidRDefault="00610D6E"/>
    <w:p w14:paraId="05580731" w14:textId="77777777" w:rsidR="00610D6E" w:rsidRDefault="00610D6E"/>
    <w:p w14:paraId="1D18886B" w14:textId="77777777" w:rsidR="00610D6E" w:rsidRDefault="00610D6E"/>
    <w:p w14:paraId="51362B64" w14:textId="77777777" w:rsidR="00610D6E" w:rsidRDefault="00610D6E"/>
    <w:p w14:paraId="262B6FD9" w14:textId="77777777" w:rsidR="00610D6E" w:rsidRDefault="00610D6E"/>
    <w:p w14:paraId="6B6EAD79" w14:textId="77777777" w:rsidR="00610D6E" w:rsidRPr="00233613" w:rsidRDefault="00610D6E">
      <w:r w:rsidRPr="00233613">
        <w:t>___________________________________________________________________________</w:t>
      </w:r>
    </w:p>
    <w:p w14:paraId="1001EC67" w14:textId="77777777" w:rsidR="00610D6E" w:rsidRPr="00233613" w:rsidRDefault="00610D6E"/>
    <w:p w14:paraId="34D6DF32" w14:textId="77777777" w:rsidR="00610D6E" w:rsidRPr="00233613" w:rsidRDefault="00610D6E">
      <w:r w:rsidRPr="00233613">
        <w:t>____________________________________________________________________________</w:t>
      </w:r>
    </w:p>
    <w:p w14:paraId="323D4859" w14:textId="77777777" w:rsidR="00610D6E" w:rsidRPr="00233613" w:rsidRDefault="00610D6E"/>
    <w:p w14:paraId="740D473C" w14:textId="77777777" w:rsidR="00610D6E" w:rsidRPr="00233613" w:rsidRDefault="00610D6E"/>
    <w:p w14:paraId="3C72BEE2" w14:textId="77777777" w:rsidR="00610D6E" w:rsidRPr="00233613" w:rsidRDefault="00610D6E"/>
    <w:p w14:paraId="1911C822" w14:textId="77777777" w:rsidR="00610D6E" w:rsidRPr="00233613" w:rsidRDefault="00610D6E"/>
    <w:p w14:paraId="5A3786A2" w14:textId="77777777" w:rsidR="00610D6E" w:rsidRPr="00233613" w:rsidRDefault="00610D6E"/>
    <w:p w14:paraId="1F34DD3B" w14:textId="77777777" w:rsidR="00610D6E" w:rsidRPr="00233613" w:rsidRDefault="00610D6E"/>
    <w:p w14:paraId="4A17D4E2" w14:textId="77777777" w:rsidR="00610D6E" w:rsidRPr="00233613" w:rsidRDefault="00610D6E"/>
    <w:p w14:paraId="0F4EC1A3" w14:textId="77777777" w:rsidR="00610D6E" w:rsidRPr="00E57986" w:rsidRDefault="007F19A5">
      <w:pPr>
        <w:pStyle w:val="Vakiosisennys"/>
        <w:jc w:val="center"/>
        <w:outlineLvl w:val="0"/>
        <w:rPr>
          <w:b/>
          <w:sz w:val="40"/>
        </w:rPr>
      </w:pPr>
      <w:bookmarkStart w:id="0" w:name="_Toc57124139"/>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5B675464" w14:textId="77777777" w:rsidR="00610D6E" w:rsidRPr="00E57986" w:rsidRDefault="00610D6E" w:rsidP="0034780F"/>
    <w:p w14:paraId="261D79CA" w14:textId="77777777" w:rsidR="00B12F70" w:rsidRPr="00E57986" w:rsidRDefault="00B12F70" w:rsidP="00B12F70"/>
    <w:p w14:paraId="53D5FEB7" w14:textId="77777777" w:rsidR="00610D6E" w:rsidRPr="00E57986" w:rsidRDefault="00610D6E">
      <w:pPr>
        <w:rPr>
          <w:b/>
        </w:rPr>
      </w:pPr>
    </w:p>
    <w:p w14:paraId="5399A57F" w14:textId="77777777" w:rsidR="00610D6E" w:rsidRPr="00E57986" w:rsidRDefault="00610D6E">
      <w:pPr>
        <w:rPr>
          <w:b/>
        </w:rPr>
      </w:pPr>
    </w:p>
    <w:p w14:paraId="486ECC02" w14:textId="77777777" w:rsidR="00610D6E" w:rsidRPr="00E57986" w:rsidRDefault="00610D6E">
      <w:pPr>
        <w:rPr>
          <w:b/>
        </w:rPr>
      </w:pPr>
    </w:p>
    <w:p w14:paraId="5D953E85" w14:textId="77777777" w:rsidR="00BB7906" w:rsidRPr="00E57986" w:rsidRDefault="00BB7906">
      <w:pPr>
        <w:rPr>
          <w:b/>
        </w:rPr>
      </w:pPr>
    </w:p>
    <w:p w14:paraId="418C4D55" w14:textId="77777777" w:rsidR="00BB7906" w:rsidRPr="00E57986" w:rsidRDefault="00BB7906">
      <w:pPr>
        <w:rPr>
          <w:b/>
        </w:rPr>
      </w:pPr>
    </w:p>
    <w:p w14:paraId="3E7F87A0" w14:textId="77777777" w:rsidR="00BB7906" w:rsidRPr="00E57986" w:rsidRDefault="00BB7906">
      <w:pPr>
        <w:rPr>
          <w:b/>
        </w:rPr>
      </w:pPr>
    </w:p>
    <w:p w14:paraId="3D82E57C" w14:textId="77777777" w:rsidR="00BB7906" w:rsidRPr="00E57986" w:rsidRDefault="00BB7906">
      <w:pPr>
        <w:rPr>
          <w:b/>
        </w:rPr>
      </w:pPr>
    </w:p>
    <w:p w14:paraId="61AA9026" w14:textId="77777777" w:rsidR="00BB7906" w:rsidRPr="00E57986" w:rsidRDefault="00BB7906">
      <w:pPr>
        <w:rPr>
          <w:b/>
        </w:rPr>
      </w:pPr>
    </w:p>
    <w:p w14:paraId="6768F44B" w14:textId="77777777" w:rsidR="00BB7906" w:rsidRPr="00E57986" w:rsidRDefault="00BB7906">
      <w:pPr>
        <w:rPr>
          <w:b/>
        </w:rPr>
      </w:pPr>
    </w:p>
    <w:p w14:paraId="4070D011" w14:textId="77777777" w:rsidR="00610D6E" w:rsidRPr="00E57986" w:rsidRDefault="00610D6E">
      <w:pPr>
        <w:rPr>
          <w:b/>
        </w:rPr>
      </w:pPr>
    </w:p>
    <w:p w14:paraId="42EAE874" w14:textId="77777777" w:rsidR="00610D6E" w:rsidRPr="00E57986" w:rsidRDefault="00610D6E">
      <w:pPr>
        <w:rPr>
          <w:b/>
        </w:rPr>
      </w:pPr>
    </w:p>
    <w:p w14:paraId="48E48088" w14:textId="77777777" w:rsidR="00BB7906" w:rsidRPr="00E57986" w:rsidRDefault="00BB7906">
      <w:pPr>
        <w:rPr>
          <w:b/>
        </w:rPr>
      </w:pPr>
    </w:p>
    <w:p w14:paraId="0123CBCF" w14:textId="77777777" w:rsidR="00BB7906" w:rsidRPr="00E57986" w:rsidRDefault="00BB7906">
      <w:pPr>
        <w:rPr>
          <w:b/>
        </w:rPr>
      </w:pPr>
    </w:p>
    <w:p w14:paraId="554E74FA" w14:textId="77777777" w:rsidR="00BB7906" w:rsidRPr="00E57986" w:rsidRDefault="00BB7906">
      <w:pPr>
        <w:rPr>
          <w:b/>
        </w:rPr>
      </w:pPr>
    </w:p>
    <w:p w14:paraId="3DEA7E2D" w14:textId="77777777" w:rsidR="00BB7906" w:rsidRPr="00E57986" w:rsidRDefault="00BB7906">
      <w:pPr>
        <w:rPr>
          <w:b/>
        </w:rPr>
      </w:pPr>
    </w:p>
    <w:p w14:paraId="67F7641B" w14:textId="77777777" w:rsidR="00BB7906" w:rsidRPr="00E57986" w:rsidRDefault="00BB7906">
      <w:pPr>
        <w:rPr>
          <w:b/>
        </w:rPr>
      </w:pPr>
    </w:p>
    <w:p w14:paraId="18C83EE5" w14:textId="77777777" w:rsidR="00BB7906" w:rsidRPr="00E57986" w:rsidRDefault="00BB7906">
      <w:pPr>
        <w:rPr>
          <w:b/>
        </w:rPr>
      </w:pPr>
    </w:p>
    <w:p w14:paraId="55219DEC" w14:textId="77777777" w:rsidR="00BB7906" w:rsidRPr="00E57986" w:rsidRDefault="00BB7906">
      <w:pPr>
        <w:rPr>
          <w:b/>
        </w:rPr>
      </w:pPr>
    </w:p>
    <w:p w14:paraId="05B4528F" w14:textId="77777777" w:rsidR="00610D6E" w:rsidRPr="00E57986" w:rsidRDefault="00610D6E">
      <w:pPr>
        <w:rPr>
          <w:b/>
        </w:rPr>
      </w:pPr>
    </w:p>
    <w:p w14:paraId="71CFFA09" w14:textId="77777777" w:rsidR="00610D6E" w:rsidRPr="003B726F" w:rsidRDefault="00F979D3">
      <w:pPr>
        <w:jc w:val="right"/>
        <w:rPr>
          <w:b/>
          <w:bCs/>
          <w:sz w:val="32"/>
          <w:lang w:val="en-GB"/>
        </w:rPr>
      </w:pPr>
      <w:r w:rsidRPr="003B726F">
        <w:rPr>
          <w:b/>
          <w:bCs/>
          <w:sz w:val="32"/>
          <w:lang w:val="en-GB"/>
        </w:rPr>
        <w:t>Versio</w:t>
      </w:r>
      <w:ins w:id="1" w:author="Tekijä" w:date="2020-11-23T09:55:00Z">
        <w:r w:rsidR="00856FB0">
          <w:rPr>
            <w:b/>
            <w:bCs/>
            <w:sz w:val="32"/>
            <w:lang w:val="en-GB"/>
          </w:rPr>
          <w:t xml:space="preserve"> </w:t>
        </w:r>
      </w:ins>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ins w:id="2" w:author="Tekijä" w:date="2020-08-10T15:53:00Z">
        <w:r w:rsidR="00946704">
          <w:rPr>
            <w:b/>
            <w:bCs/>
            <w:sz w:val="32"/>
            <w:lang w:val="en-US"/>
          </w:rPr>
          <w:t>2</w:t>
        </w:r>
      </w:ins>
      <w:del w:id="3" w:author="Tekijä" w:date="2020-08-10T15:53:00Z">
        <w:r w:rsidR="00FC4B90" w:rsidDel="00946704">
          <w:rPr>
            <w:b/>
            <w:bCs/>
            <w:sz w:val="32"/>
            <w:lang w:val="en-US"/>
          </w:rPr>
          <w:delText>1</w:delText>
        </w:r>
      </w:del>
    </w:p>
    <w:p w14:paraId="52B80D0D" w14:textId="77777777" w:rsidR="00894787" w:rsidRDefault="00005B94">
      <w:pPr>
        <w:spacing w:line="360" w:lineRule="auto"/>
        <w:jc w:val="right"/>
        <w:rPr>
          <w:ins w:id="4" w:author="Tekijä" w:date="2020-04-06T09:59:00Z"/>
          <w:b/>
          <w:bCs/>
          <w:sz w:val="32"/>
          <w:lang w:val="en-US"/>
        </w:rPr>
      </w:pPr>
      <w:ins w:id="5" w:author="Tekijä" w:date="2020-08-10T15:50:00Z">
        <w:del w:id="6" w:author="Tekijä" w:date="2020-11-23T09:55:00Z">
          <w:r w:rsidDel="00856FB0">
            <w:rPr>
              <w:b/>
              <w:bCs/>
              <w:sz w:val="32"/>
              <w:lang w:val="en-US"/>
            </w:rPr>
            <w:delText>10</w:delText>
          </w:r>
        </w:del>
      </w:ins>
      <w:del w:id="7" w:author="Tekijä" w:date="2020-11-23T09:55:00Z">
        <w:r w:rsidR="00FC4B90" w:rsidDel="00856FB0">
          <w:rPr>
            <w:b/>
            <w:bCs/>
            <w:sz w:val="32"/>
            <w:lang w:val="en-US"/>
          </w:rPr>
          <w:delText>30.</w:delText>
        </w:r>
      </w:del>
      <w:ins w:id="8" w:author="Tekijä" w:date="2020-08-10T15:50:00Z">
        <w:del w:id="9" w:author="Tekijä" w:date="2020-11-23T09:55:00Z">
          <w:r w:rsidDel="00856FB0">
            <w:rPr>
              <w:b/>
              <w:bCs/>
              <w:sz w:val="32"/>
              <w:lang w:val="en-US"/>
            </w:rPr>
            <w:delText>8</w:delText>
          </w:r>
        </w:del>
      </w:ins>
      <w:del w:id="10" w:author="Tekijä" w:date="2020-11-23T09:55:00Z">
        <w:r w:rsidR="00FC4B90" w:rsidDel="00856FB0">
          <w:rPr>
            <w:b/>
            <w:bCs/>
            <w:sz w:val="32"/>
            <w:lang w:val="en-US"/>
          </w:rPr>
          <w:delText>4</w:delText>
        </w:r>
      </w:del>
      <w:ins w:id="11" w:author="Tekijä" w:date="2020-11-17T14:57:00Z">
        <w:del w:id="12" w:author="Tekijä" w:date="2020-11-23T09:55:00Z">
          <w:r w:rsidR="00EC6FEE" w:rsidDel="00856FB0">
            <w:rPr>
              <w:b/>
              <w:bCs/>
              <w:sz w:val="32"/>
              <w:lang w:val="en-US"/>
            </w:rPr>
            <w:delText>11/</w:delText>
          </w:r>
        </w:del>
      </w:ins>
      <w:del w:id="13" w:author="Tekijä" w:date="2020-11-23T09:55:00Z">
        <w:r w:rsidR="00FC4B90" w:rsidDel="00856FB0">
          <w:rPr>
            <w:b/>
            <w:bCs/>
            <w:sz w:val="32"/>
            <w:lang w:val="en-US"/>
          </w:rPr>
          <w:delText>.20</w:delText>
        </w:r>
      </w:del>
      <w:ins w:id="14" w:author="Tekijä" w:date="2020-08-10T15:50:00Z">
        <w:del w:id="15" w:author="Tekijä" w:date="2020-11-23T09:55:00Z">
          <w:r w:rsidDel="00856FB0">
            <w:rPr>
              <w:b/>
              <w:bCs/>
              <w:sz w:val="32"/>
              <w:lang w:val="en-US"/>
            </w:rPr>
            <w:delText>20</w:delText>
          </w:r>
        </w:del>
      </w:ins>
      <w:del w:id="16" w:author="Tekijä" w:date="2020-11-23T09:55:00Z">
        <w:r w:rsidR="00FC4B90" w:rsidDel="00856FB0">
          <w:rPr>
            <w:b/>
            <w:bCs/>
            <w:sz w:val="32"/>
            <w:lang w:val="en-US"/>
          </w:rPr>
          <w:delText>19</w:delText>
        </w:r>
      </w:del>
      <w:ins w:id="17" w:author="Tekijä" w:date="2020-11-23T09:55:00Z">
        <w:del w:id="18" w:author="Tekijä" w:date="2022-03-28T12:45:00Z">
          <w:r w:rsidR="00856FB0" w:rsidDel="00E855C5">
            <w:rPr>
              <w:b/>
              <w:bCs/>
              <w:sz w:val="32"/>
              <w:lang w:val="en-US"/>
            </w:rPr>
            <w:delText>24.11.2020</w:delText>
          </w:r>
        </w:del>
      </w:ins>
      <w:ins w:id="19" w:author="Tekijä" w:date="2022-03-28T12:45:00Z">
        <w:r w:rsidR="00E855C5">
          <w:rPr>
            <w:b/>
            <w:bCs/>
            <w:sz w:val="32"/>
            <w:lang w:val="en-US"/>
          </w:rPr>
          <w:t>28.3.2022</w:t>
        </w:r>
      </w:ins>
    </w:p>
    <w:p w14:paraId="79D98735" w14:textId="77777777" w:rsidR="00894787" w:rsidRDefault="00894787">
      <w:pPr>
        <w:spacing w:line="360" w:lineRule="auto"/>
        <w:jc w:val="right"/>
        <w:rPr>
          <w:b/>
          <w:bCs/>
          <w:sz w:val="32"/>
          <w:lang w:val="en-US"/>
        </w:rPr>
      </w:pPr>
      <w:ins w:id="20" w:author="Tekijä" w:date="2020-04-06T09:59:00Z">
        <w:del w:id="21" w:author="Tekijä" w:date="2020-11-23T09:56:00Z">
          <w:r w:rsidDel="00856FB0">
            <w:rPr>
              <w:b/>
              <w:bCs/>
              <w:sz w:val="32"/>
              <w:lang w:val="en-US"/>
            </w:rPr>
            <w:delText>RC</w:delText>
          </w:r>
        </w:del>
      </w:ins>
      <w:ins w:id="22" w:author="Tekijä" w:date="2020-08-10T15:50:00Z">
        <w:del w:id="23" w:author="Tekijä" w:date="2020-11-23T09:56:00Z">
          <w:r w:rsidR="00005B94" w:rsidDel="00856FB0">
            <w:rPr>
              <w:b/>
              <w:bCs/>
              <w:sz w:val="32"/>
              <w:lang w:val="en-US"/>
            </w:rPr>
            <w:delText>3</w:delText>
          </w:r>
        </w:del>
      </w:ins>
      <w:ins w:id="24" w:author="Tekijä" w:date="2020-11-17T14:57:00Z">
        <w:del w:id="25" w:author="Tekijä" w:date="2020-11-23T09:56:00Z">
          <w:r w:rsidR="00EC6FEE" w:rsidDel="00856FB0">
            <w:rPr>
              <w:b/>
              <w:bCs/>
              <w:sz w:val="32"/>
              <w:lang w:val="en-US"/>
            </w:rPr>
            <w:delText>4</w:delText>
          </w:r>
        </w:del>
      </w:ins>
      <w:ins w:id="26" w:author="Tekijä" w:date="2020-04-06T09:59:00Z">
        <w:del w:id="27" w:author="Tekijä" w:date="2020-11-23T09:56:00Z">
          <w:r w:rsidDel="00856FB0">
            <w:rPr>
              <w:b/>
              <w:bCs/>
              <w:sz w:val="32"/>
              <w:lang w:val="en-US"/>
            </w:rPr>
            <w:delText xml:space="preserve">2 </w:delText>
          </w:r>
        </w:del>
      </w:ins>
      <w:ins w:id="28" w:author="Tekijä" w:date="2020-08-10T15:51:00Z">
        <w:del w:id="29" w:author="Tekijä" w:date="2020-11-23T09:56:00Z">
          <w:r w:rsidR="00005B94" w:rsidDel="00856FB0">
            <w:rPr>
              <w:b/>
              <w:bCs/>
              <w:sz w:val="32"/>
              <w:lang w:val="en-US"/>
            </w:rPr>
            <w:delText>8</w:delText>
          </w:r>
        </w:del>
      </w:ins>
      <w:ins w:id="30" w:author="Tekijä" w:date="2020-04-06T09:59:00Z">
        <w:del w:id="31" w:author="Tekijä" w:date="2020-11-23T09:56:00Z">
          <w:r w:rsidDel="00856FB0">
            <w:rPr>
              <w:b/>
              <w:bCs/>
              <w:sz w:val="32"/>
              <w:lang w:val="en-US"/>
            </w:rPr>
            <w:delText>4/20</w:delText>
          </w:r>
        </w:del>
        <w:del w:id="32" w:author="Tekijä" w:date="2022-03-28T12:45:00Z">
          <w:r w:rsidDel="00E855C5">
            <w:rPr>
              <w:b/>
              <w:bCs/>
              <w:sz w:val="32"/>
              <w:lang w:val="en-US"/>
            </w:rPr>
            <w:delText>20</w:delText>
          </w:r>
        </w:del>
      </w:ins>
      <w:ins w:id="33" w:author="Tekijä" w:date="2020-11-23T09:56:00Z">
        <w:del w:id="34" w:author="Tekijä" w:date="2022-03-28T12:45:00Z">
          <w:r w:rsidR="00856FB0" w:rsidDel="00E855C5">
            <w:rPr>
              <w:b/>
              <w:bCs/>
              <w:sz w:val="32"/>
              <w:lang w:val="en-US"/>
            </w:rPr>
            <w:delText>RC4</w:delText>
          </w:r>
        </w:del>
      </w:ins>
    </w:p>
    <w:p w14:paraId="2924F424" w14:textId="77777777"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09B6D489" w14:textId="77777777"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14:paraId="46043BE0" w14:textId="77777777" w:rsidR="00610D6E" w:rsidRPr="002E0BC0" w:rsidRDefault="00610D6E">
      <w:pPr>
        <w:pStyle w:val="Vakiosisennys"/>
        <w:outlineLvl w:val="0"/>
        <w:rPr>
          <w:b/>
        </w:rPr>
      </w:pPr>
      <w:bookmarkStart w:id="47" w:name="_Toc32384905"/>
      <w:bookmarkStart w:id="48" w:name="_Toc32974351"/>
      <w:bookmarkStart w:id="49" w:name="_Toc33328965"/>
      <w:bookmarkStart w:id="50" w:name="_Toc57124140"/>
      <w:r w:rsidRPr="002E0BC0">
        <w:rPr>
          <w:b/>
        </w:rPr>
        <w:lastRenderedPageBreak/>
        <w:t>Versiohistoria:</w:t>
      </w:r>
      <w:bookmarkEnd w:id="47"/>
      <w:bookmarkEnd w:id="48"/>
      <w:bookmarkEnd w:id="49"/>
      <w:bookmarkEnd w:id="50"/>
      <w:r w:rsidRPr="002E0BC0">
        <w:rPr>
          <w:b/>
        </w:rPr>
        <w:t xml:space="preserve"> </w:t>
      </w:r>
    </w:p>
    <w:p w14:paraId="2B79CB61"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50FC0856" w14:textId="77777777">
        <w:trPr>
          <w:cantSplit/>
        </w:trPr>
        <w:tc>
          <w:tcPr>
            <w:tcW w:w="1101" w:type="dxa"/>
            <w:shd w:val="pct12" w:color="auto" w:fill="auto"/>
          </w:tcPr>
          <w:p w14:paraId="7A7C1B41" w14:textId="77777777" w:rsidR="00610D6E" w:rsidRDefault="00610D6E">
            <w:pPr>
              <w:pStyle w:val="Vakiosisennys"/>
              <w:rPr>
                <w:b/>
              </w:rPr>
            </w:pPr>
            <w:r>
              <w:rPr>
                <w:b/>
              </w:rPr>
              <w:t>Versio:</w:t>
            </w:r>
          </w:p>
        </w:tc>
        <w:tc>
          <w:tcPr>
            <w:tcW w:w="1417" w:type="dxa"/>
            <w:shd w:val="pct12" w:color="auto" w:fill="auto"/>
          </w:tcPr>
          <w:p w14:paraId="062E96B6" w14:textId="77777777" w:rsidR="00610D6E" w:rsidRDefault="00610D6E">
            <w:pPr>
              <w:pStyle w:val="Vakiosisennys"/>
              <w:rPr>
                <w:b/>
              </w:rPr>
            </w:pPr>
            <w:r>
              <w:rPr>
                <w:b/>
              </w:rPr>
              <w:t>Pvm:</w:t>
            </w:r>
          </w:p>
        </w:tc>
        <w:tc>
          <w:tcPr>
            <w:tcW w:w="992" w:type="dxa"/>
            <w:shd w:val="pct12" w:color="auto" w:fill="auto"/>
          </w:tcPr>
          <w:p w14:paraId="44586E9A" w14:textId="77777777" w:rsidR="00610D6E" w:rsidRDefault="00610D6E">
            <w:pPr>
              <w:pStyle w:val="Vakiosisennys"/>
              <w:rPr>
                <w:b/>
              </w:rPr>
            </w:pPr>
            <w:r>
              <w:rPr>
                <w:b/>
              </w:rPr>
              <w:t>Laatijat:</w:t>
            </w:r>
          </w:p>
        </w:tc>
        <w:tc>
          <w:tcPr>
            <w:tcW w:w="5954" w:type="dxa"/>
            <w:shd w:val="pct12" w:color="auto" w:fill="auto"/>
          </w:tcPr>
          <w:p w14:paraId="0F97E36A" w14:textId="77777777" w:rsidR="00610D6E" w:rsidRDefault="00610D6E">
            <w:pPr>
              <w:pStyle w:val="Vakiosisennys"/>
              <w:rPr>
                <w:b/>
              </w:rPr>
            </w:pPr>
            <w:r>
              <w:rPr>
                <w:b/>
              </w:rPr>
              <w:t>Muutokset:</w:t>
            </w:r>
          </w:p>
        </w:tc>
      </w:tr>
      <w:tr w:rsidR="00610D6E" w14:paraId="25073FFF" w14:textId="77777777">
        <w:trPr>
          <w:cantSplit/>
        </w:trPr>
        <w:tc>
          <w:tcPr>
            <w:tcW w:w="1101" w:type="dxa"/>
          </w:tcPr>
          <w:p w14:paraId="6FD8B93C" w14:textId="77777777" w:rsidR="00610D6E" w:rsidRDefault="00961096">
            <w:pPr>
              <w:pStyle w:val="Vakiosisennys"/>
            </w:pPr>
            <w:r>
              <w:t>1.91</w:t>
            </w:r>
          </w:p>
        </w:tc>
        <w:tc>
          <w:tcPr>
            <w:tcW w:w="1417" w:type="dxa"/>
          </w:tcPr>
          <w:p w14:paraId="68472583" w14:textId="77777777" w:rsidR="00610D6E" w:rsidRDefault="00961096">
            <w:pPr>
              <w:pStyle w:val="Vakiosisennys"/>
            </w:pPr>
            <w:r>
              <w:t>30.12.2005</w:t>
            </w:r>
          </w:p>
        </w:tc>
        <w:tc>
          <w:tcPr>
            <w:tcW w:w="992" w:type="dxa"/>
          </w:tcPr>
          <w:p w14:paraId="0C76F007" w14:textId="77777777" w:rsidR="00610D6E" w:rsidRDefault="00961096">
            <w:pPr>
              <w:pStyle w:val="Vakiosisennys"/>
            </w:pPr>
            <w:r>
              <w:t>AE</w:t>
            </w:r>
          </w:p>
        </w:tc>
        <w:tc>
          <w:tcPr>
            <w:tcW w:w="5954" w:type="dxa"/>
          </w:tcPr>
          <w:p w14:paraId="49E3036D"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7A9DB08D" w14:textId="77777777">
        <w:trPr>
          <w:cantSplit/>
        </w:trPr>
        <w:tc>
          <w:tcPr>
            <w:tcW w:w="1101" w:type="dxa"/>
          </w:tcPr>
          <w:p w14:paraId="222ED37C" w14:textId="77777777" w:rsidR="00610D6E" w:rsidRDefault="00B16449">
            <w:pPr>
              <w:pStyle w:val="Vakiosisennys"/>
            </w:pPr>
            <w:r>
              <w:t>2.0</w:t>
            </w:r>
          </w:p>
        </w:tc>
        <w:tc>
          <w:tcPr>
            <w:tcW w:w="1417" w:type="dxa"/>
          </w:tcPr>
          <w:p w14:paraId="7973F836" w14:textId="77777777" w:rsidR="00610D6E" w:rsidRDefault="00B16449">
            <w:pPr>
              <w:pStyle w:val="Vakiosisennys"/>
            </w:pPr>
            <w:r>
              <w:t>31.1.2006</w:t>
            </w:r>
          </w:p>
        </w:tc>
        <w:tc>
          <w:tcPr>
            <w:tcW w:w="992" w:type="dxa"/>
          </w:tcPr>
          <w:p w14:paraId="71062A59" w14:textId="77777777" w:rsidR="00610D6E" w:rsidRDefault="00B16449">
            <w:pPr>
              <w:pStyle w:val="Vakiosisennys"/>
            </w:pPr>
            <w:r>
              <w:t>AE</w:t>
            </w:r>
          </w:p>
        </w:tc>
        <w:tc>
          <w:tcPr>
            <w:tcW w:w="5954" w:type="dxa"/>
          </w:tcPr>
          <w:p w14:paraId="1493868E" w14:textId="77777777" w:rsidR="00610D6E" w:rsidRDefault="00B16449">
            <w:pPr>
              <w:pStyle w:val="Vakiosisennys"/>
            </w:pPr>
            <w:r>
              <w:t>viranomaismääritysten ja Open CDA 2005 kokouksessa 24.1.2006 sovitut muutokset</w:t>
            </w:r>
          </w:p>
        </w:tc>
      </w:tr>
      <w:tr w:rsidR="00610D6E" w14:paraId="70E3FBDD" w14:textId="77777777">
        <w:trPr>
          <w:cantSplit/>
        </w:trPr>
        <w:tc>
          <w:tcPr>
            <w:tcW w:w="1101" w:type="dxa"/>
          </w:tcPr>
          <w:p w14:paraId="0E8B0F8E" w14:textId="77777777" w:rsidR="00610D6E" w:rsidRDefault="00E05D0A">
            <w:pPr>
              <w:pStyle w:val="Vakiosisennys"/>
            </w:pPr>
            <w:r>
              <w:t>2.0</w:t>
            </w:r>
          </w:p>
        </w:tc>
        <w:tc>
          <w:tcPr>
            <w:tcW w:w="1417" w:type="dxa"/>
          </w:tcPr>
          <w:p w14:paraId="07E077A8" w14:textId="77777777" w:rsidR="00610D6E" w:rsidRDefault="00E05D0A">
            <w:pPr>
              <w:pStyle w:val="Vakiosisennys"/>
            </w:pPr>
            <w:r>
              <w:t>28.2.2006</w:t>
            </w:r>
          </w:p>
        </w:tc>
        <w:tc>
          <w:tcPr>
            <w:tcW w:w="992" w:type="dxa"/>
          </w:tcPr>
          <w:p w14:paraId="495B1CEE" w14:textId="77777777" w:rsidR="00610D6E" w:rsidRDefault="00E05D0A">
            <w:pPr>
              <w:pStyle w:val="Vakiosisennys"/>
            </w:pPr>
            <w:r>
              <w:t>AE</w:t>
            </w:r>
          </w:p>
        </w:tc>
        <w:tc>
          <w:tcPr>
            <w:tcW w:w="5954" w:type="dxa"/>
          </w:tcPr>
          <w:p w14:paraId="4771B971"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12A31CB5" w14:textId="77777777">
        <w:trPr>
          <w:cantSplit/>
        </w:trPr>
        <w:tc>
          <w:tcPr>
            <w:tcW w:w="1101" w:type="dxa"/>
          </w:tcPr>
          <w:p w14:paraId="754248FD" w14:textId="77777777" w:rsidR="00610D6E" w:rsidRDefault="006E5FC8">
            <w:pPr>
              <w:pStyle w:val="Vakiosisennys"/>
            </w:pPr>
            <w:r>
              <w:t>2.01</w:t>
            </w:r>
          </w:p>
        </w:tc>
        <w:tc>
          <w:tcPr>
            <w:tcW w:w="1417" w:type="dxa"/>
          </w:tcPr>
          <w:p w14:paraId="0AF70DEC" w14:textId="77777777" w:rsidR="00610D6E" w:rsidRDefault="006E5FC8">
            <w:pPr>
              <w:pStyle w:val="Vakiosisennys"/>
            </w:pPr>
            <w:r>
              <w:t>4.5.2006</w:t>
            </w:r>
          </w:p>
        </w:tc>
        <w:tc>
          <w:tcPr>
            <w:tcW w:w="992" w:type="dxa"/>
          </w:tcPr>
          <w:p w14:paraId="42DDBB86" w14:textId="77777777" w:rsidR="00610D6E" w:rsidRDefault="006E5FC8">
            <w:pPr>
              <w:pStyle w:val="Vakiosisennys"/>
            </w:pPr>
            <w:r>
              <w:t>AVE</w:t>
            </w:r>
          </w:p>
        </w:tc>
        <w:tc>
          <w:tcPr>
            <w:tcW w:w="5954" w:type="dxa"/>
          </w:tcPr>
          <w:p w14:paraId="4F6FE4A3"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108808E9" w14:textId="77777777">
        <w:trPr>
          <w:cantSplit/>
        </w:trPr>
        <w:tc>
          <w:tcPr>
            <w:tcW w:w="1101" w:type="dxa"/>
          </w:tcPr>
          <w:p w14:paraId="1690F6EA" w14:textId="77777777" w:rsidR="00610D6E" w:rsidRDefault="00DB25F3">
            <w:pPr>
              <w:pStyle w:val="Vakiosisennys"/>
            </w:pPr>
            <w:r>
              <w:t>2.0</w:t>
            </w:r>
            <w:r w:rsidR="000C4573">
              <w:t>4</w:t>
            </w:r>
          </w:p>
        </w:tc>
        <w:tc>
          <w:tcPr>
            <w:tcW w:w="1417" w:type="dxa"/>
          </w:tcPr>
          <w:p w14:paraId="525D3A76" w14:textId="77777777" w:rsidR="00610D6E" w:rsidRDefault="000C4573">
            <w:pPr>
              <w:pStyle w:val="Vakiosisennys"/>
            </w:pPr>
            <w:r>
              <w:t>8</w:t>
            </w:r>
            <w:r w:rsidR="0047324B">
              <w:t>.</w:t>
            </w:r>
            <w:r>
              <w:t>6</w:t>
            </w:r>
            <w:r w:rsidR="0047324B">
              <w:t>.2006</w:t>
            </w:r>
          </w:p>
        </w:tc>
        <w:tc>
          <w:tcPr>
            <w:tcW w:w="992" w:type="dxa"/>
          </w:tcPr>
          <w:p w14:paraId="5D989755" w14:textId="77777777" w:rsidR="00610D6E" w:rsidRDefault="00DB25F3">
            <w:pPr>
              <w:pStyle w:val="Vakiosisennys"/>
            </w:pPr>
            <w:r>
              <w:t>AVE</w:t>
            </w:r>
          </w:p>
        </w:tc>
        <w:tc>
          <w:tcPr>
            <w:tcW w:w="5954" w:type="dxa"/>
          </w:tcPr>
          <w:p w14:paraId="41F2893F" w14:textId="77777777" w:rsidR="00610D6E" w:rsidRDefault="0047324B">
            <w:pPr>
              <w:pStyle w:val="Vakiosisennys"/>
            </w:pPr>
            <w:r>
              <w:t>Päivitetty TC-kokouksen 17.5.2006 kommenttien perusteella.</w:t>
            </w:r>
          </w:p>
        </w:tc>
      </w:tr>
      <w:tr w:rsidR="00B214D7" w14:paraId="44F433A9" w14:textId="77777777">
        <w:trPr>
          <w:cantSplit/>
        </w:trPr>
        <w:tc>
          <w:tcPr>
            <w:tcW w:w="1101" w:type="dxa"/>
          </w:tcPr>
          <w:p w14:paraId="4DCA9003" w14:textId="77777777" w:rsidR="00B214D7" w:rsidRDefault="00B214D7">
            <w:pPr>
              <w:pStyle w:val="Vakiosisennys"/>
            </w:pPr>
            <w:r>
              <w:t>2.2</w:t>
            </w:r>
          </w:p>
        </w:tc>
        <w:tc>
          <w:tcPr>
            <w:tcW w:w="1417" w:type="dxa"/>
          </w:tcPr>
          <w:p w14:paraId="6F0393DC" w14:textId="77777777" w:rsidR="00B214D7" w:rsidRDefault="00B214D7">
            <w:pPr>
              <w:pStyle w:val="Vakiosisennys"/>
            </w:pPr>
            <w:r>
              <w:t>15.9.2006</w:t>
            </w:r>
          </w:p>
        </w:tc>
        <w:tc>
          <w:tcPr>
            <w:tcW w:w="992" w:type="dxa"/>
          </w:tcPr>
          <w:p w14:paraId="774C57C7" w14:textId="77777777" w:rsidR="00B214D7" w:rsidRDefault="00B214D7">
            <w:pPr>
              <w:pStyle w:val="Vakiosisennys"/>
            </w:pPr>
            <w:r>
              <w:t>AVE</w:t>
            </w:r>
          </w:p>
        </w:tc>
        <w:tc>
          <w:tcPr>
            <w:tcW w:w="5954" w:type="dxa"/>
          </w:tcPr>
          <w:p w14:paraId="46D06D0C"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6C09ABB3" w14:textId="77777777">
        <w:trPr>
          <w:cantSplit/>
        </w:trPr>
        <w:tc>
          <w:tcPr>
            <w:tcW w:w="1101" w:type="dxa"/>
          </w:tcPr>
          <w:p w14:paraId="676EAD1D" w14:textId="77777777" w:rsidR="00505135" w:rsidRDefault="00505135">
            <w:pPr>
              <w:pStyle w:val="Vakiosisennys"/>
            </w:pPr>
            <w:r>
              <w:t>2.3</w:t>
            </w:r>
          </w:p>
        </w:tc>
        <w:tc>
          <w:tcPr>
            <w:tcW w:w="1417" w:type="dxa"/>
          </w:tcPr>
          <w:p w14:paraId="1BF41FC2" w14:textId="77777777" w:rsidR="00505135" w:rsidRDefault="00505135">
            <w:pPr>
              <w:pStyle w:val="Vakiosisennys"/>
            </w:pPr>
            <w:r>
              <w:t>25.9.2006</w:t>
            </w:r>
          </w:p>
        </w:tc>
        <w:tc>
          <w:tcPr>
            <w:tcW w:w="992" w:type="dxa"/>
          </w:tcPr>
          <w:p w14:paraId="7F73105E" w14:textId="77777777" w:rsidR="00505135" w:rsidRDefault="00505135">
            <w:pPr>
              <w:pStyle w:val="Vakiosisennys"/>
            </w:pPr>
            <w:r>
              <w:t>AVE</w:t>
            </w:r>
          </w:p>
        </w:tc>
        <w:tc>
          <w:tcPr>
            <w:tcW w:w="5954" w:type="dxa"/>
          </w:tcPr>
          <w:p w14:paraId="7C47DD81" w14:textId="77777777" w:rsidR="00505135" w:rsidRDefault="00505135">
            <w:pPr>
              <w:pStyle w:val="Vakiosisennys"/>
            </w:pPr>
            <w:r>
              <w:t>Päivitetty ja korjattu Timo Pessin kommenttien perusteella.</w:t>
            </w:r>
          </w:p>
        </w:tc>
      </w:tr>
      <w:tr w:rsidR="00BD176B" w14:paraId="35867F4A" w14:textId="77777777">
        <w:trPr>
          <w:cantSplit/>
        </w:trPr>
        <w:tc>
          <w:tcPr>
            <w:tcW w:w="1101" w:type="dxa"/>
          </w:tcPr>
          <w:p w14:paraId="4A0CEC63" w14:textId="77777777" w:rsidR="00BD176B" w:rsidRDefault="00BD176B">
            <w:pPr>
              <w:pStyle w:val="Vakiosisennys"/>
            </w:pPr>
            <w:r>
              <w:t>2.4</w:t>
            </w:r>
          </w:p>
        </w:tc>
        <w:tc>
          <w:tcPr>
            <w:tcW w:w="1417" w:type="dxa"/>
          </w:tcPr>
          <w:p w14:paraId="6CD55D44" w14:textId="77777777" w:rsidR="00BD176B" w:rsidRDefault="00BD176B">
            <w:pPr>
              <w:pStyle w:val="Vakiosisennys"/>
            </w:pPr>
            <w:r>
              <w:t>26.9.2006</w:t>
            </w:r>
          </w:p>
        </w:tc>
        <w:tc>
          <w:tcPr>
            <w:tcW w:w="992" w:type="dxa"/>
          </w:tcPr>
          <w:p w14:paraId="5067E899" w14:textId="77777777" w:rsidR="00BD176B" w:rsidRDefault="00BD176B">
            <w:pPr>
              <w:pStyle w:val="Vakiosisennys"/>
            </w:pPr>
            <w:r>
              <w:t>AVE</w:t>
            </w:r>
          </w:p>
        </w:tc>
        <w:tc>
          <w:tcPr>
            <w:tcW w:w="5954" w:type="dxa"/>
          </w:tcPr>
          <w:p w14:paraId="3D5308D4" w14:textId="77777777" w:rsidR="00015F26" w:rsidRPr="00015F26" w:rsidRDefault="00BD176B" w:rsidP="00015F26">
            <w:pPr>
              <w:pStyle w:val="Vakiosisennys"/>
            </w:pPr>
            <w:r>
              <w:t>Tarkennettu kuvalinkin määrittelyä</w:t>
            </w:r>
          </w:p>
        </w:tc>
      </w:tr>
      <w:tr w:rsidR="00015F26" w14:paraId="69713C33" w14:textId="77777777">
        <w:trPr>
          <w:cantSplit/>
        </w:trPr>
        <w:tc>
          <w:tcPr>
            <w:tcW w:w="1101" w:type="dxa"/>
          </w:tcPr>
          <w:p w14:paraId="03CDFE4C" w14:textId="77777777" w:rsidR="00015F26" w:rsidRDefault="00015F26">
            <w:pPr>
              <w:pStyle w:val="Vakiosisennys"/>
            </w:pPr>
            <w:r>
              <w:t>2.5</w:t>
            </w:r>
          </w:p>
        </w:tc>
        <w:tc>
          <w:tcPr>
            <w:tcW w:w="1417" w:type="dxa"/>
          </w:tcPr>
          <w:p w14:paraId="10A156DF" w14:textId="77777777" w:rsidR="00015F26" w:rsidRDefault="00015F26">
            <w:pPr>
              <w:pStyle w:val="Vakiosisennys"/>
            </w:pPr>
            <w:r>
              <w:t>29.9.2006</w:t>
            </w:r>
          </w:p>
        </w:tc>
        <w:tc>
          <w:tcPr>
            <w:tcW w:w="992" w:type="dxa"/>
          </w:tcPr>
          <w:p w14:paraId="188E5167" w14:textId="77777777" w:rsidR="00015F26" w:rsidRDefault="00015F26">
            <w:pPr>
              <w:pStyle w:val="Vakiosisennys"/>
            </w:pPr>
            <w:r>
              <w:t>AVE</w:t>
            </w:r>
          </w:p>
        </w:tc>
        <w:tc>
          <w:tcPr>
            <w:tcW w:w="5954" w:type="dxa"/>
          </w:tcPr>
          <w:p w14:paraId="26D58C39" w14:textId="77777777" w:rsidR="00015F26" w:rsidRDefault="00015F26" w:rsidP="00015F26">
            <w:pPr>
              <w:pStyle w:val="Vakiosisennys"/>
            </w:pPr>
            <w:r>
              <w:t>Muokattu julkaistavaksi dokumenttiarkistossa.</w:t>
            </w:r>
          </w:p>
        </w:tc>
      </w:tr>
      <w:tr w:rsidR="008267CD" w14:paraId="2A985E0B" w14:textId="77777777">
        <w:trPr>
          <w:cantSplit/>
        </w:trPr>
        <w:tc>
          <w:tcPr>
            <w:tcW w:w="1101" w:type="dxa"/>
          </w:tcPr>
          <w:p w14:paraId="381F5408" w14:textId="77777777" w:rsidR="008267CD" w:rsidRDefault="008267CD">
            <w:pPr>
              <w:pStyle w:val="Vakiosisennys"/>
            </w:pPr>
            <w:r>
              <w:t>2.6</w:t>
            </w:r>
          </w:p>
        </w:tc>
        <w:tc>
          <w:tcPr>
            <w:tcW w:w="1417" w:type="dxa"/>
          </w:tcPr>
          <w:p w14:paraId="24E79924" w14:textId="77777777" w:rsidR="008267CD" w:rsidRDefault="008267CD">
            <w:pPr>
              <w:pStyle w:val="Vakiosisennys"/>
            </w:pPr>
            <w:r>
              <w:t>5.11.2006</w:t>
            </w:r>
          </w:p>
        </w:tc>
        <w:tc>
          <w:tcPr>
            <w:tcW w:w="992" w:type="dxa"/>
          </w:tcPr>
          <w:p w14:paraId="63EAB292" w14:textId="77777777" w:rsidR="008267CD" w:rsidRDefault="008267CD">
            <w:pPr>
              <w:pStyle w:val="Vakiosisennys"/>
            </w:pPr>
            <w:r>
              <w:t>AVE</w:t>
            </w:r>
          </w:p>
        </w:tc>
        <w:tc>
          <w:tcPr>
            <w:tcW w:w="5954" w:type="dxa"/>
          </w:tcPr>
          <w:p w14:paraId="3DD18998"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2FBFDF2F" w14:textId="77777777">
        <w:trPr>
          <w:cantSplit/>
        </w:trPr>
        <w:tc>
          <w:tcPr>
            <w:tcW w:w="1101" w:type="dxa"/>
          </w:tcPr>
          <w:p w14:paraId="325C8CF6" w14:textId="77777777" w:rsidR="0071431C" w:rsidRDefault="0071431C">
            <w:pPr>
              <w:pStyle w:val="Vakiosisennys"/>
            </w:pPr>
            <w:r>
              <w:t>2.7</w:t>
            </w:r>
          </w:p>
        </w:tc>
        <w:tc>
          <w:tcPr>
            <w:tcW w:w="1417" w:type="dxa"/>
          </w:tcPr>
          <w:p w14:paraId="23987F5A" w14:textId="77777777" w:rsidR="0071431C" w:rsidRDefault="0071431C">
            <w:pPr>
              <w:pStyle w:val="Vakiosisennys"/>
            </w:pPr>
            <w:r>
              <w:t>20.11.2006</w:t>
            </w:r>
          </w:p>
        </w:tc>
        <w:tc>
          <w:tcPr>
            <w:tcW w:w="992" w:type="dxa"/>
          </w:tcPr>
          <w:p w14:paraId="2C5A6C33" w14:textId="77777777" w:rsidR="0071431C" w:rsidRDefault="0071431C">
            <w:pPr>
              <w:pStyle w:val="Vakiosisennys"/>
            </w:pPr>
            <w:r>
              <w:t>AVE</w:t>
            </w:r>
          </w:p>
        </w:tc>
        <w:tc>
          <w:tcPr>
            <w:tcW w:w="5954" w:type="dxa"/>
          </w:tcPr>
          <w:p w14:paraId="23F5A577" w14:textId="77777777" w:rsidR="0071431C" w:rsidRDefault="0071431C" w:rsidP="0071431C">
            <w:pPr>
              <w:pStyle w:val="Vakiosisennys"/>
            </w:pPr>
            <w:r>
              <w:t xml:space="preserve">Päivitetty eResepti-määrittelyjen mukana </w:t>
            </w:r>
            <w:r w:rsidR="002936A1">
              <w:t>tulleita</w:t>
            </w:r>
            <w:r>
              <w:t xml:space="preserve"> muutoksia.</w:t>
            </w:r>
          </w:p>
          <w:p w14:paraId="21D97DE8" w14:textId="77777777" w:rsidR="00F231AA" w:rsidRPr="00F231AA" w:rsidRDefault="00F231AA" w:rsidP="00F231AA">
            <w:r>
              <w:t>Hl7fi:softwareSupport merkitystä muutettu.</w:t>
            </w:r>
          </w:p>
        </w:tc>
      </w:tr>
      <w:tr w:rsidR="00D95FF4" w14:paraId="1088E372" w14:textId="77777777">
        <w:trPr>
          <w:cantSplit/>
        </w:trPr>
        <w:tc>
          <w:tcPr>
            <w:tcW w:w="1101" w:type="dxa"/>
          </w:tcPr>
          <w:p w14:paraId="6EE1E6DD" w14:textId="77777777" w:rsidR="00D95FF4" w:rsidRDefault="00D95FF4">
            <w:pPr>
              <w:pStyle w:val="Vakiosisennys"/>
            </w:pPr>
            <w:r>
              <w:t>3.0</w:t>
            </w:r>
          </w:p>
        </w:tc>
        <w:tc>
          <w:tcPr>
            <w:tcW w:w="1417" w:type="dxa"/>
          </w:tcPr>
          <w:p w14:paraId="6B628F7D" w14:textId="77777777" w:rsidR="00D95FF4" w:rsidRDefault="004241B0">
            <w:pPr>
              <w:pStyle w:val="Vakiosisennys"/>
            </w:pPr>
            <w:r>
              <w:t>18</w:t>
            </w:r>
            <w:r w:rsidR="00D95FF4">
              <w:t>.1.200</w:t>
            </w:r>
            <w:r>
              <w:t>7</w:t>
            </w:r>
          </w:p>
        </w:tc>
        <w:tc>
          <w:tcPr>
            <w:tcW w:w="992" w:type="dxa"/>
          </w:tcPr>
          <w:p w14:paraId="3F279B22" w14:textId="77777777" w:rsidR="00D95FF4" w:rsidRDefault="00D95FF4">
            <w:pPr>
              <w:pStyle w:val="Vakiosisennys"/>
            </w:pPr>
          </w:p>
        </w:tc>
        <w:tc>
          <w:tcPr>
            <w:tcW w:w="5954" w:type="dxa"/>
          </w:tcPr>
          <w:p w14:paraId="6D773067" w14:textId="77777777" w:rsidR="00D95FF4" w:rsidRDefault="004C4503" w:rsidP="0071431C">
            <w:pPr>
              <w:pStyle w:val="Vakiosisennys"/>
            </w:pPr>
            <w:r>
              <w:t>Uuden lain ja OID määritysten mukaisia tarkistuksia</w:t>
            </w:r>
          </w:p>
        </w:tc>
      </w:tr>
      <w:tr w:rsidR="00FF61D8" w14:paraId="638B95F3" w14:textId="77777777">
        <w:trPr>
          <w:cantSplit/>
        </w:trPr>
        <w:tc>
          <w:tcPr>
            <w:tcW w:w="1101" w:type="dxa"/>
          </w:tcPr>
          <w:p w14:paraId="6E8A41FC" w14:textId="77777777" w:rsidR="00FF61D8" w:rsidRDefault="00FF61D8">
            <w:pPr>
              <w:pStyle w:val="Vakiosisennys"/>
            </w:pPr>
            <w:r>
              <w:t>4.0</w:t>
            </w:r>
          </w:p>
        </w:tc>
        <w:tc>
          <w:tcPr>
            <w:tcW w:w="1417" w:type="dxa"/>
          </w:tcPr>
          <w:p w14:paraId="49125BE1" w14:textId="77777777" w:rsidR="00FF61D8" w:rsidRDefault="00D9344A">
            <w:pPr>
              <w:pStyle w:val="Vakiosisennys"/>
            </w:pPr>
            <w:r>
              <w:t>4</w:t>
            </w:r>
            <w:r w:rsidR="00FF61D8">
              <w:t>.</w:t>
            </w:r>
            <w:r>
              <w:t>2</w:t>
            </w:r>
            <w:r w:rsidR="00FF61D8">
              <w:t>.2008</w:t>
            </w:r>
          </w:p>
        </w:tc>
        <w:tc>
          <w:tcPr>
            <w:tcW w:w="992" w:type="dxa"/>
          </w:tcPr>
          <w:p w14:paraId="605B9FFA" w14:textId="77777777" w:rsidR="00FF61D8" w:rsidRDefault="00FF61D8">
            <w:pPr>
              <w:pStyle w:val="Vakiosisennys"/>
            </w:pPr>
            <w:r>
              <w:t>AE, JP</w:t>
            </w:r>
            <w:r w:rsidR="001B7B76">
              <w:t xml:space="preserve"> ja</w:t>
            </w:r>
            <w:r w:rsidR="008E079F">
              <w:t xml:space="preserve"> TT </w:t>
            </w:r>
          </w:p>
        </w:tc>
        <w:tc>
          <w:tcPr>
            <w:tcW w:w="5954" w:type="dxa"/>
          </w:tcPr>
          <w:p w14:paraId="36152079"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1BCB080E" w14:textId="77777777">
        <w:trPr>
          <w:cantSplit/>
        </w:trPr>
        <w:tc>
          <w:tcPr>
            <w:tcW w:w="1101" w:type="dxa"/>
          </w:tcPr>
          <w:p w14:paraId="7D047CDD" w14:textId="77777777" w:rsidR="00B67E2B" w:rsidRDefault="00B67E2B">
            <w:pPr>
              <w:pStyle w:val="Vakiosisennys"/>
            </w:pPr>
            <w:r>
              <w:t>4.1</w:t>
            </w:r>
          </w:p>
        </w:tc>
        <w:tc>
          <w:tcPr>
            <w:tcW w:w="1417" w:type="dxa"/>
          </w:tcPr>
          <w:p w14:paraId="30373893" w14:textId="77777777" w:rsidR="00B67E2B" w:rsidRDefault="00B67E2B">
            <w:pPr>
              <w:pStyle w:val="Vakiosisennys"/>
            </w:pPr>
            <w:r>
              <w:t>31.3.2008</w:t>
            </w:r>
          </w:p>
        </w:tc>
        <w:tc>
          <w:tcPr>
            <w:tcW w:w="992" w:type="dxa"/>
          </w:tcPr>
          <w:p w14:paraId="518236D8" w14:textId="77777777" w:rsidR="00B67E2B" w:rsidRDefault="00B67E2B">
            <w:pPr>
              <w:pStyle w:val="Vakiosisennys"/>
            </w:pPr>
            <w:r>
              <w:t>AE ja JP</w:t>
            </w:r>
          </w:p>
        </w:tc>
        <w:tc>
          <w:tcPr>
            <w:tcW w:w="5954" w:type="dxa"/>
          </w:tcPr>
          <w:p w14:paraId="0B7ED556" w14:textId="77777777" w:rsidR="00B67E2B" w:rsidRDefault="00B67E2B" w:rsidP="007665D2">
            <w:pPr>
              <w:pStyle w:val="Vakiosisennys"/>
            </w:pPr>
          </w:p>
        </w:tc>
      </w:tr>
      <w:tr w:rsidR="00E46FC2" w14:paraId="645363F3" w14:textId="77777777">
        <w:trPr>
          <w:cantSplit/>
        </w:trPr>
        <w:tc>
          <w:tcPr>
            <w:tcW w:w="1101" w:type="dxa"/>
          </w:tcPr>
          <w:p w14:paraId="5700C352" w14:textId="77777777" w:rsidR="00E46FC2" w:rsidRDefault="00E46FC2">
            <w:pPr>
              <w:pStyle w:val="Vakiosisennys"/>
            </w:pPr>
            <w:r>
              <w:t>4.2</w:t>
            </w:r>
          </w:p>
        </w:tc>
        <w:tc>
          <w:tcPr>
            <w:tcW w:w="1417" w:type="dxa"/>
          </w:tcPr>
          <w:p w14:paraId="53521082" w14:textId="77777777" w:rsidR="00E46FC2" w:rsidRDefault="004277C4">
            <w:pPr>
              <w:pStyle w:val="Vakiosisennys"/>
            </w:pPr>
            <w:r>
              <w:t>23</w:t>
            </w:r>
            <w:r w:rsidR="00552834">
              <w:t>.</w:t>
            </w:r>
            <w:r>
              <w:t>5</w:t>
            </w:r>
            <w:r w:rsidR="00552834">
              <w:t>.2008</w:t>
            </w:r>
          </w:p>
        </w:tc>
        <w:tc>
          <w:tcPr>
            <w:tcW w:w="992" w:type="dxa"/>
          </w:tcPr>
          <w:p w14:paraId="0E501E66" w14:textId="77777777" w:rsidR="00E46FC2" w:rsidRDefault="00552834">
            <w:pPr>
              <w:pStyle w:val="Vakiosisennys"/>
            </w:pPr>
            <w:r>
              <w:t>AE ja JP</w:t>
            </w:r>
          </w:p>
        </w:tc>
        <w:tc>
          <w:tcPr>
            <w:tcW w:w="5954" w:type="dxa"/>
          </w:tcPr>
          <w:p w14:paraId="32AAFA5C" w14:textId="77777777" w:rsidR="00E46FC2" w:rsidRDefault="00947002" w:rsidP="007665D2">
            <w:pPr>
              <w:pStyle w:val="Vakiosisennys"/>
            </w:pPr>
            <w:r>
              <w:t>pakollisuus, palvelukokonaisuuden ja arkistoinnin tieto siirretty liitteeseen.</w:t>
            </w:r>
          </w:p>
        </w:tc>
      </w:tr>
      <w:tr w:rsidR="005A4AFC" w14:paraId="478D2C6D" w14:textId="77777777">
        <w:trPr>
          <w:cantSplit/>
        </w:trPr>
        <w:tc>
          <w:tcPr>
            <w:tcW w:w="1101" w:type="dxa"/>
          </w:tcPr>
          <w:p w14:paraId="6E2E5AE2" w14:textId="77777777" w:rsidR="005A4AFC" w:rsidRDefault="005A4AFC">
            <w:pPr>
              <w:pStyle w:val="Vakiosisennys"/>
            </w:pPr>
            <w:r>
              <w:t>4.2</w:t>
            </w:r>
          </w:p>
        </w:tc>
        <w:tc>
          <w:tcPr>
            <w:tcW w:w="1417" w:type="dxa"/>
          </w:tcPr>
          <w:p w14:paraId="036188BD" w14:textId="77777777" w:rsidR="005A4AFC" w:rsidRDefault="005A4AFC">
            <w:pPr>
              <w:pStyle w:val="Vakiosisennys"/>
            </w:pPr>
            <w:r>
              <w:t>19.8.2008</w:t>
            </w:r>
          </w:p>
        </w:tc>
        <w:tc>
          <w:tcPr>
            <w:tcW w:w="992" w:type="dxa"/>
          </w:tcPr>
          <w:p w14:paraId="4FC77F38" w14:textId="77777777" w:rsidR="005A4AFC" w:rsidRDefault="005A4AFC">
            <w:pPr>
              <w:pStyle w:val="Vakiosisennys"/>
            </w:pPr>
            <w:r>
              <w:t>AE, TT ja JP</w:t>
            </w:r>
          </w:p>
        </w:tc>
        <w:tc>
          <w:tcPr>
            <w:tcW w:w="5954" w:type="dxa"/>
          </w:tcPr>
          <w:p w14:paraId="336868E7" w14:textId="77777777" w:rsidR="005A4AFC" w:rsidRDefault="005A4AFC" w:rsidP="007665D2">
            <w:pPr>
              <w:pStyle w:val="Vakiosisennys"/>
            </w:pPr>
            <w:r>
              <w:t>määritysten tarkennukset ja lausunnot määrityksiin</w:t>
            </w:r>
          </w:p>
        </w:tc>
      </w:tr>
      <w:tr w:rsidR="008D3820" w14:paraId="76BF05BE" w14:textId="77777777">
        <w:trPr>
          <w:cantSplit/>
        </w:trPr>
        <w:tc>
          <w:tcPr>
            <w:tcW w:w="1101" w:type="dxa"/>
          </w:tcPr>
          <w:p w14:paraId="0DEE2885" w14:textId="77777777" w:rsidR="008D3820" w:rsidRDefault="008D3820">
            <w:pPr>
              <w:pStyle w:val="Vakiosisennys"/>
            </w:pPr>
            <w:r>
              <w:t>4.3</w:t>
            </w:r>
          </w:p>
        </w:tc>
        <w:tc>
          <w:tcPr>
            <w:tcW w:w="1417" w:type="dxa"/>
          </w:tcPr>
          <w:p w14:paraId="04951E68" w14:textId="77777777" w:rsidR="008D3820" w:rsidRDefault="008D3820">
            <w:pPr>
              <w:pStyle w:val="Vakiosisennys"/>
            </w:pPr>
            <w:r>
              <w:t>2</w:t>
            </w:r>
            <w:r w:rsidR="008D1E29">
              <w:t>6</w:t>
            </w:r>
            <w:r>
              <w:t>.9.2008</w:t>
            </w:r>
          </w:p>
        </w:tc>
        <w:tc>
          <w:tcPr>
            <w:tcW w:w="992" w:type="dxa"/>
          </w:tcPr>
          <w:p w14:paraId="67BC3613" w14:textId="77777777" w:rsidR="008D3820" w:rsidRDefault="008D3820">
            <w:pPr>
              <w:pStyle w:val="Vakiosisennys"/>
            </w:pPr>
            <w:r>
              <w:t>AE, TT ja JP</w:t>
            </w:r>
          </w:p>
        </w:tc>
        <w:tc>
          <w:tcPr>
            <w:tcW w:w="5954" w:type="dxa"/>
          </w:tcPr>
          <w:p w14:paraId="3A735CE1" w14:textId="77777777" w:rsidR="008D3820" w:rsidRDefault="008D3820" w:rsidP="007665D2">
            <w:pPr>
              <w:pStyle w:val="Vakiosisennys"/>
            </w:pPr>
          </w:p>
        </w:tc>
      </w:tr>
      <w:tr w:rsidR="00934291" w14:paraId="17221EFC" w14:textId="77777777">
        <w:trPr>
          <w:cantSplit/>
        </w:trPr>
        <w:tc>
          <w:tcPr>
            <w:tcW w:w="1101" w:type="dxa"/>
          </w:tcPr>
          <w:p w14:paraId="194C3A58" w14:textId="77777777" w:rsidR="00934291" w:rsidRDefault="00934291">
            <w:pPr>
              <w:pStyle w:val="Vakiosisennys"/>
            </w:pPr>
            <w:r>
              <w:lastRenderedPageBreak/>
              <w:t>4.4</w:t>
            </w:r>
          </w:p>
        </w:tc>
        <w:tc>
          <w:tcPr>
            <w:tcW w:w="1417" w:type="dxa"/>
          </w:tcPr>
          <w:p w14:paraId="1C67003D" w14:textId="77777777" w:rsidR="00934291" w:rsidRDefault="00934291">
            <w:pPr>
              <w:pStyle w:val="Vakiosisennys"/>
            </w:pPr>
            <w:r>
              <w:t>4.12.2008</w:t>
            </w:r>
          </w:p>
        </w:tc>
        <w:tc>
          <w:tcPr>
            <w:tcW w:w="992" w:type="dxa"/>
          </w:tcPr>
          <w:p w14:paraId="3680D577" w14:textId="77777777" w:rsidR="00934291" w:rsidRDefault="00934291">
            <w:pPr>
              <w:pStyle w:val="Vakiosisennys"/>
            </w:pPr>
            <w:r>
              <w:t>AE ja JP</w:t>
            </w:r>
          </w:p>
        </w:tc>
        <w:tc>
          <w:tcPr>
            <w:tcW w:w="5954" w:type="dxa"/>
          </w:tcPr>
          <w:p w14:paraId="0789FDA4" w14:textId="77777777" w:rsidR="00934291" w:rsidRDefault="00572CB4" w:rsidP="007665D2">
            <w:pPr>
              <w:pStyle w:val="Vakiosisennys"/>
            </w:pPr>
            <w:r>
              <w:t>Liite2 muutokset tehty:</w:t>
            </w:r>
          </w:p>
          <w:p w14:paraId="53D43406" w14:textId="77777777" w:rsidR="00572CB4" w:rsidRDefault="00C829CC" w:rsidP="00C829CC">
            <w:pPr>
              <w:ind w:left="360"/>
            </w:pPr>
            <w:r w:rsidRPr="00C829CC">
              <w:t>2.2.21.1 Asiakirjan arkistonmuodostaja</w:t>
            </w:r>
          </w:p>
          <w:p w14:paraId="0EDCB3E8" w14:textId="77777777" w:rsidR="00572CB4" w:rsidRDefault="00C829CC" w:rsidP="00C829CC">
            <w:pPr>
              <w:ind w:left="360"/>
            </w:pPr>
            <w:r w:rsidRPr="00C829CC">
              <w:t>2.4.33 Potilaan kotikunta</w:t>
            </w:r>
          </w:p>
          <w:p w14:paraId="43EE8A12"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3133B69F" w14:textId="77777777" w:rsidR="008966A2" w:rsidRDefault="008966A2" w:rsidP="00C829CC">
            <w:pPr>
              <w:ind w:left="360"/>
            </w:pPr>
            <w:r w:rsidRPr="008966A2">
              <w:t>2.2.26.4 Palveluntuottaja</w:t>
            </w:r>
          </w:p>
          <w:p w14:paraId="27F1C2B0" w14:textId="77777777" w:rsidR="008966A2" w:rsidRDefault="008966A2" w:rsidP="008966A2">
            <w:pPr>
              <w:ind w:left="360"/>
            </w:pPr>
            <w:r>
              <w:t>2.4.27.1 Palvelunjärjestäjä</w:t>
            </w:r>
          </w:p>
          <w:p w14:paraId="00C69403" w14:textId="77777777" w:rsidR="008966A2" w:rsidRDefault="008966A2" w:rsidP="008966A2">
            <w:pPr>
              <w:ind w:left="360"/>
            </w:pPr>
            <w:r>
              <w:t>2.4.27.2 Palvelunjärjestäjän</w:t>
            </w:r>
            <w:r w:rsidR="0052068C">
              <w:t xml:space="preserve"> nimi</w:t>
            </w:r>
          </w:p>
          <w:p w14:paraId="5D28E1CC" w14:textId="77777777" w:rsidR="00714F53" w:rsidRPr="00714F53" w:rsidRDefault="00864A2E" w:rsidP="008966A2">
            <w:pPr>
              <w:ind w:left="360"/>
            </w:pPr>
            <w:r>
              <w:t>2.2.14</w:t>
            </w:r>
            <w:r w:rsidR="00714F53" w:rsidRPr="00714F53">
              <w:t xml:space="preserve"> Ammattihenkilö</w:t>
            </w:r>
          </w:p>
          <w:p w14:paraId="046B3D7C" w14:textId="77777777" w:rsidR="00934291" w:rsidRDefault="00934291" w:rsidP="007665D2">
            <w:pPr>
              <w:pStyle w:val="Vakiosisennys"/>
            </w:pPr>
          </w:p>
          <w:p w14:paraId="21226BFB" w14:textId="77777777" w:rsidR="00934291" w:rsidRDefault="00934291" w:rsidP="007665D2">
            <w:pPr>
              <w:pStyle w:val="Vakiosisennys"/>
            </w:pPr>
            <w:r>
              <w:t xml:space="preserve">Poistettu liitteenä ollut Kelan ohje ja siirretty siitä tietoa osaksi header dokumenttia. </w:t>
            </w:r>
          </w:p>
          <w:p w14:paraId="40953CEC" w14:textId="77777777" w:rsidR="00934291" w:rsidRDefault="00934291" w:rsidP="007665D2">
            <w:pPr>
              <w:pStyle w:val="Vakiosisennys"/>
            </w:pPr>
          </w:p>
          <w:p w14:paraId="384F012D"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49ECF436" w14:textId="77777777" w:rsidR="00934291" w:rsidRDefault="00934291" w:rsidP="007665D2">
            <w:pPr>
              <w:pStyle w:val="Vakiosisennys"/>
            </w:pPr>
          </w:p>
          <w:p w14:paraId="2261A5CB" w14:textId="77777777" w:rsidR="00934291" w:rsidRDefault="00934291" w:rsidP="007665D2">
            <w:pPr>
              <w:pStyle w:val="Vakiosisennys"/>
            </w:pPr>
            <w:r>
              <w:t xml:space="preserve"> Skeemaan on päivitetty potilaan kotikunta.</w:t>
            </w:r>
          </w:p>
        </w:tc>
      </w:tr>
      <w:tr w:rsidR="00251D38" w14:paraId="6A496F76" w14:textId="77777777">
        <w:trPr>
          <w:cantSplit/>
        </w:trPr>
        <w:tc>
          <w:tcPr>
            <w:tcW w:w="1101" w:type="dxa"/>
          </w:tcPr>
          <w:p w14:paraId="130B72E8" w14:textId="77777777" w:rsidR="00251D38" w:rsidRDefault="00251D38">
            <w:pPr>
              <w:pStyle w:val="Vakiosisennys"/>
            </w:pPr>
            <w:r>
              <w:t>4.41</w:t>
            </w:r>
          </w:p>
          <w:p w14:paraId="3943DB17" w14:textId="77777777" w:rsidR="00AF02BD" w:rsidRDefault="00AF02BD" w:rsidP="00AF02BD"/>
          <w:p w14:paraId="7B38CCA8" w14:textId="77777777" w:rsidR="00AF02BD" w:rsidRDefault="00AF02BD" w:rsidP="00AF02BD"/>
          <w:p w14:paraId="4D1037ED" w14:textId="77777777" w:rsidR="00AF02BD" w:rsidRDefault="00AF02BD" w:rsidP="00AF02BD"/>
          <w:p w14:paraId="023E5259" w14:textId="77777777" w:rsidR="00AF02BD" w:rsidRDefault="00AF02BD" w:rsidP="00AF02BD"/>
          <w:p w14:paraId="2BE9CC3E" w14:textId="77777777" w:rsidR="00AF02BD" w:rsidRDefault="006F3F70" w:rsidP="00AF02BD">
            <w:r>
              <w:t>4.42</w:t>
            </w:r>
          </w:p>
        </w:tc>
        <w:tc>
          <w:tcPr>
            <w:tcW w:w="1417" w:type="dxa"/>
          </w:tcPr>
          <w:p w14:paraId="434D2AEF" w14:textId="77777777" w:rsidR="00251D38" w:rsidRDefault="00251D38">
            <w:pPr>
              <w:pStyle w:val="Vakiosisennys"/>
            </w:pPr>
            <w:r>
              <w:t>1</w:t>
            </w:r>
            <w:r w:rsidR="00DA5C22">
              <w:t>8</w:t>
            </w:r>
            <w:r>
              <w:t>.3.2009</w:t>
            </w:r>
          </w:p>
          <w:p w14:paraId="0274FD74" w14:textId="77777777" w:rsidR="00AF02BD" w:rsidRDefault="00AF02BD" w:rsidP="00AF02BD"/>
          <w:p w14:paraId="5D2BEA76" w14:textId="77777777" w:rsidR="00AF02BD" w:rsidRDefault="00AF02BD" w:rsidP="00AF02BD"/>
          <w:p w14:paraId="78CE87DC" w14:textId="77777777" w:rsidR="00AF02BD" w:rsidRDefault="00AF02BD" w:rsidP="00AF02BD"/>
          <w:p w14:paraId="263EEF58" w14:textId="77777777" w:rsidR="00AF02BD" w:rsidRDefault="00AF02BD" w:rsidP="00AF02BD"/>
          <w:p w14:paraId="5770D683" w14:textId="77777777" w:rsidR="00AF02BD" w:rsidRDefault="006F3F70" w:rsidP="00AF02BD">
            <w:r>
              <w:t>17.2.2011</w:t>
            </w:r>
          </w:p>
        </w:tc>
        <w:tc>
          <w:tcPr>
            <w:tcW w:w="992" w:type="dxa"/>
          </w:tcPr>
          <w:p w14:paraId="1EE24DBD" w14:textId="77777777" w:rsidR="00251D38" w:rsidRDefault="00251D38">
            <w:pPr>
              <w:pStyle w:val="Vakiosisennys"/>
            </w:pPr>
            <w:r>
              <w:t>AE</w:t>
            </w:r>
          </w:p>
          <w:p w14:paraId="6ACCFF95" w14:textId="77777777" w:rsidR="00AF02BD" w:rsidRDefault="00AF02BD" w:rsidP="00AF02BD"/>
          <w:p w14:paraId="5575F29C" w14:textId="77777777" w:rsidR="00AF02BD" w:rsidRDefault="00AF02BD" w:rsidP="00AF02BD"/>
          <w:p w14:paraId="28E931B3" w14:textId="77777777" w:rsidR="00AF02BD" w:rsidRDefault="00AF02BD" w:rsidP="00AF02BD"/>
          <w:p w14:paraId="15247081" w14:textId="77777777" w:rsidR="00AF02BD" w:rsidRDefault="00AF02BD" w:rsidP="00AF02BD"/>
          <w:p w14:paraId="31FCBB7D" w14:textId="77777777" w:rsidR="00AF02BD" w:rsidRDefault="006F3F70" w:rsidP="00AF02BD">
            <w:r>
              <w:t>PR</w:t>
            </w:r>
          </w:p>
        </w:tc>
        <w:tc>
          <w:tcPr>
            <w:tcW w:w="5954" w:type="dxa"/>
          </w:tcPr>
          <w:p w14:paraId="47B16DD8"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7CCFE396"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4E5AF5D1" w14:textId="77777777" w:rsidR="00AF02BD" w:rsidRDefault="00251D38" w:rsidP="00CF4876">
            <w:pPr>
              <w:numPr>
                <w:ilvl w:val="0"/>
                <w:numId w:val="15"/>
              </w:numPr>
            </w:pPr>
            <w:r w:rsidRPr="00251D38">
              <w:t>palvelutapahtuman alkamis- ja päättymisajat</w:t>
            </w:r>
            <w:r>
              <w:t xml:space="preserve"> </w:t>
            </w:r>
            <w:r w:rsidR="001D1C82">
              <w:t>2.2.26</w:t>
            </w:r>
          </w:p>
          <w:p w14:paraId="12952460"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7EA13B5B"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0A6F1304"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623924CB" w14:textId="77777777" w:rsidR="00724B42" w:rsidRPr="00724B42" w:rsidRDefault="00724B42" w:rsidP="00724B42">
            <w:pPr>
              <w:rPr>
                <w:szCs w:val="24"/>
              </w:rPr>
            </w:pPr>
            <w:r w:rsidRPr="00724B42">
              <w:rPr>
                <w:szCs w:val="24"/>
              </w:rPr>
              <w:t>luottamuksellisuus</w:t>
            </w:r>
          </w:p>
          <w:p w14:paraId="45455D42"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11177AD5"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4CCFE64A"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5EC28577"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6787053D"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41E0DB4A" w14:textId="77777777" w:rsidR="00AF02BD" w:rsidRDefault="00724B42" w:rsidP="00D5726E">
            <w:r>
              <w:rPr>
                <w:szCs w:val="24"/>
              </w:rPr>
              <w:t>Lisäksi muita pieniä stilisointeja</w:t>
            </w:r>
          </w:p>
        </w:tc>
      </w:tr>
      <w:tr w:rsidR="005D009F" w14:paraId="1A41511F" w14:textId="77777777">
        <w:trPr>
          <w:cantSplit/>
        </w:trPr>
        <w:tc>
          <w:tcPr>
            <w:tcW w:w="1101" w:type="dxa"/>
          </w:tcPr>
          <w:p w14:paraId="1E45E9F2" w14:textId="77777777" w:rsidR="005D009F" w:rsidRDefault="00224FB5">
            <w:pPr>
              <w:pStyle w:val="Vakiosisennys"/>
            </w:pPr>
            <w:r>
              <w:lastRenderedPageBreak/>
              <w:t>4.50</w:t>
            </w:r>
          </w:p>
        </w:tc>
        <w:tc>
          <w:tcPr>
            <w:tcW w:w="1417" w:type="dxa"/>
          </w:tcPr>
          <w:p w14:paraId="7B2CA7DA" w14:textId="77777777" w:rsidR="005D009F" w:rsidRDefault="00224FB5">
            <w:pPr>
              <w:pStyle w:val="Vakiosisennys"/>
            </w:pPr>
            <w:r>
              <w:t>31.10.2011</w:t>
            </w:r>
          </w:p>
        </w:tc>
        <w:tc>
          <w:tcPr>
            <w:tcW w:w="992" w:type="dxa"/>
          </w:tcPr>
          <w:p w14:paraId="7B304636" w14:textId="77777777" w:rsidR="005D009F" w:rsidRDefault="00A90BBC">
            <w:pPr>
              <w:pStyle w:val="Vakiosisennys"/>
            </w:pPr>
            <w:r>
              <w:t>S&amp;P</w:t>
            </w:r>
          </w:p>
        </w:tc>
        <w:tc>
          <w:tcPr>
            <w:tcW w:w="5954" w:type="dxa"/>
          </w:tcPr>
          <w:p w14:paraId="060274BD"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27453886"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2596398F"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0F2AE45D" w14:textId="77777777" w:rsidR="007B5680" w:rsidRDefault="007B5680" w:rsidP="00CF4876">
            <w:pPr>
              <w:pStyle w:val="Luettelokappale"/>
              <w:numPr>
                <w:ilvl w:val="0"/>
                <w:numId w:val="16"/>
              </w:numPr>
            </w:pPr>
            <w:r>
              <w:t>Header</w:t>
            </w:r>
            <w:r w:rsidR="00D04826">
              <w:t>-</w:t>
            </w:r>
            <w:r>
              <w:t>esimerkki päivitetty</w:t>
            </w:r>
          </w:p>
          <w:p w14:paraId="7B878D36"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7C7DF777" w14:textId="77777777">
        <w:trPr>
          <w:cantSplit/>
        </w:trPr>
        <w:tc>
          <w:tcPr>
            <w:tcW w:w="1101" w:type="dxa"/>
          </w:tcPr>
          <w:p w14:paraId="56D1D984" w14:textId="77777777" w:rsidR="00A119FB" w:rsidRDefault="00A119FB">
            <w:pPr>
              <w:pStyle w:val="Vakiosisennys"/>
            </w:pPr>
            <w:r>
              <w:t>4.51</w:t>
            </w:r>
          </w:p>
        </w:tc>
        <w:tc>
          <w:tcPr>
            <w:tcW w:w="1417" w:type="dxa"/>
          </w:tcPr>
          <w:p w14:paraId="4B929331" w14:textId="77777777" w:rsidR="00A119FB" w:rsidRDefault="00B56B67">
            <w:pPr>
              <w:pStyle w:val="Vakiosisennys"/>
            </w:pPr>
            <w:r>
              <w:t>11</w:t>
            </w:r>
            <w:r w:rsidR="00A119FB">
              <w:t>.11.2011</w:t>
            </w:r>
          </w:p>
        </w:tc>
        <w:tc>
          <w:tcPr>
            <w:tcW w:w="992" w:type="dxa"/>
          </w:tcPr>
          <w:p w14:paraId="51258A67" w14:textId="77777777" w:rsidR="00A119FB" w:rsidRDefault="00A119FB">
            <w:pPr>
              <w:pStyle w:val="Vakiosisennys"/>
            </w:pPr>
            <w:r>
              <w:t>S&amp;P</w:t>
            </w:r>
          </w:p>
        </w:tc>
        <w:tc>
          <w:tcPr>
            <w:tcW w:w="5954" w:type="dxa"/>
          </w:tcPr>
          <w:p w14:paraId="283B75D3" w14:textId="77777777" w:rsidR="00A119FB" w:rsidRDefault="00A119FB" w:rsidP="007B5680">
            <w:pPr>
              <w:pStyle w:val="Vakiosisennys"/>
              <w:rPr>
                <w:szCs w:val="24"/>
              </w:rPr>
            </w:pPr>
            <w:r>
              <w:rPr>
                <w:szCs w:val="24"/>
              </w:rPr>
              <w:t>Kelan kommenttien perusteella tarkennettu seuraavat:</w:t>
            </w:r>
          </w:p>
          <w:p w14:paraId="0C23E26B"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57B1D047"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5B90107A"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40D50C9C" w14:textId="77777777" w:rsidR="00A119FB" w:rsidRDefault="00DA27D6" w:rsidP="00CF4876">
            <w:pPr>
              <w:pStyle w:val="Luettelokappale"/>
              <w:numPr>
                <w:ilvl w:val="0"/>
                <w:numId w:val="17"/>
              </w:numPr>
            </w:pPr>
            <w:r>
              <w:t>poistettu viittauksia sähköiseen lääkemääräykseen</w:t>
            </w:r>
          </w:p>
          <w:p w14:paraId="485192EA"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5FC83AD2" w14:textId="77777777">
        <w:trPr>
          <w:cantSplit/>
        </w:trPr>
        <w:tc>
          <w:tcPr>
            <w:tcW w:w="1101" w:type="dxa"/>
          </w:tcPr>
          <w:p w14:paraId="078B95FB" w14:textId="77777777" w:rsidR="00160C73" w:rsidRDefault="00160C73">
            <w:pPr>
              <w:pStyle w:val="Vakiosisennys"/>
            </w:pPr>
            <w:r>
              <w:t>4.52</w:t>
            </w:r>
          </w:p>
        </w:tc>
        <w:tc>
          <w:tcPr>
            <w:tcW w:w="1417" w:type="dxa"/>
          </w:tcPr>
          <w:p w14:paraId="11057A81" w14:textId="77777777" w:rsidR="00160C73" w:rsidRDefault="00650CFA">
            <w:pPr>
              <w:pStyle w:val="Vakiosisennys"/>
            </w:pPr>
            <w:r>
              <w:t>10</w:t>
            </w:r>
            <w:r w:rsidR="00160C73">
              <w:t>.1.2012</w:t>
            </w:r>
          </w:p>
        </w:tc>
        <w:tc>
          <w:tcPr>
            <w:tcW w:w="992" w:type="dxa"/>
          </w:tcPr>
          <w:p w14:paraId="1A3962CF" w14:textId="77777777" w:rsidR="00160C73" w:rsidRDefault="00160C73">
            <w:pPr>
              <w:pStyle w:val="Vakiosisennys"/>
            </w:pPr>
            <w:r>
              <w:t>S&amp;P</w:t>
            </w:r>
          </w:p>
        </w:tc>
        <w:tc>
          <w:tcPr>
            <w:tcW w:w="5954" w:type="dxa"/>
          </w:tcPr>
          <w:p w14:paraId="26905EAA"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0B8C73D5"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26445E37"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27DF216C" w14:textId="77777777" w:rsidR="009D42FD" w:rsidRDefault="009D42FD" w:rsidP="00CF4876">
            <w:pPr>
              <w:pStyle w:val="Luettelokappale"/>
              <w:numPr>
                <w:ilvl w:val="0"/>
                <w:numId w:val="18"/>
              </w:numPr>
            </w:pPr>
            <w:r>
              <w:t>allekirjoitusta varten structuredBodyn ID attribuutti (tekstilisäys)</w:t>
            </w:r>
          </w:p>
          <w:p w14:paraId="361203FA" w14:textId="77777777" w:rsidR="00602723" w:rsidRDefault="009D42FD" w:rsidP="00CF4876">
            <w:pPr>
              <w:pStyle w:val="Luettelokappale"/>
              <w:numPr>
                <w:ilvl w:val="0"/>
                <w:numId w:val="18"/>
              </w:numPr>
            </w:pPr>
            <w:r>
              <w:t>yhtenäistetty termien käyttöä</w:t>
            </w:r>
          </w:p>
          <w:p w14:paraId="6C2F5C31" w14:textId="77777777" w:rsidR="009D42FD" w:rsidRDefault="009D42FD" w:rsidP="00CF4876">
            <w:pPr>
              <w:pStyle w:val="Luettelokappale"/>
              <w:numPr>
                <w:ilvl w:val="0"/>
                <w:numId w:val="18"/>
              </w:numPr>
            </w:pPr>
            <w:r>
              <w:t>tarkennettu ohjeistustekstejä kautta linjan</w:t>
            </w:r>
          </w:p>
          <w:p w14:paraId="6FF0C3DA" w14:textId="77777777" w:rsidR="00650CFA" w:rsidRDefault="00650CFA" w:rsidP="00CF4876">
            <w:pPr>
              <w:pStyle w:val="Luettelokappale"/>
              <w:numPr>
                <w:ilvl w:val="0"/>
                <w:numId w:val="18"/>
              </w:numPr>
            </w:pPr>
            <w:r>
              <w:t>päivitetty esimerkki</w:t>
            </w:r>
          </w:p>
          <w:p w14:paraId="02966C5F"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208C67F4" w14:textId="77777777">
        <w:trPr>
          <w:cantSplit/>
        </w:trPr>
        <w:tc>
          <w:tcPr>
            <w:tcW w:w="1101" w:type="dxa"/>
          </w:tcPr>
          <w:p w14:paraId="1F8580FB" w14:textId="77777777" w:rsidR="00AA7541" w:rsidRDefault="00AA7541">
            <w:pPr>
              <w:pStyle w:val="Vakiosisennys"/>
            </w:pPr>
            <w:r>
              <w:t>4.53</w:t>
            </w:r>
          </w:p>
        </w:tc>
        <w:tc>
          <w:tcPr>
            <w:tcW w:w="1417" w:type="dxa"/>
          </w:tcPr>
          <w:p w14:paraId="5FB1DCDF" w14:textId="77777777" w:rsidR="00AA7541" w:rsidRDefault="00AA7541">
            <w:pPr>
              <w:pStyle w:val="Vakiosisennys"/>
            </w:pPr>
            <w:r>
              <w:t>27.1.2012</w:t>
            </w:r>
          </w:p>
        </w:tc>
        <w:tc>
          <w:tcPr>
            <w:tcW w:w="992" w:type="dxa"/>
          </w:tcPr>
          <w:p w14:paraId="45733FFC" w14:textId="77777777" w:rsidR="00AA7541" w:rsidRDefault="00AA7541">
            <w:pPr>
              <w:pStyle w:val="Vakiosisennys"/>
            </w:pPr>
            <w:r>
              <w:t>S&amp;P</w:t>
            </w:r>
          </w:p>
        </w:tc>
        <w:tc>
          <w:tcPr>
            <w:tcW w:w="5954" w:type="dxa"/>
          </w:tcPr>
          <w:p w14:paraId="716A92BE"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7A2C2C92" w14:textId="77777777">
        <w:trPr>
          <w:cantSplit/>
        </w:trPr>
        <w:tc>
          <w:tcPr>
            <w:tcW w:w="1101" w:type="dxa"/>
          </w:tcPr>
          <w:p w14:paraId="457CC8E4" w14:textId="77777777" w:rsidR="007751FD" w:rsidRDefault="007751FD">
            <w:pPr>
              <w:pStyle w:val="Vakiosisennys"/>
            </w:pPr>
            <w:r>
              <w:t>4.54</w:t>
            </w:r>
          </w:p>
        </w:tc>
        <w:tc>
          <w:tcPr>
            <w:tcW w:w="1417" w:type="dxa"/>
          </w:tcPr>
          <w:p w14:paraId="5F33B715" w14:textId="77777777" w:rsidR="007751FD" w:rsidRDefault="007751FD">
            <w:pPr>
              <w:pStyle w:val="Vakiosisennys"/>
            </w:pPr>
            <w:r>
              <w:t>7.1.2013</w:t>
            </w:r>
          </w:p>
          <w:p w14:paraId="5E037BD1" w14:textId="77777777" w:rsidR="009B3F52" w:rsidRDefault="009B3F52" w:rsidP="0097130A"/>
          <w:p w14:paraId="46B1DCF0" w14:textId="77777777" w:rsidR="009B3F52" w:rsidRDefault="009B3F52" w:rsidP="0097130A"/>
          <w:p w14:paraId="3075BF20" w14:textId="77777777" w:rsidR="009B3F52" w:rsidRDefault="009B3F52" w:rsidP="0097130A"/>
          <w:p w14:paraId="30320398" w14:textId="77777777" w:rsidR="009B3F52" w:rsidRDefault="009B3F52" w:rsidP="0097130A"/>
          <w:p w14:paraId="09C0B750" w14:textId="77777777" w:rsidR="009B3F52" w:rsidRPr="009B3F52" w:rsidRDefault="009B3F52" w:rsidP="0097130A"/>
        </w:tc>
        <w:tc>
          <w:tcPr>
            <w:tcW w:w="992" w:type="dxa"/>
          </w:tcPr>
          <w:p w14:paraId="41452A6A" w14:textId="77777777" w:rsidR="007751FD" w:rsidRDefault="007751FD">
            <w:pPr>
              <w:pStyle w:val="Vakiosisennys"/>
            </w:pPr>
            <w:r>
              <w:t>S&amp;P</w:t>
            </w:r>
          </w:p>
          <w:p w14:paraId="157900BF" w14:textId="77777777" w:rsidR="009B3F52" w:rsidRDefault="009B3F52" w:rsidP="0097130A"/>
          <w:p w14:paraId="5E1E69DD" w14:textId="77777777" w:rsidR="009B3F52" w:rsidRDefault="009B3F52" w:rsidP="0097130A"/>
          <w:p w14:paraId="4FD03241" w14:textId="77777777" w:rsidR="009B3F52" w:rsidRDefault="009B3F52" w:rsidP="0097130A"/>
          <w:p w14:paraId="0124C1D5" w14:textId="77777777" w:rsidR="009B3F52" w:rsidRDefault="009B3F52" w:rsidP="0097130A"/>
          <w:p w14:paraId="7A2CB02A" w14:textId="77777777" w:rsidR="00ED6C3D" w:rsidRPr="009B3F52" w:rsidRDefault="00FF4E96" w:rsidP="0097130A">
            <w:r>
              <w:t>TV</w:t>
            </w:r>
          </w:p>
        </w:tc>
        <w:tc>
          <w:tcPr>
            <w:tcW w:w="5954" w:type="dxa"/>
          </w:tcPr>
          <w:p w14:paraId="1F6F2669"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06213F6C" w14:textId="77777777" w:rsidR="009B3F52" w:rsidRDefault="009B3F52" w:rsidP="009B3F52">
            <w:pPr>
              <w:pStyle w:val="Vakiosisennys"/>
              <w:rPr>
                <w:szCs w:val="24"/>
              </w:rPr>
            </w:pPr>
            <w:r>
              <w:rPr>
                <w:szCs w:val="24"/>
              </w:rPr>
              <w:t>Muutokset seuraaviin kohtiin:</w:t>
            </w:r>
          </w:p>
          <w:p w14:paraId="448ACB54" w14:textId="77777777" w:rsidR="009B3F52" w:rsidRDefault="009B3F52" w:rsidP="009B3F52">
            <w:pPr>
              <w:pStyle w:val="Luettelokappale"/>
              <w:numPr>
                <w:ilvl w:val="0"/>
                <w:numId w:val="32"/>
              </w:numPr>
            </w:pPr>
            <w:r w:rsidRPr="00D742D5">
              <w:t>2.2.18 ClinicalDocument.informationRecipient</w:t>
            </w:r>
          </w:p>
          <w:p w14:paraId="1BA73F18"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6CCDA9DF" w14:textId="77777777">
        <w:trPr>
          <w:cantSplit/>
        </w:trPr>
        <w:tc>
          <w:tcPr>
            <w:tcW w:w="1101" w:type="dxa"/>
          </w:tcPr>
          <w:p w14:paraId="0BB6C75E" w14:textId="77777777" w:rsidR="004D7B75" w:rsidRDefault="004D7B75">
            <w:pPr>
              <w:pStyle w:val="Vakiosisennys"/>
            </w:pPr>
            <w:r>
              <w:t>4.55</w:t>
            </w:r>
          </w:p>
        </w:tc>
        <w:tc>
          <w:tcPr>
            <w:tcW w:w="1417" w:type="dxa"/>
          </w:tcPr>
          <w:p w14:paraId="7E0B0B08" w14:textId="77777777" w:rsidR="004D7B75" w:rsidRDefault="009F4099">
            <w:pPr>
              <w:pStyle w:val="Vakiosisennys"/>
            </w:pPr>
            <w:r>
              <w:t>13</w:t>
            </w:r>
            <w:r w:rsidR="00267F8F">
              <w:t>.2.2013</w:t>
            </w:r>
          </w:p>
        </w:tc>
        <w:tc>
          <w:tcPr>
            <w:tcW w:w="992" w:type="dxa"/>
          </w:tcPr>
          <w:p w14:paraId="08B3205B" w14:textId="77777777" w:rsidR="004D7B75" w:rsidRDefault="004D7B75" w:rsidP="00341E19">
            <w:pPr>
              <w:pStyle w:val="Vakiosisennys"/>
            </w:pPr>
            <w:r>
              <w:t>TP</w:t>
            </w:r>
          </w:p>
          <w:p w14:paraId="5AECECA4" w14:textId="77777777" w:rsidR="00267F8F" w:rsidRPr="00267F8F" w:rsidRDefault="00267F8F" w:rsidP="00544A63">
            <w:r>
              <w:t>MJ</w:t>
            </w:r>
          </w:p>
        </w:tc>
        <w:tc>
          <w:tcPr>
            <w:tcW w:w="5954" w:type="dxa"/>
          </w:tcPr>
          <w:p w14:paraId="4E3F4883"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70DF83CB" w14:textId="77777777">
        <w:trPr>
          <w:cantSplit/>
        </w:trPr>
        <w:tc>
          <w:tcPr>
            <w:tcW w:w="1101" w:type="dxa"/>
          </w:tcPr>
          <w:p w14:paraId="28FAB983" w14:textId="77777777" w:rsidR="00AF6CE4" w:rsidRDefault="00AF6CE4">
            <w:pPr>
              <w:pStyle w:val="Vakiosisennys"/>
            </w:pPr>
            <w:r>
              <w:lastRenderedPageBreak/>
              <w:t>4.56</w:t>
            </w:r>
          </w:p>
        </w:tc>
        <w:tc>
          <w:tcPr>
            <w:tcW w:w="1417" w:type="dxa"/>
          </w:tcPr>
          <w:p w14:paraId="35ABA6D7" w14:textId="77777777" w:rsidR="00AF6CE4" w:rsidRDefault="00707D51">
            <w:pPr>
              <w:pStyle w:val="Vakiosisennys"/>
            </w:pPr>
            <w:r>
              <w:t>20</w:t>
            </w:r>
            <w:r w:rsidR="00AF6CE4">
              <w:t>.3.2013</w:t>
            </w:r>
          </w:p>
        </w:tc>
        <w:tc>
          <w:tcPr>
            <w:tcW w:w="992" w:type="dxa"/>
          </w:tcPr>
          <w:p w14:paraId="152C4E30" w14:textId="77777777" w:rsidR="00AF6CE4" w:rsidRDefault="00AF6CE4" w:rsidP="00341E19">
            <w:pPr>
              <w:pStyle w:val="Vakiosisennys"/>
            </w:pPr>
            <w:r>
              <w:t>TP</w:t>
            </w:r>
          </w:p>
        </w:tc>
        <w:tc>
          <w:tcPr>
            <w:tcW w:w="5954" w:type="dxa"/>
          </w:tcPr>
          <w:p w14:paraId="5FC0573C"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7FDE95A6" w14:textId="77777777">
        <w:trPr>
          <w:cantSplit/>
        </w:trPr>
        <w:tc>
          <w:tcPr>
            <w:tcW w:w="1101" w:type="dxa"/>
          </w:tcPr>
          <w:p w14:paraId="49CFEB45" w14:textId="77777777" w:rsidR="00772ECF" w:rsidRDefault="00772ECF">
            <w:pPr>
              <w:pStyle w:val="Vakiosisennys"/>
            </w:pPr>
            <w:r>
              <w:t>4.57</w:t>
            </w:r>
          </w:p>
          <w:p w14:paraId="48819EE4" w14:textId="77777777" w:rsidR="0039493F" w:rsidRDefault="0039493F" w:rsidP="0083202F"/>
          <w:p w14:paraId="2FB96F17" w14:textId="77777777" w:rsidR="0039493F" w:rsidRDefault="0039493F" w:rsidP="0083202F"/>
          <w:p w14:paraId="77E78C29" w14:textId="77777777" w:rsidR="0039493F" w:rsidRDefault="0039493F" w:rsidP="0083202F"/>
          <w:p w14:paraId="08F8F3B0" w14:textId="77777777" w:rsidR="0039493F" w:rsidRDefault="0039493F" w:rsidP="0083202F"/>
          <w:p w14:paraId="51A964E7" w14:textId="77777777" w:rsidR="0039493F" w:rsidRDefault="0039493F" w:rsidP="0083202F"/>
          <w:p w14:paraId="6A90D412" w14:textId="77777777" w:rsidR="0039493F" w:rsidRPr="0039493F" w:rsidRDefault="0039493F" w:rsidP="0083202F">
            <w:r>
              <w:t>4.58</w:t>
            </w:r>
          </w:p>
        </w:tc>
        <w:tc>
          <w:tcPr>
            <w:tcW w:w="1417" w:type="dxa"/>
          </w:tcPr>
          <w:p w14:paraId="5124B4CB" w14:textId="77777777" w:rsidR="00772ECF" w:rsidRDefault="00772ECF">
            <w:pPr>
              <w:pStyle w:val="Vakiosisennys"/>
            </w:pPr>
            <w:r>
              <w:t>10.6.2013</w:t>
            </w:r>
          </w:p>
          <w:p w14:paraId="0838AC10" w14:textId="77777777" w:rsidR="0039493F" w:rsidRDefault="0039493F" w:rsidP="0083202F"/>
          <w:p w14:paraId="012D8CE7" w14:textId="77777777" w:rsidR="0039493F" w:rsidRDefault="0039493F" w:rsidP="0083202F"/>
          <w:p w14:paraId="4B83180A" w14:textId="77777777" w:rsidR="0039493F" w:rsidRDefault="0039493F" w:rsidP="0083202F"/>
          <w:p w14:paraId="7F3E1238" w14:textId="77777777" w:rsidR="0039493F" w:rsidRDefault="0039493F" w:rsidP="0083202F"/>
          <w:p w14:paraId="0B4DEACE" w14:textId="77777777" w:rsidR="0039493F" w:rsidRDefault="0039493F" w:rsidP="0083202F"/>
          <w:p w14:paraId="47358913" w14:textId="77777777" w:rsidR="0039493F" w:rsidRPr="0039493F" w:rsidRDefault="006C2A2E" w:rsidP="0083202F">
            <w:r>
              <w:t>19</w:t>
            </w:r>
            <w:r w:rsidR="0039493F">
              <w:t>.</w:t>
            </w:r>
            <w:r>
              <w:t>12</w:t>
            </w:r>
            <w:r w:rsidR="0039493F">
              <w:t>.</w:t>
            </w:r>
            <w:r>
              <w:t>2013</w:t>
            </w:r>
          </w:p>
        </w:tc>
        <w:tc>
          <w:tcPr>
            <w:tcW w:w="992" w:type="dxa"/>
          </w:tcPr>
          <w:p w14:paraId="6BD86622" w14:textId="77777777" w:rsidR="00772ECF" w:rsidRDefault="00772ECF" w:rsidP="00341E19">
            <w:pPr>
              <w:pStyle w:val="Vakiosisennys"/>
            </w:pPr>
            <w:r>
              <w:t>TP</w:t>
            </w:r>
          </w:p>
          <w:p w14:paraId="67D30416" w14:textId="77777777" w:rsidR="0039493F" w:rsidRDefault="0039493F" w:rsidP="0083202F"/>
          <w:p w14:paraId="2550A2D3" w14:textId="77777777" w:rsidR="0039493F" w:rsidRDefault="0039493F" w:rsidP="0083202F"/>
          <w:p w14:paraId="21834289" w14:textId="77777777" w:rsidR="0039493F" w:rsidRDefault="0039493F" w:rsidP="0083202F"/>
          <w:p w14:paraId="439C38FE" w14:textId="77777777" w:rsidR="0039493F" w:rsidRDefault="0039493F" w:rsidP="0083202F"/>
          <w:p w14:paraId="5B433D17" w14:textId="77777777" w:rsidR="0039493F" w:rsidRDefault="0039493F" w:rsidP="0083202F"/>
          <w:p w14:paraId="3D8B8CDF" w14:textId="77777777" w:rsidR="0039493F" w:rsidRPr="0039493F" w:rsidRDefault="0039493F" w:rsidP="0083202F">
            <w:r>
              <w:t>PR</w:t>
            </w:r>
          </w:p>
        </w:tc>
        <w:tc>
          <w:tcPr>
            <w:tcW w:w="5954" w:type="dxa"/>
          </w:tcPr>
          <w:p w14:paraId="2DA827F8"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27123095"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27F1F443" w14:textId="77777777">
        <w:trPr>
          <w:cantSplit/>
        </w:trPr>
        <w:tc>
          <w:tcPr>
            <w:tcW w:w="1101" w:type="dxa"/>
          </w:tcPr>
          <w:p w14:paraId="191FF320" w14:textId="77777777" w:rsidR="00ED3132" w:rsidRDefault="00ED3132">
            <w:pPr>
              <w:pStyle w:val="Vakiosisennys"/>
            </w:pPr>
            <w:r>
              <w:t>4.59</w:t>
            </w:r>
          </w:p>
        </w:tc>
        <w:tc>
          <w:tcPr>
            <w:tcW w:w="1417" w:type="dxa"/>
          </w:tcPr>
          <w:p w14:paraId="79BEC2CD" w14:textId="77777777" w:rsidR="00ED3132" w:rsidRDefault="00ED3132">
            <w:pPr>
              <w:pStyle w:val="Vakiosisennys"/>
            </w:pPr>
            <w:r>
              <w:t>1</w:t>
            </w:r>
            <w:r w:rsidR="003A46A8">
              <w:t>3</w:t>
            </w:r>
            <w:r>
              <w:t>.</w:t>
            </w:r>
            <w:r w:rsidR="003A46A8">
              <w:t>3</w:t>
            </w:r>
            <w:r>
              <w:t>.2014</w:t>
            </w:r>
          </w:p>
        </w:tc>
        <w:tc>
          <w:tcPr>
            <w:tcW w:w="992" w:type="dxa"/>
          </w:tcPr>
          <w:p w14:paraId="26442ACF" w14:textId="77777777" w:rsidR="00A16487" w:rsidRDefault="00ED3132" w:rsidP="00341E19">
            <w:pPr>
              <w:pStyle w:val="Vakiosisennys"/>
            </w:pPr>
            <w:r>
              <w:t>MT</w:t>
            </w:r>
            <w:r w:rsidR="006938CC">
              <w:t>, PR, TP, ME</w:t>
            </w:r>
          </w:p>
          <w:p w14:paraId="202B1640" w14:textId="77777777" w:rsidR="00A16487" w:rsidRPr="00A16487" w:rsidRDefault="00A16487" w:rsidP="00783DF0"/>
          <w:p w14:paraId="300160EE" w14:textId="77777777" w:rsidR="00A16487" w:rsidRPr="000463E8" w:rsidRDefault="00A16487" w:rsidP="00783DF0"/>
          <w:p w14:paraId="3FF04F78" w14:textId="77777777" w:rsidR="00A16487" w:rsidRPr="000463E8" w:rsidRDefault="00A16487" w:rsidP="00783DF0"/>
          <w:p w14:paraId="0125939A" w14:textId="77777777" w:rsidR="00A16487" w:rsidRPr="00D065AF" w:rsidRDefault="00A16487" w:rsidP="00783DF0"/>
          <w:p w14:paraId="199C28BB" w14:textId="77777777" w:rsidR="00A16487" w:rsidRPr="00D065AF" w:rsidRDefault="00A16487" w:rsidP="00783DF0"/>
          <w:p w14:paraId="16D340BD" w14:textId="77777777" w:rsidR="00A16487" w:rsidRPr="00D065AF" w:rsidRDefault="00A16487" w:rsidP="00783DF0"/>
          <w:p w14:paraId="4167577B" w14:textId="77777777" w:rsidR="00A16487" w:rsidRPr="00314105" w:rsidRDefault="00A16487" w:rsidP="00783DF0"/>
          <w:p w14:paraId="3493F073" w14:textId="77777777" w:rsidR="00A16487" w:rsidRPr="00573C18" w:rsidRDefault="00A16487" w:rsidP="00783DF0"/>
          <w:p w14:paraId="2A7C3702" w14:textId="77777777" w:rsidR="00A16487" w:rsidRDefault="00A16487" w:rsidP="00A16487"/>
          <w:p w14:paraId="7A570949" w14:textId="77777777" w:rsidR="00A16487" w:rsidRDefault="00A16487" w:rsidP="00A16487"/>
          <w:p w14:paraId="780C333F" w14:textId="77777777" w:rsidR="00ED3132" w:rsidRPr="00A16487" w:rsidRDefault="00ED3132" w:rsidP="00783DF0"/>
        </w:tc>
        <w:tc>
          <w:tcPr>
            <w:tcW w:w="5954" w:type="dxa"/>
          </w:tcPr>
          <w:p w14:paraId="0716F04D"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160D698E" w14:textId="77777777" w:rsidR="006938CC" w:rsidRDefault="006938CC" w:rsidP="00783DF0"/>
          <w:p w14:paraId="1B972D2D" w14:textId="77777777" w:rsidR="006938CC" w:rsidRDefault="006938CC" w:rsidP="006938CC">
            <w:r>
              <w:t>Lisäksi tarkennettu vanhojen asiakirjojen osuutta lukuihin 2.2.7, 2.4.5 ja 2.4.6</w:t>
            </w:r>
          </w:p>
          <w:p w14:paraId="11ACE0DB" w14:textId="77777777" w:rsidR="006938CC" w:rsidRDefault="006938CC" w:rsidP="006938CC"/>
          <w:p w14:paraId="303AEC4E" w14:textId="77777777" w:rsidR="006938CC" w:rsidRDefault="006938CC" w:rsidP="00783DF0">
            <w:r>
              <w:t>Luku 2.2.26, palvelutapahtumaan osallistuvat palveluyksiköt: teksti tarkennettu.</w:t>
            </w:r>
          </w:p>
          <w:p w14:paraId="5F882F65" w14:textId="77777777" w:rsidR="006938CC" w:rsidRDefault="006938CC" w:rsidP="00783DF0">
            <w:r>
              <w:t>Seuraaviin lukuihin huomioitu ostopalveluihin liittyvät tarkennukset: 2.2.13 , 2</w:t>
            </w:r>
            <w:r w:rsidR="00133CFB">
              <w:t>.</w:t>
            </w:r>
            <w:r w:rsidR="000B67B7">
              <w:t>4.33.</w:t>
            </w:r>
            <w:r>
              <w:t xml:space="preserve"> </w:t>
            </w:r>
          </w:p>
          <w:p w14:paraId="068F2557" w14:textId="77777777" w:rsidR="00A015FD" w:rsidRDefault="00A015FD" w:rsidP="00783DF0"/>
          <w:p w14:paraId="3C982072" w14:textId="77777777" w:rsidR="00A015FD" w:rsidRPr="006938CC" w:rsidRDefault="00A015FD" w:rsidP="00783DF0">
            <w:r>
              <w:t>Tarkennettu seuraavien lukujen tekstejä: 2.2.23, 2.4</w:t>
            </w:r>
            <w:r w:rsidR="00220B5E">
              <w:t>.</w:t>
            </w:r>
            <w:r>
              <w:t>2.</w:t>
            </w:r>
          </w:p>
          <w:p w14:paraId="332184D7" w14:textId="77777777" w:rsidR="006938CC" w:rsidRPr="00683975" w:rsidRDefault="006938CC" w:rsidP="00783DF0"/>
        </w:tc>
      </w:tr>
      <w:tr w:rsidR="000463E8" w14:paraId="6D186BA4" w14:textId="77777777">
        <w:trPr>
          <w:cantSplit/>
        </w:trPr>
        <w:tc>
          <w:tcPr>
            <w:tcW w:w="1101" w:type="dxa"/>
          </w:tcPr>
          <w:p w14:paraId="0834851C" w14:textId="77777777" w:rsidR="000463E8" w:rsidRPr="00ED3132" w:rsidRDefault="009C5792">
            <w:pPr>
              <w:pStyle w:val="Vakiosisennys"/>
            </w:pPr>
            <w:r>
              <w:t>4.60</w:t>
            </w:r>
          </w:p>
        </w:tc>
        <w:tc>
          <w:tcPr>
            <w:tcW w:w="1417" w:type="dxa"/>
          </w:tcPr>
          <w:p w14:paraId="61E343AF" w14:textId="77777777" w:rsidR="000463E8" w:rsidRDefault="009C5792">
            <w:pPr>
              <w:pStyle w:val="Vakiosisennys"/>
            </w:pPr>
            <w:r>
              <w:t>7.8.2014</w:t>
            </w:r>
          </w:p>
        </w:tc>
        <w:tc>
          <w:tcPr>
            <w:tcW w:w="992" w:type="dxa"/>
          </w:tcPr>
          <w:p w14:paraId="66A87979" w14:textId="77777777" w:rsidR="000463E8" w:rsidRDefault="009C5792" w:rsidP="00341E19">
            <w:pPr>
              <w:pStyle w:val="Vakiosisennys"/>
            </w:pPr>
            <w:r>
              <w:t>MT, ME, TP</w:t>
            </w:r>
          </w:p>
          <w:p w14:paraId="6848FC2F" w14:textId="77777777" w:rsidR="006938CC" w:rsidRDefault="006938CC" w:rsidP="00783DF0"/>
          <w:p w14:paraId="52FF801F" w14:textId="77777777" w:rsidR="006938CC" w:rsidRPr="006938CC" w:rsidRDefault="006938CC" w:rsidP="00783DF0"/>
        </w:tc>
        <w:tc>
          <w:tcPr>
            <w:tcW w:w="5954" w:type="dxa"/>
          </w:tcPr>
          <w:p w14:paraId="2EE3186E" w14:textId="77777777" w:rsidR="006938CC" w:rsidRDefault="009C5792" w:rsidP="00783DF0">
            <w:r>
              <w:t>Tarkennettu kotikunnan antamista k</w:t>
            </w:r>
            <w:r w:rsidR="006E1C81">
              <w:t>pl</w:t>
            </w:r>
            <w:r>
              <w:t xml:space="preserve"> 2.4.33 sekä palveluyksikön tietojen antamista palvelutapahtumassa kpl 2.2. 26.</w:t>
            </w:r>
          </w:p>
          <w:p w14:paraId="592CEE67" w14:textId="77777777" w:rsidR="006938CC" w:rsidRDefault="006938CC" w:rsidP="00783DF0"/>
          <w:p w14:paraId="2BC2D955" w14:textId="77777777" w:rsidR="006938CC" w:rsidRPr="006938CC" w:rsidRDefault="006938CC" w:rsidP="00783DF0"/>
        </w:tc>
      </w:tr>
      <w:tr w:rsidR="00B85A6B" w14:paraId="41D3EEFF" w14:textId="77777777">
        <w:trPr>
          <w:cantSplit/>
        </w:trPr>
        <w:tc>
          <w:tcPr>
            <w:tcW w:w="1101" w:type="dxa"/>
          </w:tcPr>
          <w:p w14:paraId="5CE663A5" w14:textId="77777777" w:rsidR="00B85A6B" w:rsidRDefault="00B85A6B">
            <w:pPr>
              <w:pStyle w:val="Vakiosisennys"/>
            </w:pPr>
            <w:r>
              <w:lastRenderedPageBreak/>
              <w:t>4.61</w:t>
            </w:r>
          </w:p>
        </w:tc>
        <w:tc>
          <w:tcPr>
            <w:tcW w:w="1417" w:type="dxa"/>
          </w:tcPr>
          <w:p w14:paraId="0D898E88" w14:textId="77777777" w:rsidR="00B85A6B" w:rsidRDefault="00ED1D7D">
            <w:pPr>
              <w:pStyle w:val="Vakiosisennys"/>
            </w:pPr>
            <w:r>
              <w:t>26.11.2014</w:t>
            </w:r>
          </w:p>
        </w:tc>
        <w:tc>
          <w:tcPr>
            <w:tcW w:w="992" w:type="dxa"/>
          </w:tcPr>
          <w:p w14:paraId="712DA5DC" w14:textId="77777777" w:rsidR="00B85A6B" w:rsidRDefault="00B85A6B" w:rsidP="00341E19">
            <w:pPr>
              <w:pStyle w:val="Vakiosisennys"/>
            </w:pPr>
            <w:r>
              <w:t>MT</w:t>
            </w:r>
          </w:p>
        </w:tc>
        <w:tc>
          <w:tcPr>
            <w:tcW w:w="5954" w:type="dxa"/>
          </w:tcPr>
          <w:p w14:paraId="7F40DA6F"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7608DBB7" w14:textId="77777777" w:rsidR="003050C8" w:rsidRPr="0033357D" w:rsidRDefault="003050C8" w:rsidP="00783DF0"/>
          <w:p w14:paraId="4CE20460"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15CEAB52" w14:textId="77777777" w:rsidR="001501F1" w:rsidRPr="0033357D" w:rsidRDefault="001501F1" w:rsidP="00783DF0"/>
          <w:p w14:paraId="348F3777"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754F9F6D" w14:textId="77777777" w:rsidR="00B85A6B" w:rsidRDefault="00B85A6B" w:rsidP="00783DF0">
            <w:pPr>
              <w:rPr>
                <w:color w:val="1F497D"/>
              </w:rPr>
            </w:pPr>
          </w:p>
          <w:p w14:paraId="0AA41894"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544FA288" w14:textId="77777777" w:rsidR="00A220C8" w:rsidRDefault="00A220C8" w:rsidP="00ED12E1"/>
          <w:p w14:paraId="0E1B212A" w14:textId="77777777" w:rsidR="00A220C8" w:rsidRDefault="00A220C8" w:rsidP="00ED12E1">
            <w:r>
              <w:t>Kappaleeseen 2.2.26 comp</w:t>
            </w:r>
            <w:r w:rsidR="00044F05">
              <w:t>o</w:t>
            </w:r>
            <w:r>
              <w:t>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16A5F563" w14:textId="77777777" w:rsidTr="00FE1585">
        <w:trPr>
          <w:cantSplit/>
        </w:trPr>
        <w:tc>
          <w:tcPr>
            <w:tcW w:w="1101" w:type="dxa"/>
            <w:tcBorders>
              <w:bottom w:val="single" w:sz="4" w:space="0" w:color="auto"/>
            </w:tcBorders>
          </w:tcPr>
          <w:p w14:paraId="7A8482F3" w14:textId="77777777" w:rsidR="00C42490" w:rsidRDefault="00C42490">
            <w:pPr>
              <w:pStyle w:val="Vakiosisennys"/>
            </w:pPr>
            <w:r>
              <w:lastRenderedPageBreak/>
              <w:t>4.62</w:t>
            </w:r>
          </w:p>
        </w:tc>
        <w:tc>
          <w:tcPr>
            <w:tcW w:w="1417" w:type="dxa"/>
            <w:tcBorders>
              <w:bottom w:val="single" w:sz="4" w:space="0" w:color="auto"/>
            </w:tcBorders>
          </w:tcPr>
          <w:p w14:paraId="48A0AE12"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5742C3E0" w14:textId="77777777" w:rsidR="00C42490" w:rsidRDefault="00280D5B" w:rsidP="00341E19">
            <w:pPr>
              <w:pStyle w:val="Vakiosisennys"/>
            </w:pPr>
            <w:r>
              <w:t>Kela</w:t>
            </w:r>
          </w:p>
        </w:tc>
        <w:tc>
          <w:tcPr>
            <w:tcW w:w="5954" w:type="dxa"/>
            <w:tcBorders>
              <w:bottom w:val="single" w:sz="4" w:space="0" w:color="auto"/>
            </w:tcBorders>
          </w:tcPr>
          <w:p w14:paraId="37615253" w14:textId="77777777" w:rsidR="006F1374" w:rsidRDefault="006F1374" w:rsidP="00135AC7">
            <w:r>
              <w:t>Kappale 2.2.3 templateId tekstiä täsmennetty</w:t>
            </w:r>
          </w:p>
          <w:p w14:paraId="2BA00DD9" w14:textId="77777777" w:rsidR="006F1374" w:rsidRDefault="006F1374" w:rsidP="00135AC7"/>
          <w:p w14:paraId="3640138D"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533ADA45" w14:textId="77777777" w:rsidR="00135AC7" w:rsidRDefault="00135AC7" w:rsidP="00783DF0"/>
          <w:p w14:paraId="13D45EF0" w14:textId="77777777" w:rsidR="00C42490" w:rsidRDefault="00C42490" w:rsidP="00783DF0">
            <w:r>
              <w:t>Täsmennetty  kpl 2.2.17 asiakirjan rekisterinpitäjä kenttää ja siihen liittyvää yksityisen toimijan huomiointia.</w:t>
            </w:r>
          </w:p>
          <w:p w14:paraId="554AD6CE" w14:textId="77777777" w:rsidR="003811EE" w:rsidRDefault="003811EE" w:rsidP="00783DF0"/>
          <w:p w14:paraId="331F90D3" w14:textId="77777777" w:rsidR="003811EE" w:rsidRDefault="003811EE" w:rsidP="00783DF0">
            <w:r>
              <w:t>Kpl 2.2.24 huomioitu ylläpidettävän asiakirjan pohjaversion ilmoittaminen.</w:t>
            </w:r>
          </w:p>
          <w:p w14:paraId="5D03CF62" w14:textId="77777777" w:rsidR="00C42490" w:rsidRDefault="00C42490" w:rsidP="00783DF0"/>
          <w:p w14:paraId="7637CF8B"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56220BBE" w14:textId="77777777" w:rsidR="00797D07" w:rsidRDefault="00797D07" w:rsidP="00783DF0"/>
          <w:p w14:paraId="732968CA" w14:textId="77777777" w:rsidR="00797D07" w:rsidRPr="0033357D" w:rsidRDefault="00797D07" w:rsidP="00783DF0">
            <w:r>
              <w:t>Kpl 2.4.18 päivitetty allekirjoituskohtaa vastaamaan erillisiä allekirjoitusmäärittelyjä.</w:t>
            </w:r>
          </w:p>
        </w:tc>
      </w:tr>
      <w:tr w:rsidR="00FE1585" w14:paraId="1C8B19E0" w14:textId="77777777" w:rsidTr="00FE1585">
        <w:trPr>
          <w:cantSplit/>
        </w:trPr>
        <w:tc>
          <w:tcPr>
            <w:tcW w:w="1101" w:type="dxa"/>
            <w:tcBorders>
              <w:top w:val="single" w:sz="4" w:space="0" w:color="auto"/>
              <w:left w:val="single" w:sz="4" w:space="0" w:color="auto"/>
              <w:bottom w:val="single" w:sz="4" w:space="0" w:color="auto"/>
            </w:tcBorders>
          </w:tcPr>
          <w:p w14:paraId="77C38EEF" w14:textId="77777777" w:rsidR="00FE1585" w:rsidRDefault="00FE1585">
            <w:pPr>
              <w:pStyle w:val="Vakiosisennys"/>
            </w:pPr>
            <w:r>
              <w:t>4.63</w:t>
            </w:r>
          </w:p>
        </w:tc>
        <w:tc>
          <w:tcPr>
            <w:tcW w:w="1417" w:type="dxa"/>
            <w:tcBorders>
              <w:top w:val="single" w:sz="4" w:space="0" w:color="auto"/>
              <w:bottom w:val="single" w:sz="4" w:space="0" w:color="auto"/>
            </w:tcBorders>
          </w:tcPr>
          <w:p w14:paraId="244F5AF7" w14:textId="77777777" w:rsidR="00FE1585" w:rsidRDefault="00FE1585">
            <w:pPr>
              <w:pStyle w:val="Vakiosisennys"/>
            </w:pPr>
            <w:r>
              <w:t>24.3.2015</w:t>
            </w:r>
          </w:p>
        </w:tc>
        <w:tc>
          <w:tcPr>
            <w:tcW w:w="992" w:type="dxa"/>
            <w:tcBorders>
              <w:top w:val="single" w:sz="4" w:space="0" w:color="auto"/>
              <w:bottom w:val="single" w:sz="4" w:space="0" w:color="auto"/>
            </w:tcBorders>
          </w:tcPr>
          <w:p w14:paraId="13617E30"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1E32C3B8"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5BDB3A8F" w14:textId="77777777" w:rsidTr="00FE1585">
        <w:trPr>
          <w:cantSplit/>
        </w:trPr>
        <w:tc>
          <w:tcPr>
            <w:tcW w:w="1101" w:type="dxa"/>
            <w:tcBorders>
              <w:top w:val="single" w:sz="4" w:space="0" w:color="auto"/>
              <w:left w:val="single" w:sz="4" w:space="0" w:color="auto"/>
              <w:bottom w:val="single" w:sz="4" w:space="0" w:color="auto"/>
            </w:tcBorders>
          </w:tcPr>
          <w:p w14:paraId="1F6C6A6A"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1D3B154A" w14:textId="77777777" w:rsidR="00B62D55" w:rsidRDefault="00B62D55">
            <w:pPr>
              <w:pStyle w:val="Vakiosisennys"/>
            </w:pPr>
            <w:r>
              <w:t>28.4.015</w:t>
            </w:r>
          </w:p>
        </w:tc>
        <w:tc>
          <w:tcPr>
            <w:tcW w:w="992" w:type="dxa"/>
            <w:tcBorders>
              <w:top w:val="single" w:sz="4" w:space="0" w:color="auto"/>
              <w:bottom w:val="single" w:sz="4" w:space="0" w:color="auto"/>
            </w:tcBorders>
          </w:tcPr>
          <w:p w14:paraId="7EAC74DF"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390C89AC"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310A4C4C" w14:textId="77777777" w:rsidR="00B62D55" w:rsidRDefault="00B62D55" w:rsidP="00B62D55">
            <w:r>
              <w:t xml:space="preserve">Vanha käytöstä poistunut OID: </w:t>
            </w:r>
            <w:r w:rsidRPr="00B62D55">
              <w:t>1.2.246.537.5.4020</w:t>
            </w:r>
            <w:r>
              <w:t>0</w:t>
            </w:r>
            <w:r w:rsidRPr="00B62D55">
              <w:t>.2013</w:t>
            </w:r>
          </w:p>
          <w:p w14:paraId="731DDE04" w14:textId="77777777" w:rsidR="00B62D55" w:rsidRDefault="00B62D55" w:rsidP="00B62D55">
            <w:r>
              <w:t xml:space="preserve">Uusi OID: </w:t>
            </w:r>
            <w:r w:rsidRPr="00B62D55">
              <w:t>1.2.246.537.5.40201.2013</w:t>
            </w:r>
          </w:p>
        </w:tc>
      </w:tr>
      <w:tr w:rsidR="004F02B9" w14:paraId="527C0F92" w14:textId="77777777" w:rsidTr="00FE1585">
        <w:trPr>
          <w:cantSplit/>
        </w:trPr>
        <w:tc>
          <w:tcPr>
            <w:tcW w:w="1101" w:type="dxa"/>
            <w:tcBorders>
              <w:top w:val="single" w:sz="4" w:space="0" w:color="auto"/>
              <w:left w:val="single" w:sz="4" w:space="0" w:color="auto"/>
              <w:bottom w:val="single" w:sz="4" w:space="0" w:color="auto"/>
            </w:tcBorders>
          </w:tcPr>
          <w:p w14:paraId="04626A93"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4E9F4F16" w14:textId="77777777" w:rsidR="004F02B9" w:rsidRDefault="004F02B9">
            <w:pPr>
              <w:pStyle w:val="Vakiosisennys"/>
            </w:pPr>
            <w:r>
              <w:t>25.6.2015</w:t>
            </w:r>
          </w:p>
        </w:tc>
        <w:tc>
          <w:tcPr>
            <w:tcW w:w="992" w:type="dxa"/>
            <w:tcBorders>
              <w:top w:val="single" w:sz="4" w:space="0" w:color="auto"/>
              <w:bottom w:val="single" w:sz="4" w:space="0" w:color="auto"/>
            </w:tcBorders>
          </w:tcPr>
          <w:p w14:paraId="50A9D5FC"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1E82F9F8" w14:textId="77777777" w:rsidR="00E57986" w:rsidRDefault="00E57986" w:rsidP="00E57986">
            <w:r>
              <w:t xml:space="preserve">Muutettu dokumentin otsikon eArkisto muotoon Potilastiedon arkisto. Dokumentin sisällä vastaavaa käsitemuunnosta ei ole vielä tehty. </w:t>
            </w:r>
          </w:p>
          <w:p w14:paraId="21BC5545" w14:textId="77777777" w:rsidR="008A7ADE" w:rsidRDefault="008A7ADE" w:rsidP="00CA2AD9"/>
          <w:p w14:paraId="511FF80E"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2119F85A" w14:textId="77777777" w:rsidTr="00FE1585">
        <w:trPr>
          <w:cantSplit/>
        </w:trPr>
        <w:tc>
          <w:tcPr>
            <w:tcW w:w="1101" w:type="dxa"/>
            <w:tcBorders>
              <w:top w:val="single" w:sz="4" w:space="0" w:color="auto"/>
              <w:left w:val="single" w:sz="4" w:space="0" w:color="auto"/>
              <w:bottom w:val="single" w:sz="4" w:space="0" w:color="auto"/>
            </w:tcBorders>
          </w:tcPr>
          <w:p w14:paraId="7C6E2FBF"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2A2ABF2E"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44F506E0"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07159DF0" w14:textId="77777777" w:rsidR="00200DA0" w:rsidRDefault="00200DA0" w:rsidP="00A13CF1">
            <w:r>
              <w:t>Kpl 1.1 p</w:t>
            </w:r>
            <w:r w:rsidR="00C14FD9">
              <w:t>ä</w:t>
            </w:r>
            <w:r>
              <w:t>ivitetty. Lisätty kuvailutietojen maksimipituuksia koskeva huomautus.</w:t>
            </w:r>
          </w:p>
          <w:p w14:paraId="6358BC81" w14:textId="77777777" w:rsidR="00A13CF1" w:rsidRDefault="00A13CF1" w:rsidP="00A13CF1">
            <w:r>
              <w:t>Kpl 2.2.26 päivitetty. Jos kyseessä on yhteisliittyjämalli ja ostopalvelu, asiakirjan kuvailutiedoissa ei anneta is</w:t>
            </w:r>
            <w:r w:rsidR="00C14FD9">
              <w:t>ä</w:t>
            </w:r>
            <w:r>
              <w:t>nnän tietoja.</w:t>
            </w:r>
          </w:p>
          <w:p w14:paraId="5E44832B" w14:textId="77777777" w:rsidR="00C14FD9" w:rsidRDefault="00CA632D" w:rsidP="00A13CF1">
            <w:r>
              <w:t>Kpl</w:t>
            </w:r>
            <w:r w:rsidR="00C14FD9">
              <w:t xml:space="preserve"> 2.2.3</w:t>
            </w:r>
            <w:r w:rsidR="00233613">
              <w:t>,</w:t>
            </w:r>
            <w:r w:rsidR="00C14FD9">
              <w:t xml:space="preserve"> päivitetty määrittelykokoelmaa koskevaa tekstiä.</w:t>
            </w:r>
          </w:p>
          <w:p w14:paraId="0568EE74" w14:textId="77777777" w:rsidR="00CA632D" w:rsidRDefault="00CA632D" w:rsidP="00A13CF1">
            <w:r>
              <w:t>Kpl 2.2.7</w:t>
            </w:r>
            <w:r w:rsidR="00233613">
              <w:t>,</w:t>
            </w:r>
            <w:r>
              <w:t xml:space="preserve"> lisätty aikavyöhyketietoa koskeva huomio</w:t>
            </w:r>
          </w:p>
          <w:p w14:paraId="259085D9" w14:textId="77777777" w:rsidR="002940BB" w:rsidRDefault="002940BB" w:rsidP="00A13CF1">
            <w:r>
              <w:t>Kpl 2.4.16</w:t>
            </w:r>
            <w:r w:rsidR="00233613">
              <w:t>,</w:t>
            </w:r>
            <w:r>
              <w:t xml:space="preserve"> </w:t>
            </w:r>
            <w:r w:rsidRPr="00D251B1">
              <w:t xml:space="preserve">hl7fi:episodeLink </w:t>
            </w:r>
            <w:r>
              <w:t>poistettu käytöstä</w:t>
            </w:r>
          </w:p>
          <w:p w14:paraId="346BA808" w14:textId="77777777" w:rsidR="00200DA0" w:rsidRDefault="00C14FD9" w:rsidP="00C14FD9">
            <w:r>
              <w:t xml:space="preserve">Tekstitarkennuksia lukuihin 2.2, </w:t>
            </w:r>
            <w:r w:rsidR="002940BB">
              <w:t>2.2.13</w:t>
            </w:r>
            <w:r w:rsidR="002C6781">
              <w:t>, 2.4.9</w:t>
            </w:r>
            <w:r>
              <w:t xml:space="preserve"> </w:t>
            </w:r>
          </w:p>
        </w:tc>
      </w:tr>
      <w:tr w:rsidR="00DD1CF9" w14:paraId="446A1E74" w14:textId="77777777" w:rsidTr="00FE1585">
        <w:trPr>
          <w:cantSplit/>
        </w:trPr>
        <w:tc>
          <w:tcPr>
            <w:tcW w:w="1101" w:type="dxa"/>
            <w:tcBorders>
              <w:top w:val="single" w:sz="4" w:space="0" w:color="auto"/>
              <w:left w:val="single" w:sz="4" w:space="0" w:color="auto"/>
              <w:bottom w:val="single" w:sz="4" w:space="0" w:color="auto"/>
            </w:tcBorders>
          </w:tcPr>
          <w:p w14:paraId="7C594612" w14:textId="77777777" w:rsidR="00DD1CF9" w:rsidRDefault="00DD1CF9" w:rsidP="002D5F30">
            <w:pPr>
              <w:pStyle w:val="Vakiosisennys"/>
            </w:pPr>
            <w:r>
              <w:lastRenderedPageBreak/>
              <w:t>4.6</w:t>
            </w:r>
            <w:r w:rsidR="00FC4B90">
              <w:t>6.1</w:t>
            </w:r>
          </w:p>
        </w:tc>
        <w:tc>
          <w:tcPr>
            <w:tcW w:w="1417" w:type="dxa"/>
            <w:tcBorders>
              <w:top w:val="single" w:sz="4" w:space="0" w:color="auto"/>
              <w:bottom w:val="single" w:sz="4" w:space="0" w:color="auto"/>
            </w:tcBorders>
          </w:tcPr>
          <w:p w14:paraId="07E21548" w14:textId="77777777" w:rsidR="00DD1CF9" w:rsidRDefault="00DD1CF9">
            <w:pPr>
              <w:pStyle w:val="Vakiosisennys"/>
            </w:pPr>
          </w:p>
        </w:tc>
        <w:tc>
          <w:tcPr>
            <w:tcW w:w="992" w:type="dxa"/>
            <w:tcBorders>
              <w:top w:val="single" w:sz="4" w:space="0" w:color="auto"/>
              <w:bottom w:val="single" w:sz="4" w:space="0" w:color="auto"/>
            </w:tcBorders>
          </w:tcPr>
          <w:p w14:paraId="07571EA3" w14:textId="77777777" w:rsidR="00DD1CF9" w:rsidRDefault="00DD1CF9" w:rsidP="00341E19">
            <w:pPr>
              <w:pStyle w:val="Vakiosisennys"/>
            </w:pPr>
            <w:r>
              <w:t>Kela</w:t>
            </w:r>
          </w:p>
        </w:tc>
        <w:tc>
          <w:tcPr>
            <w:tcW w:w="5954" w:type="dxa"/>
            <w:tcBorders>
              <w:top w:val="single" w:sz="4" w:space="0" w:color="auto"/>
              <w:bottom w:val="single" w:sz="4" w:space="0" w:color="auto"/>
              <w:right w:val="single" w:sz="4" w:space="0" w:color="auto"/>
            </w:tcBorders>
          </w:tcPr>
          <w:p w14:paraId="343EFE86" w14:textId="77777777" w:rsidR="006B6560" w:rsidRDefault="006B6560" w:rsidP="00A13CF1">
            <w:r>
              <w:t xml:space="preserve">30.4.2019 </w:t>
            </w:r>
            <w:r w:rsidR="007C68EE">
              <w:t>Siirrytty uuteen versiointikäytäntöön. Errata-dokumentista siirretyt ja muut muutokset kuvattu seuraavassa:</w:t>
            </w:r>
          </w:p>
          <w:p w14:paraId="6FB73411" w14:textId="77777777" w:rsidR="006B6560" w:rsidRDefault="006B6560" w:rsidP="00A13CF1">
            <w:r>
              <w:t xml:space="preserve"> </w:t>
            </w:r>
          </w:p>
          <w:p w14:paraId="625564C3" w14:textId="77777777" w:rsidR="00630773" w:rsidRDefault="00630773" w:rsidP="00A13CF1">
            <w:r w:rsidRPr="00630773">
              <w:t xml:space="preserve">Tarkennus ja selvennys </w:t>
            </w:r>
            <w:r>
              <w:t xml:space="preserve">kappaleeseen </w:t>
            </w:r>
            <w:r w:rsidRPr="00630773">
              <w:t>2.2 CDA R2 asiakirja</w:t>
            </w:r>
            <w:r>
              <w:t xml:space="preserve"> liityen tyylitiedoston virallisuuteen ja käyttöön sekä ylläpitovastuisiin.</w:t>
            </w:r>
          </w:p>
          <w:p w14:paraId="01077EF6" w14:textId="77777777" w:rsidR="00716F14" w:rsidRDefault="00716F14" w:rsidP="00A13CF1"/>
          <w:p w14:paraId="179E48FC" w14:textId="77777777" w:rsidR="00716F14" w:rsidRDefault="00716F14" w:rsidP="00A13CF1">
            <w:r>
              <w:t>Kpl 2.2.13: maininta väestötasoisesta ostopalvelunvaltuuksesta, jossa ei anneta potilaan tietoja.</w:t>
            </w:r>
          </w:p>
          <w:p w14:paraId="2E62A612" w14:textId="77777777" w:rsidR="00716F14" w:rsidRDefault="00716F14" w:rsidP="00A13CF1"/>
          <w:p w14:paraId="1989BA33" w14:textId="77777777" w:rsidR="00716F14" w:rsidRDefault="00716F14" w:rsidP="00A13CF1">
            <w:r>
              <w:t>Tarkennuksia kappaleeseen 2.2.21.2</w:t>
            </w:r>
          </w:p>
          <w:p w14:paraId="53B8F474" w14:textId="77777777" w:rsidR="00716F14" w:rsidRDefault="00716F14" w:rsidP="00C249B6">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7986F7FE" w14:textId="77777777" w:rsidR="00716F14" w:rsidRDefault="00716F14" w:rsidP="00C249B6">
            <w:pPr>
              <w:numPr>
                <w:ilvl w:val="0"/>
                <w:numId w:val="36"/>
              </w:numPr>
              <w:rPr>
                <w:rStyle w:val="Voimakas"/>
                <w:b w:val="0"/>
                <w:bCs w:val="0"/>
              </w:rPr>
            </w:pPr>
            <w:r>
              <w:t>lisätty esimerkki nimen käytöstä</w:t>
            </w:r>
          </w:p>
          <w:p w14:paraId="49E4B85E" w14:textId="77777777" w:rsidR="00630773" w:rsidRDefault="00630773" w:rsidP="00A13CF1">
            <w:pPr>
              <w:rPr>
                <w:rStyle w:val="Voimakas"/>
                <w:b w:val="0"/>
                <w:bCs w:val="0"/>
              </w:rPr>
            </w:pPr>
            <w:r>
              <w:rPr>
                <w:rStyle w:val="Voimakas"/>
                <w:b w:val="0"/>
                <w:bCs w:val="0"/>
              </w:rPr>
              <w:t xml:space="preserve"> </w:t>
            </w:r>
          </w:p>
          <w:p w14:paraId="6681D9F8" w14:textId="77777777" w:rsidR="00630773" w:rsidRDefault="00630773" w:rsidP="00A13CF1">
            <w:r w:rsidRPr="00EE5EF0">
              <w:t>Lisätty kuvaus työterveyshuollon rekisterintarkenteen muodostamisesta y-tunnuksettomalle yritykselle, kpl 2.4.21</w:t>
            </w:r>
          </w:p>
          <w:p w14:paraId="1E93E78C" w14:textId="77777777" w:rsidR="00630773" w:rsidRDefault="00630773" w:rsidP="00A13CF1"/>
          <w:p w14:paraId="2B26A147" w14:textId="77777777" w:rsidR="00630773" w:rsidRDefault="00630773" w:rsidP="00A13CF1">
            <w:r>
              <w:t>K</w:t>
            </w:r>
            <w:r w:rsidR="00282CA6">
              <w:t>pl 2.2.26</w:t>
            </w:r>
            <w:r w:rsidR="00FE299F">
              <w:t xml:space="preserve">: </w:t>
            </w:r>
          </w:p>
          <w:p w14:paraId="0405FC36" w14:textId="77777777" w:rsidR="00630773" w:rsidRDefault="00630773" w:rsidP="00C249B6">
            <w:pPr>
              <w:numPr>
                <w:ilvl w:val="0"/>
                <w:numId w:val="35"/>
              </w:numPr>
            </w:pPr>
            <w:r>
              <w:t xml:space="preserve">Poistettu teksti </w:t>
            </w:r>
            <w:r w:rsidR="00FE299F">
              <w:t>”esimerkiksi its</w:t>
            </w:r>
            <w:r>
              <w:t>e</w:t>
            </w:r>
            <w:r w:rsidR="00FE299F">
              <w:t>näinen ammatinharjoittaja”</w:t>
            </w:r>
          </w:p>
          <w:p w14:paraId="74A947CE" w14:textId="77777777" w:rsidR="00630773" w:rsidRDefault="000C0FD7" w:rsidP="00C249B6">
            <w:pPr>
              <w:numPr>
                <w:ilvl w:val="0"/>
                <w:numId w:val="35"/>
              </w:numPr>
            </w:pPr>
            <w:r>
              <w:t xml:space="preserve">Lisätty viittaus dokumenttiin </w:t>
            </w:r>
            <w:r w:rsidRPr="000C0FD7">
              <w:t>Yksityisten organisaatiotiedot HL7-sanomissa ja asiakirjoissa</w:t>
            </w:r>
          </w:p>
          <w:p w14:paraId="1D349FC7" w14:textId="77777777" w:rsidR="00DD1CF9" w:rsidRDefault="00FE299F" w:rsidP="00A13CF1">
            <w:r w:rsidDel="00FE299F">
              <w:t xml:space="preserve"> </w:t>
            </w:r>
          </w:p>
          <w:p w14:paraId="06E2452D" w14:textId="77777777" w:rsidR="00EC230F" w:rsidRDefault="008C05DA" w:rsidP="00A13CF1">
            <w:r>
              <w:t>Kpl 2.2.7: poistettu maininta aikavyöhyketiedon käyttöönotosta.</w:t>
            </w:r>
          </w:p>
          <w:p w14:paraId="31848572" w14:textId="77777777" w:rsidR="006337E2" w:rsidRDefault="006337E2" w:rsidP="00A13CF1"/>
          <w:p w14:paraId="440045CC" w14:textId="77777777" w:rsidR="006337E2" w:rsidRDefault="006337E2" w:rsidP="006337E2">
            <w:r w:rsidRPr="00C249B6">
              <w:t>Lisätty lukuun 2.2.25 uusi kappale 2.2.25.2 ClinicalDocument.author</w:t>
            </w:r>
            <w:r w:rsidR="006B6560">
              <w:t>i</w:t>
            </w:r>
            <w:r w:rsidRPr="00C249B6">
              <w:t xml:space="preserve">zation käytöstä </w:t>
            </w:r>
            <w:r w:rsidR="00AD562C">
              <w:t>huoltajille luovuttamisen kiellon</w:t>
            </w:r>
            <w:r w:rsidRPr="00C249B6">
              <w:t xml:space="preserve"> asettamista varten. </w:t>
            </w:r>
          </w:p>
          <w:p w14:paraId="598285B7" w14:textId="77777777" w:rsidR="00716F14" w:rsidRDefault="00716F14" w:rsidP="006337E2"/>
          <w:p w14:paraId="7F5098D1" w14:textId="77777777" w:rsidR="00D4710E" w:rsidRDefault="00716F14" w:rsidP="00D4710E">
            <w:pPr>
              <w:pBdr>
                <w:bottom w:val="single" w:sz="6" w:space="1" w:color="auto"/>
              </w:pBdr>
            </w:pPr>
            <w:r>
              <w:t>Kpl 2.4.29: Säilytysajan pidentämistoiminto ei ole käytössä Arkistonhoitajan käyttöliittymän nykyisessä tuotantoversiossa.</w:t>
            </w:r>
          </w:p>
          <w:p w14:paraId="520373E0" w14:textId="77777777" w:rsidR="00D4710E" w:rsidRDefault="00D4710E" w:rsidP="00D4710E">
            <w:pPr>
              <w:pBdr>
                <w:bottom w:val="single" w:sz="6" w:space="1" w:color="auto"/>
              </w:pBdr>
            </w:pPr>
          </w:p>
          <w:p w14:paraId="69812C38" w14:textId="77777777" w:rsidR="006337E2" w:rsidRDefault="00D4710E" w:rsidP="00D4710E">
            <w:pPr>
              <w:pBdr>
                <w:bottom w:val="single" w:sz="6" w:space="1" w:color="auto"/>
              </w:pBdr>
            </w:pPr>
            <w:r>
              <w:t xml:space="preserve"> </w:t>
            </w:r>
            <w:r w:rsidR="00293879">
              <w:t>Kpl 2.4.32: tarkennus liittyen luovutusilmoitukseen.</w:t>
            </w:r>
          </w:p>
          <w:p w14:paraId="1B8A4400" w14:textId="77777777" w:rsidR="00D4710E" w:rsidRDefault="00D4710E" w:rsidP="00D4710E">
            <w:pPr>
              <w:pBdr>
                <w:bottom w:val="single" w:sz="6" w:space="1" w:color="auto"/>
              </w:pBdr>
            </w:pPr>
          </w:p>
          <w:p w14:paraId="225F7DCE" w14:textId="77777777" w:rsidR="00D4710E" w:rsidRDefault="00D4710E" w:rsidP="00AC1246">
            <w:pPr>
              <w:pBdr>
                <w:bottom w:val="single" w:sz="6" w:space="1" w:color="auto"/>
              </w:pBdr>
            </w:pPr>
            <w:r w:rsidRPr="00D4710E">
              <w:t>Kpl 2.2.4: suositus yhteisliittymisen</w:t>
            </w:r>
            <w:r>
              <w:t xml:space="preserve"> ja </w:t>
            </w:r>
            <w:r w:rsidR="00AC1246">
              <w:t>itsenäisen ammatinharjoittajan</w:t>
            </w:r>
            <w:r w:rsidRPr="00D4710E">
              <w:t xml:space="preserve"> OID-tunnuksen muodostamiseen.</w:t>
            </w:r>
          </w:p>
        </w:tc>
      </w:tr>
      <w:tr w:rsidR="00703017" w14:paraId="3D54821D" w14:textId="77777777" w:rsidTr="00FE1585">
        <w:trPr>
          <w:cantSplit/>
          <w:ins w:id="51" w:author="Tekijä" w:date="2019-09-10T15:30:00Z"/>
        </w:trPr>
        <w:tc>
          <w:tcPr>
            <w:tcW w:w="1101" w:type="dxa"/>
            <w:tcBorders>
              <w:top w:val="single" w:sz="4" w:space="0" w:color="auto"/>
              <w:left w:val="single" w:sz="4" w:space="0" w:color="auto"/>
              <w:bottom w:val="single" w:sz="4" w:space="0" w:color="auto"/>
            </w:tcBorders>
          </w:tcPr>
          <w:p w14:paraId="361F2115" w14:textId="77777777" w:rsidR="00703017" w:rsidRDefault="00703017" w:rsidP="002D5F30">
            <w:pPr>
              <w:pStyle w:val="Vakiosisennys"/>
              <w:rPr>
                <w:ins w:id="52" w:author="Tekijä" w:date="2019-09-10T15:30:00Z"/>
              </w:rPr>
            </w:pPr>
            <w:ins w:id="53" w:author="Tekijä" w:date="2019-09-10T15:30:00Z">
              <w:r>
                <w:lastRenderedPageBreak/>
                <w:t>4.66.2</w:t>
              </w:r>
            </w:ins>
          </w:p>
        </w:tc>
        <w:tc>
          <w:tcPr>
            <w:tcW w:w="1417" w:type="dxa"/>
            <w:tcBorders>
              <w:top w:val="single" w:sz="4" w:space="0" w:color="auto"/>
              <w:bottom w:val="single" w:sz="4" w:space="0" w:color="auto"/>
            </w:tcBorders>
          </w:tcPr>
          <w:p w14:paraId="6344ED68" w14:textId="77777777" w:rsidR="00703017" w:rsidRDefault="002F172A">
            <w:pPr>
              <w:pStyle w:val="Vakiosisennys"/>
              <w:rPr>
                <w:ins w:id="54" w:author="Tekijä" w:date="2020-08-10T16:00:00Z"/>
              </w:rPr>
            </w:pPr>
            <w:ins w:id="55" w:author="Tekijä" w:date="2019-09-11T13:11:00Z">
              <w:r>
                <w:t>10.9.2019</w:t>
              </w:r>
            </w:ins>
          </w:p>
          <w:p w14:paraId="66549342" w14:textId="77777777" w:rsidR="00F54725" w:rsidRPr="00F54725" w:rsidRDefault="00F54725" w:rsidP="005A1B79">
            <w:pPr>
              <w:rPr>
                <w:ins w:id="56" w:author="Tekijä" w:date="2019-09-10T15:30:00Z"/>
              </w:rPr>
            </w:pPr>
            <w:ins w:id="57" w:author="Tekijä" w:date="2020-08-10T16:00:00Z">
              <w:r>
                <w:t>10.8.2020 RC3</w:t>
              </w:r>
            </w:ins>
          </w:p>
        </w:tc>
        <w:tc>
          <w:tcPr>
            <w:tcW w:w="992" w:type="dxa"/>
            <w:tcBorders>
              <w:top w:val="single" w:sz="4" w:space="0" w:color="auto"/>
              <w:bottom w:val="single" w:sz="4" w:space="0" w:color="auto"/>
            </w:tcBorders>
          </w:tcPr>
          <w:p w14:paraId="55A23B11" w14:textId="77777777" w:rsidR="00703017" w:rsidRDefault="00703017" w:rsidP="00341E19">
            <w:pPr>
              <w:pStyle w:val="Vakiosisennys"/>
              <w:rPr>
                <w:ins w:id="58" w:author="Tekijä" w:date="2019-09-10T15:30:00Z"/>
              </w:rPr>
            </w:pPr>
            <w:ins w:id="59" w:author="Tekijä" w:date="2019-09-10T15:31:00Z">
              <w:r>
                <w:t>Kela</w:t>
              </w:r>
            </w:ins>
          </w:p>
        </w:tc>
        <w:tc>
          <w:tcPr>
            <w:tcW w:w="5954" w:type="dxa"/>
            <w:tcBorders>
              <w:top w:val="single" w:sz="4" w:space="0" w:color="auto"/>
              <w:bottom w:val="single" w:sz="4" w:space="0" w:color="auto"/>
              <w:right w:val="single" w:sz="4" w:space="0" w:color="auto"/>
            </w:tcBorders>
          </w:tcPr>
          <w:p w14:paraId="4BC0F130" w14:textId="77777777" w:rsidR="002F172A" w:rsidRDefault="002F172A" w:rsidP="00A13CF1">
            <w:pPr>
              <w:rPr>
                <w:ins w:id="60" w:author="Tekijä" w:date="2019-09-18T15:07:00Z"/>
              </w:rPr>
            </w:pPr>
            <w:ins w:id="61" w:author="Tekijä" w:date="2019-09-11T13:11:00Z">
              <w:r>
                <w:t xml:space="preserve">Kpl 2.2.14: </w:t>
              </w:r>
            </w:ins>
            <w:ins w:id="62" w:author="Tekijä" w:date="2019-09-11T13:14:00Z">
              <w:r>
                <w:t>Lisätty esimerkkiin pakollinen etunimi.</w:t>
              </w:r>
            </w:ins>
          </w:p>
          <w:p w14:paraId="43F19B80" w14:textId="77777777" w:rsidR="00BC695A" w:rsidDel="007B13D5" w:rsidRDefault="00BC695A" w:rsidP="00A13CF1">
            <w:pPr>
              <w:rPr>
                <w:ins w:id="63" w:author="Tekijä" w:date="2019-09-11T13:14:00Z"/>
                <w:del w:id="64" w:author="Tekijä" w:date="2019-09-18T15:08:00Z"/>
              </w:rPr>
            </w:pPr>
          </w:p>
          <w:p w14:paraId="26E747E8" w14:textId="77777777" w:rsidR="002F172A" w:rsidDel="007B13D5" w:rsidRDefault="002F172A" w:rsidP="00A13CF1">
            <w:pPr>
              <w:rPr>
                <w:ins w:id="65" w:author="Tekijä" w:date="2019-09-11T13:11:00Z"/>
                <w:del w:id="66" w:author="Tekijä" w:date="2019-09-18T15:08:00Z"/>
              </w:rPr>
            </w:pPr>
          </w:p>
          <w:p w14:paraId="11BE50EC" w14:textId="77777777" w:rsidR="002F172A" w:rsidDel="00A126CD" w:rsidRDefault="00703017" w:rsidP="00A13CF1">
            <w:pPr>
              <w:rPr>
                <w:ins w:id="67" w:author="Tekijä" w:date="2019-09-18T15:08:00Z"/>
                <w:del w:id="68" w:author="Tekijä" w:date="2020-03-23T16:47:00Z"/>
                <w:rFonts w:eastAsia="SimSun"/>
                <w:color w:val="000000"/>
                <w:szCs w:val="24"/>
              </w:rPr>
            </w:pPr>
            <w:ins w:id="69" w:author="Tekijä" w:date="2019-09-10T15:31:00Z">
              <w:del w:id="70" w:author="Tekijä" w:date="2019-09-11T13:11:00Z">
                <w:r w:rsidDel="002F172A">
                  <w:delText xml:space="preserve">10.9.2019 </w:delText>
                </w:r>
              </w:del>
              <w:r>
                <w:t>Kpl 2.2.22</w:t>
              </w:r>
            </w:ins>
            <w:ins w:id="71" w:author="Tekijä" w:date="2019-09-10T15:32:00Z">
              <w:r>
                <w:t xml:space="preserve">: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w:t>
              </w:r>
            </w:ins>
            <w:ins w:id="72" w:author="Tekijä" w:date="2020-03-23T16:46:00Z">
              <w:r w:rsidR="00A126CD">
                <w:rPr>
                  <w:rFonts w:eastAsia="SimSun"/>
                  <w:color w:val="000000"/>
                  <w:szCs w:val="24"/>
                </w:rPr>
                <w:t xml:space="preserve"> </w:t>
              </w:r>
            </w:ins>
          </w:p>
          <w:p w14:paraId="4D3325B5" w14:textId="77777777" w:rsidR="007B13D5" w:rsidRDefault="007B13D5" w:rsidP="00A13CF1">
            <w:pPr>
              <w:rPr>
                <w:ins w:id="73" w:author="Tekijä" w:date="2020-03-23T16:47:00Z"/>
                <w:rFonts w:eastAsia="SimSun"/>
                <w:color w:val="000000"/>
                <w:szCs w:val="24"/>
              </w:rPr>
            </w:pPr>
          </w:p>
          <w:p w14:paraId="3E3A5E88" w14:textId="77777777" w:rsidR="00A126CD" w:rsidRDefault="00A126CD" w:rsidP="00A13CF1">
            <w:pPr>
              <w:rPr>
                <w:ins w:id="74" w:author="Tekijä" w:date="2020-03-04T08:43:00Z"/>
                <w:rFonts w:eastAsia="SimSun"/>
                <w:color w:val="000000"/>
                <w:szCs w:val="24"/>
              </w:rPr>
            </w:pPr>
          </w:p>
          <w:p w14:paraId="60494FB6" w14:textId="77777777" w:rsidR="00C92054" w:rsidRDefault="00C92054" w:rsidP="00A13CF1">
            <w:pPr>
              <w:rPr>
                <w:ins w:id="75" w:author="Tekijä" w:date="2019-09-18T15:08:00Z"/>
                <w:rFonts w:eastAsia="SimSun"/>
                <w:color w:val="000000"/>
                <w:szCs w:val="24"/>
              </w:rPr>
            </w:pPr>
            <w:ins w:id="76" w:author="Tekijä" w:date="2020-03-04T08:43:00Z">
              <w:r>
                <w:rPr>
                  <w:rFonts w:eastAsia="SimSun"/>
                  <w:color w:val="000000"/>
                  <w:szCs w:val="24"/>
                </w:rPr>
                <w:t>Kpl 2.2.25</w:t>
              </w:r>
            </w:ins>
            <w:ins w:id="77" w:author="Tekijä" w:date="2020-03-04T08:45:00Z">
              <w:r>
                <w:rPr>
                  <w:rFonts w:eastAsia="SimSun"/>
                  <w:color w:val="000000"/>
                  <w:szCs w:val="24"/>
                </w:rPr>
                <w:t xml:space="preserve">: </w:t>
              </w:r>
            </w:ins>
            <w:ins w:id="78" w:author="Tekijä" w:date="2020-03-04T09:09:00Z">
              <w:r w:rsidR="00EB72F7">
                <w:rPr>
                  <w:rFonts w:eastAsia="SimSun"/>
                  <w:color w:val="000000"/>
                  <w:szCs w:val="24"/>
                </w:rPr>
                <w:t>T</w:t>
              </w:r>
            </w:ins>
            <w:ins w:id="79" w:author="Tekijä" w:date="2020-03-04T08:45:00Z">
              <w:del w:id="80" w:author="Tekijä" w:date="2020-03-04T09:09:00Z">
                <w:r w:rsidDel="00EB72F7">
                  <w:rPr>
                    <w:rFonts w:eastAsia="SimSun"/>
                    <w:color w:val="000000"/>
                    <w:szCs w:val="24"/>
                  </w:rPr>
                  <w:delText>t</w:delText>
                </w:r>
              </w:del>
              <w:r>
                <w:rPr>
                  <w:rFonts w:eastAsia="SimSun"/>
                  <w:color w:val="000000"/>
                  <w:szCs w:val="24"/>
                </w:rPr>
                <w:t xml:space="preserve">arkennettu </w:t>
              </w:r>
              <w:r>
                <w:t xml:space="preserve">Huoltajille luovuttamisen kielto –tiedon </w:t>
              </w:r>
            </w:ins>
            <w:ins w:id="81" w:author="Tekijä" w:date="2020-03-04T08:46:00Z">
              <w:r>
                <w:t xml:space="preserve">mahdollinen </w:t>
              </w:r>
            </w:ins>
            <w:ins w:id="82" w:author="Tekijä" w:date="2020-03-04T08:45:00Z">
              <w:r>
                <w:t>toistuma lähete- ja hoitopalaute-asiakirjalla.</w:t>
              </w:r>
            </w:ins>
          </w:p>
          <w:p w14:paraId="7783DDD1" w14:textId="77777777" w:rsidR="007B13D5" w:rsidRDefault="007B13D5" w:rsidP="007B13D5">
            <w:pPr>
              <w:rPr>
                <w:ins w:id="83" w:author="Tekijä" w:date="2019-09-18T15:08:00Z"/>
              </w:rPr>
            </w:pPr>
          </w:p>
          <w:p w14:paraId="18E19FED" w14:textId="77777777" w:rsidR="007B13D5" w:rsidRDefault="007B13D5" w:rsidP="007B13D5">
            <w:pPr>
              <w:rPr>
                <w:ins w:id="84" w:author="Tekijä" w:date="2019-09-18T15:08:00Z"/>
              </w:rPr>
            </w:pPr>
            <w:ins w:id="85" w:author="Tekijä" w:date="2019-09-18T15:08:00Z">
              <w:r>
                <w:t xml:space="preserve">Kpl 2.2.26: Lisätty kohtaan 4 tarkennus, että palvelujen antajan tunnistetietoina on annettava sekä id että nimi. </w:t>
              </w:r>
            </w:ins>
          </w:p>
          <w:p w14:paraId="22C10A76" w14:textId="77777777" w:rsidR="007B13D5" w:rsidRDefault="007B13D5" w:rsidP="00A13CF1">
            <w:pPr>
              <w:rPr>
                <w:ins w:id="86" w:author="Tekijä" w:date="2019-09-11T13:10:00Z"/>
                <w:rFonts w:eastAsia="SimSun"/>
                <w:color w:val="000000"/>
                <w:szCs w:val="24"/>
              </w:rPr>
            </w:pPr>
          </w:p>
          <w:p w14:paraId="62BB0FA8" w14:textId="77777777" w:rsidR="002F172A" w:rsidRDefault="002F172A" w:rsidP="00A13CF1">
            <w:pPr>
              <w:rPr>
                <w:ins w:id="87" w:author="Tekijä" w:date="2019-09-10T15:30:00Z"/>
              </w:rPr>
            </w:pPr>
          </w:p>
        </w:tc>
      </w:tr>
      <w:tr w:rsidR="003A083B" w14:paraId="70BD6447" w14:textId="77777777" w:rsidTr="00FE1585">
        <w:trPr>
          <w:cantSplit/>
          <w:ins w:id="88" w:author="Tekijä" w:date="2020-11-09T14:43:00Z"/>
        </w:trPr>
        <w:tc>
          <w:tcPr>
            <w:tcW w:w="1101" w:type="dxa"/>
            <w:tcBorders>
              <w:top w:val="single" w:sz="4" w:space="0" w:color="auto"/>
              <w:left w:val="single" w:sz="4" w:space="0" w:color="auto"/>
              <w:bottom w:val="single" w:sz="4" w:space="0" w:color="auto"/>
            </w:tcBorders>
          </w:tcPr>
          <w:p w14:paraId="6E106375" w14:textId="77777777" w:rsidR="003A083B" w:rsidRDefault="00EC6FEE" w:rsidP="002D5F30">
            <w:pPr>
              <w:pStyle w:val="Vakiosisennys"/>
              <w:rPr>
                <w:ins w:id="89" w:author="Tekijä" w:date="2020-11-09T14:43:00Z"/>
              </w:rPr>
            </w:pPr>
            <w:ins w:id="90" w:author="Tekijä" w:date="2020-11-17T14:55:00Z">
              <w:r>
                <w:t>4.6.6.2</w:t>
              </w:r>
            </w:ins>
          </w:p>
        </w:tc>
        <w:tc>
          <w:tcPr>
            <w:tcW w:w="1417" w:type="dxa"/>
            <w:tcBorders>
              <w:top w:val="single" w:sz="4" w:space="0" w:color="auto"/>
              <w:bottom w:val="single" w:sz="4" w:space="0" w:color="auto"/>
            </w:tcBorders>
          </w:tcPr>
          <w:p w14:paraId="05C45FF1" w14:textId="77777777" w:rsidR="003A083B" w:rsidRDefault="00044F05">
            <w:pPr>
              <w:pStyle w:val="Vakiosisennys"/>
              <w:rPr>
                <w:ins w:id="91" w:author="Tekijä" w:date="2020-11-17T14:55:00Z"/>
              </w:rPr>
            </w:pPr>
            <w:ins w:id="92" w:author="Tekijä" w:date="2020-11-24T16:17:00Z">
              <w:r>
                <w:t>24.11.2020</w:t>
              </w:r>
            </w:ins>
          </w:p>
          <w:p w14:paraId="59A14B55" w14:textId="77777777" w:rsidR="00EC6FEE" w:rsidRPr="00EC6FEE" w:rsidRDefault="00EC6FEE" w:rsidP="005A1B79">
            <w:pPr>
              <w:rPr>
                <w:ins w:id="93" w:author="Tekijä" w:date="2020-11-09T14:43:00Z"/>
              </w:rPr>
            </w:pPr>
            <w:ins w:id="94" w:author="Tekijä" w:date="2020-11-17T14:56:00Z">
              <w:r>
                <w:t>RC4</w:t>
              </w:r>
            </w:ins>
          </w:p>
        </w:tc>
        <w:tc>
          <w:tcPr>
            <w:tcW w:w="992" w:type="dxa"/>
            <w:tcBorders>
              <w:top w:val="single" w:sz="4" w:space="0" w:color="auto"/>
              <w:bottom w:val="single" w:sz="4" w:space="0" w:color="auto"/>
            </w:tcBorders>
          </w:tcPr>
          <w:p w14:paraId="1BD3F138" w14:textId="77777777" w:rsidR="003A083B" w:rsidRDefault="003A083B" w:rsidP="00341E19">
            <w:pPr>
              <w:pStyle w:val="Vakiosisennys"/>
              <w:rPr>
                <w:ins w:id="95" w:author="Tekijä" w:date="2020-11-09T14:43:00Z"/>
              </w:rPr>
            </w:pPr>
            <w:ins w:id="96" w:author="Tekijä" w:date="2020-11-09T14:44:00Z">
              <w:r>
                <w:t>Kela</w:t>
              </w:r>
            </w:ins>
          </w:p>
        </w:tc>
        <w:tc>
          <w:tcPr>
            <w:tcW w:w="5954" w:type="dxa"/>
            <w:tcBorders>
              <w:top w:val="single" w:sz="4" w:space="0" w:color="auto"/>
              <w:bottom w:val="single" w:sz="4" w:space="0" w:color="auto"/>
              <w:right w:val="single" w:sz="4" w:space="0" w:color="auto"/>
            </w:tcBorders>
          </w:tcPr>
          <w:p w14:paraId="2CD9B60E" w14:textId="77777777" w:rsidR="0027201A" w:rsidRDefault="0027201A" w:rsidP="00866EA8">
            <w:pPr>
              <w:rPr>
                <w:ins w:id="97" w:author="Tekijä" w:date="2020-11-16T13:40:00Z"/>
              </w:rPr>
            </w:pPr>
            <w:ins w:id="98" w:author="Tekijä" w:date="2020-11-16T13:40:00Z">
              <w:r>
                <w:t xml:space="preserve">Kpl 2.2.14 Tarkennettu </w:t>
              </w:r>
            </w:ins>
            <w:ins w:id="99" w:author="Tekijä" w:date="2020-11-16T13:41:00Z">
              <w:r>
                <w:t xml:space="preserve">author-rakenteen käyttöä: ammattihenkilön tiedot tuodaan header-osaan vain jos </w:t>
              </w:r>
            </w:ins>
            <w:ins w:id="100" w:author="Tekijä" w:date="2020-11-16T13:42:00Z">
              <w:r>
                <w:t xml:space="preserve">asiakirjassa on merkinnän tekijä –tietoja. </w:t>
              </w:r>
            </w:ins>
          </w:p>
          <w:p w14:paraId="372A0038" w14:textId="77777777" w:rsidR="003A083B" w:rsidRDefault="003A083B" w:rsidP="00866EA8">
            <w:pPr>
              <w:rPr>
                <w:ins w:id="101" w:author="Tekijä" w:date="2020-11-17T14:54:00Z"/>
              </w:rPr>
            </w:pPr>
            <w:ins w:id="102" w:author="Tekijä" w:date="2020-11-09T14:45:00Z">
              <w:r>
                <w:t>Kpl 2.2.4</w:t>
              </w:r>
            </w:ins>
            <w:ins w:id="103" w:author="Tekijä" w:date="2020-11-09T14:55:00Z">
              <w:r w:rsidR="00B5051B">
                <w:t xml:space="preserve">: </w:t>
              </w:r>
            </w:ins>
            <w:ins w:id="104" w:author="Tekijä" w:date="2020-11-09T14:56:00Z">
              <w:r w:rsidR="00B5051B">
                <w:t xml:space="preserve">Tarkennettu </w:t>
              </w:r>
            </w:ins>
            <w:ins w:id="105" w:author="Tekijä" w:date="2020-11-09T14:57:00Z">
              <w:r w:rsidR="00B5051B">
                <w:t>asiakirjan yksilöinti</w:t>
              </w:r>
            </w:ins>
            <w:ins w:id="106" w:author="Tekijä" w:date="2020-11-09T15:02:00Z">
              <w:r w:rsidR="00B5051B">
                <w:t>tunnuksen OID-</w:t>
              </w:r>
            </w:ins>
            <w:ins w:id="107" w:author="Tekijä" w:date="2020-11-09T15:07:00Z">
              <w:r w:rsidR="00866EA8">
                <w:t>juuren muodostamista.</w:t>
              </w:r>
            </w:ins>
          </w:p>
          <w:p w14:paraId="6157229C" w14:textId="77777777" w:rsidR="00776986" w:rsidRDefault="00776986" w:rsidP="00EC6FEE">
            <w:pPr>
              <w:rPr>
                <w:ins w:id="108" w:author="Tekijä" w:date="2020-11-24T15:25:00Z"/>
              </w:rPr>
            </w:pPr>
            <w:ins w:id="109" w:author="Tekijä" w:date="2020-11-19T14:38:00Z">
              <w:r>
                <w:t>Kpl 1</w:t>
              </w:r>
            </w:ins>
            <w:ins w:id="110" w:author="Tekijä" w:date="2020-11-19T14:40:00Z">
              <w:r>
                <w:t>.1</w:t>
              </w:r>
            </w:ins>
            <w:ins w:id="111" w:author="Tekijä" w:date="2020-11-19T14:38:00Z">
              <w:r>
                <w:t xml:space="preserve"> lisätty huomautus siitä, että </w:t>
              </w:r>
            </w:ins>
            <w:ins w:id="112" w:author="Tekijä" w:date="2020-11-19T14:40:00Z">
              <w:r>
                <w:t xml:space="preserve">ajantasaiset koodistotiedot on varmistettava koodistopalvelimelta. </w:t>
              </w:r>
              <w:r>
                <w:br/>
              </w:r>
            </w:ins>
            <w:ins w:id="113" w:author="Tekijä" w:date="2020-11-19T14:42:00Z">
              <w:r>
                <w:t>Kpl 2.4.2 ja 2.4.9 luokitusten nimien päivityksiä.</w:t>
              </w:r>
            </w:ins>
          </w:p>
          <w:p w14:paraId="66D79256" w14:textId="77777777" w:rsidR="0034780F" w:rsidRDefault="0034780F" w:rsidP="00EC6FEE">
            <w:pPr>
              <w:rPr>
                <w:ins w:id="114" w:author="Tekijä" w:date="2020-11-25T06:47:00Z"/>
              </w:rPr>
            </w:pPr>
            <w:ins w:id="115" w:author="Tekijä" w:date="2020-11-24T15:26:00Z">
              <w:r>
                <w:t>Kpl 2.2.3 Korjattu kirjoitusvirhe määrittelykokoelma-esimerkistä.</w:t>
              </w:r>
            </w:ins>
          </w:p>
          <w:p w14:paraId="7715DB02" w14:textId="77777777" w:rsidR="00C56188" w:rsidRDefault="00C56188" w:rsidP="00EC6FEE">
            <w:pPr>
              <w:rPr>
                <w:ins w:id="116" w:author="Tekijä" w:date="2020-11-25T08:04:00Z"/>
              </w:rPr>
            </w:pPr>
            <w:ins w:id="117" w:author="Tekijä" w:date="2020-11-25T06:47:00Z">
              <w:r>
                <w:t>Kpl 2.4.28 Päivitetty Potilastiedon arkistossa käytössä olevien säilytysaikaluokkien nimet.</w:t>
              </w:r>
            </w:ins>
          </w:p>
          <w:p w14:paraId="1C7FDFE7" w14:textId="77777777" w:rsidR="001D44C1" w:rsidRDefault="001D44C1" w:rsidP="00EC6FEE">
            <w:pPr>
              <w:rPr>
                <w:ins w:id="118" w:author="Tekijä" w:date="2020-11-09T14:43:00Z"/>
              </w:rPr>
            </w:pPr>
            <w:ins w:id="119" w:author="Tekijä" w:date="2020-11-25T08:04:00Z">
              <w:r>
                <w:t>Kpl 2.2.22: Tarkennettu pakollisuusehtoa (</w:t>
              </w:r>
            </w:ins>
            <w:ins w:id="120" w:author="Tekijä" w:date="2020-11-25T08:06:00Z">
              <w:r>
                <w:t>uusi palvelupyyntö PPA voidaan ottaa käyttöön ennen ostopalveluratkaisun muutoksia).</w:t>
              </w:r>
            </w:ins>
          </w:p>
        </w:tc>
      </w:tr>
      <w:tr w:rsidR="00B146A8" w14:paraId="10048B12" w14:textId="77777777" w:rsidTr="00FE1585">
        <w:trPr>
          <w:cantSplit/>
          <w:ins w:id="121" w:author="Tekijä" w:date="2022-03-28T12:33:00Z"/>
        </w:trPr>
        <w:tc>
          <w:tcPr>
            <w:tcW w:w="1101" w:type="dxa"/>
            <w:tcBorders>
              <w:top w:val="single" w:sz="4" w:space="0" w:color="auto"/>
              <w:left w:val="single" w:sz="4" w:space="0" w:color="auto"/>
              <w:bottom w:val="single" w:sz="4" w:space="0" w:color="auto"/>
            </w:tcBorders>
          </w:tcPr>
          <w:p w14:paraId="2CBCDCF3" w14:textId="77777777" w:rsidR="00B146A8" w:rsidRDefault="00B146A8" w:rsidP="002D5F30">
            <w:pPr>
              <w:pStyle w:val="Vakiosisennys"/>
              <w:rPr>
                <w:ins w:id="122" w:author="Tekijä" w:date="2022-03-28T12:33:00Z"/>
              </w:rPr>
            </w:pPr>
            <w:ins w:id="123" w:author="Tekijä" w:date="2022-03-28T12:33:00Z">
              <w:r>
                <w:t>4.6.6.2</w:t>
              </w:r>
            </w:ins>
          </w:p>
        </w:tc>
        <w:tc>
          <w:tcPr>
            <w:tcW w:w="1417" w:type="dxa"/>
            <w:tcBorders>
              <w:top w:val="single" w:sz="4" w:space="0" w:color="auto"/>
              <w:bottom w:val="single" w:sz="4" w:space="0" w:color="auto"/>
            </w:tcBorders>
          </w:tcPr>
          <w:p w14:paraId="64751225" w14:textId="77777777" w:rsidR="00B146A8" w:rsidRDefault="00B146A8">
            <w:pPr>
              <w:pStyle w:val="Vakiosisennys"/>
              <w:rPr>
                <w:ins w:id="124" w:author="Tekijä" w:date="2022-03-28T12:33:00Z"/>
              </w:rPr>
            </w:pPr>
            <w:ins w:id="125" w:author="Tekijä" w:date="2022-03-28T12:33:00Z">
              <w:r>
                <w:t>28.3.2022</w:t>
              </w:r>
            </w:ins>
          </w:p>
        </w:tc>
        <w:tc>
          <w:tcPr>
            <w:tcW w:w="992" w:type="dxa"/>
            <w:tcBorders>
              <w:top w:val="single" w:sz="4" w:space="0" w:color="auto"/>
              <w:bottom w:val="single" w:sz="4" w:space="0" w:color="auto"/>
            </w:tcBorders>
          </w:tcPr>
          <w:p w14:paraId="7A45F44C" w14:textId="77777777" w:rsidR="00B146A8" w:rsidRDefault="00B146A8" w:rsidP="00341E19">
            <w:pPr>
              <w:pStyle w:val="Vakiosisennys"/>
              <w:rPr>
                <w:ins w:id="126" w:author="Tekijä" w:date="2022-03-28T12:33:00Z"/>
              </w:rPr>
            </w:pPr>
            <w:ins w:id="127" w:author="Tekijä" w:date="2022-03-28T12:33:00Z">
              <w:r>
                <w:t>Kela</w:t>
              </w:r>
            </w:ins>
          </w:p>
        </w:tc>
        <w:tc>
          <w:tcPr>
            <w:tcW w:w="5954" w:type="dxa"/>
            <w:tcBorders>
              <w:top w:val="single" w:sz="4" w:space="0" w:color="auto"/>
              <w:bottom w:val="single" w:sz="4" w:space="0" w:color="auto"/>
              <w:right w:val="single" w:sz="4" w:space="0" w:color="auto"/>
            </w:tcBorders>
          </w:tcPr>
          <w:p w14:paraId="68BA0629" w14:textId="77777777" w:rsidR="00B146A8" w:rsidRDefault="00B146A8" w:rsidP="00866EA8">
            <w:pPr>
              <w:rPr>
                <w:ins w:id="128" w:author="Tekijä" w:date="2022-03-28T12:34:00Z"/>
              </w:rPr>
            </w:pPr>
            <w:ins w:id="129" w:author="Tekijä" w:date="2022-03-28T12:33:00Z">
              <w:r>
                <w:t>Tuotantoversio</w:t>
              </w:r>
            </w:ins>
            <w:ins w:id="130" w:author="Tekijä" w:date="2022-03-28T12:34:00Z">
              <w:del w:id="131" w:author="Tekijä" w:date="2022-03-28T12:44:00Z">
                <w:r w:rsidDel="00E855C5">
                  <w:delText>.</w:delText>
                </w:r>
              </w:del>
              <w:r>
                <w:br/>
                <w:t xml:space="preserve">Sisältää RC-versioissa julkaistut muutokset </w:t>
              </w:r>
            </w:ins>
          </w:p>
          <w:p w14:paraId="438B4B28" w14:textId="77777777" w:rsidR="00B146A8" w:rsidRDefault="00B146A8" w:rsidP="00866EA8">
            <w:pPr>
              <w:rPr>
                <w:ins w:id="132" w:author="Tekijä" w:date="2022-03-28T12:34:00Z"/>
              </w:rPr>
            </w:pPr>
          </w:p>
          <w:p w14:paraId="51CF0576" w14:textId="77777777" w:rsidR="00B146A8" w:rsidRDefault="00B146A8" w:rsidP="00866EA8">
            <w:pPr>
              <w:rPr>
                <w:ins w:id="133" w:author="Tekijä" w:date="2022-03-28T12:34:00Z"/>
              </w:rPr>
            </w:pPr>
            <w:ins w:id="134" w:author="Tekijä" w:date="2022-03-28T12:34:00Z">
              <w:r>
                <w:t>Lisäksi tarkennettu</w:t>
              </w:r>
            </w:ins>
          </w:p>
          <w:p w14:paraId="0E116819" w14:textId="77777777" w:rsidR="00B146A8" w:rsidRDefault="00B146A8" w:rsidP="00B146A8">
            <w:pPr>
              <w:rPr>
                <w:ins w:id="135" w:author="Tekijä" w:date="2022-03-28T12:38:00Z"/>
              </w:rPr>
            </w:pPr>
            <w:ins w:id="136" w:author="Tekijä" w:date="2022-03-28T12:34:00Z">
              <w:r>
                <w:t xml:space="preserve"> - </w:t>
              </w:r>
            </w:ins>
            <w:ins w:id="137" w:author="Tekijä" w:date="2022-03-28T12:35:00Z">
              <w:r>
                <w:t>Kpl 1.1 koodiarvon pitkän nimen käyttö header- ja body-osassa 2016-vaiheistuksen asiakirjoista alkaen</w:t>
              </w:r>
            </w:ins>
          </w:p>
          <w:p w14:paraId="4CD32D98" w14:textId="77777777" w:rsidR="003C76CF" w:rsidRDefault="003C76CF" w:rsidP="003C76CF">
            <w:pPr>
              <w:rPr>
                <w:ins w:id="138" w:author="Tekijä" w:date="2022-03-28T12:40:00Z"/>
              </w:rPr>
            </w:pPr>
            <w:ins w:id="139" w:author="Tekijä" w:date="2022-03-28T12:38:00Z">
              <w:r>
                <w:t xml:space="preserve"> - Kpl </w:t>
              </w:r>
            </w:ins>
            <w:ins w:id="140" w:author="Tekijä" w:date="2022-03-28T12:39:00Z">
              <w:r>
                <w:t xml:space="preserve">2.2.26 </w:t>
              </w:r>
            </w:ins>
            <w:ins w:id="141" w:author="Tekijä" w:date="2022-03-28T12:40:00Z">
              <w:r>
                <w:t xml:space="preserve">Tarkennettu palveluyksikkötiedon kirjaamista vanhoilla asiakirjoilla </w:t>
              </w:r>
            </w:ins>
          </w:p>
          <w:p w14:paraId="5C8907FE" w14:textId="77777777" w:rsidR="003C76CF" w:rsidRDefault="003C76CF" w:rsidP="003C76CF">
            <w:pPr>
              <w:rPr>
                <w:ins w:id="142" w:author="Tekijä" w:date="2022-03-28T12:33:00Z"/>
              </w:rPr>
            </w:pPr>
            <w:ins w:id="143" w:author="Tekijä" w:date="2022-03-28T12:36:00Z">
              <w:r>
                <w:t xml:space="preserve">- Kpl 2.4.24 Asiakirjan aktiivi rekisterinpitäjä </w:t>
              </w:r>
            </w:ins>
            <w:ins w:id="144" w:author="Tekijä" w:date="2022-03-28T12:37:00Z">
              <w:r>
                <w:t>–</w:t>
              </w:r>
            </w:ins>
            <w:ins w:id="145" w:author="Tekijä" w:date="2022-03-28T12:36:00Z">
              <w:r>
                <w:t xml:space="preserve">tiedosta palautetaan </w:t>
              </w:r>
            </w:ins>
            <w:ins w:id="146" w:author="Tekijä" w:date="2022-03-28T12:37:00Z">
              <w:r>
                <w:t xml:space="preserve">CDA R2 asiakirjalla ja MR-sanomalla </w:t>
              </w:r>
            </w:ins>
            <w:ins w:id="147" w:author="Tekijä" w:date="2022-03-28T12:36:00Z">
              <w:r>
                <w:t xml:space="preserve">rekisterinpitäjän </w:t>
              </w:r>
            </w:ins>
            <w:ins w:id="148" w:author="Tekijä" w:date="2022-03-28T12:37:00Z">
              <w:r>
                <w:t xml:space="preserve">OID, ei nimeä. </w:t>
              </w:r>
            </w:ins>
          </w:p>
        </w:tc>
      </w:tr>
    </w:tbl>
    <w:p w14:paraId="1957E551" w14:textId="77777777" w:rsidR="00D25C09" w:rsidRDefault="00D25C09" w:rsidP="0034780F"/>
    <w:p w14:paraId="5C051B9B"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AVE = Ari Vähä-Erkkilä</w:t>
      </w:r>
    </w:p>
    <w:p w14:paraId="4B00F894"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Jari Porrasmaa </w:t>
      </w:r>
    </w:p>
    <w:p w14:paraId="7F4D157C" w14:textId="77777777" w:rsidR="006F3F70" w:rsidRDefault="006F3F70" w:rsidP="00E060B5">
      <w:pPr>
        <w:pStyle w:val="NormaaliP"/>
      </w:pPr>
      <w:r>
        <w:t>PR = Pekka Rinne</w:t>
      </w:r>
    </w:p>
    <w:p w14:paraId="4B3E4070" w14:textId="77777777" w:rsidR="00FF4E96" w:rsidRDefault="00A90BBC" w:rsidP="00BD658D">
      <w:pPr>
        <w:pStyle w:val="NormaaliP"/>
      </w:pPr>
      <w:r>
        <w:t>S&amp;P</w:t>
      </w:r>
      <w:r w:rsidR="00224FB5">
        <w:t xml:space="preserve"> = Timo Kaskinen</w:t>
      </w:r>
      <w:r>
        <w:t>, Timo Siira, Jarkko Närvänen</w:t>
      </w:r>
    </w:p>
    <w:p w14:paraId="2E3AF569" w14:textId="77777777" w:rsidR="00F47606" w:rsidRDefault="00F47606" w:rsidP="00BD658D">
      <w:pPr>
        <w:pStyle w:val="NormaaliP"/>
      </w:pPr>
      <w:r>
        <w:t>TV = Tero Viitala</w:t>
      </w:r>
    </w:p>
    <w:p w14:paraId="26E58620" w14:textId="77777777" w:rsidR="00267F8F" w:rsidRDefault="00FF4E96" w:rsidP="00BD658D">
      <w:pPr>
        <w:pStyle w:val="NormaaliP"/>
      </w:pPr>
      <w:r>
        <w:t>TP = Tiina Penttinen</w:t>
      </w:r>
    </w:p>
    <w:p w14:paraId="4E575051" w14:textId="77777777" w:rsidR="00314105" w:rsidRDefault="00267F8F" w:rsidP="00BD658D">
      <w:pPr>
        <w:pStyle w:val="NormaaliP"/>
      </w:pPr>
      <w:r>
        <w:t>MJ = Marko Jalonen</w:t>
      </w:r>
    </w:p>
    <w:p w14:paraId="06B11356" w14:textId="77777777" w:rsidR="00397841" w:rsidRPr="00397841" w:rsidRDefault="00314105" w:rsidP="00BD658D">
      <w:pPr>
        <w:pStyle w:val="NormaaliP"/>
      </w:pPr>
      <w:r>
        <w:t>ME = Marjut Eklund</w:t>
      </w:r>
      <w:r w:rsidR="006660BD">
        <w:br w:type="page"/>
      </w:r>
    </w:p>
    <w:p w14:paraId="523F90E6" w14:textId="77777777" w:rsidR="00610D6E" w:rsidRDefault="00610D6E">
      <w:pPr>
        <w:jc w:val="center"/>
        <w:outlineLvl w:val="0"/>
      </w:pPr>
      <w:bookmarkStart w:id="149" w:name="_Toc32384907"/>
      <w:bookmarkStart w:id="150" w:name="_Toc33328968"/>
      <w:bookmarkStart w:id="151" w:name="_Toc57124141"/>
      <w:r>
        <w:rPr>
          <w:b/>
          <w:sz w:val="32"/>
        </w:rPr>
        <w:t>SISÄLLYSLUETTELO</w:t>
      </w:r>
      <w:bookmarkEnd w:id="149"/>
      <w:bookmarkEnd w:id="150"/>
      <w:bookmarkEnd w:id="151"/>
    </w:p>
    <w:p w14:paraId="6BA6AC68" w14:textId="77777777" w:rsidR="0034780F" w:rsidRPr="00292383"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57124139" w:history="1">
        <w:r w:rsidR="0034780F" w:rsidRPr="00F20240">
          <w:rPr>
            <w:rStyle w:val="Hyperlinkki"/>
            <w:bCs/>
            <w:noProof/>
          </w:rPr>
          <w:t>Potilastiedon arkiston CDA R2 Header</w:t>
        </w:r>
        <w:r w:rsidR="0034780F">
          <w:rPr>
            <w:noProof/>
            <w:webHidden/>
          </w:rPr>
          <w:tab/>
        </w:r>
        <w:r w:rsidR="0034780F">
          <w:rPr>
            <w:noProof/>
            <w:webHidden/>
          </w:rPr>
          <w:fldChar w:fldCharType="begin"/>
        </w:r>
        <w:r w:rsidR="0034780F">
          <w:rPr>
            <w:noProof/>
            <w:webHidden/>
          </w:rPr>
          <w:instrText xml:space="preserve"> PAGEREF _Toc57124139 \h </w:instrText>
        </w:r>
        <w:r w:rsidR="0034780F">
          <w:rPr>
            <w:noProof/>
            <w:webHidden/>
          </w:rPr>
        </w:r>
        <w:r w:rsidR="0034780F">
          <w:rPr>
            <w:noProof/>
            <w:webHidden/>
          </w:rPr>
          <w:fldChar w:fldCharType="separate"/>
        </w:r>
        <w:r w:rsidR="0034780F">
          <w:rPr>
            <w:noProof/>
            <w:webHidden/>
          </w:rPr>
          <w:t>1</w:t>
        </w:r>
        <w:r w:rsidR="0034780F">
          <w:rPr>
            <w:noProof/>
            <w:webHidden/>
          </w:rPr>
          <w:fldChar w:fldCharType="end"/>
        </w:r>
      </w:hyperlink>
    </w:p>
    <w:p w14:paraId="7430FE59" w14:textId="77777777" w:rsidR="0034780F" w:rsidRPr="00292383" w:rsidRDefault="0034780F">
      <w:pPr>
        <w:pStyle w:val="Sisluet1"/>
        <w:tabs>
          <w:tab w:val="right" w:leader="dot" w:pos="9911"/>
        </w:tabs>
        <w:rPr>
          <w:rFonts w:ascii="Calibri" w:hAnsi="Calibri"/>
          <w:b w:val="0"/>
          <w:caps w:val="0"/>
          <w:noProof/>
          <w:sz w:val="22"/>
          <w:szCs w:val="22"/>
          <w:lang w:eastAsia="fi-FI"/>
        </w:rPr>
      </w:pPr>
      <w:hyperlink w:anchor="_Toc57124140" w:history="1">
        <w:r w:rsidRPr="00F20240">
          <w:rPr>
            <w:rStyle w:val="Hyperlinkki"/>
            <w:noProof/>
          </w:rPr>
          <w:t>Versiohistoria:</w:t>
        </w:r>
        <w:r>
          <w:rPr>
            <w:noProof/>
            <w:webHidden/>
          </w:rPr>
          <w:tab/>
        </w:r>
        <w:r>
          <w:rPr>
            <w:noProof/>
            <w:webHidden/>
          </w:rPr>
          <w:fldChar w:fldCharType="begin"/>
        </w:r>
        <w:r>
          <w:rPr>
            <w:noProof/>
            <w:webHidden/>
          </w:rPr>
          <w:instrText xml:space="preserve"> PAGEREF _Toc57124140 \h </w:instrText>
        </w:r>
        <w:r>
          <w:rPr>
            <w:noProof/>
            <w:webHidden/>
          </w:rPr>
        </w:r>
        <w:r>
          <w:rPr>
            <w:noProof/>
            <w:webHidden/>
          </w:rPr>
          <w:fldChar w:fldCharType="separate"/>
        </w:r>
        <w:r>
          <w:rPr>
            <w:noProof/>
            <w:webHidden/>
          </w:rPr>
          <w:t>1</w:t>
        </w:r>
        <w:r>
          <w:rPr>
            <w:noProof/>
            <w:webHidden/>
          </w:rPr>
          <w:fldChar w:fldCharType="end"/>
        </w:r>
      </w:hyperlink>
    </w:p>
    <w:p w14:paraId="169AA42E" w14:textId="77777777" w:rsidR="0034780F" w:rsidRPr="00292383" w:rsidRDefault="0034780F">
      <w:pPr>
        <w:pStyle w:val="Sisluet1"/>
        <w:tabs>
          <w:tab w:val="right" w:leader="dot" w:pos="9911"/>
        </w:tabs>
        <w:rPr>
          <w:rFonts w:ascii="Calibri" w:hAnsi="Calibri"/>
          <w:b w:val="0"/>
          <w:caps w:val="0"/>
          <w:noProof/>
          <w:sz w:val="22"/>
          <w:szCs w:val="22"/>
          <w:lang w:eastAsia="fi-FI"/>
        </w:rPr>
      </w:pPr>
      <w:hyperlink w:anchor="_Toc57124141" w:history="1">
        <w:r w:rsidRPr="00F20240">
          <w:rPr>
            <w:rStyle w:val="Hyperlinkki"/>
            <w:noProof/>
          </w:rPr>
          <w:t>SISÄLLYSLUETTELO</w:t>
        </w:r>
        <w:r>
          <w:rPr>
            <w:noProof/>
            <w:webHidden/>
          </w:rPr>
          <w:tab/>
        </w:r>
        <w:r>
          <w:rPr>
            <w:noProof/>
            <w:webHidden/>
          </w:rPr>
          <w:fldChar w:fldCharType="begin"/>
        </w:r>
        <w:r>
          <w:rPr>
            <w:noProof/>
            <w:webHidden/>
          </w:rPr>
          <w:instrText xml:space="preserve"> PAGEREF _Toc57124141 \h </w:instrText>
        </w:r>
        <w:r>
          <w:rPr>
            <w:noProof/>
            <w:webHidden/>
          </w:rPr>
        </w:r>
        <w:r>
          <w:rPr>
            <w:noProof/>
            <w:webHidden/>
          </w:rPr>
          <w:fldChar w:fldCharType="separate"/>
        </w:r>
        <w:r>
          <w:rPr>
            <w:noProof/>
            <w:webHidden/>
          </w:rPr>
          <w:t>9</w:t>
        </w:r>
        <w:r>
          <w:rPr>
            <w:noProof/>
            <w:webHidden/>
          </w:rPr>
          <w:fldChar w:fldCharType="end"/>
        </w:r>
      </w:hyperlink>
    </w:p>
    <w:p w14:paraId="45993853" w14:textId="77777777" w:rsidR="0034780F" w:rsidRPr="00292383" w:rsidRDefault="0034780F">
      <w:pPr>
        <w:pStyle w:val="Sisluet1"/>
        <w:tabs>
          <w:tab w:val="left" w:pos="480"/>
          <w:tab w:val="right" w:leader="dot" w:pos="9911"/>
        </w:tabs>
        <w:rPr>
          <w:rFonts w:ascii="Calibri" w:hAnsi="Calibri"/>
          <w:b w:val="0"/>
          <w:caps w:val="0"/>
          <w:noProof/>
          <w:sz w:val="22"/>
          <w:szCs w:val="22"/>
          <w:lang w:eastAsia="fi-FI"/>
        </w:rPr>
      </w:pPr>
      <w:hyperlink w:anchor="_Toc57124142" w:history="1">
        <w:r w:rsidRPr="00F20240">
          <w:rPr>
            <w:rStyle w:val="Hyperlinkki"/>
            <w:noProof/>
          </w:rPr>
          <w:t>1.</w:t>
        </w:r>
        <w:r w:rsidRPr="00292383">
          <w:rPr>
            <w:rFonts w:ascii="Calibri" w:hAnsi="Calibri"/>
            <w:b w:val="0"/>
            <w:caps w:val="0"/>
            <w:noProof/>
            <w:sz w:val="22"/>
            <w:szCs w:val="22"/>
            <w:lang w:eastAsia="fi-FI"/>
          </w:rPr>
          <w:tab/>
        </w:r>
        <w:r w:rsidRPr="00F20240">
          <w:rPr>
            <w:rStyle w:val="Hyperlinkki"/>
            <w:noProof/>
          </w:rPr>
          <w:t>Johdanto</w:t>
        </w:r>
        <w:r>
          <w:rPr>
            <w:noProof/>
            <w:webHidden/>
          </w:rPr>
          <w:tab/>
        </w:r>
        <w:r>
          <w:rPr>
            <w:noProof/>
            <w:webHidden/>
          </w:rPr>
          <w:fldChar w:fldCharType="begin"/>
        </w:r>
        <w:r>
          <w:rPr>
            <w:noProof/>
            <w:webHidden/>
          </w:rPr>
          <w:instrText xml:space="preserve"> PAGEREF _Toc57124142 \h </w:instrText>
        </w:r>
        <w:r>
          <w:rPr>
            <w:noProof/>
            <w:webHidden/>
          </w:rPr>
        </w:r>
        <w:r>
          <w:rPr>
            <w:noProof/>
            <w:webHidden/>
          </w:rPr>
          <w:fldChar w:fldCharType="separate"/>
        </w:r>
        <w:r>
          <w:rPr>
            <w:noProof/>
            <w:webHidden/>
          </w:rPr>
          <w:t>11</w:t>
        </w:r>
        <w:r>
          <w:rPr>
            <w:noProof/>
            <w:webHidden/>
          </w:rPr>
          <w:fldChar w:fldCharType="end"/>
        </w:r>
      </w:hyperlink>
    </w:p>
    <w:p w14:paraId="2212AA29"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3" w:history="1">
        <w:r w:rsidRPr="00F20240">
          <w:rPr>
            <w:rStyle w:val="Hyperlinkki"/>
            <w:noProof/>
          </w:rPr>
          <w:t>1.1</w:t>
        </w:r>
        <w:r w:rsidRPr="00292383">
          <w:rPr>
            <w:rFonts w:ascii="Calibri" w:hAnsi="Calibri"/>
            <w:smallCaps w:val="0"/>
            <w:noProof/>
            <w:sz w:val="22"/>
            <w:szCs w:val="22"/>
            <w:lang w:eastAsia="fi-FI"/>
          </w:rPr>
          <w:tab/>
        </w:r>
        <w:r w:rsidRPr="00F20240">
          <w:rPr>
            <w:rStyle w:val="Hyperlinkki"/>
            <w:noProof/>
          </w:rPr>
          <w:t>CDA R2 pakolliset tiedot</w:t>
        </w:r>
        <w:r>
          <w:rPr>
            <w:noProof/>
            <w:webHidden/>
          </w:rPr>
          <w:tab/>
        </w:r>
        <w:r>
          <w:rPr>
            <w:noProof/>
            <w:webHidden/>
          </w:rPr>
          <w:fldChar w:fldCharType="begin"/>
        </w:r>
        <w:r>
          <w:rPr>
            <w:noProof/>
            <w:webHidden/>
          </w:rPr>
          <w:instrText xml:space="preserve"> PAGEREF _Toc57124143 \h </w:instrText>
        </w:r>
        <w:r>
          <w:rPr>
            <w:noProof/>
            <w:webHidden/>
          </w:rPr>
        </w:r>
        <w:r>
          <w:rPr>
            <w:noProof/>
            <w:webHidden/>
          </w:rPr>
          <w:fldChar w:fldCharType="separate"/>
        </w:r>
        <w:r>
          <w:rPr>
            <w:noProof/>
            <w:webHidden/>
          </w:rPr>
          <w:t>11</w:t>
        </w:r>
        <w:r>
          <w:rPr>
            <w:noProof/>
            <w:webHidden/>
          </w:rPr>
          <w:fldChar w:fldCharType="end"/>
        </w:r>
      </w:hyperlink>
    </w:p>
    <w:p w14:paraId="4116B0D9"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4" w:history="1">
        <w:r w:rsidRPr="00F20240">
          <w:rPr>
            <w:rStyle w:val="Hyperlinkki"/>
            <w:noProof/>
          </w:rPr>
          <w:t>1.2</w:t>
        </w:r>
        <w:r w:rsidRPr="00292383">
          <w:rPr>
            <w:rFonts w:ascii="Calibri" w:hAnsi="Calibri"/>
            <w:smallCaps w:val="0"/>
            <w:noProof/>
            <w:sz w:val="22"/>
            <w:szCs w:val="22"/>
            <w:lang w:eastAsia="fi-FI"/>
          </w:rPr>
          <w:tab/>
        </w:r>
        <w:r w:rsidRPr="00F20240">
          <w:rPr>
            <w:rStyle w:val="Hyperlinkki"/>
            <w:noProof/>
          </w:rPr>
          <w:t>CDA R2 asiakirjojen versiointi</w:t>
        </w:r>
        <w:r>
          <w:rPr>
            <w:noProof/>
            <w:webHidden/>
          </w:rPr>
          <w:tab/>
        </w:r>
        <w:r>
          <w:rPr>
            <w:noProof/>
            <w:webHidden/>
          </w:rPr>
          <w:fldChar w:fldCharType="begin"/>
        </w:r>
        <w:r>
          <w:rPr>
            <w:noProof/>
            <w:webHidden/>
          </w:rPr>
          <w:instrText xml:space="preserve"> PAGEREF _Toc57124144 \h </w:instrText>
        </w:r>
        <w:r>
          <w:rPr>
            <w:noProof/>
            <w:webHidden/>
          </w:rPr>
        </w:r>
        <w:r>
          <w:rPr>
            <w:noProof/>
            <w:webHidden/>
          </w:rPr>
          <w:fldChar w:fldCharType="separate"/>
        </w:r>
        <w:r>
          <w:rPr>
            <w:noProof/>
            <w:webHidden/>
          </w:rPr>
          <w:t>12</w:t>
        </w:r>
        <w:r>
          <w:rPr>
            <w:noProof/>
            <w:webHidden/>
          </w:rPr>
          <w:fldChar w:fldCharType="end"/>
        </w:r>
      </w:hyperlink>
    </w:p>
    <w:p w14:paraId="1E8B5963"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5" w:history="1">
        <w:r w:rsidRPr="00F20240">
          <w:rPr>
            <w:rStyle w:val="Hyperlinkki"/>
            <w:noProof/>
          </w:rPr>
          <w:t>1.3</w:t>
        </w:r>
        <w:r w:rsidRPr="00292383">
          <w:rPr>
            <w:rFonts w:ascii="Calibri" w:hAnsi="Calibri"/>
            <w:smallCaps w:val="0"/>
            <w:noProof/>
            <w:sz w:val="22"/>
            <w:szCs w:val="22"/>
            <w:lang w:eastAsia="fi-FI"/>
          </w:rPr>
          <w:tab/>
        </w:r>
        <w:r w:rsidRPr="00F20240">
          <w:rPr>
            <w:rStyle w:val="Hyperlinkki"/>
            <w:noProof/>
          </w:rPr>
          <w:t>CDA R2 asiakirjojen korjaus</w:t>
        </w:r>
        <w:r>
          <w:rPr>
            <w:noProof/>
            <w:webHidden/>
          </w:rPr>
          <w:tab/>
        </w:r>
        <w:r>
          <w:rPr>
            <w:noProof/>
            <w:webHidden/>
          </w:rPr>
          <w:fldChar w:fldCharType="begin"/>
        </w:r>
        <w:r>
          <w:rPr>
            <w:noProof/>
            <w:webHidden/>
          </w:rPr>
          <w:instrText xml:space="preserve"> PAGEREF _Toc57124145 \h </w:instrText>
        </w:r>
        <w:r>
          <w:rPr>
            <w:noProof/>
            <w:webHidden/>
          </w:rPr>
        </w:r>
        <w:r>
          <w:rPr>
            <w:noProof/>
            <w:webHidden/>
          </w:rPr>
          <w:fldChar w:fldCharType="separate"/>
        </w:r>
        <w:r>
          <w:rPr>
            <w:noProof/>
            <w:webHidden/>
          </w:rPr>
          <w:t>14</w:t>
        </w:r>
        <w:r>
          <w:rPr>
            <w:noProof/>
            <w:webHidden/>
          </w:rPr>
          <w:fldChar w:fldCharType="end"/>
        </w:r>
      </w:hyperlink>
    </w:p>
    <w:p w14:paraId="62F0FBA9"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6" w:history="1">
        <w:r w:rsidRPr="00F20240">
          <w:rPr>
            <w:rStyle w:val="Hyperlinkki"/>
            <w:noProof/>
          </w:rPr>
          <w:t>1.4</w:t>
        </w:r>
        <w:r w:rsidRPr="00292383">
          <w:rPr>
            <w:rFonts w:ascii="Calibri" w:hAnsi="Calibri"/>
            <w:smallCaps w:val="0"/>
            <w:noProof/>
            <w:sz w:val="22"/>
            <w:szCs w:val="22"/>
            <w:lang w:eastAsia="fi-FI"/>
          </w:rPr>
          <w:tab/>
        </w:r>
        <w:r w:rsidRPr="00F20240">
          <w:rPr>
            <w:rStyle w:val="Hyperlinkki"/>
            <w:noProof/>
          </w:rPr>
          <w:t>CDA R2 asiakirjojen mitätöinti</w:t>
        </w:r>
        <w:r>
          <w:rPr>
            <w:noProof/>
            <w:webHidden/>
          </w:rPr>
          <w:tab/>
        </w:r>
        <w:r>
          <w:rPr>
            <w:noProof/>
            <w:webHidden/>
          </w:rPr>
          <w:fldChar w:fldCharType="begin"/>
        </w:r>
        <w:r>
          <w:rPr>
            <w:noProof/>
            <w:webHidden/>
          </w:rPr>
          <w:instrText xml:space="preserve"> PAGEREF _Toc57124146 \h </w:instrText>
        </w:r>
        <w:r>
          <w:rPr>
            <w:noProof/>
            <w:webHidden/>
          </w:rPr>
        </w:r>
        <w:r>
          <w:rPr>
            <w:noProof/>
            <w:webHidden/>
          </w:rPr>
          <w:fldChar w:fldCharType="separate"/>
        </w:r>
        <w:r>
          <w:rPr>
            <w:noProof/>
            <w:webHidden/>
          </w:rPr>
          <w:t>14</w:t>
        </w:r>
        <w:r>
          <w:rPr>
            <w:noProof/>
            <w:webHidden/>
          </w:rPr>
          <w:fldChar w:fldCharType="end"/>
        </w:r>
      </w:hyperlink>
    </w:p>
    <w:p w14:paraId="51F37449"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7" w:history="1">
        <w:r w:rsidRPr="00F20240">
          <w:rPr>
            <w:rStyle w:val="Hyperlinkki"/>
            <w:noProof/>
          </w:rPr>
          <w:t>1.5</w:t>
        </w:r>
        <w:r w:rsidRPr="00292383">
          <w:rPr>
            <w:rFonts w:ascii="Calibri" w:hAnsi="Calibri"/>
            <w:smallCaps w:val="0"/>
            <w:noProof/>
            <w:sz w:val="22"/>
            <w:szCs w:val="22"/>
            <w:lang w:eastAsia="fi-FI"/>
          </w:rPr>
          <w:tab/>
        </w:r>
        <w:r w:rsidRPr="00F20240">
          <w:rPr>
            <w:rStyle w:val="Hyperlinkki"/>
            <w:noProof/>
          </w:rPr>
          <w:t>CDA R2 asiakirjojen tilasiirtymät</w:t>
        </w:r>
        <w:r>
          <w:rPr>
            <w:noProof/>
            <w:webHidden/>
          </w:rPr>
          <w:tab/>
        </w:r>
        <w:r>
          <w:rPr>
            <w:noProof/>
            <w:webHidden/>
          </w:rPr>
          <w:fldChar w:fldCharType="begin"/>
        </w:r>
        <w:r>
          <w:rPr>
            <w:noProof/>
            <w:webHidden/>
          </w:rPr>
          <w:instrText xml:space="preserve"> PAGEREF _Toc57124147 \h </w:instrText>
        </w:r>
        <w:r>
          <w:rPr>
            <w:noProof/>
            <w:webHidden/>
          </w:rPr>
        </w:r>
        <w:r>
          <w:rPr>
            <w:noProof/>
            <w:webHidden/>
          </w:rPr>
          <w:fldChar w:fldCharType="separate"/>
        </w:r>
        <w:r>
          <w:rPr>
            <w:noProof/>
            <w:webHidden/>
          </w:rPr>
          <w:t>14</w:t>
        </w:r>
        <w:r>
          <w:rPr>
            <w:noProof/>
            <w:webHidden/>
          </w:rPr>
          <w:fldChar w:fldCharType="end"/>
        </w:r>
      </w:hyperlink>
    </w:p>
    <w:p w14:paraId="03C0F1F6"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8" w:history="1">
        <w:r w:rsidRPr="00F20240">
          <w:rPr>
            <w:rStyle w:val="Hyperlinkki"/>
            <w:noProof/>
          </w:rPr>
          <w:t>1.6</w:t>
        </w:r>
        <w:r w:rsidRPr="00292383">
          <w:rPr>
            <w:rFonts w:ascii="Calibri" w:hAnsi="Calibri"/>
            <w:smallCaps w:val="0"/>
            <w:noProof/>
            <w:sz w:val="22"/>
            <w:szCs w:val="22"/>
            <w:lang w:eastAsia="fi-FI"/>
          </w:rPr>
          <w:tab/>
        </w:r>
        <w:r w:rsidRPr="00F20240">
          <w:rPr>
            <w:rStyle w:val="Hyperlinkki"/>
            <w:noProof/>
          </w:rPr>
          <w:t>CDA R2</w:t>
        </w:r>
        <w:r>
          <w:rPr>
            <w:noProof/>
            <w:webHidden/>
          </w:rPr>
          <w:tab/>
        </w:r>
        <w:r>
          <w:rPr>
            <w:noProof/>
            <w:webHidden/>
          </w:rPr>
          <w:fldChar w:fldCharType="begin"/>
        </w:r>
        <w:r>
          <w:rPr>
            <w:noProof/>
            <w:webHidden/>
          </w:rPr>
          <w:instrText xml:space="preserve"> PAGEREF _Toc57124148 \h </w:instrText>
        </w:r>
        <w:r>
          <w:rPr>
            <w:noProof/>
            <w:webHidden/>
          </w:rPr>
        </w:r>
        <w:r>
          <w:rPr>
            <w:noProof/>
            <w:webHidden/>
          </w:rPr>
          <w:fldChar w:fldCharType="separate"/>
        </w:r>
        <w:r>
          <w:rPr>
            <w:noProof/>
            <w:webHidden/>
          </w:rPr>
          <w:t>19</w:t>
        </w:r>
        <w:r>
          <w:rPr>
            <w:noProof/>
            <w:webHidden/>
          </w:rPr>
          <w:fldChar w:fldCharType="end"/>
        </w:r>
      </w:hyperlink>
    </w:p>
    <w:p w14:paraId="1C0F0AE3" w14:textId="77777777" w:rsidR="0034780F" w:rsidRPr="00292383" w:rsidRDefault="0034780F">
      <w:pPr>
        <w:pStyle w:val="Sisluet1"/>
        <w:tabs>
          <w:tab w:val="left" w:pos="480"/>
          <w:tab w:val="right" w:leader="dot" w:pos="9911"/>
        </w:tabs>
        <w:rPr>
          <w:rFonts w:ascii="Calibri" w:hAnsi="Calibri"/>
          <w:b w:val="0"/>
          <w:caps w:val="0"/>
          <w:noProof/>
          <w:sz w:val="22"/>
          <w:szCs w:val="22"/>
          <w:lang w:eastAsia="fi-FI"/>
        </w:rPr>
      </w:pPr>
      <w:hyperlink w:anchor="_Toc57124149" w:history="1">
        <w:r w:rsidRPr="00F20240">
          <w:rPr>
            <w:rStyle w:val="Hyperlinkki"/>
            <w:noProof/>
          </w:rPr>
          <w:t>2.</w:t>
        </w:r>
        <w:r w:rsidRPr="00292383">
          <w:rPr>
            <w:rFonts w:ascii="Calibri" w:hAnsi="Calibri"/>
            <w:b w:val="0"/>
            <w:caps w:val="0"/>
            <w:noProof/>
            <w:sz w:val="22"/>
            <w:szCs w:val="22"/>
            <w:lang w:eastAsia="fi-FI"/>
          </w:rPr>
          <w:tab/>
        </w:r>
        <w:r w:rsidRPr="00F20240">
          <w:rPr>
            <w:rStyle w:val="Hyperlinkki"/>
            <w:noProof/>
          </w:rPr>
          <w:t>Header</w:t>
        </w:r>
        <w:r>
          <w:rPr>
            <w:noProof/>
            <w:webHidden/>
          </w:rPr>
          <w:tab/>
        </w:r>
        <w:r>
          <w:rPr>
            <w:noProof/>
            <w:webHidden/>
          </w:rPr>
          <w:fldChar w:fldCharType="begin"/>
        </w:r>
        <w:r>
          <w:rPr>
            <w:noProof/>
            <w:webHidden/>
          </w:rPr>
          <w:instrText xml:space="preserve"> PAGEREF _Toc57124149 \h </w:instrText>
        </w:r>
        <w:r>
          <w:rPr>
            <w:noProof/>
            <w:webHidden/>
          </w:rPr>
        </w:r>
        <w:r>
          <w:rPr>
            <w:noProof/>
            <w:webHidden/>
          </w:rPr>
          <w:fldChar w:fldCharType="separate"/>
        </w:r>
        <w:r>
          <w:rPr>
            <w:noProof/>
            <w:webHidden/>
          </w:rPr>
          <w:t>20</w:t>
        </w:r>
        <w:r>
          <w:rPr>
            <w:noProof/>
            <w:webHidden/>
          </w:rPr>
          <w:fldChar w:fldCharType="end"/>
        </w:r>
      </w:hyperlink>
    </w:p>
    <w:p w14:paraId="082179DD"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50" w:history="1">
        <w:r w:rsidRPr="00F20240">
          <w:rPr>
            <w:rStyle w:val="Hyperlinkki"/>
            <w:noProof/>
          </w:rPr>
          <w:t>2.1</w:t>
        </w:r>
        <w:r w:rsidRPr="00292383">
          <w:rPr>
            <w:rFonts w:ascii="Calibri" w:hAnsi="Calibri"/>
            <w:smallCaps w:val="0"/>
            <w:noProof/>
            <w:sz w:val="22"/>
            <w:szCs w:val="22"/>
            <w:lang w:eastAsia="fi-FI"/>
          </w:rPr>
          <w:tab/>
        </w:r>
        <w:r w:rsidRPr="00F20240">
          <w:rPr>
            <w:rStyle w:val="Hyperlinkki"/>
            <w:noProof/>
          </w:rPr>
          <w:t>CDA R2 pakolliset tiedot</w:t>
        </w:r>
        <w:r>
          <w:rPr>
            <w:noProof/>
            <w:webHidden/>
          </w:rPr>
          <w:tab/>
        </w:r>
        <w:r>
          <w:rPr>
            <w:noProof/>
            <w:webHidden/>
          </w:rPr>
          <w:fldChar w:fldCharType="begin"/>
        </w:r>
        <w:r>
          <w:rPr>
            <w:noProof/>
            <w:webHidden/>
          </w:rPr>
          <w:instrText xml:space="preserve"> PAGEREF _Toc57124150 \h </w:instrText>
        </w:r>
        <w:r>
          <w:rPr>
            <w:noProof/>
            <w:webHidden/>
          </w:rPr>
        </w:r>
        <w:r>
          <w:rPr>
            <w:noProof/>
            <w:webHidden/>
          </w:rPr>
          <w:fldChar w:fldCharType="separate"/>
        </w:r>
        <w:r>
          <w:rPr>
            <w:noProof/>
            <w:webHidden/>
          </w:rPr>
          <w:t>20</w:t>
        </w:r>
        <w:r>
          <w:rPr>
            <w:noProof/>
            <w:webHidden/>
          </w:rPr>
          <w:fldChar w:fldCharType="end"/>
        </w:r>
      </w:hyperlink>
    </w:p>
    <w:p w14:paraId="074CCD22"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51" w:history="1">
        <w:r w:rsidRPr="00F20240">
          <w:rPr>
            <w:rStyle w:val="Hyperlinkki"/>
            <w:noProof/>
          </w:rPr>
          <w:t>2.2</w:t>
        </w:r>
        <w:r w:rsidRPr="00292383">
          <w:rPr>
            <w:rFonts w:ascii="Calibri" w:hAnsi="Calibri"/>
            <w:smallCaps w:val="0"/>
            <w:noProof/>
            <w:sz w:val="22"/>
            <w:szCs w:val="22"/>
            <w:lang w:eastAsia="fi-FI"/>
          </w:rPr>
          <w:tab/>
        </w:r>
        <w:r w:rsidRPr="00F20240">
          <w:rPr>
            <w:rStyle w:val="Hyperlinkki"/>
            <w:noProof/>
          </w:rPr>
          <w:t>CDA R2 asiakirja</w:t>
        </w:r>
        <w:r>
          <w:rPr>
            <w:noProof/>
            <w:webHidden/>
          </w:rPr>
          <w:tab/>
        </w:r>
        <w:r>
          <w:rPr>
            <w:noProof/>
            <w:webHidden/>
          </w:rPr>
          <w:fldChar w:fldCharType="begin"/>
        </w:r>
        <w:r>
          <w:rPr>
            <w:noProof/>
            <w:webHidden/>
          </w:rPr>
          <w:instrText xml:space="preserve"> PAGEREF _Toc57124151 \h </w:instrText>
        </w:r>
        <w:r>
          <w:rPr>
            <w:noProof/>
            <w:webHidden/>
          </w:rPr>
        </w:r>
        <w:r>
          <w:rPr>
            <w:noProof/>
            <w:webHidden/>
          </w:rPr>
          <w:fldChar w:fldCharType="separate"/>
        </w:r>
        <w:r>
          <w:rPr>
            <w:noProof/>
            <w:webHidden/>
          </w:rPr>
          <w:t>22</w:t>
        </w:r>
        <w:r>
          <w:rPr>
            <w:noProof/>
            <w:webHidden/>
          </w:rPr>
          <w:fldChar w:fldCharType="end"/>
        </w:r>
      </w:hyperlink>
    </w:p>
    <w:p w14:paraId="28664D85"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2" w:history="1">
        <w:r w:rsidRPr="00F20240">
          <w:rPr>
            <w:rStyle w:val="Hyperlinkki"/>
            <w:noProof/>
          </w:rPr>
          <w:t>2.2.1</w:t>
        </w:r>
        <w:r w:rsidRPr="00292383">
          <w:rPr>
            <w:rFonts w:ascii="Calibri" w:hAnsi="Calibri"/>
            <w:i w:val="0"/>
            <w:noProof/>
            <w:sz w:val="22"/>
            <w:szCs w:val="22"/>
            <w:lang w:eastAsia="fi-FI"/>
          </w:rPr>
          <w:tab/>
        </w:r>
        <w:r w:rsidRPr="00F20240">
          <w:rPr>
            <w:rStyle w:val="Hyperlinkki"/>
            <w:noProof/>
          </w:rPr>
          <w:t>ClinicalDocument.realmCode – asiakirjan aluekoodi</w:t>
        </w:r>
        <w:r>
          <w:rPr>
            <w:noProof/>
            <w:webHidden/>
          </w:rPr>
          <w:tab/>
        </w:r>
        <w:r>
          <w:rPr>
            <w:noProof/>
            <w:webHidden/>
          </w:rPr>
          <w:fldChar w:fldCharType="begin"/>
        </w:r>
        <w:r>
          <w:rPr>
            <w:noProof/>
            <w:webHidden/>
          </w:rPr>
          <w:instrText xml:space="preserve"> PAGEREF _Toc57124152 \h </w:instrText>
        </w:r>
        <w:r>
          <w:rPr>
            <w:noProof/>
            <w:webHidden/>
          </w:rPr>
        </w:r>
        <w:r>
          <w:rPr>
            <w:noProof/>
            <w:webHidden/>
          </w:rPr>
          <w:fldChar w:fldCharType="separate"/>
        </w:r>
        <w:r>
          <w:rPr>
            <w:noProof/>
            <w:webHidden/>
          </w:rPr>
          <w:t>22</w:t>
        </w:r>
        <w:r>
          <w:rPr>
            <w:noProof/>
            <w:webHidden/>
          </w:rPr>
          <w:fldChar w:fldCharType="end"/>
        </w:r>
      </w:hyperlink>
    </w:p>
    <w:p w14:paraId="77B8BBAF"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3" w:history="1">
        <w:r w:rsidRPr="00F20240">
          <w:rPr>
            <w:rStyle w:val="Hyperlinkki"/>
            <w:noProof/>
          </w:rPr>
          <w:t>2.2.2</w:t>
        </w:r>
        <w:r w:rsidRPr="00292383">
          <w:rPr>
            <w:rFonts w:ascii="Calibri" w:hAnsi="Calibri"/>
            <w:i w:val="0"/>
            <w:noProof/>
            <w:sz w:val="22"/>
            <w:szCs w:val="22"/>
            <w:lang w:eastAsia="fi-FI"/>
          </w:rPr>
          <w:tab/>
        </w:r>
        <w:r w:rsidRPr="00F20240">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_Toc57124153 \h </w:instrText>
        </w:r>
        <w:r>
          <w:rPr>
            <w:noProof/>
            <w:webHidden/>
          </w:rPr>
        </w:r>
        <w:r>
          <w:rPr>
            <w:noProof/>
            <w:webHidden/>
          </w:rPr>
          <w:fldChar w:fldCharType="separate"/>
        </w:r>
        <w:r>
          <w:rPr>
            <w:noProof/>
            <w:webHidden/>
          </w:rPr>
          <w:t>22</w:t>
        </w:r>
        <w:r>
          <w:rPr>
            <w:noProof/>
            <w:webHidden/>
          </w:rPr>
          <w:fldChar w:fldCharType="end"/>
        </w:r>
      </w:hyperlink>
    </w:p>
    <w:p w14:paraId="050516A6"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4" w:history="1">
        <w:r w:rsidRPr="00F20240">
          <w:rPr>
            <w:rStyle w:val="Hyperlinkki"/>
            <w:noProof/>
          </w:rPr>
          <w:t>2.2.3</w:t>
        </w:r>
        <w:r w:rsidRPr="00292383">
          <w:rPr>
            <w:rFonts w:ascii="Calibri" w:hAnsi="Calibri"/>
            <w:i w:val="0"/>
            <w:noProof/>
            <w:sz w:val="22"/>
            <w:szCs w:val="22"/>
            <w:lang w:eastAsia="fi-FI"/>
          </w:rPr>
          <w:tab/>
        </w:r>
        <w:r w:rsidRPr="00F20240">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_Toc57124154 \h </w:instrText>
        </w:r>
        <w:r>
          <w:rPr>
            <w:noProof/>
            <w:webHidden/>
          </w:rPr>
        </w:r>
        <w:r>
          <w:rPr>
            <w:noProof/>
            <w:webHidden/>
          </w:rPr>
          <w:fldChar w:fldCharType="separate"/>
        </w:r>
        <w:r>
          <w:rPr>
            <w:noProof/>
            <w:webHidden/>
          </w:rPr>
          <w:t>23</w:t>
        </w:r>
        <w:r>
          <w:rPr>
            <w:noProof/>
            <w:webHidden/>
          </w:rPr>
          <w:fldChar w:fldCharType="end"/>
        </w:r>
      </w:hyperlink>
    </w:p>
    <w:p w14:paraId="2F428B57"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5" w:history="1">
        <w:r w:rsidRPr="00F20240">
          <w:rPr>
            <w:rStyle w:val="Hyperlinkki"/>
            <w:noProof/>
          </w:rPr>
          <w:t>2.2.4</w:t>
        </w:r>
        <w:r w:rsidRPr="00292383">
          <w:rPr>
            <w:rFonts w:ascii="Calibri" w:hAnsi="Calibri"/>
            <w:i w:val="0"/>
            <w:noProof/>
            <w:sz w:val="22"/>
            <w:szCs w:val="22"/>
            <w:lang w:eastAsia="fi-FI"/>
          </w:rPr>
          <w:tab/>
        </w:r>
        <w:r w:rsidRPr="00F20240">
          <w:rPr>
            <w:rStyle w:val="Hyperlinkki"/>
            <w:noProof/>
          </w:rPr>
          <w:t>ClinicalDocument.id - asiakirjan yksilöintitunnus</w:t>
        </w:r>
        <w:r>
          <w:rPr>
            <w:noProof/>
            <w:webHidden/>
          </w:rPr>
          <w:tab/>
        </w:r>
        <w:r>
          <w:rPr>
            <w:noProof/>
            <w:webHidden/>
          </w:rPr>
          <w:fldChar w:fldCharType="begin"/>
        </w:r>
        <w:r>
          <w:rPr>
            <w:noProof/>
            <w:webHidden/>
          </w:rPr>
          <w:instrText xml:space="preserve"> PAGEREF _Toc57124155 \h </w:instrText>
        </w:r>
        <w:r>
          <w:rPr>
            <w:noProof/>
            <w:webHidden/>
          </w:rPr>
        </w:r>
        <w:r>
          <w:rPr>
            <w:noProof/>
            <w:webHidden/>
          </w:rPr>
          <w:fldChar w:fldCharType="separate"/>
        </w:r>
        <w:r>
          <w:rPr>
            <w:noProof/>
            <w:webHidden/>
          </w:rPr>
          <w:t>23</w:t>
        </w:r>
        <w:r>
          <w:rPr>
            <w:noProof/>
            <w:webHidden/>
          </w:rPr>
          <w:fldChar w:fldCharType="end"/>
        </w:r>
      </w:hyperlink>
    </w:p>
    <w:p w14:paraId="26E84274"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6" w:history="1">
        <w:r w:rsidRPr="00F20240">
          <w:rPr>
            <w:rStyle w:val="Hyperlinkki"/>
            <w:noProof/>
          </w:rPr>
          <w:t>2.2.5</w:t>
        </w:r>
        <w:r w:rsidRPr="00292383">
          <w:rPr>
            <w:rFonts w:ascii="Calibri" w:hAnsi="Calibri"/>
            <w:i w:val="0"/>
            <w:noProof/>
            <w:sz w:val="22"/>
            <w:szCs w:val="22"/>
            <w:lang w:eastAsia="fi-FI"/>
          </w:rPr>
          <w:tab/>
        </w:r>
        <w:r w:rsidRPr="00F20240">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_Toc57124156 \h </w:instrText>
        </w:r>
        <w:r>
          <w:rPr>
            <w:noProof/>
            <w:webHidden/>
          </w:rPr>
        </w:r>
        <w:r>
          <w:rPr>
            <w:noProof/>
            <w:webHidden/>
          </w:rPr>
          <w:fldChar w:fldCharType="separate"/>
        </w:r>
        <w:r>
          <w:rPr>
            <w:noProof/>
            <w:webHidden/>
          </w:rPr>
          <w:t>24</w:t>
        </w:r>
        <w:r>
          <w:rPr>
            <w:noProof/>
            <w:webHidden/>
          </w:rPr>
          <w:fldChar w:fldCharType="end"/>
        </w:r>
      </w:hyperlink>
    </w:p>
    <w:p w14:paraId="374A184F"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7" w:history="1">
        <w:r w:rsidRPr="00F20240">
          <w:rPr>
            <w:rStyle w:val="Hyperlinkki"/>
            <w:noProof/>
          </w:rPr>
          <w:t>2.2.6</w:t>
        </w:r>
        <w:r w:rsidRPr="00292383">
          <w:rPr>
            <w:rFonts w:ascii="Calibri" w:hAnsi="Calibri"/>
            <w:i w:val="0"/>
            <w:noProof/>
            <w:sz w:val="22"/>
            <w:szCs w:val="22"/>
            <w:lang w:eastAsia="fi-FI"/>
          </w:rPr>
          <w:tab/>
        </w:r>
        <w:r w:rsidRPr="00F20240">
          <w:rPr>
            <w:rStyle w:val="Hyperlinkki"/>
            <w:noProof/>
          </w:rPr>
          <w:t>ClinicalDocument.title – asiakirjan otsikko</w:t>
        </w:r>
        <w:r>
          <w:rPr>
            <w:noProof/>
            <w:webHidden/>
          </w:rPr>
          <w:tab/>
        </w:r>
        <w:r>
          <w:rPr>
            <w:noProof/>
            <w:webHidden/>
          </w:rPr>
          <w:fldChar w:fldCharType="begin"/>
        </w:r>
        <w:r>
          <w:rPr>
            <w:noProof/>
            <w:webHidden/>
          </w:rPr>
          <w:instrText xml:space="preserve"> PAGEREF _Toc57124157 \h </w:instrText>
        </w:r>
        <w:r>
          <w:rPr>
            <w:noProof/>
            <w:webHidden/>
          </w:rPr>
        </w:r>
        <w:r>
          <w:rPr>
            <w:noProof/>
            <w:webHidden/>
          </w:rPr>
          <w:fldChar w:fldCharType="separate"/>
        </w:r>
        <w:r>
          <w:rPr>
            <w:noProof/>
            <w:webHidden/>
          </w:rPr>
          <w:t>25</w:t>
        </w:r>
        <w:r>
          <w:rPr>
            <w:noProof/>
            <w:webHidden/>
          </w:rPr>
          <w:fldChar w:fldCharType="end"/>
        </w:r>
      </w:hyperlink>
    </w:p>
    <w:p w14:paraId="30936312"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8" w:history="1">
        <w:r w:rsidRPr="00F20240">
          <w:rPr>
            <w:rStyle w:val="Hyperlinkki"/>
            <w:noProof/>
          </w:rPr>
          <w:t>2.2.7</w:t>
        </w:r>
        <w:r w:rsidRPr="00292383">
          <w:rPr>
            <w:rFonts w:ascii="Calibri" w:hAnsi="Calibri"/>
            <w:i w:val="0"/>
            <w:noProof/>
            <w:sz w:val="22"/>
            <w:szCs w:val="22"/>
            <w:lang w:eastAsia="fi-FI"/>
          </w:rPr>
          <w:tab/>
        </w:r>
        <w:r w:rsidRPr="00F20240">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_Toc57124158 \h </w:instrText>
        </w:r>
        <w:r>
          <w:rPr>
            <w:noProof/>
            <w:webHidden/>
          </w:rPr>
        </w:r>
        <w:r>
          <w:rPr>
            <w:noProof/>
            <w:webHidden/>
          </w:rPr>
          <w:fldChar w:fldCharType="separate"/>
        </w:r>
        <w:r>
          <w:rPr>
            <w:noProof/>
            <w:webHidden/>
          </w:rPr>
          <w:t>25</w:t>
        </w:r>
        <w:r>
          <w:rPr>
            <w:noProof/>
            <w:webHidden/>
          </w:rPr>
          <w:fldChar w:fldCharType="end"/>
        </w:r>
      </w:hyperlink>
    </w:p>
    <w:p w14:paraId="214C713F"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9" w:history="1">
        <w:r w:rsidRPr="00F20240">
          <w:rPr>
            <w:rStyle w:val="Hyperlinkki"/>
            <w:noProof/>
          </w:rPr>
          <w:t>2.2.8</w:t>
        </w:r>
        <w:r w:rsidRPr="00292383">
          <w:rPr>
            <w:rFonts w:ascii="Calibri" w:hAnsi="Calibri"/>
            <w:i w:val="0"/>
            <w:noProof/>
            <w:sz w:val="22"/>
            <w:szCs w:val="22"/>
            <w:lang w:eastAsia="fi-FI"/>
          </w:rPr>
          <w:tab/>
        </w:r>
        <w:r w:rsidRPr="00F20240">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_Toc57124159 \h </w:instrText>
        </w:r>
        <w:r>
          <w:rPr>
            <w:noProof/>
            <w:webHidden/>
          </w:rPr>
        </w:r>
        <w:r>
          <w:rPr>
            <w:noProof/>
            <w:webHidden/>
          </w:rPr>
          <w:fldChar w:fldCharType="separate"/>
        </w:r>
        <w:r>
          <w:rPr>
            <w:noProof/>
            <w:webHidden/>
          </w:rPr>
          <w:t>25</w:t>
        </w:r>
        <w:r>
          <w:rPr>
            <w:noProof/>
            <w:webHidden/>
          </w:rPr>
          <w:fldChar w:fldCharType="end"/>
        </w:r>
      </w:hyperlink>
    </w:p>
    <w:p w14:paraId="0CA15136"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60" w:history="1">
        <w:r w:rsidRPr="00F20240">
          <w:rPr>
            <w:rStyle w:val="Hyperlinkki"/>
            <w:noProof/>
          </w:rPr>
          <w:t>2.2.9</w:t>
        </w:r>
        <w:r w:rsidRPr="00292383">
          <w:rPr>
            <w:rFonts w:ascii="Calibri" w:hAnsi="Calibri"/>
            <w:i w:val="0"/>
            <w:noProof/>
            <w:sz w:val="22"/>
            <w:szCs w:val="22"/>
            <w:lang w:eastAsia="fi-FI"/>
          </w:rPr>
          <w:tab/>
        </w:r>
        <w:r w:rsidRPr="00F20240">
          <w:rPr>
            <w:rStyle w:val="Hyperlinkki"/>
            <w:noProof/>
          </w:rPr>
          <w:t>ClinicalDocument.languageCode – asiakirjan kieli</w:t>
        </w:r>
        <w:r>
          <w:rPr>
            <w:noProof/>
            <w:webHidden/>
          </w:rPr>
          <w:tab/>
        </w:r>
        <w:r>
          <w:rPr>
            <w:noProof/>
            <w:webHidden/>
          </w:rPr>
          <w:fldChar w:fldCharType="begin"/>
        </w:r>
        <w:r>
          <w:rPr>
            <w:noProof/>
            <w:webHidden/>
          </w:rPr>
          <w:instrText xml:space="preserve"> PAGEREF _Toc57124160 \h </w:instrText>
        </w:r>
        <w:r>
          <w:rPr>
            <w:noProof/>
            <w:webHidden/>
          </w:rPr>
        </w:r>
        <w:r>
          <w:rPr>
            <w:noProof/>
            <w:webHidden/>
          </w:rPr>
          <w:fldChar w:fldCharType="separate"/>
        </w:r>
        <w:r>
          <w:rPr>
            <w:noProof/>
            <w:webHidden/>
          </w:rPr>
          <w:t>26</w:t>
        </w:r>
        <w:r>
          <w:rPr>
            <w:noProof/>
            <w:webHidden/>
          </w:rPr>
          <w:fldChar w:fldCharType="end"/>
        </w:r>
      </w:hyperlink>
    </w:p>
    <w:p w14:paraId="23B5377F"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1" w:history="1">
        <w:r w:rsidRPr="00F20240">
          <w:rPr>
            <w:rStyle w:val="Hyperlinkki"/>
            <w:noProof/>
          </w:rPr>
          <w:t>2.2.10</w:t>
        </w:r>
        <w:r w:rsidRPr="00292383">
          <w:rPr>
            <w:rFonts w:ascii="Calibri" w:hAnsi="Calibri"/>
            <w:i w:val="0"/>
            <w:noProof/>
            <w:sz w:val="22"/>
            <w:szCs w:val="22"/>
            <w:lang w:eastAsia="fi-FI"/>
          </w:rPr>
          <w:tab/>
        </w:r>
        <w:r w:rsidRPr="00F20240">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_Toc57124161 \h </w:instrText>
        </w:r>
        <w:r>
          <w:rPr>
            <w:noProof/>
            <w:webHidden/>
          </w:rPr>
        </w:r>
        <w:r>
          <w:rPr>
            <w:noProof/>
            <w:webHidden/>
          </w:rPr>
          <w:fldChar w:fldCharType="separate"/>
        </w:r>
        <w:r>
          <w:rPr>
            <w:noProof/>
            <w:webHidden/>
          </w:rPr>
          <w:t>27</w:t>
        </w:r>
        <w:r>
          <w:rPr>
            <w:noProof/>
            <w:webHidden/>
          </w:rPr>
          <w:fldChar w:fldCharType="end"/>
        </w:r>
      </w:hyperlink>
    </w:p>
    <w:p w14:paraId="7A1EC36C"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2" w:history="1">
        <w:r w:rsidRPr="00F20240">
          <w:rPr>
            <w:rStyle w:val="Hyperlinkki"/>
            <w:noProof/>
          </w:rPr>
          <w:t>2.2.11</w:t>
        </w:r>
        <w:r w:rsidRPr="00292383">
          <w:rPr>
            <w:rFonts w:ascii="Calibri" w:hAnsi="Calibri"/>
            <w:i w:val="0"/>
            <w:noProof/>
            <w:sz w:val="22"/>
            <w:szCs w:val="22"/>
            <w:lang w:eastAsia="fi-FI"/>
          </w:rPr>
          <w:tab/>
        </w:r>
        <w:r w:rsidRPr="00F20240">
          <w:rPr>
            <w:rStyle w:val="Hyperlinkki"/>
            <w:noProof/>
          </w:rPr>
          <w:t>ClinicalDocument.versionNumber – asiakirjan versio</w:t>
        </w:r>
        <w:r>
          <w:rPr>
            <w:noProof/>
            <w:webHidden/>
          </w:rPr>
          <w:tab/>
        </w:r>
        <w:r>
          <w:rPr>
            <w:noProof/>
            <w:webHidden/>
          </w:rPr>
          <w:fldChar w:fldCharType="begin"/>
        </w:r>
        <w:r>
          <w:rPr>
            <w:noProof/>
            <w:webHidden/>
          </w:rPr>
          <w:instrText xml:space="preserve"> PAGEREF _Toc57124162 \h </w:instrText>
        </w:r>
        <w:r>
          <w:rPr>
            <w:noProof/>
            <w:webHidden/>
          </w:rPr>
        </w:r>
        <w:r>
          <w:rPr>
            <w:noProof/>
            <w:webHidden/>
          </w:rPr>
          <w:fldChar w:fldCharType="separate"/>
        </w:r>
        <w:r>
          <w:rPr>
            <w:noProof/>
            <w:webHidden/>
          </w:rPr>
          <w:t>27</w:t>
        </w:r>
        <w:r>
          <w:rPr>
            <w:noProof/>
            <w:webHidden/>
          </w:rPr>
          <w:fldChar w:fldCharType="end"/>
        </w:r>
      </w:hyperlink>
    </w:p>
    <w:p w14:paraId="093C009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3" w:history="1">
        <w:r w:rsidRPr="00F20240">
          <w:rPr>
            <w:rStyle w:val="Hyperlinkki"/>
            <w:noProof/>
          </w:rPr>
          <w:t>2.2.12</w:t>
        </w:r>
        <w:r w:rsidRPr="00292383">
          <w:rPr>
            <w:rFonts w:ascii="Calibri" w:hAnsi="Calibri"/>
            <w:i w:val="0"/>
            <w:noProof/>
            <w:sz w:val="22"/>
            <w:szCs w:val="22"/>
            <w:lang w:eastAsia="fi-FI"/>
          </w:rPr>
          <w:tab/>
        </w:r>
        <w:r w:rsidRPr="00F20240">
          <w:rPr>
            <w:rStyle w:val="Hyperlinkki"/>
            <w:noProof/>
          </w:rPr>
          <w:t>ClinicalDocument.copyTime – asiakirjan kopiointiaika</w:t>
        </w:r>
        <w:r>
          <w:rPr>
            <w:noProof/>
            <w:webHidden/>
          </w:rPr>
          <w:tab/>
        </w:r>
        <w:r>
          <w:rPr>
            <w:noProof/>
            <w:webHidden/>
          </w:rPr>
          <w:fldChar w:fldCharType="begin"/>
        </w:r>
        <w:r>
          <w:rPr>
            <w:noProof/>
            <w:webHidden/>
          </w:rPr>
          <w:instrText xml:space="preserve"> PAGEREF _Toc57124163 \h </w:instrText>
        </w:r>
        <w:r>
          <w:rPr>
            <w:noProof/>
            <w:webHidden/>
          </w:rPr>
        </w:r>
        <w:r>
          <w:rPr>
            <w:noProof/>
            <w:webHidden/>
          </w:rPr>
          <w:fldChar w:fldCharType="separate"/>
        </w:r>
        <w:r>
          <w:rPr>
            <w:noProof/>
            <w:webHidden/>
          </w:rPr>
          <w:t>27</w:t>
        </w:r>
        <w:r>
          <w:rPr>
            <w:noProof/>
            <w:webHidden/>
          </w:rPr>
          <w:fldChar w:fldCharType="end"/>
        </w:r>
      </w:hyperlink>
    </w:p>
    <w:p w14:paraId="5DEF928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4" w:history="1">
        <w:r w:rsidRPr="00F20240">
          <w:rPr>
            <w:rStyle w:val="Hyperlinkki"/>
            <w:noProof/>
          </w:rPr>
          <w:t>2.2.13</w:t>
        </w:r>
        <w:r w:rsidRPr="00292383">
          <w:rPr>
            <w:rFonts w:ascii="Calibri" w:hAnsi="Calibri"/>
            <w:i w:val="0"/>
            <w:noProof/>
            <w:sz w:val="22"/>
            <w:szCs w:val="22"/>
            <w:lang w:eastAsia="fi-FI"/>
          </w:rPr>
          <w:tab/>
        </w:r>
        <w:r w:rsidRPr="00F20240">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_Toc57124164 \h </w:instrText>
        </w:r>
        <w:r>
          <w:rPr>
            <w:noProof/>
            <w:webHidden/>
          </w:rPr>
        </w:r>
        <w:r>
          <w:rPr>
            <w:noProof/>
            <w:webHidden/>
          </w:rPr>
          <w:fldChar w:fldCharType="separate"/>
        </w:r>
        <w:r>
          <w:rPr>
            <w:noProof/>
            <w:webHidden/>
          </w:rPr>
          <w:t>27</w:t>
        </w:r>
        <w:r>
          <w:rPr>
            <w:noProof/>
            <w:webHidden/>
          </w:rPr>
          <w:fldChar w:fldCharType="end"/>
        </w:r>
      </w:hyperlink>
    </w:p>
    <w:p w14:paraId="4AD4E736"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5" w:history="1">
        <w:r w:rsidRPr="00F20240">
          <w:rPr>
            <w:rStyle w:val="Hyperlinkki"/>
            <w:noProof/>
          </w:rPr>
          <w:t>2.2.14</w:t>
        </w:r>
        <w:r w:rsidRPr="00292383">
          <w:rPr>
            <w:rFonts w:ascii="Calibri" w:hAnsi="Calibri"/>
            <w:i w:val="0"/>
            <w:noProof/>
            <w:sz w:val="22"/>
            <w:szCs w:val="22"/>
            <w:lang w:eastAsia="fi-FI"/>
          </w:rPr>
          <w:tab/>
        </w:r>
        <w:r w:rsidRPr="00F20240">
          <w:rPr>
            <w:rStyle w:val="Hyperlinkki"/>
            <w:noProof/>
          </w:rPr>
          <w:t>ClinicalDocument.author – ammattihenkilö / laite</w:t>
        </w:r>
        <w:r>
          <w:rPr>
            <w:noProof/>
            <w:webHidden/>
          </w:rPr>
          <w:tab/>
        </w:r>
        <w:r>
          <w:rPr>
            <w:noProof/>
            <w:webHidden/>
          </w:rPr>
          <w:fldChar w:fldCharType="begin"/>
        </w:r>
        <w:r>
          <w:rPr>
            <w:noProof/>
            <w:webHidden/>
          </w:rPr>
          <w:instrText xml:space="preserve"> PAGEREF _Toc57124165 \h </w:instrText>
        </w:r>
        <w:r>
          <w:rPr>
            <w:noProof/>
            <w:webHidden/>
          </w:rPr>
        </w:r>
        <w:r>
          <w:rPr>
            <w:noProof/>
            <w:webHidden/>
          </w:rPr>
          <w:fldChar w:fldCharType="separate"/>
        </w:r>
        <w:r>
          <w:rPr>
            <w:noProof/>
            <w:webHidden/>
          </w:rPr>
          <w:t>29</w:t>
        </w:r>
        <w:r>
          <w:rPr>
            <w:noProof/>
            <w:webHidden/>
          </w:rPr>
          <w:fldChar w:fldCharType="end"/>
        </w:r>
      </w:hyperlink>
    </w:p>
    <w:p w14:paraId="64B6D5DC"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6" w:history="1">
        <w:r w:rsidRPr="00F20240">
          <w:rPr>
            <w:rStyle w:val="Hyperlinkki"/>
            <w:noProof/>
          </w:rPr>
          <w:t>2.2.15</w:t>
        </w:r>
        <w:r w:rsidRPr="00292383">
          <w:rPr>
            <w:rFonts w:ascii="Calibri" w:hAnsi="Calibri"/>
            <w:i w:val="0"/>
            <w:noProof/>
            <w:sz w:val="22"/>
            <w:szCs w:val="22"/>
            <w:lang w:eastAsia="fi-FI"/>
          </w:rPr>
          <w:tab/>
        </w:r>
        <w:r w:rsidRPr="00F20240">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_Toc57124166 \h </w:instrText>
        </w:r>
        <w:r>
          <w:rPr>
            <w:noProof/>
            <w:webHidden/>
          </w:rPr>
        </w:r>
        <w:r>
          <w:rPr>
            <w:noProof/>
            <w:webHidden/>
          </w:rPr>
          <w:fldChar w:fldCharType="separate"/>
        </w:r>
        <w:r>
          <w:rPr>
            <w:noProof/>
            <w:webHidden/>
          </w:rPr>
          <w:t>31</w:t>
        </w:r>
        <w:r>
          <w:rPr>
            <w:noProof/>
            <w:webHidden/>
          </w:rPr>
          <w:fldChar w:fldCharType="end"/>
        </w:r>
      </w:hyperlink>
    </w:p>
    <w:p w14:paraId="5537518E"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7" w:history="1">
        <w:r w:rsidRPr="00F20240">
          <w:rPr>
            <w:rStyle w:val="Hyperlinkki"/>
            <w:noProof/>
          </w:rPr>
          <w:t>2.2.16</w:t>
        </w:r>
        <w:r w:rsidRPr="00292383">
          <w:rPr>
            <w:rFonts w:ascii="Calibri" w:hAnsi="Calibri"/>
            <w:i w:val="0"/>
            <w:noProof/>
            <w:sz w:val="22"/>
            <w:szCs w:val="22"/>
            <w:lang w:eastAsia="fi-FI"/>
          </w:rPr>
          <w:tab/>
        </w:r>
        <w:r w:rsidRPr="00F20240">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_Toc57124167 \h </w:instrText>
        </w:r>
        <w:r>
          <w:rPr>
            <w:noProof/>
            <w:webHidden/>
          </w:rPr>
        </w:r>
        <w:r>
          <w:rPr>
            <w:noProof/>
            <w:webHidden/>
          </w:rPr>
          <w:fldChar w:fldCharType="separate"/>
        </w:r>
        <w:r>
          <w:rPr>
            <w:noProof/>
            <w:webHidden/>
          </w:rPr>
          <w:t>31</w:t>
        </w:r>
        <w:r>
          <w:rPr>
            <w:noProof/>
            <w:webHidden/>
          </w:rPr>
          <w:fldChar w:fldCharType="end"/>
        </w:r>
      </w:hyperlink>
    </w:p>
    <w:p w14:paraId="46409F5C"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8" w:history="1">
        <w:r w:rsidRPr="00F20240">
          <w:rPr>
            <w:rStyle w:val="Hyperlinkki"/>
            <w:noProof/>
          </w:rPr>
          <w:t>2.2.17</w:t>
        </w:r>
        <w:r w:rsidRPr="00292383">
          <w:rPr>
            <w:rFonts w:ascii="Calibri" w:hAnsi="Calibri"/>
            <w:i w:val="0"/>
            <w:noProof/>
            <w:sz w:val="22"/>
            <w:szCs w:val="22"/>
            <w:lang w:eastAsia="fi-FI"/>
          </w:rPr>
          <w:tab/>
        </w:r>
        <w:r w:rsidRPr="00F20240">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_Toc57124168 \h </w:instrText>
        </w:r>
        <w:r>
          <w:rPr>
            <w:noProof/>
            <w:webHidden/>
          </w:rPr>
        </w:r>
        <w:r>
          <w:rPr>
            <w:noProof/>
            <w:webHidden/>
          </w:rPr>
          <w:fldChar w:fldCharType="separate"/>
        </w:r>
        <w:r>
          <w:rPr>
            <w:noProof/>
            <w:webHidden/>
          </w:rPr>
          <w:t>31</w:t>
        </w:r>
        <w:r>
          <w:rPr>
            <w:noProof/>
            <w:webHidden/>
          </w:rPr>
          <w:fldChar w:fldCharType="end"/>
        </w:r>
      </w:hyperlink>
    </w:p>
    <w:p w14:paraId="382E600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9" w:history="1">
        <w:r w:rsidRPr="00F20240">
          <w:rPr>
            <w:rStyle w:val="Hyperlinkki"/>
            <w:noProof/>
          </w:rPr>
          <w:t>2.2.18</w:t>
        </w:r>
        <w:r w:rsidRPr="00292383">
          <w:rPr>
            <w:rFonts w:ascii="Calibri" w:hAnsi="Calibri"/>
            <w:i w:val="0"/>
            <w:noProof/>
            <w:sz w:val="22"/>
            <w:szCs w:val="22"/>
            <w:lang w:eastAsia="fi-FI"/>
          </w:rPr>
          <w:tab/>
        </w:r>
        <w:r w:rsidRPr="00F20240">
          <w:rPr>
            <w:rStyle w:val="Hyperlinkki"/>
            <w:noProof/>
          </w:rPr>
          <w:t>ClinicalDocument.informationRecipient</w:t>
        </w:r>
        <w:r>
          <w:rPr>
            <w:noProof/>
            <w:webHidden/>
          </w:rPr>
          <w:tab/>
        </w:r>
        <w:r>
          <w:rPr>
            <w:noProof/>
            <w:webHidden/>
          </w:rPr>
          <w:fldChar w:fldCharType="begin"/>
        </w:r>
        <w:r>
          <w:rPr>
            <w:noProof/>
            <w:webHidden/>
          </w:rPr>
          <w:instrText xml:space="preserve"> PAGEREF _Toc57124169 \h </w:instrText>
        </w:r>
        <w:r>
          <w:rPr>
            <w:noProof/>
            <w:webHidden/>
          </w:rPr>
        </w:r>
        <w:r>
          <w:rPr>
            <w:noProof/>
            <w:webHidden/>
          </w:rPr>
          <w:fldChar w:fldCharType="separate"/>
        </w:r>
        <w:r>
          <w:rPr>
            <w:noProof/>
            <w:webHidden/>
          </w:rPr>
          <w:t>32</w:t>
        </w:r>
        <w:r>
          <w:rPr>
            <w:noProof/>
            <w:webHidden/>
          </w:rPr>
          <w:fldChar w:fldCharType="end"/>
        </w:r>
      </w:hyperlink>
    </w:p>
    <w:p w14:paraId="662754BE"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0" w:history="1">
        <w:r w:rsidRPr="00F20240">
          <w:rPr>
            <w:rStyle w:val="Hyperlinkki"/>
            <w:noProof/>
          </w:rPr>
          <w:t>2.2.19</w:t>
        </w:r>
        <w:r w:rsidRPr="00292383">
          <w:rPr>
            <w:rFonts w:ascii="Calibri" w:hAnsi="Calibri"/>
            <w:i w:val="0"/>
            <w:noProof/>
            <w:sz w:val="22"/>
            <w:szCs w:val="22"/>
            <w:lang w:eastAsia="fi-FI"/>
          </w:rPr>
          <w:tab/>
        </w:r>
        <w:r w:rsidRPr="00F20240">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_Toc57124170 \h </w:instrText>
        </w:r>
        <w:r>
          <w:rPr>
            <w:noProof/>
            <w:webHidden/>
          </w:rPr>
        </w:r>
        <w:r>
          <w:rPr>
            <w:noProof/>
            <w:webHidden/>
          </w:rPr>
          <w:fldChar w:fldCharType="separate"/>
        </w:r>
        <w:r>
          <w:rPr>
            <w:noProof/>
            <w:webHidden/>
          </w:rPr>
          <w:t>32</w:t>
        </w:r>
        <w:r>
          <w:rPr>
            <w:noProof/>
            <w:webHidden/>
          </w:rPr>
          <w:fldChar w:fldCharType="end"/>
        </w:r>
      </w:hyperlink>
    </w:p>
    <w:p w14:paraId="0DEAF98F"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1" w:history="1">
        <w:r w:rsidRPr="00F20240">
          <w:rPr>
            <w:rStyle w:val="Hyperlinkki"/>
            <w:noProof/>
          </w:rPr>
          <w:t>2.2.20</w:t>
        </w:r>
        <w:r w:rsidRPr="00292383">
          <w:rPr>
            <w:rFonts w:ascii="Calibri" w:hAnsi="Calibri"/>
            <w:i w:val="0"/>
            <w:noProof/>
            <w:sz w:val="22"/>
            <w:szCs w:val="22"/>
            <w:lang w:eastAsia="fi-FI"/>
          </w:rPr>
          <w:tab/>
        </w:r>
        <w:r w:rsidRPr="00F20240">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_Toc57124171 \h </w:instrText>
        </w:r>
        <w:r>
          <w:rPr>
            <w:noProof/>
            <w:webHidden/>
          </w:rPr>
        </w:r>
        <w:r>
          <w:rPr>
            <w:noProof/>
            <w:webHidden/>
          </w:rPr>
          <w:fldChar w:fldCharType="separate"/>
        </w:r>
        <w:r>
          <w:rPr>
            <w:noProof/>
            <w:webHidden/>
          </w:rPr>
          <w:t>32</w:t>
        </w:r>
        <w:r>
          <w:rPr>
            <w:noProof/>
            <w:webHidden/>
          </w:rPr>
          <w:fldChar w:fldCharType="end"/>
        </w:r>
      </w:hyperlink>
    </w:p>
    <w:p w14:paraId="0A74921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2" w:history="1">
        <w:r w:rsidRPr="00F20240">
          <w:rPr>
            <w:rStyle w:val="Hyperlinkki"/>
            <w:noProof/>
          </w:rPr>
          <w:t>2.2.21</w:t>
        </w:r>
        <w:r w:rsidRPr="00292383">
          <w:rPr>
            <w:rFonts w:ascii="Calibri" w:hAnsi="Calibri"/>
            <w:i w:val="0"/>
            <w:noProof/>
            <w:sz w:val="22"/>
            <w:szCs w:val="22"/>
            <w:lang w:eastAsia="fi-FI"/>
          </w:rPr>
          <w:tab/>
        </w:r>
        <w:r w:rsidRPr="00F20240">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_Toc57124172 \h </w:instrText>
        </w:r>
        <w:r>
          <w:rPr>
            <w:noProof/>
            <w:webHidden/>
          </w:rPr>
        </w:r>
        <w:r>
          <w:rPr>
            <w:noProof/>
            <w:webHidden/>
          </w:rPr>
          <w:fldChar w:fldCharType="separate"/>
        </w:r>
        <w:r>
          <w:rPr>
            <w:noProof/>
            <w:webHidden/>
          </w:rPr>
          <w:t>32</w:t>
        </w:r>
        <w:r>
          <w:rPr>
            <w:noProof/>
            <w:webHidden/>
          </w:rPr>
          <w:fldChar w:fldCharType="end"/>
        </w:r>
      </w:hyperlink>
    </w:p>
    <w:p w14:paraId="3514ECC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3" w:history="1">
        <w:r w:rsidRPr="00F20240">
          <w:rPr>
            <w:rStyle w:val="Hyperlinkki"/>
            <w:noProof/>
            <w:lang w:eastAsia="fi-FI"/>
          </w:rPr>
          <w:t>2.2.22</w:t>
        </w:r>
        <w:r w:rsidRPr="00292383">
          <w:rPr>
            <w:rFonts w:ascii="Calibri" w:hAnsi="Calibri"/>
            <w:i w:val="0"/>
            <w:noProof/>
            <w:sz w:val="22"/>
            <w:szCs w:val="22"/>
            <w:lang w:eastAsia="fi-FI"/>
          </w:rPr>
          <w:tab/>
        </w:r>
        <w:r w:rsidRPr="00F20240">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_Toc57124173 \h </w:instrText>
        </w:r>
        <w:r>
          <w:rPr>
            <w:noProof/>
            <w:webHidden/>
          </w:rPr>
        </w:r>
        <w:r>
          <w:rPr>
            <w:noProof/>
            <w:webHidden/>
          </w:rPr>
          <w:fldChar w:fldCharType="separate"/>
        </w:r>
        <w:r>
          <w:rPr>
            <w:noProof/>
            <w:webHidden/>
          </w:rPr>
          <w:t>33</w:t>
        </w:r>
        <w:r>
          <w:rPr>
            <w:noProof/>
            <w:webHidden/>
          </w:rPr>
          <w:fldChar w:fldCharType="end"/>
        </w:r>
      </w:hyperlink>
    </w:p>
    <w:p w14:paraId="7ECC23C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5" w:history="1">
        <w:r w:rsidRPr="00F20240">
          <w:rPr>
            <w:rStyle w:val="Hyperlinkki"/>
            <w:noProof/>
          </w:rPr>
          <w:t>2.2.23</w:t>
        </w:r>
        <w:r w:rsidRPr="00292383">
          <w:rPr>
            <w:rFonts w:ascii="Calibri" w:hAnsi="Calibri"/>
            <w:i w:val="0"/>
            <w:noProof/>
            <w:sz w:val="22"/>
            <w:szCs w:val="22"/>
            <w:lang w:eastAsia="fi-FI"/>
          </w:rPr>
          <w:tab/>
        </w:r>
        <w:r w:rsidRPr="00F20240">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_Toc57124175 \h </w:instrText>
        </w:r>
        <w:r>
          <w:rPr>
            <w:noProof/>
            <w:webHidden/>
          </w:rPr>
        </w:r>
        <w:r>
          <w:rPr>
            <w:noProof/>
            <w:webHidden/>
          </w:rPr>
          <w:fldChar w:fldCharType="separate"/>
        </w:r>
        <w:r>
          <w:rPr>
            <w:noProof/>
            <w:webHidden/>
          </w:rPr>
          <w:t>34</w:t>
        </w:r>
        <w:r>
          <w:rPr>
            <w:noProof/>
            <w:webHidden/>
          </w:rPr>
          <w:fldChar w:fldCharType="end"/>
        </w:r>
      </w:hyperlink>
    </w:p>
    <w:p w14:paraId="788627F7"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6" w:history="1">
        <w:r w:rsidRPr="00F20240">
          <w:rPr>
            <w:rStyle w:val="Hyperlinkki"/>
            <w:noProof/>
          </w:rPr>
          <w:t>2.2.24</w:t>
        </w:r>
        <w:r w:rsidRPr="00292383">
          <w:rPr>
            <w:rFonts w:ascii="Calibri" w:hAnsi="Calibri"/>
            <w:i w:val="0"/>
            <w:noProof/>
            <w:sz w:val="22"/>
            <w:szCs w:val="22"/>
            <w:lang w:eastAsia="fi-FI"/>
          </w:rPr>
          <w:tab/>
        </w:r>
        <w:r w:rsidRPr="00F20240">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_Toc57124176 \h </w:instrText>
        </w:r>
        <w:r>
          <w:rPr>
            <w:noProof/>
            <w:webHidden/>
          </w:rPr>
        </w:r>
        <w:r>
          <w:rPr>
            <w:noProof/>
            <w:webHidden/>
          </w:rPr>
          <w:fldChar w:fldCharType="separate"/>
        </w:r>
        <w:r>
          <w:rPr>
            <w:noProof/>
            <w:webHidden/>
          </w:rPr>
          <w:t>34</w:t>
        </w:r>
        <w:r>
          <w:rPr>
            <w:noProof/>
            <w:webHidden/>
          </w:rPr>
          <w:fldChar w:fldCharType="end"/>
        </w:r>
      </w:hyperlink>
    </w:p>
    <w:p w14:paraId="4DB82D6F"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7" w:history="1">
        <w:r w:rsidRPr="00F20240">
          <w:rPr>
            <w:rStyle w:val="Hyperlinkki"/>
            <w:noProof/>
          </w:rPr>
          <w:t>2.2.25</w:t>
        </w:r>
        <w:r w:rsidRPr="00292383">
          <w:rPr>
            <w:rFonts w:ascii="Calibri" w:hAnsi="Calibri"/>
            <w:i w:val="0"/>
            <w:noProof/>
            <w:sz w:val="22"/>
            <w:szCs w:val="22"/>
            <w:lang w:eastAsia="fi-FI"/>
          </w:rPr>
          <w:tab/>
        </w:r>
        <w:r w:rsidRPr="00F20240">
          <w:rPr>
            <w:rStyle w:val="Hyperlinkki"/>
            <w:noProof/>
          </w:rPr>
          <w:t>ClinicalDocument.authorization - valtuudet</w:t>
        </w:r>
        <w:r>
          <w:rPr>
            <w:noProof/>
            <w:webHidden/>
          </w:rPr>
          <w:tab/>
        </w:r>
        <w:r>
          <w:rPr>
            <w:noProof/>
            <w:webHidden/>
          </w:rPr>
          <w:fldChar w:fldCharType="begin"/>
        </w:r>
        <w:r>
          <w:rPr>
            <w:noProof/>
            <w:webHidden/>
          </w:rPr>
          <w:instrText xml:space="preserve"> PAGEREF _Toc57124177 \h </w:instrText>
        </w:r>
        <w:r>
          <w:rPr>
            <w:noProof/>
            <w:webHidden/>
          </w:rPr>
        </w:r>
        <w:r>
          <w:rPr>
            <w:noProof/>
            <w:webHidden/>
          </w:rPr>
          <w:fldChar w:fldCharType="separate"/>
        </w:r>
        <w:r>
          <w:rPr>
            <w:noProof/>
            <w:webHidden/>
          </w:rPr>
          <w:t>35</w:t>
        </w:r>
        <w:r>
          <w:rPr>
            <w:noProof/>
            <w:webHidden/>
          </w:rPr>
          <w:fldChar w:fldCharType="end"/>
        </w:r>
      </w:hyperlink>
    </w:p>
    <w:p w14:paraId="2DB3DB2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8" w:history="1">
        <w:r w:rsidRPr="00F20240">
          <w:rPr>
            <w:rStyle w:val="Hyperlinkki"/>
            <w:noProof/>
          </w:rPr>
          <w:t>2.2.26</w:t>
        </w:r>
        <w:r w:rsidRPr="00292383">
          <w:rPr>
            <w:rFonts w:ascii="Calibri" w:hAnsi="Calibri"/>
            <w:i w:val="0"/>
            <w:noProof/>
            <w:sz w:val="22"/>
            <w:szCs w:val="22"/>
            <w:lang w:eastAsia="fi-FI"/>
          </w:rPr>
          <w:tab/>
        </w:r>
        <w:r w:rsidRPr="00F20240">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_Toc57124178 \h </w:instrText>
        </w:r>
        <w:r>
          <w:rPr>
            <w:noProof/>
            <w:webHidden/>
          </w:rPr>
        </w:r>
        <w:r>
          <w:rPr>
            <w:noProof/>
            <w:webHidden/>
          </w:rPr>
          <w:fldChar w:fldCharType="separate"/>
        </w:r>
        <w:r>
          <w:rPr>
            <w:noProof/>
            <w:webHidden/>
          </w:rPr>
          <w:t>36</w:t>
        </w:r>
        <w:r>
          <w:rPr>
            <w:noProof/>
            <w:webHidden/>
          </w:rPr>
          <w:fldChar w:fldCharType="end"/>
        </w:r>
      </w:hyperlink>
    </w:p>
    <w:p w14:paraId="67EB7395"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79" w:history="1">
        <w:r w:rsidRPr="00F20240">
          <w:rPr>
            <w:rStyle w:val="Hyperlinkki"/>
            <w:noProof/>
          </w:rPr>
          <w:t>2.3</w:t>
        </w:r>
        <w:r w:rsidRPr="00292383">
          <w:rPr>
            <w:rFonts w:ascii="Calibri" w:hAnsi="Calibri"/>
            <w:smallCaps w:val="0"/>
            <w:noProof/>
            <w:sz w:val="22"/>
            <w:szCs w:val="22"/>
            <w:lang w:eastAsia="fi-FI"/>
          </w:rPr>
          <w:tab/>
        </w:r>
        <w:r w:rsidRPr="00F20240">
          <w:rPr>
            <w:rStyle w:val="Hyperlinkki"/>
            <w:noProof/>
          </w:rPr>
          <w:t>Paikalliset laajennukset</w:t>
        </w:r>
        <w:r>
          <w:rPr>
            <w:noProof/>
            <w:webHidden/>
          </w:rPr>
          <w:tab/>
        </w:r>
        <w:r>
          <w:rPr>
            <w:noProof/>
            <w:webHidden/>
          </w:rPr>
          <w:fldChar w:fldCharType="begin"/>
        </w:r>
        <w:r>
          <w:rPr>
            <w:noProof/>
            <w:webHidden/>
          </w:rPr>
          <w:instrText xml:space="preserve"> PAGEREF _Toc57124179 \h </w:instrText>
        </w:r>
        <w:r>
          <w:rPr>
            <w:noProof/>
            <w:webHidden/>
          </w:rPr>
        </w:r>
        <w:r>
          <w:rPr>
            <w:noProof/>
            <w:webHidden/>
          </w:rPr>
          <w:fldChar w:fldCharType="separate"/>
        </w:r>
        <w:r>
          <w:rPr>
            <w:noProof/>
            <w:webHidden/>
          </w:rPr>
          <w:t>40</w:t>
        </w:r>
        <w:r>
          <w:rPr>
            <w:noProof/>
            <w:webHidden/>
          </w:rPr>
          <w:fldChar w:fldCharType="end"/>
        </w:r>
      </w:hyperlink>
    </w:p>
    <w:p w14:paraId="4EBE041A"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0" w:history="1">
        <w:r w:rsidRPr="00F20240">
          <w:rPr>
            <w:rStyle w:val="Hyperlinkki"/>
            <w:noProof/>
          </w:rPr>
          <w:t>2.3.1</w:t>
        </w:r>
        <w:r w:rsidRPr="00292383">
          <w:rPr>
            <w:rFonts w:ascii="Calibri" w:hAnsi="Calibri"/>
            <w:i w:val="0"/>
            <w:noProof/>
            <w:sz w:val="22"/>
            <w:szCs w:val="22"/>
            <w:lang w:eastAsia="fi-FI"/>
          </w:rPr>
          <w:tab/>
        </w:r>
        <w:r w:rsidRPr="00F20240">
          <w:rPr>
            <w:rStyle w:val="Hyperlinkki"/>
            <w:noProof/>
          </w:rPr>
          <w:t>Paikallisten laajennusten lisäys</w:t>
        </w:r>
        <w:r>
          <w:rPr>
            <w:noProof/>
            <w:webHidden/>
          </w:rPr>
          <w:tab/>
        </w:r>
        <w:r>
          <w:rPr>
            <w:noProof/>
            <w:webHidden/>
          </w:rPr>
          <w:fldChar w:fldCharType="begin"/>
        </w:r>
        <w:r>
          <w:rPr>
            <w:noProof/>
            <w:webHidden/>
          </w:rPr>
          <w:instrText xml:space="preserve"> PAGEREF _Toc57124180 \h </w:instrText>
        </w:r>
        <w:r>
          <w:rPr>
            <w:noProof/>
            <w:webHidden/>
          </w:rPr>
        </w:r>
        <w:r>
          <w:rPr>
            <w:noProof/>
            <w:webHidden/>
          </w:rPr>
          <w:fldChar w:fldCharType="separate"/>
        </w:r>
        <w:r>
          <w:rPr>
            <w:noProof/>
            <w:webHidden/>
          </w:rPr>
          <w:t>40</w:t>
        </w:r>
        <w:r>
          <w:rPr>
            <w:noProof/>
            <w:webHidden/>
          </w:rPr>
          <w:fldChar w:fldCharType="end"/>
        </w:r>
      </w:hyperlink>
    </w:p>
    <w:p w14:paraId="6AB045A4"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1" w:history="1">
        <w:r w:rsidRPr="00F20240">
          <w:rPr>
            <w:rStyle w:val="Hyperlinkki"/>
            <w:noProof/>
          </w:rPr>
          <w:t>2.3.2</w:t>
        </w:r>
        <w:r w:rsidRPr="00292383">
          <w:rPr>
            <w:rFonts w:ascii="Calibri" w:hAnsi="Calibri"/>
            <w:i w:val="0"/>
            <w:noProof/>
            <w:sz w:val="22"/>
            <w:szCs w:val="22"/>
            <w:lang w:eastAsia="fi-FI"/>
          </w:rPr>
          <w:tab/>
        </w:r>
        <w:r w:rsidRPr="00F20240">
          <w:rPr>
            <w:rStyle w:val="Hyperlinkki"/>
            <w:noProof/>
          </w:rPr>
          <w:t>Paikallisten laajennusten validointi</w:t>
        </w:r>
        <w:r>
          <w:rPr>
            <w:noProof/>
            <w:webHidden/>
          </w:rPr>
          <w:tab/>
        </w:r>
        <w:r>
          <w:rPr>
            <w:noProof/>
            <w:webHidden/>
          </w:rPr>
          <w:fldChar w:fldCharType="begin"/>
        </w:r>
        <w:r>
          <w:rPr>
            <w:noProof/>
            <w:webHidden/>
          </w:rPr>
          <w:instrText xml:space="preserve"> PAGEREF _Toc57124181 \h </w:instrText>
        </w:r>
        <w:r>
          <w:rPr>
            <w:noProof/>
            <w:webHidden/>
          </w:rPr>
        </w:r>
        <w:r>
          <w:rPr>
            <w:noProof/>
            <w:webHidden/>
          </w:rPr>
          <w:fldChar w:fldCharType="separate"/>
        </w:r>
        <w:r>
          <w:rPr>
            <w:noProof/>
            <w:webHidden/>
          </w:rPr>
          <w:t>41</w:t>
        </w:r>
        <w:r>
          <w:rPr>
            <w:noProof/>
            <w:webHidden/>
          </w:rPr>
          <w:fldChar w:fldCharType="end"/>
        </w:r>
      </w:hyperlink>
    </w:p>
    <w:p w14:paraId="076C8983"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2" w:history="1">
        <w:r w:rsidRPr="00F20240">
          <w:rPr>
            <w:rStyle w:val="Hyperlinkki"/>
            <w:noProof/>
          </w:rPr>
          <w:t>2.3.3</w:t>
        </w:r>
        <w:r w:rsidRPr="00292383">
          <w:rPr>
            <w:rFonts w:ascii="Calibri" w:hAnsi="Calibri"/>
            <w:i w:val="0"/>
            <w:noProof/>
            <w:sz w:val="22"/>
            <w:szCs w:val="22"/>
            <w:lang w:eastAsia="fi-FI"/>
          </w:rPr>
          <w:tab/>
        </w:r>
        <w:r w:rsidRPr="00F20240">
          <w:rPr>
            <w:rStyle w:val="Hyperlinkki"/>
            <w:noProof/>
          </w:rPr>
          <w:t>Tulostaminen tyylitiedostolla</w:t>
        </w:r>
        <w:r>
          <w:rPr>
            <w:noProof/>
            <w:webHidden/>
          </w:rPr>
          <w:tab/>
        </w:r>
        <w:r>
          <w:rPr>
            <w:noProof/>
            <w:webHidden/>
          </w:rPr>
          <w:fldChar w:fldCharType="begin"/>
        </w:r>
        <w:r>
          <w:rPr>
            <w:noProof/>
            <w:webHidden/>
          </w:rPr>
          <w:instrText xml:space="preserve"> PAGEREF _Toc57124182 \h </w:instrText>
        </w:r>
        <w:r>
          <w:rPr>
            <w:noProof/>
            <w:webHidden/>
          </w:rPr>
        </w:r>
        <w:r>
          <w:rPr>
            <w:noProof/>
            <w:webHidden/>
          </w:rPr>
          <w:fldChar w:fldCharType="separate"/>
        </w:r>
        <w:r>
          <w:rPr>
            <w:noProof/>
            <w:webHidden/>
          </w:rPr>
          <w:t>43</w:t>
        </w:r>
        <w:r>
          <w:rPr>
            <w:noProof/>
            <w:webHidden/>
          </w:rPr>
          <w:fldChar w:fldCharType="end"/>
        </w:r>
      </w:hyperlink>
    </w:p>
    <w:p w14:paraId="69E40D67"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83" w:history="1">
        <w:r w:rsidRPr="00F20240">
          <w:rPr>
            <w:rStyle w:val="Hyperlinkki"/>
            <w:noProof/>
          </w:rPr>
          <w:t>2.4</w:t>
        </w:r>
        <w:r w:rsidRPr="00292383">
          <w:rPr>
            <w:rFonts w:ascii="Calibri" w:hAnsi="Calibri"/>
            <w:smallCaps w:val="0"/>
            <w:noProof/>
            <w:sz w:val="22"/>
            <w:szCs w:val="22"/>
            <w:lang w:eastAsia="fi-FI"/>
          </w:rPr>
          <w:tab/>
        </w:r>
        <w:r w:rsidRPr="00F20240">
          <w:rPr>
            <w:rStyle w:val="Hyperlinkki"/>
            <w:noProof/>
          </w:rPr>
          <w:t>Paikallisten laajennusten luettelo</w:t>
        </w:r>
        <w:r>
          <w:rPr>
            <w:noProof/>
            <w:webHidden/>
          </w:rPr>
          <w:tab/>
        </w:r>
        <w:r>
          <w:rPr>
            <w:noProof/>
            <w:webHidden/>
          </w:rPr>
          <w:fldChar w:fldCharType="begin"/>
        </w:r>
        <w:r>
          <w:rPr>
            <w:noProof/>
            <w:webHidden/>
          </w:rPr>
          <w:instrText xml:space="preserve"> PAGEREF _Toc57124183 \h </w:instrText>
        </w:r>
        <w:r>
          <w:rPr>
            <w:noProof/>
            <w:webHidden/>
          </w:rPr>
        </w:r>
        <w:r>
          <w:rPr>
            <w:noProof/>
            <w:webHidden/>
          </w:rPr>
          <w:fldChar w:fldCharType="separate"/>
        </w:r>
        <w:r>
          <w:rPr>
            <w:noProof/>
            <w:webHidden/>
          </w:rPr>
          <w:t>43</w:t>
        </w:r>
        <w:r>
          <w:rPr>
            <w:noProof/>
            <w:webHidden/>
          </w:rPr>
          <w:fldChar w:fldCharType="end"/>
        </w:r>
      </w:hyperlink>
    </w:p>
    <w:p w14:paraId="6CE305B4"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4" w:history="1">
        <w:r w:rsidRPr="00F20240">
          <w:rPr>
            <w:rStyle w:val="Hyperlinkki"/>
            <w:noProof/>
          </w:rPr>
          <w:t>2.4.1</w:t>
        </w:r>
        <w:r w:rsidRPr="00292383">
          <w:rPr>
            <w:rFonts w:ascii="Calibri" w:hAnsi="Calibri"/>
            <w:i w:val="0"/>
            <w:noProof/>
            <w:sz w:val="22"/>
            <w:szCs w:val="22"/>
            <w:lang w:eastAsia="fi-FI"/>
          </w:rPr>
          <w:tab/>
        </w:r>
        <w:r w:rsidRPr="00F20240">
          <w:rPr>
            <w:rStyle w:val="Hyperlinkki"/>
            <w:noProof/>
          </w:rPr>
          <w:t>hl7fi:description - asiakirjan kuvaus (poistettu)</w:t>
        </w:r>
        <w:r>
          <w:rPr>
            <w:noProof/>
            <w:webHidden/>
          </w:rPr>
          <w:tab/>
        </w:r>
        <w:r>
          <w:rPr>
            <w:noProof/>
            <w:webHidden/>
          </w:rPr>
          <w:fldChar w:fldCharType="begin"/>
        </w:r>
        <w:r>
          <w:rPr>
            <w:noProof/>
            <w:webHidden/>
          </w:rPr>
          <w:instrText xml:space="preserve"> PAGEREF _Toc57124184 \h </w:instrText>
        </w:r>
        <w:r>
          <w:rPr>
            <w:noProof/>
            <w:webHidden/>
          </w:rPr>
        </w:r>
        <w:r>
          <w:rPr>
            <w:noProof/>
            <w:webHidden/>
          </w:rPr>
          <w:fldChar w:fldCharType="separate"/>
        </w:r>
        <w:r>
          <w:rPr>
            <w:noProof/>
            <w:webHidden/>
          </w:rPr>
          <w:t>43</w:t>
        </w:r>
        <w:r>
          <w:rPr>
            <w:noProof/>
            <w:webHidden/>
          </w:rPr>
          <w:fldChar w:fldCharType="end"/>
        </w:r>
      </w:hyperlink>
    </w:p>
    <w:p w14:paraId="5C5EA9B3"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5" w:history="1">
        <w:r w:rsidRPr="00F20240">
          <w:rPr>
            <w:rStyle w:val="Hyperlinkki"/>
            <w:noProof/>
          </w:rPr>
          <w:t>2.4.2</w:t>
        </w:r>
        <w:r w:rsidRPr="00292383">
          <w:rPr>
            <w:rFonts w:ascii="Calibri" w:hAnsi="Calibri"/>
            <w:i w:val="0"/>
            <w:noProof/>
            <w:sz w:val="22"/>
            <w:szCs w:val="22"/>
            <w:lang w:eastAsia="fi-FI"/>
          </w:rPr>
          <w:tab/>
        </w:r>
        <w:r w:rsidRPr="00F20240">
          <w:rPr>
            <w:rStyle w:val="Hyperlinkki"/>
            <w:noProof/>
          </w:rPr>
          <w:t>hl7fi:tableOfContents - asiakirjan sisällysluettelo</w:t>
        </w:r>
        <w:r>
          <w:rPr>
            <w:noProof/>
            <w:webHidden/>
          </w:rPr>
          <w:tab/>
        </w:r>
        <w:r>
          <w:rPr>
            <w:noProof/>
            <w:webHidden/>
          </w:rPr>
          <w:fldChar w:fldCharType="begin"/>
        </w:r>
        <w:r>
          <w:rPr>
            <w:noProof/>
            <w:webHidden/>
          </w:rPr>
          <w:instrText xml:space="preserve"> PAGEREF _Toc57124185 \h </w:instrText>
        </w:r>
        <w:r>
          <w:rPr>
            <w:noProof/>
            <w:webHidden/>
          </w:rPr>
        </w:r>
        <w:r>
          <w:rPr>
            <w:noProof/>
            <w:webHidden/>
          </w:rPr>
          <w:fldChar w:fldCharType="separate"/>
        </w:r>
        <w:r>
          <w:rPr>
            <w:noProof/>
            <w:webHidden/>
          </w:rPr>
          <w:t>43</w:t>
        </w:r>
        <w:r>
          <w:rPr>
            <w:noProof/>
            <w:webHidden/>
          </w:rPr>
          <w:fldChar w:fldCharType="end"/>
        </w:r>
      </w:hyperlink>
    </w:p>
    <w:p w14:paraId="36A113AA"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6" w:history="1">
        <w:r w:rsidRPr="00F20240">
          <w:rPr>
            <w:rStyle w:val="Hyperlinkki"/>
            <w:noProof/>
          </w:rPr>
          <w:t>2.4.3</w:t>
        </w:r>
        <w:r w:rsidRPr="00292383">
          <w:rPr>
            <w:rFonts w:ascii="Calibri" w:hAnsi="Calibri"/>
            <w:i w:val="0"/>
            <w:noProof/>
            <w:sz w:val="22"/>
            <w:szCs w:val="22"/>
            <w:lang w:eastAsia="fi-FI"/>
          </w:rPr>
          <w:tab/>
        </w:r>
        <w:r w:rsidRPr="00F20240">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_Toc57124186 \h </w:instrText>
        </w:r>
        <w:r>
          <w:rPr>
            <w:noProof/>
            <w:webHidden/>
          </w:rPr>
        </w:r>
        <w:r>
          <w:rPr>
            <w:noProof/>
            <w:webHidden/>
          </w:rPr>
          <w:fldChar w:fldCharType="separate"/>
        </w:r>
        <w:r>
          <w:rPr>
            <w:noProof/>
            <w:webHidden/>
          </w:rPr>
          <w:t>43</w:t>
        </w:r>
        <w:r>
          <w:rPr>
            <w:noProof/>
            <w:webHidden/>
          </w:rPr>
          <w:fldChar w:fldCharType="end"/>
        </w:r>
      </w:hyperlink>
    </w:p>
    <w:p w14:paraId="5C7C4037"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7" w:history="1">
        <w:r w:rsidRPr="00F20240">
          <w:rPr>
            <w:rStyle w:val="Hyperlinkki"/>
            <w:noProof/>
          </w:rPr>
          <w:t>2.4.4</w:t>
        </w:r>
        <w:r w:rsidRPr="00292383">
          <w:rPr>
            <w:rFonts w:ascii="Calibri" w:hAnsi="Calibri"/>
            <w:i w:val="0"/>
            <w:noProof/>
            <w:sz w:val="22"/>
            <w:szCs w:val="22"/>
            <w:lang w:eastAsia="fi-FI"/>
          </w:rPr>
          <w:tab/>
        </w:r>
        <w:r w:rsidRPr="00F20240">
          <w:rPr>
            <w:rStyle w:val="Hyperlinkki"/>
            <w:noProof/>
          </w:rPr>
          <w:t>hl7fi:declaredTime - asiakirjan arkistointiaika</w:t>
        </w:r>
        <w:r>
          <w:rPr>
            <w:noProof/>
            <w:webHidden/>
          </w:rPr>
          <w:tab/>
        </w:r>
        <w:r>
          <w:rPr>
            <w:noProof/>
            <w:webHidden/>
          </w:rPr>
          <w:fldChar w:fldCharType="begin"/>
        </w:r>
        <w:r>
          <w:rPr>
            <w:noProof/>
            <w:webHidden/>
          </w:rPr>
          <w:instrText xml:space="preserve"> PAGEREF _Toc57124187 \h </w:instrText>
        </w:r>
        <w:r>
          <w:rPr>
            <w:noProof/>
            <w:webHidden/>
          </w:rPr>
        </w:r>
        <w:r>
          <w:rPr>
            <w:noProof/>
            <w:webHidden/>
          </w:rPr>
          <w:fldChar w:fldCharType="separate"/>
        </w:r>
        <w:r>
          <w:rPr>
            <w:noProof/>
            <w:webHidden/>
          </w:rPr>
          <w:t>44</w:t>
        </w:r>
        <w:r>
          <w:rPr>
            <w:noProof/>
            <w:webHidden/>
          </w:rPr>
          <w:fldChar w:fldCharType="end"/>
        </w:r>
      </w:hyperlink>
    </w:p>
    <w:p w14:paraId="25B8678E"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8" w:history="1">
        <w:r w:rsidRPr="00F20240">
          <w:rPr>
            <w:rStyle w:val="Hyperlinkki"/>
            <w:noProof/>
          </w:rPr>
          <w:t>2.4.5</w:t>
        </w:r>
        <w:r w:rsidRPr="00292383">
          <w:rPr>
            <w:rFonts w:ascii="Calibri" w:hAnsi="Calibri"/>
            <w:i w:val="0"/>
            <w:noProof/>
            <w:sz w:val="22"/>
            <w:szCs w:val="22"/>
            <w:lang w:eastAsia="fi-FI"/>
          </w:rPr>
          <w:tab/>
        </w:r>
        <w:r w:rsidRPr="00F20240">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_Toc57124188 \h </w:instrText>
        </w:r>
        <w:r>
          <w:rPr>
            <w:noProof/>
            <w:webHidden/>
          </w:rPr>
        </w:r>
        <w:r>
          <w:rPr>
            <w:noProof/>
            <w:webHidden/>
          </w:rPr>
          <w:fldChar w:fldCharType="separate"/>
        </w:r>
        <w:r>
          <w:rPr>
            <w:noProof/>
            <w:webHidden/>
          </w:rPr>
          <w:t>44</w:t>
        </w:r>
        <w:r>
          <w:rPr>
            <w:noProof/>
            <w:webHidden/>
          </w:rPr>
          <w:fldChar w:fldCharType="end"/>
        </w:r>
      </w:hyperlink>
    </w:p>
    <w:p w14:paraId="2E6989CE"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9" w:history="1">
        <w:r w:rsidRPr="00F20240">
          <w:rPr>
            <w:rStyle w:val="Hyperlinkki"/>
            <w:noProof/>
          </w:rPr>
          <w:t>2.4.6</w:t>
        </w:r>
        <w:r w:rsidRPr="00292383">
          <w:rPr>
            <w:rFonts w:ascii="Calibri" w:hAnsi="Calibri"/>
            <w:i w:val="0"/>
            <w:noProof/>
            <w:sz w:val="22"/>
            <w:szCs w:val="22"/>
            <w:lang w:eastAsia="fi-FI"/>
          </w:rPr>
          <w:tab/>
        </w:r>
        <w:r w:rsidRPr="00F20240">
          <w:rPr>
            <w:rStyle w:val="Hyperlinkki"/>
            <w:noProof/>
          </w:rPr>
          <w:t>hl7fi:fileFormat - asiakirjan tiedostomuoto</w:t>
        </w:r>
        <w:r>
          <w:rPr>
            <w:noProof/>
            <w:webHidden/>
          </w:rPr>
          <w:tab/>
        </w:r>
        <w:r>
          <w:rPr>
            <w:noProof/>
            <w:webHidden/>
          </w:rPr>
          <w:fldChar w:fldCharType="begin"/>
        </w:r>
        <w:r>
          <w:rPr>
            <w:noProof/>
            <w:webHidden/>
          </w:rPr>
          <w:instrText xml:space="preserve"> PAGEREF _Toc57124189 \h </w:instrText>
        </w:r>
        <w:r>
          <w:rPr>
            <w:noProof/>
            <w:webHidden/>
          </w:rPr>
        </w:r>
        <w:r>
          <w:rPr>
            <w:noProof/>
            <w:webHidden/>
          </w:rPr>
          <w:fldChar w:fldCharType="separate"/>
        </w:r>
        <w:r>
          <w:rPr>
            <w:noProof/>
            <w:webHidden/>
          </w:rPr>
          <w:t>44</w:t>
        </w:r>
        <w:r>
          <w:rPr>
            <w:noProof/>
            <w:webHidden/>
          </w:rPr>
          <w:fldChar w:fldCharType="end"/>
        </w:r>
      </w:hyperlink>
    </w:p>
    <w:p w14:paraId="21D867CC"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90" w:history="1">
        <w:r w:rsidRPr="00F20240">
          <w:rPr>
            <w:rStyle w:val="Hyperlinkki"/>
            <w:noProof/>
          </w:rPr>
          <w:t>2.4.7</w:t>
        </w:r>
        <w:r w:rsidRPr="00292383">
          <w:rPr>
            <w:rFonts w:ascii="Calibri" w:hAnsi="Calibri"/>
            <w:i w:val="0"/>
            <w:noProof/>
            <w:sz w:val="22"/>
            <w:szCs w:val="22"/>
            <w:lang w:eastAsia="fi-FI"/>
          </w:rPr>
          <w:tab/>
        </w:r>
        <w:r w:rsidRPr="00F20240">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_Toc57124190 \h </w:instrText>
        </w:r>
        <w:r>
          <w:rPr>
            <w:noProof/>
            <w:webHidden/>
          </w:rPr>
        </w:r>
        <w:r>
          <w:rPr>
            <w:noProof/>
            <w:webHidden/>
          </w:rPr>
          <w:fldChar w:fldCharType="separate"/>
        </w:r>
        <w:r>
          <w:rPr>
            <w:noProof/>
            <w:webHidden/>
          </w:rPr>
          <w:t>45</w:t>
        </w:r>
        <w:r>
          <w:rPr>
            <w:noProof/>
            <w:webHidden/>
          </w:rPr>
          <w:fldChar w:fldCharType="end"/>
        </w:r>
      </w:hyperlink>
    </w:p>
    <w:p w14:paraId="0612CD49"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91" w:history="1">
        <w:r w:rsidRPr="00F20240">
          <w:rPr>
            <w:rStyle w:val="Hyperlinkki"/>
            <w:noProof/>
          </w:rPr>
          <w:t>2.4.8</w:t>
        </w:r>
        <w:r w:rsidRPr="00292383">
          <w:rPr>
            <w:rFonts w:ascii="Calibri" w:hAnsi="Calibri"/>
            <w:i w:val="0"/>
            <w:noProof/>
            <w:sz w:val="22"/>
            <w:szCs w:val="22"/>
            <w:lang w:eastAsia="fi-FI"/>
          </w:rPr>
          <w:tab/>
        </w:r>
        <w:r w:rsidRPr="00F20240">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_Toc57124191 \h </w:instrText>
        </w:r>
        <w:r>
          <w:rPr>
            <w:noProof/>
            <w:webHidden/>
          </w:rPr>
        </w:r>
        <w:r>
          <w:rPr>
            <w:noProof/>
            <w:webHidden/>
          </w:rPr>
          <w:fldChar w:fldCharType="separate"/>
        </w:r>
        <w:r>
          <w:rPr>
            <w:noProof/>
            <w:webHidden/>
          </w:rPr>
          <w:t>45</w:t>
        </w:r>
        <w:r>
          <w:rPr>
            <w:noProof/>
            <w:webHidden/>
          </w:rPr>
          <w:fldChar w:fldCharType="end"/>
        </w:r>
      </w:hyperlink>
    </w:p>
    <w:p w14:paraId="1A5A2AA3"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92" w:history="1">
        <w:r w:rsidRPr="00F20240">
          <w:rPr>
            <w:rStyle w:val="Hyperlinkki"/>
            <w:noProof/>
          </w:rPr>
          <w:t>2.4.9</w:t>
        </w:r>
        <w:r w:rsidRPr="00292383">
          <w:rPr>
            <w:rFonts w:ascii="Calibri" w:hAnsi="Calibri"/>
            <w:i w:val="0"/>
            <w:noProof/>
            <w:sz w:val="22"/>
            <w:szCs w:val="22"/>
            <w:lang w:eastAsia="fi-FI"/>
          </w:rPr>
          <w:tab/>
        </w:r>
        <w:r w:rsidRPr="00F20240">
          <w:rPr>
            <w:rStyle w:val="Hyperlinkki"/>
            <w:noProof/>
          </w:rPr>
          <w:t>hl7fi:documentType - asiakirjan tyyppi</w:t>
        </w:r>
        <w:r>
          <w:rPr>
            <w:noProof/>
            <w:webHidden/>
          </w:rPr>
          <w:tab/>
        </w:r>
        <w:r>
          <w:rPr>
            <w:noProof/>
            <w:webHidden/>
          </w:rPr>
          <w:fldChar w:fldCharType="begin"/>
        </w:r>
        <w:r>
          <w:rPr>
            <w:noProof/>
            <w:webHidden/>
          </w:rPr>
          <w:instrText xml:space="preserve"> PAGEREF _Toc57124192 \h </w:instrText>
        </w:r>
        <w:r>
          <w:rPr>
            <w:noProof/>
            <w:webHidden/>
          </w:rPr>
        </w:r>
        <w:r>
          <w:rPr>
            <w:noProof/>
            <w:webHidden/>
          </w:rPr>
          <w:fldChar w:fldCharType="separate"/>
        </w:r>
        <w:r>
          <w:rPr>
            <w:noProof/>
            <w:webHidden/>
          </w:rPr>
          <w:t>45</w:t>
        </w:r>
        <w:r>
          <w:rPr>
            <w:noProof/>
            <w:webHidden/>
          </w:rPr>
          <w:fldChar w:fldCharType="end"/>
        </w:r>
      </w:hyperlink>
    </w:p>
    <w:p w14:paraId="10225CC6"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3" w:history="1">
        <w:r w:rsidRPr="00F20240">
          <w:rPr>
            <w:rStyle w:val="Hyperlinkki"/>
            <w:noProof/>
          </w:rPr>
          <w:t>2.4.10</w:t>
        </w:r>
        <w:r w:rsidRPr="00292383">
          <w:rPr>
            <w:rFonts w:ascii="Calibri" w:hAnsi="Calibri"/>
            <w:i w:val="0"/>
            <w:noProof/>
            <w:sz w:val="22"/>
            <w:szCs w:val="22"/>
            <w:lang w:eastAsia="fi-FI"/>
          </w:rPr>
          <w:tab/>
        </w:r>
        <w:r w:rsidRPr="00F20240">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_Toc57124193 \h </w:instrText>
        </w:r>
        <w:r>
          <w:rPr>
            <w:noProof/>
            <w:webHidden/>
          </w:rPr>
        </w:r>
        <w:r>
          <w:rPr>
            <w:noProof/>
            <w:webHidden/>
          </w:rPr>
          <w:fldChar w:fldCharType="separate"/>
        </w:r>
        <w:r>
          <w:rPr>
            <w:noProof/>
            <w:webHidden/>
          </w:rPr>
          <w:t>45</w:t>
        </w:r>
        <w:r>
          <w:rPr>
            <w:noProof/>
            <w:webHidden/>
          </w:rPr>
          <w:fldChar w:fldCharType="end"/>
        </w:r>
      </w:hyperlink>
    </w:p>
    <w:p w14:paraId="114DDC31"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4" w:history="1">
        <w:r w:rsidRPr="00F20240">
          <w:rPr>
            <w:rStyle w:val="Hyperlinkki"/>
            <w:noProof/>
          </w:rPr>
          <w:t>2.4.11</w:t>
        </w:r>
        <w:r w:rsidRPr="00292383">
          <w:rPr>
            <w:rFonts w:ascii="Calibri" w:hAnsi="Calibri"/>
            <w:i w:val="0"/>
            <w:noProof/>
            <w:sz w:val="22"/>
            <w:szCs w:val="22"/>
            <w:lang w:eastAsia="fi-FI"/>
          </w:rPr>
          <w:tab/>
        </w:r>
        <w:r w:rsidRPr="00F20240">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_Toc57124194 \h </w:instrText>
        </w:r>
        <w:r>
          <w:rPr>
            <w:noProof/>
            <w:webHidden/>
          </w:rPr>
        </w:r>
        <w:r>
          <w:rPr>
            <w:noProof/>
            <w:webHidden/>
          </w:rPr>
          <w:fldChar w:fldCharType="separate"/>
        </w:r>
        <w:r>
          <w:rPr>
            <w:noProof/>
            <w:webHidden/>
          </w:rPr>
          <w:t>46</w:t>
        </w:r>
        <w:r>
          <w:rPr>
            <w:noProof/>
            <w:webHidden/>
          </w:rPr>
          <w:fldChar w:fldCharType="end"/>
        </w:r>
      </w:hyperlink>
    </w:p>
    <w:p w14:paraId="7305097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5" w:history="1">
        <w:r w:rsidRPr="00F20240">
          <w:rPr>
            <w:rStyle w:val="Hyperlinkki"/>
            <w:noProof/>
          </w:rPr>
          <w:t>2.4.12</w:t>
        </w:r>
        <w:r w:rsidRPr="00292383">
          <w:rPr>
            <w:rFonts w:ascii="Calibri" w:hAnsi="Calibri"/>
            <w:i w:val="0"/>
            <w:noProof/>
            <w:sz w:val="22"/>
            <w:szCs w:val="22"/>
            <w:lang w:eastAsia="fi-FI"/>
          </w:rPr>
          <w:tab/>
        </w:r>
        <w:r w:rsidRPr="00F20240">
          <w:rPr>
            <w:rStyle w:val="Hyperlinkki"/>
            <w:noProof/>
          </w:rPr>
          <w:t>hl7fi:functionCode - asiakirjan tehtäväluokka (eAMS)</w:t>
        </w:r>
        <w:r>
          <w:rPr>
            <w:noProof/>
            <w:webHidden/>
          </w:rPr>
          <w:tab/>
        </w:r>
        <w:r>
          <w:rPr>
            <w:noProof/>
            <w:webHidden/>
          </w:rPr>
          <w:fldChar w:fldCharType="begin"/>
        </w:r>
        <w:r>
          <w:rPr>
            <w:noProof/>
            <w:webHidden/>
          </w:rPr>
          <w:instrText xml:space="preserve"> PAGEREF _Toc57124195 \h </w:instrText>
        </w:r>
        <w:r>
          <w:rPr>
            <w:noProof/>
            <w:webHidden/>
          </w:rPr>
        </w:r>
        <w:r>
          <w:rPr>
            <w:noProof/>
            <w:webHidden/>
          </w:rPr>
          <w:fldChar w:fldCharType="separate"/>
        </w:r>
        <w:r>
          <w:rPr>
            <w:noProof/>
            <w:webHidden/>
          </w:rPr>
          <w:t>46</w:t>
        </w:r>
        <w:r>
          <w:rPr>
            <w:noProof/>
            <w:webHidden/>
          </w:rPr>
          <w:fldChar w:fldCharType="end"/>
        </w:r>
      </w:hyperlink>
    </w:p>
    <w:p w14:paraId="2349B10A"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6" w:history="1">
        <w:r w:rsidRPr="00F20240">
          <w:rPr>
            <w:rStyle w:val="Hyperlinkki"/>
            <w:noProof/>
          </w:rPr>
          <w:t>2.4.13</w:t>
        </w:r>
        <w:r w:rsidRPr="00292383">
          <w:rPr>
            <w:rFonts w:ascii="Calibri" w:hAnsi="Calibri"/>
            <w:i w:val="0"/>
            <w:noProof/>
            <w:sz w:val="22"/>
            <w:szCs w:val="22"/>
            <w:lang w:eastAsia="fi-FI"/>
          </w:rPr>
          <w:tab/>
        </w:r>
        <w:r w:rsidRPr="00F20240">
          <w:rPr>
            <w:rStyle w:val="Hyperlinkki"/>
            <w:noProof/>
          </w:rPr>
          <w:t>hl7fi:recordStatus - asiakirjan tila</w:t>
        </w:r>
        <w:r>
          <w:rPr>
            <w:noProof/>
            <w:webHidden/>
          </w:rPr>
          <w:tab/>
        </w:r>
        <w:r>
          <w:rPr>
            <w:noProof/>
            <w:webHidden/>
          </w:rPr>
          <w:fldChar w:fldCharType="begin"/>
        </w:r>
        <w:r>
          <w:rPr>
            <w:noProof/>
            <w:webHidden/>
          </w:rPr>
          <w:instrText xml:space="preserve"> PAGEREF _Toc57124196 \h </w:instrText>
        </w:r>
        <w:r>
          <w:rPr>
            <w:noProof/>
            <w:webHidden/>
          </w:rPr>
        </w:r>
        <w:r>
          <w:rPr>
            <w:noProof/>
            <w:webHidden/>
          </w:rPr>
          <w:fldChar w:fldCharType="separate"/>
        </w:r>
        <w:r>
          <w:rPr>
            <w:noProof/>
            <w:webHidden/>
          </w:rPr>
          <w:t>46</w:t>
        </w:r>
        <w:r>
          <w:rPr>
            <w:noProof/>
            <w:webHidden/>
          </w:rPr>
          <w:fldChar w:fldCharType="end"/>
        </w:r>
      </w:hyperlink>
    </w:p>
    <w:p w14:paraId="5D19A220"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7" w:history="1">
        <w:r w:rsidRPr="00F20240">
          <w:rPr>
            <w:rStyle w:val="Hyperlinkki"/>
            <w:noProof/>
          </w:rPr>
          <w:t>2.4.14</w:t>
        </w:r>
        <w:r w:rsidRPr="00292383">
          <w:rPr>
            <w:rFonts w:ascii="Calibri" w:hAnsi="Calibri"/>
            <w:i w:val="0"/>
            <w:noProof/>
            <w:sz w:val="22"/>
            <w:szCs w:val="22"/>
            <w:lang w:eastAsia="fi-FI"/>
          </w:rPr>
          <w:tab/>
        </w:r>
        <w:r w:rsidRPr="00F20240">
          <w:rPr>
            <w:rStyle w:val="Hyperlinkki"/>
            <w:noProof/>
          </w:rPr>
          <w:t>hl7fi:auditTrail - merkintöjen käsittelyhistoria</w:t>
        </w:r>
        <w:r>
          <w:rPr>
            <w:noProof/>
            <w:webHidden/>
          </w:rPr>
          <w:tab/>
        </w:r>
        <w:r>
          <w:rPr>
            <w:noProof/>
            <w:webHidden/>
          </w:rPr>
          <w:fldChar w:fldCharType="begin"/>
        </w:r>
        <w:r>
          <w:rPr>
            <w:noProof/>
            <w:webHidden/>
          </w:rPr>
          <w:instrText xml:space="preserve"> PAGEREF _Toc57124197 \h </w:instrText>
        </w:r>
        <w:r>
          <w:rPr>
            <w:noProof/>
            <w:webHidden/>
          </w:rPr>
        </w:r>
        <w:r>
          <w:rPr>
            <w:noProof/>
            <w:webHidden/>
          </w:rPr>
          <w:fldChar w:fldCharType="separate"/>
        </w:r>
        <w:r>
          <w:rPr>
            <w:noProof/>
            <w:webHidden/>
          </w:rPr>
          <w:t>47</w:t>
        </w:r>
        <w:r>
          <w:rPr>
            <w:noProof/>
            <w:webHidden/>
          </w:rPr>
          <w:fldChar w:fldCharType="end"/>
        </w:r>
      </w:hyperlink>
    </w:p>
    <w:p w14:paraId="3B6D8921"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8" w:history="1">
        <w:r w:rsidRPr="00F20240">
          <w:rPr>
            <w:rStyle w:val="Hyperlinkki"/>
            <w:noProof/>
          </w:rPr>
          <w:t>2.4.15</w:t>
        </w:r>
        <w:r w:rsidRPr="00292383">
          <w:rPr>
            <w:rFonts w:ascii="Calibri" w:hAnsi="Calibri"/>
            <w:i w:val="0"/>
            <w:noProof/>
            <w:sz w:val="22"/>
            <w:szCs w:val="22"/>
            <w:lang w:eastAsia="fi-FI"/>
          </w:rPr>
          <w:tab/>
        </w:r>
        <w:r w:rsidRPr="00F20240">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_Toc57124198 \h </w:instrText>
        </w:r>
        <w:r>
          <w:rPr>
            <w:noProof/>
            <w:webHidden/>
          </w:rPr>
        </w:r>
        <w:r>
          <w:rPr>
            <w:noProof/>
            <w:webHidden/>
          </w:rPr>
          <w:fldChar w:fldCharType="separate"/>
        </w:r>
        <w:r>
          <w:rPr>
            <w:noProof/>
            <w:webHidden/>
          </w:rPr>
          <w:t>48</w:t>
        </w:r>
        <w:r>
          <w:rPr>
            <w:noProof/>
            <w:webHidden/>
          </w:rPr>
          <w:fldChar w:fldCharType="end"/>
        </w:r>
      </w:hyperlink>
    </w:p>
    <w:p w14:paraId="74329937"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9" w:history="1">
        <w:r w:rsidRPr="00F20240">
          <w:rPr>
            <w:rStyle w:val="Hyperlinkki"/>
            <w:noProof/>
          </w:rPr>
          <w:t>2.4.16</w:t>
        </w:r>
        <w:r w:rsidRPr="00292383">
          <w:rPr>
            <w:rFonts w:ascii="Calibri" w:hAnsi="Calibri"/>
            <w:i w:val="0"/>
            <w:noProof/>
            <w:sz w:val="22"/>
            <w:szCs w:val="22"/>
            <w:lang w:eastAsia="fi-FI"/>
          </w:rPr>
          <w:tab/>
        </w:r>
        <w:r w:rsidRPr="00F20240">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_Toc57124199 \h </w:instrText>
        </w:r>
        <w:r>
          <w:rPr>
            <w:noProof/>
            <w:webHidden/>
          </w:rPr>
        </w:r>
        <w:r>
          <w:rPr>
            <w:noProof/>
            <w:webHidden/>
          </w:rPr>
          <w:fldChar w:fldCharType="separate"/>
        </w:r>
        <w:r>
          <w:rPr>
            <w:noProof/>
            <w:webHidden/>
          </w:rPr>
          <w:t>49</w:t>
        </w:r>
        <w:r>
          <w:rPr>
            <w:noProof/>
            <w:webHidden/>
          </w:rPr>
          <w:fldChar w:fldCharType="end"/>
        </w:r>
      </w:hyperlink>
    </w:p>
    <w:p w14:paraId="542CD834"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0" w:history="1">
        <w:r w:rsidRPr="00F20240">
          <w:rPr>
            <w:rStyle w:val="Hyperlinkki"/>
            <w:noProof/>
          </w:rPr>
          <w:t>2.4.17</w:t>
        </w:r>
        <w:r w:rsidRPr="00292383">
          <w:rPr>
            <w:rFonts w:ascii="Calibri" w:hAnsi="Calibri"/>
            <w:i w:val="0"/>
            <w:noProof/>
            <w:sz w:val="22"/>
            <w:szCs w:val="22"/>
            <w:lang w:eastAsia="fi-FI"/>
          </w:rPr>
          <w:tab/>
        </w:r>
        <w:r w:rsidRPr="00F20240">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_Toc57124200 \h </w:instrText>
        </w:r>
        <w:r>
          <w:rPr>
            <w:noProof/>
            <w:webHidden/>
          </w:rPr>
        </w:r>
        <w:r>
          <w:rPr>
            <w:noProof/>
            <w:webHidden/>
          </w:rPr>
          <w:fldChar w:fldCharType="separate"/>
        </w:r>
        <w:r>
          <w:rPr>
            <w:noProof/>
            <w:webHidden/>
          </w:rPr>
          <w:t>49</w:t>
        </w:r>
        <w:r>
          <w:rPr>
            <w:noProof/>
            <w:webHidden/>
          </w:rPr>
          <w:fldChar w:fldCharType="end"/>
        </w:r>
      </w:hyperlink>
    </w:p>
    <w:p w14:paraId="576F1B3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1" w:history="1">
        <w:r w:rsidRPr="00F20240">
          <w:rPr>
            <w:rStyle w:val="Hyperlinkki"/>
            <w:noProof/>
          </w:rPr>
          <w:t>2.4.18</w:t>
        </w:r>
        <w:r w:rsidRPr="00292383">
          <w:rPr>
            <w:rFonts w:ascii="Calibri" w:hAnsi="Calibri"/>
            <w:i w:val="0"/>
            <w:noProof/>
            <w:sz w:val="22"/>
            <w:szCs w:val="22"/>
            <w:lang w:eastAsia="fi-FI"/>
          </w:rPr>
          <w:tab/>
        </w:r>
        <w:r w:rsidRPr="00F20240">
          <w:rPr>
            <w:rStyle w:val="Hyperlinkki"/>
            <w:noProof/>
          </w:rPr>
          <w:t>hl7fi:signatureCollection - Allekirjoitukset</w:t>
        </w:r>
        <w:r>
          <w:rPr>
            <w:noProof/>
            <w:webHidden/>
          </w:rPr>
          <w:tab/>
        </w:r>
        <w:r>
          <w:rPr>
            <w:noProof/>
            <w:webHidden/>
          </w:rPr>
          <w:fldChar w:fldCharType="begin"/>
        </w:r>
        <w:r>
          <w:rPr>
            <w:noProof/>
            <w:webHidden/>
          </w:rPr>
          <w:instrText xml:space="preserve"> PAGEREF _Toc57124201 \h </w:instrText>
        </w:r>
        <w:r>
          <w:rPr>
            <w:noProof/>
            <w:webHidden/>
          </w:rPr>
        </w:r>
        <w:r>
          <w:rPr>
            <w:noProof/>
            <w:webHidden/>
          </w:rPr>
          <w:fldChar w:fldCharType="separate"/>
        </w:r>
        <w:r>
          <w:rPr>
            <w:noProof/>
            <w:webHidden/>
          </w:rPr>
          <w:t>49</w:t>
        </w:r>
        <w:r>
          <w:rPr>
            <w:noProof/>
            <w:webHidden/>
          </w:rPr>
          <w:fldChar w:fldCharType="end"/>
        </w:r>
      </w:hyperlink>
    </w:p>
    <w:p w14:paraId="5C748631"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2" w:history="1">
        <w:r w:rsidRPr="00F20240">
          <w:rPr>
            <w:rStyle w:val="Hyperlinkki"/>
            <w:noProof/>
          </w:rPr>
          <w:t>2.4.19</w:t>
        </w:r>
        <w:r w:rsidRPr="00292383">
          <w:rPr>
            <w:rFonts w:ascii="Calibri" w:hAnsi="Calibri"/>
            <w:i w:val="0"/>
            <w:noProof/>
            <w:sz w:val="22"/>
            <w:szCs w:val="22"/>
            <w:lang w:eastAsia="fi-FI"/>
          </w:rPr>
          <w:tab/>
        </w:r>
        <w:r w:rsidRPr="00F20240">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_Toc57124202 \h </w:instrText>
        </w:r>
        <w:r>
          <w:rPr>
            <w:noProof/>
            <w:webHidden/>
          </w:rPr>
        </w:r>
        <w:r>
          <w:rPr>
            <w:noProof/>
            <w:webHidden/>
          </w:rPr>
          <w:fldChar w:fldCharType="separate"/>
        </w:r>
        <w:r>
          <w:rPr>
            <w:noProof/>
            <w:webHidden/>
          </w:rPr>
          <w:t>50</w:t>
        </w:r>
        <w:r>
          <w:rPr>
            <w:noProof/>
            <w:webHidden/>
          </w:rPr>
          <w:fldChar w:fldCharType="end"/>
        </w:r>
      </w:hyperlink>
    </w:p>
    <w:p w14:paraId="7D4CE4E2"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3" w:history="1">
        <w:r w:rsidRPr="00F20240">
          <w:rPr>
            <w:rStyle w:val="Hyperlinkki"/>
            <w:noProof/>
          </w:rPr>
          <w:t>2.4.20</w:t>
        </w:r>
        <w:r w:rsidRPr="00292383">
          <w:rPr>
            <w:rFonts w:ascii="Calibri" w:hAnsi="Calibri"/>
            <w:i w:val="0"/>
            <w:noProof/>
            <w:sz w:val="22"/>
            <w:szCs w:val="22"/>
            <w:lang w:eastAsia="fi-FI"/>
          </w:rPr>
          <w:tab/>
        </w:r>
        <w:r w:rsidRPr="00F20240">
          <w:rPr>
            <w:rStyle w:val="Hyperlinkki"/>
            <w:noProof/>
          </w:rPr>
          <w:t>hl7fi:password – asiakirjan salasana (ei käytössä)</w:t>
        </w:r>
        <w:r>
          <w:rPr>
            <w:noProof/>
            <w:webHidden/>
          </w:rPr>
          <w:tab/>
        </w:r>
        <w:r>
          <w:rPr>
            <w:noProof/>
            <w:webHidden/>
          </w:rPr>
          <w:fldChar w:fldCharType="begin"/>
        </w:r>
        <w:r>
          <w:rPr>
            <w:noProof/>
            <w:webHidden/>
          </w:rPr>
          <w:instrText xml:space="preserve"> PAGEREF _Toc57124203 \h </w:instrText>
        </w:r>
        <w:r>
          <w:rPr>
            <w:noProof/>
            <w:webHidden/>
          </w:rPr>
        </w:r>
        <w:r>
          <w:rPr>
            <w:noProof/>
            <w:webHidden/>
          </w:rPr>
          <w:fldChar w:fldCharType="separate"/>
        </w:r>
        <w:r>
          <w:rPr>
            <w:noProof/>
            <w:webHidden/>
          </w:rPr>
          <w:t>50</w:t>
        </w:r>
        <w:r>
          <w:rPr>
            <w:noProof/>
            <w:webHidden/>
          </w:rPr>
          <w:fldChar w:fldCharType="end"/>
        </w:r>
      </w:hyperlink>
    </w:p>
    <w:p w14:paraId="09F59F33"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4" w:history="1">
        <w:r w:rsidRPr="00F20240">
          <w:rPr>
            <w:rStyle w:val="Hyperlinkki"/>
            <w:noProof/>
          </w:rPr>
          <w:t>2.4.21</w:t>
        </w:r>
        <w:r w:rsidRPr="00292383">
          <w:rPr>
            <w:rFonts w:ascii="Calibri" w:hAnsi="Calibri"/>
            <w:i w:val="0"/>
            <w:noProof/>
            <w:sz w:val="22"/>
            <w:szCs w:val="22"/>
            <w:lang w:eastAsia="fi-FI"/>
          </w:rPr>
          <w:tab/>
        </w:r>
        <w:r w:rsidRPr="00F20240">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_Toc57124204 \h </w:instrText>
        </w:r>
        <w:r>
          <w:rPr>
            <w:noProof/>
            <w:webHidden/>
          </w:rPr>
        </w:r>
        <w:r>
          <w:rPr>
            <w:noProof/>
            <w:webHidden/>
          </w:rPr>
          <w:fldChar w:fldCharType="separate"/>
        </w:r>
        <w:r>
          <w:rPr>
            <w:noProof/>
            <w:webHidden/>
          </w:rPr>
          <w:t>50</w:t>
        </w:r>
        <w:r>
          <w:rPr>
            <w:noProof/>
            <w:webHidden/>
          </w:rPr>
          <w:fldChar w:fldCharType="end"/>
        </w:r>
      </w:hyperlink>
    </w:p>
    <w:p w14:paraId="2EE92CFD"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5" w:history="1">
        <w:r w:rsidRPr="00F20240">
          <w:rPr>
            <w:rStyle w:val="Hyperlinkki"/>
            <w:noProof/>
          </w:rPr>
          <w:t>2.4.22</w:t>
        </w:r>
        <w:r w:rsidRPr="00292383">
          <w:rPr>
            <w:rFonts w:ascii="Calibri" w:hAnsi="Calibri"/>
            <w:i w:val="0"/>
            <w:noProof/>
            <w:sz w:val="22"/>
            <w:szCs w:val="22"/>
            <w:lang w:eastAsia="fi-FI"/>
          </w:rPr>
          <w:tab/>
        </w:r>
        <w:r w:rsidRPr="00F20240">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_Toc57124205 \h </w:instrText>
        </w:r>
        <w:r>
          <w:rPr>
            <w:noProof/>
            <w:webHidden/>
          </w:rPr>
        </w:r>
        <w:r>
          <w:rPr>
            <w:noProof/>
            <w:webHidden/>
          </w:rPr>
          <w:fldChar w:fldCharType="separate"/>
        </w:r>
        <w:r>
          <w:rPr>
            <w:noProof/>
            <w:webHidden/>
          </w:rPr>
          <w:t>51</w:t>
        </w:r>
        <w:r>
          <w:rPr>
            <w:noProof/>
            <w:webHidden/>
          </w:rPr>
          <w:fldChar w:fldCharType="end"/>
        </w:r>
      </w:hyperlink>
    </w:p>
    <w:p w14:paraId="426FA7FF"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6" w:history="1">
        <w:r w:rsidRPr="00F20240">
          <w:rPr>
            <w:rStyle w:val="Hyperlinkki"/>
            <w:noProof/>
          </w:rPr>
          <w:t>2.4.23</w:t>
        </w:r>
        <w:r w:rsidRPr="00292383">
          <w:rPr>
            <w:rFonts w:ascii="Calibri" w:hAnsi="Calibri"/>
            <w:i w:val="0"/>
            <w:noProof/>
            <w:sz w:val="22"/>
            <w:szCs w:val="22"/>
            <w:lang w:eastAsia="fi-FI"/>
          </w:rPr>
          <w:tab/>
        </w:r>
        <w:r w:rsidRPr="00F20240">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_Toc57124206 \h </w:instrText>
        </w:r>
        <w:r>
          <w:rPr>
            <w:noProof/>
            <w:webHidden/>
          </w:rPr>
        </w:r>
        <w:r>
          <w:rPr>
            <w:noProof/>
            <w:webHidden/>
          </w:rPr>
          <w:fldChar w:fldCharType="separate"/>
        </w:r>
        <w:r>
          <w:rPr>
            <w:noProof/>
            <w:webHidden/>
          </w:rPr>
          <w:t>51</w:t>
        </w:r>
        <w:r>
          <w:rPr>
            <w:noProof/>
            <w:webHidden/>
          </w:rPr>
          <w:fldChar w:fldCharType="end"/>
        </w:r>
      </w:hyperlink>
    </w:p>
    <w:p w14:paraId="508CC36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7" w:history="1">
        <w:r w:rsidRPr="00F20240">
          <w:rPr>
            <w:rStyle w:val="Hyperlinkki"/>
            <w:noProof/>
          </w:rPr>
          <w:t>2.4.24</w:t>
        </w:r>
        <w:r w:rsidRPr="00292383">
          <w:rPr>
            <w:rFonts w:ascii="Calibri" w:hAnsi="Calibri"/>
            <w:i w:val="0"/>
            <w:noProof/>
            <w:sz w:val="22"/>
            <w:szCs w:val="22"/>
            <w:lang w:eastAsia="fi-FI"/>
          </w:rPr>
          <w:tab/>
        </w:r>
        <w:r w:rsidRPr="00F20240">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_Toc57124207 \h </w:instrText>
        </w:r>
        <w:r>
          <w:rPr>
            <w:noProof/>
            <w:webHidden/>
          </w:rPr>
        </w:r>
        <w:r>
          <w:rPr>
            <w:noProof/>
            <w:webHidden/>
          </w:rPr>
          <w:fldChar w:fldCharType="separate"/>
        </w:r>
        <w:r>
          <w:rPr>
            <w:noProof/>
            <w:webHidden/>
          </w:rPr>
          <w:t>52</w:t>
        </w:r>
        <w:r>
          <w:rPr>
            <w:noProof/>
            <w:webHidden/>
          </w:rPr>
          <w:fldChar w:fldCharType="end"/>
        </w:r>
      </w:hyperlink>
    </w:p>
    <w:p w14:paraId="4331BB4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8" w:history="1">
        <w:r w:rsidRPr="00F20240">
          <w:rPr>
            <w:rStyle w:val="Hyperlinkki"/>
            <w:noProof/>
          </w:rPr>
          <w:t>2.4.25</w:t>
        </w:r>
        <w:r w:rsidRPr="00292383">
          <w:rPr>
            <w:rFonts w:ascii="Calibri" w:hAnsi="Calibri"/>
            <w:i w:val="0"/>
            <w:noProof/>
            <w:sz w:val="22"/>
            <w:szCs w:val="22"/>
            <w:lang w:eastAsia="fi-FI"/>
          </w:rPr>
          <w:tab/>
        </w:r>
        <w:r w:rsidRPr="00F20240">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_Toc57124208 \h </w:instrText>
        </w:r>
        <w:r>
          <w:rPr>
            <w:noProof/>
            <w:webHidden/>
          </w:rPr>
        </w:r>
        <w:r>
          <w:rPr>
            <w:noProof/>
            <w:webHidden/>
          </w:rPr>
          <w:fldChar w:fldCharType="separate"/>
        </w:r>
        <w:r>
          <w:rPr>
            <w:noProof/>
            <w:webHidden/>
          </w:rPr>
          <w:t>52</w:t>
        </w:r>
        <w:r>
          <w:rPr>
            <w:noProof/>
            <w:webHidden/>
          </w:rPr>
          <w:fldChar w:fldCharType="end"/>
        </w:r>
      </w:hyperlink>
    </w:p>
    <w:p w14:paraId="65EAAA12"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9" w:history="1">
        <w:r w:rsidRPr="00F20240">
          <w:rPr>
            <w:rStyle w:val="Hyperlinkki"/>
            <w:rFonts w:ascii="Arial" w:hAnsi="Arial" w:cs="Arial"/>
            <w:noProof/>
            <w:highlight w:val="white"/>
          </w:rPr>
          <w:t>2.4.26</w:t>
        </w:r>
        <w:r w:rsidRPr="00292383">
          <w:rPr>
            <w:rFonts w:ascii="Calibri" w:hAnsi="Calibri"/>
            <w:i w:val="0"/>
            <w:noProof/>
            <w:sz w:val="22"/>
            <w:szCs w:val="22"/>
            <w:lang w:eastAsia="fi-FI"/>
          </w:rPr>
          <w:tab/>
        </w:r>
        <w:r w:rsidRPr="00F20240">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_Toc57124209 \h </w:instrText>
        </w:r>
        <w:r>
          <w:rPr>
            <w:noProof/>
            <w:webHidden/>
          </w:rPr>
        </w:r>
        <w:r>
          <w:rPr>
            <w:noProof/>
            <w:webHidden/>
          </w:rPr>
          <w:fldChar w:fldCharType="separate"/>
        </w:r>
        <w:r>
          <w:rPr>
            <w:noProof/>
            <w:webHidden/>
          </w:rPr>
          <w:t>52</w:t>
        </w:r>
        <w:r>
          <w:rPr>
            <w:noProof/>
            <w:webHidden/>
          </w:rPr>
          <w:fldChar w:fldCharType="end"/>
        </w:r>
      </w:hyperlink>
    </w:p>
    <w:p w14:paraId="768B6A7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0" w:history="1">
        <w:r w:rsidRPr="00F20240">
          <w:rPr>
            <w:rStyle w:val="Hyperlinkki"/>
            <w:noProof/>
          </w:rPr>
          <w:t>2.4.27</w:t>
        </w:r>
        <w:r w:rsidRPr="00292383">
          <w:rPr>
            <w:rFonts w:ascii="Calibri" w:hAnsi="Calibri"/>
            <w:i w:val="0"/>
            <w:noProof/>
            <w:sz w:val="22"/>
            <w:szCs w:val="22"/>
            <w:lang w:eastAsia="fi-FI"/>
          </w:rPr>
          <w:tab/>
        </w:r>
        <w:r w:rsidRPr="00F20240">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_Toc57124210 \h </w:instrText>
        </w:r>
        <w:r>
          <w:rPr>
            <w:noProof/>
            <w:webHidden/>
          </w:rPr>
        </w:r>
        <w:r>
          <w:rPr>
            <w:noProof/>
            <w:webHidden/>
          </w:rPr>
          <w:fldChar w:fldCharType="separate"/>
        </w:r>
        <w:r>
          <w:rPr>
            <w:noProof/>
            <w:webHidden/>
          </w:rPr>
          <w:t>53</w:t>
        </w:r>
        <w:r>
          <w:rPr>
            <w:noProof/>
            <w:webHidden/>
          </w:rPr>
          <w:fldChar w:fldCharType="end"/>
        </w:r>
      </w:hyperlink>
    </w:p>
    <w:p w14:paraId="5D80A06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1" w:history="1">
        <w:r w:rsidRPr="00F20240">
          <w:rPr>
            <w:rStyle w:val="Hyperlinkki"/>
            <w:noProof/>
          </w:rPr>
          <w:t>2.4.28</w:t>
        </w:r>
        <w:r w:rsidRPr="00292383">
          <w:rPr>
            <w:rFonts w:ascii="Calibri" w:hAnsi="Calibri"/>
            <w:i w:val="0"/>
            <w:noProof/>
            <w:sz w:val="22"/>
            <w:szCs w:val="22"/>
            <w:lang w:eastAsia="fi-FI"/>
          </w:rPr>
          <w:tab/>
        </w:r>
        <w:r w:rsidRPr="00F20240">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_Toc57124211 \h </w:instrText>
        </w:r>
        <w:r>
          <w:rPr>
            <w:noProof/>
            <w:webHidden/>
          </w:rPr>
        </w:r>
        <w:r>
          <w:rPr>
            <w:noProof/>
            <w:webHidden/>
          </w:rPr>
          <w:fldChar w:fldCharType="separate"/>
        </w:r>
        <w:r>
          <w:rPr>
            <w:noProof/>
            <w:webHidden/>
          </w:rPr>
          <w:t>53</w:t>
        </w:r>
        <w:r>
          <w:rPr>
            <w:noProof/>
            <w:webHidden/>
          </w:rPr>
          <w:fldChar w:fldCharType="end"/>
        </w:r>
      </w:hyperlink>
    </w:p>
    <w:p w14:paraId="2A96D11C"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2" w:history="1">
        <w:r w:rsidRPr="00F20240">
          <w:rPr>
            <w:rStyle w:val="Hyperlinkki"/>
            <w:noProof/>
          </w:rPr>
          <w:t>2.4.29</w:t>
        </w:r>
        <w:r w:rsidRPr="00292383">
          <w:rPr>
            <w:rFonts w:ascii="Calibri" w:hAnsi="Calibri"/>
            <w:i w:val="0"/>
            <w:noProof/>
            <w:sz w:val="22"/>
            <w:szCs w:val="22"/>
            <w:lang w:eastAsia="fi-FI"/>
          </w:rPr>
          <w:tab/>
        </w:r>
        <w:r w:rsidRPr="00F20240">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_Toc57124212 \h </w:instrText>
        </w:r>
        <w:r>
          <w:rPr>
            <w:noProof/>
            <w:webHidden/>
          </w:rPr>
        </w:r>
        <w:r>
          <w:rPr>
            <w:noProof/>
            <w:webHidden/>
          </w:rPr>
          <w:fldChar w:fldCharType="separate"/>
        </w:r>
        <w:r>
          <w:rPr>
            <w:noProof/>
            <w:webHidden/>
          </w:rPr>
          <w:t>53</w:t>
        </w:r>
        <w:r>
          <w:rPr>
            <w:noProof/>
            <w:webHidden/>
          </w:rPr>
          <w:fldChar w:fldCharType="end"/>
        </w:r>
      </w:hyperlink>
    </w:p>
    <w:p w14:paraId="76E0E766"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3" w:history="1">
        <w:r w:rsidRPr="00F20240">
          <w:rPr>
            <w:rStyle w:val="Hyperlinkki"/>
            <w:noProof/>
          </w:rPr>
          <w:t>2.4.30</w:t>
        </w:r>
        <w:r w:rsidRPr="00292383">
          <w:rPr>
            <w:rFonts w:ascii="Calibri" w:hAnsi="Calibri"/>
            <w:i w:val="0"/>
            <w:noProof/>
            <w:sz w:val="22"/>
            <w:szCs w:val="22"/>
            <w:lang w:eastAsia="fi-FI"/>
          </w:rPr>
          <w:tab/>
        </w:r>
        <w:r w:rsidRPr="00F20240">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_Toc57124213 \h </w:instrText>
        </w:r>
        <w:r>
          <w:rPr>
            <w:noProof/>
            <w:webHidden/>
          </w:rPr>
        </w:r>
        <w:r>
          <w:rPr>
            <w:noProof/>
            <w:webHidden/>
          </w:rPr>
          <w:fldChar w:fldCharType="separate"/>
        </w:r>
        <w:r>
          <w:rPr>
            <w:noProof/>
            <w:webHidden/>
          </w:rPr>
          <w:t>53</w:t>
        </w:r>
        <w:r>
          <w:rPr>
            <w:noProof/>
            <w:webHidden/>
          </w:rPr>
          <w:fldChar w:fldCharType="end"/>
        </w:r>
      </w:hyperlink>
    </w:p>
    <w:p w14:paraId="2D1A3828"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4" w:history="1">
        <w:r w:rsidRPr="00F20240">
          <w:rPr>
            <w:rStyle w:val="Hyperlinkki"/>
            <w:noProof/>
          </w:rPr>
          <w:t>2.4.31</w:t>
        </w:r>
        <w:r w:rsidRPr="00292383">
          <w:rPr>
            <w:rFonts w:ascii="Calibri" w:hAnsi="Calibri"/>
            <w:i w:val="0"/>
            <w:noProof/>
            <w:sz w:val="22"/>
            <w:szCs w:val="22"/>
            <w:lang w:eastAsia="fi-FI"/>
          </w:rPr>
          <w:tab/>
        </w:r>
        <w:r w:rsidRPr="00F20240">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_Toc57124214 \h </w:instrText>
        </w:r>
        <w:r>
          <w:rPr>
            <w:noProof/>
            <w:webHidden/>
          </w:rPr>
        </w:r>
        <w:r>
          <w:rPr>
            <w:noProof/>
            <w:webHidden/>
          </w:rPr>
          <w:fldChar w:fldCharType="separate"/>
        </w:r>
        <w:r>
          <w:rPr>
            <w:noProof/>
            <w:webHidden/>
          </w:rPr>
          <w:t>54</w:t>
        </w:r>
        <w:r>
          <w:rPr>
            <w:noProof/>
            <w:webHidden/>
          </w:rPr>
          <w:fldChar w:fldCharType="end"/>
        </w:r>
      </w:hyperlink>
    </w:p>
    <w:p w14:paraId="61E912FF"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5" w:history="1">
        <w:r w:rsidRPr="00F20240">
          <w:rPr>
            <w:rStyle w:val="Hyperlinkki"/>
            <w:noProof/>
          </w:rPr>
          <w:t>2.4.32</w:t>
        </w:r>
        <w:r w:rsidRPr="00292383">
          <w:rPr>
            <w:rFonts w:ascii="Calibri" w:hAnsi="Calibri"/>
            <w:i w:val="0"/>
            <w:noProof/>
            <w:sz w:val="22"/>
            <w:szCs w:val="22"/>
            <w:lang w:eastAsia="fi-FI"/>
          </w:rPr>
          <w:tab/>
        </w:r>
        <w:r w:rsidRPr="00F20240">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_Toc57124215 \h </w:instrText>
        </w:r>
        <w:r>
          <w:rPr>
            <w:noProof/>
            <w:webHidden/>
          </w:rPr>
        </w:r>
        <w:r>
          <w:rPr>
            <w:noProof/>
            <w:webHidden/>
          </w:rPr>
          <w:fldChar w:fldCharType="separate"/>
        </w:r>
        <w:r>
          <w:rPr>
            <w:noProof/>
            <w:webHidden/>
          </w:rPr>
          <w:t>54</w:t>
        </w:r>
        <w:r>
          <w:rPr>
            <w:noProof/>
            <w:webHidden/>
          </w:rPr>
          <w:fldChar w:fldCharType="end"/>
        </w:r>
      </w:hyperlink>
    </w:p>
    <w:p w14:paraId="458AB0E1"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6" w:history="1">
        <w:r w:rsidRPr="00F20240">
          <w:rPr>
            <w:rStyle w:val="Hyperlinkki"/>
            <w:noProof/>
          </w:rPr>
          <w:t>2.4.33</w:t>
        </w:r>
        <w:r w:rsidRPr="00292383">
          <w:rPr>
            <w:rFonts w:ascii="Calibri" w:hAnsi="Calibri"/>
            <w:i w:val="0"/>
            <w:noProof/>
            <w:sz w:val="22"/>
            <w:szCs w:val="22"/>
            <w:lang w:eastAsia="fi-FI"/>
          </w:rPr>
          <w:tab/>
        </w:r>
        <w:r w:rsidRPr="00F20240">
          <w:rPr>
            <w:rStyle w:val="Hyperlinkki"/>
            <w:noProof/>
          </w:rPr>
          <w:t>hl7fi: patientHomeMunicipality – potilaan kotikunta</w:t>
        </w:r>
        <w:r>
          <w:rPr>
            <w:noProof/>
            <w:webHidden/>
          </w:rPr>
          <w:tab/>
        </w:r>
        <w:r>
          <w:rPr>
            <w:noProof/>
            <w:webHidden/>
          </w:rPr>
          <w:fldChar w:fldCharType="begin"/>
        </w:r>
        <w:r>
          <w:rPr>
            <w:noProof/>
            <w:webHidden/>
          </w:rPr>
          <w:instrText xml:space="preserve"> PAGEREF _Toc57124216 \h </w:instrText>
        </w:r>
        <w:r>
          <w:rPr>
            <w:noProof/>
            <w:webHidden/>
          </w:rPr>
        </w:r>
        <w:r>
          <w:rPr>
            <w:noProof/>
            <w:webHidden/>
          </w:rPr>
          <w:fldChar w:fldCharType="separate"/>
        </w:r>
        <w:r>
          <w:rPr>
            <w:noProof/>
            <w:webHidden/>
          </w:rPr>
          <w:t>54</w:t>
        </w:r>
        <w:r>
          <w:rPr>
            <w:noProof/>
            <w:webHidden/>
          </w:rPr>
          <w:fldChar w:fldCharType="end"/>
        </w:r>
      </w:hyperlink>
    </w:p>
    <w:p w14:paraId="74B08552" w14:textId="77777777" w:rsidR="0034780F" w:rsidRPr="00292383" w:rsidRDefault="0034780F">
      <w:pPr>
        <w:pStyle w:val="Sisluet1"/>
        <w:tabs>
          <w:tab w:val="left" w:pos="480"/>
          <w:tab w:val="right" w:leader="dot" w:pos="9911"/>
        </w:tabs>
        <w:rPr>
          <w:rFonts w:ascii="Calibri" w:hAnsi="Calibri"/>
          <w:b w:val="0"/>
          <w:caps w:val="0"/>
          <w:noProof/>
          <w:sz w:val="22"/>
          <w:szCs w:val="22"/>
          <w:lang w:eastAsia="fi-FI"/>
        </w:rPr>
      </w:pPr>
      <w:hyperlink w:anchor="_Toc57124217" w:history="1">
        <w:r w:rsidRPr="00F20240">
          <w:rPr>
            <w:rStyle w:val="Hyperlinkki"/>
            <w:noProof/>
            <w:highlight w:val="white"/>
            <w:lang w:val="en-GB" w:eastAsia="fi-FI"/>
          </w:rPr>
          <w:t>3.</w:t>
        </w:r>
        <w:r w:rsidRPr="00292383">
          <w:rPr>
            <w:rFonts w:ascii="Calibri" w:hAnsi="Calibri"/>
            <w:b w:val="0"/>
            <w:caps w:val="0"/>
            <w:noProof/>
            <w:sz w:val="22"/>
            <w:szCs w:val="22"/>
            <w:lang w:eastAsia="fi-FI"/>
          </w:rPr>
          <w:tab/>
        </w:r>
        <w:r w:rsidRPr="00F20240">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_Toc57124217 \h </w:instrText>
        </w:r>
        <w:r>
          <w:rPr>
            <w:noProof/>
            <w:webHidden/>
          </w:rPr>
        </w:r>
        <w:r>
          <w:rPr>
            <w:noProof/>
            <w:webHidden/>
          </w:rPr>
          <w:fldChar w:fldCharType="separate"/>
        </w:r>
        <w:r>
          <w:rPr>
            <w:noProof/>
            <w:webHidden/>
          </w:rPr>
          <w:t>55</w:t>
        </w:r>
        <w:r>
          <w:rPr>
            <w:noProof/>
            <w:webHidden/>
          </w:rPr>
          <w:fldChar w:fldCharType="end"/>
        </w:r>
      </w:hyperlink>
    </w:p>
    <w:p w14:paraId="32F795F9" w14:textId="77777777" w:rsidR="00610D6E" w:rsidRDefault="00390526">
      <w:r>
        <w:rPr>
          <w:sz w:val="20"/>
        </w:rPr>
        <w:fldChar w:fldCharType="end"/>
      </w:r>
      <w:r w:rsidR="00610D6E">
        <w:tab/>
        <w:t xml:space="preserve"> </w:t>
      </w:r>
    </w:p>
    <w:p w14:paraId="5F413C9C" w14:textId="77777777" w:rsidR="00610D6E" w:rsidRDefault="00610D6E">
      <w:pPr>
        <w:pStyle w:val="Yltunniste"/>
        <w:rPr>
          <w:noProof w:val="0"/>
        </w:rPr>
      </w:pPr>
      <w:r>
        <w:rPr>
          <w:noProof w:val="0"/>
          <w:u w:val="single"/>
        </w:rPr>
        <w:br w:type="page"/>
      </w:r>
      <w:bookmarkStart w:id="152" w:name="_Toc450648959"/>
      <w:bookmarkStart w:id="153" w:name="_Toc450704290"/>
      <w:bookmarkEnd w:id="152"/>
      <w:bookmarkEnd w:id="153"/>
    </w:p>
    <w:p w14:paraId="64BF0DA1" w14:textId="77777777" w:rsidR="00610D6E" w:rsidRPr="00D251B1" w:rsidRDefault="00610D6E">
      <w:pPr>
        <w:pStyle w:val="Otsikko1"/>
      </w:pPr>
      <w:bookmarkStart w:id="154" w:name="_Toc57124142"/>
      <w:r w:rsidRPr="00D251B1">
        <w:t>Johdanto</w:t>
      </w:r>
      <w:bookmarkEnd w:id="154"/>
    </w:p>
    <w:p w14:paraId="107AB4FB" w14:textId="77777777" w:rsidR="000777D6" w:rsidRPr="00D251B1" w:rsidRDefault="000777D6" w:rsidP="000777D6"/>
    <w:p w14:paraId="4E7DAC57" w14:textId="77777777" w:rsidR="000777D6" w:rsidRPr="00D251B1" w:rsidRDefault="000777D6" w:rsidP="000777D6">
      <w:pPr>
        <w:pStyle w:val="Otsikko2"/>
      </w:pPr>
      <w:bookmarkStart w:id="155" w:name="OLE_LINK22"/>
      <w:bookmarkStart w:id="156" w:name="OLE_LINK23"/>
      <w:bookmarkStart w:id="157" w:name="_Toc57124143"/>
      <w:r w:rsidRPr="00D251B1">
        <w:t>CDA R2 pakolliset tiedot</w:t>
      </w:r>
      <w:bookmarkEnd w:id="157"/>
    </w:p>
    <w:bookmarkEnd w:id="155"/>
    <w:bookmarkEnd w:id="156"/>
    <w:p w14:paraId="4649776C"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0B7740B5" w14:textId="77777777" w:rsidR="00AF0818" w:rsidRPr="00845B71" w:rsidRDefault="00AF0818">
      <w:pPr>
        <w:rPr>
          <w:lang w:val="en-US"/>
        </w:rPr>
      </w:pPr>
    </w:p>
    <w:p w14:paraId="78FA0464"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2A8769B7" w14:textId="77777777" w:rsidR="007A7062" w:rsidRPr="00845B71" w:rsidRDefault="007A7062">
      <w:pPr>
        <w:rPr>
          <w:lang w:val="en-US"/>
        </w:rPr>
      </w:pPr>
    </w:p>
    <w:p w14:paraId="27EF4ED9" w14:textId="77777777" w:rsidR="0099554D" w:rsidRPr="00D251B1" w:rsidRDefault="00961096">
      <w:bookmarkStart w:id="158" w:name="OLE_LINK3"/>
      <w:bookmarkStart w:id="159"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22B0AB9B"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6EB42BCD"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11015727"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7B793A6C"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74C33778"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0033E8B7" w14:textId="77777777" w:rsidR="00882E1C" w:rsidRPr="00D251B1" w:rsidRDefault="00882E1C" w:rsidP="00507AA8">
      <w:pPr>
        <w:numPr>
          <w:ilvl w:val="0"/>
          <w:numId w:val="5"/>
        </w:numPr>
      </w:pPr>
      <w:r w:rsidRPr="00D251B1">
        <w:t>STM:n Opas sähköisen potilaskertomuksen rakenteesta versio 2.00 28.2.2006</w:t>
      </w:r>
    </w:p>
    <w:p w14:paraId="62735A2B"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7E570B78" w14:textId="77777777" w:rsidR="000E1D16" w:rsidRPr="00D251B1" w:rsidRDefault="005E213A" w:rsidP="00507AA8">
      <w:pPr>
        <w:numPr>
          <w:ilvl w:val="0"/>
          <w:numId w:val="5"/>
        </w:numPr>
      </w:pPr>
      <w:r w:rsidRPr="00D251B1">
        <w:t>JHS 159 suositus: ISO OID-yksilöintitunnuksen soveltaminen julkishallinnossa</w:t>
      </w:r>
    </w:p>
    <w:p w14:paraId="6C5FFFBD" w14:textId="77777777" w:rsidR="000E1D16" w:rsidRPr="00D251B1" w:rsidRDefault="000E1D16" w:rsidP="000E1D16"/>
    <w:p w14:paraId="39E2ED52" w14:textId="77777777" w:rsidR="00F82902" w:rsidRPr="00D251B1" w:rsidRDefault="00F82902" w:rsidP="000E1D16">
      <w:r w:rsidRPr="00D251B1">
        <w:t>Kuvailutiedot jakautuvat kahteen kokonaisuuteen:</w:t>
      </w:r>
    </w:p>
    <w:p w14:paraId="51B73FC6" w14:textId="77777777" w:rsidR="00F82902" w:rsidRPr="00D251B1" w:rsidRDefault="00F82902" w:rsidP="00507AA8">
      <w:pPr>
        <w:numPr>
          <w:ilvl w:val="0"/>
          <w:numId w:val="11"/>
        </w:numPr>
      </w:pPr>
      <w:r w:rsidRPr="00D251B1">
        <w:t>kansainväliseen CDA R2 header tietoihin</w:t>
      </w:r>
    </w:p>
    <w:p w14:paraId="7E1678BA"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3F2263B1" w14:textId="77777777" w:rsidR="00002594" w:rsidRPr="00D251B1" w:rsidRDefault="00002594" w:rsidP="00002594"/>
    <w:p w14:paraId="25575B56" w14:textId="77777777" w:rsidR="00B146A8" w:rsidRDefault="00002594" w:rsidP="0045620D">
      <w:pPr>
        <w:rPr>
          <w:ins w:id="160" w:author="Tekijä" w:date="2022-03-28T12:25:00Z"/>
        </w:rPr>
      </w:pPr>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2357CA83" w14:textId="77777777" w:rsidR="003B6648" w:rsidRPr="00D251B1" w:rsidRDefault="00776986" w:rsidP="0045620D">
      <w:ins w:id="161" w:author="Tekijä" w:date="2020-11-19T14:34:00Z">
        <w:del w:id="162" w:author="Tekijä" w:date="2022-03-28T12:36:00Z">
          <w:r w:rsidDel="003C76CF">
            <w:delText>Tässä dokumentissa esitettyjen</w:delText>
          </w:r>
        </w:del>
      </w:ins>
      <w:ins w:id="163" w:author="Tekijä" w:date="2020-11-19T14:36:00Z">
        <w:del w:id="164" w:author="Tekijä" w:date="2022-03-28T12:36:00Z">
          <w:r w:rsidDel="003C76CF">
            <w:delText xml:space="preserve"> </w:delText>
          </w:r>
        </w:del>
      </w:ins>
      <w:ins w:id="165" w:author="Tekijä" w:date="2020-11-19T14:37:00Z">
        <w:del w:id="166" w:author="Tekijä" w:date="2022-03-28T12:36:00Z">
          <w:r w:rsidDel="003C76CF">
            <w:delText xml:space="preserve">koodistojen ajantasaiset tiedot </w:delText>
          </w:r>
        </w:del>
      </w:ins>
      <w:ins w:id="167" w:author="Tekijä" w:date="2020-11-19T14:34:00Z">
        <w:del w:id="168" w:author="Tekijä" w:date="2022-03-28T12:36:00Z">
          <w:r w:rsidRPr="00776986" w:rsidDel="003C76CF">
            <w:delText xml:space="preserve">ovat saatavissa THL:n ylläpitämältä </w:delText>
          </w:r>
        </w:del>
      </w:ins>
      <w:ins w:id="169" w:author="Tekijä" w:date="2022-03-28T12:36:00Z">
        <w:r w:rsidR="003C76CF">
          <w:t xml:space="preserve"> </w:t>
        </w:r>
      </w:ins>
      <w:ins w:id="170" w:author="Tekijä" w:date="2020-11-19T14:34:00Z">
        <w:r w:rsidRPr="00776986">
          <w:t>K</w:t>
        </w:r>
        <w:r>
          <w:t>ansalliselta koodistopalvelulta</w:t>
        </w:r>
        <w:r w:rsidRPr="00776986">
          <w:t xml:space="preserve"> ja hyödynnettäessä koodistoja toteutuksissa, on nojauduttava koodistopalvelimen ajantasaisiin koodistoihin.</w:t>
        </w:r>
      </w:ins>
      <w:ins w:id="171" w:author="Tekijä" w:date="2022-03-28T12:25:00Z">
        <w:r w:rsidR="00B146A8">
          <w:t xml:space="preserve"> 2016-vaiheistukseen perustuvaa </w:t>
        </w:r>
      </w:ins>
      <w:ins w:id="172" w:author="Tekijä" w:date="2022-03-28T12:26:00Z">
        <w:r w:rsidR="00B146A8">
          <w:t xml:space="preserve">tai sitä uudempaa määrittelyä noudattavissa </w:t>
        </w:r>
      </w:ins>
      <w:ins w:id="173" w:author="Tekijä" w:date="2022-03-28T12:27:00Z">
        <w:r w:rsidR="00B146A8">
          <w:t>CDA R2 asiakirjoissa displayName-attribuutissa käytetään sekä asiakirjan header- että body-osassa koodiarvoa vastaavaa pitkää nimeä.</w:t>
        </w:r>
      </w:ins>
    </w:p>
    <w:p w14:paraId="7A00B603" w14:textId="77777777" w:rsidR="003B6648" w:rsidRPr="00D251B1" w:rsidRDefault="003B6648" w:rsidP="00D87E1E">
      <w:pPr>
        <w:ind w:left="568"/>
      </w:pPr>
    </w:p>
    <w:p w14:paraId="08539AA9" w14:textId="4455000B" w:rsidR="008C1F8A" w:rsidRDefault="00F91FAA" w:rsidP="0042792E">
      <w:pPr>
        <w:pStyle w:val="Kuvanotsikko"/>
        <w:jc w:val="center"/>
      </w:pPr>
      <w:r w:rsidRPr="00667DF3">
        <w:rPr>
          <w:noProof/>
          <w:lang w:eastAsia="fi-FI"/>
        </w:rPr>
        <w:lastRenderedPageBreak/>
        <w:drawing>
          <wp:inline distT="0" distB="0" distL="0" distR="0" wp14:anchorId="183BE14E" wp14:editId="2F575497">
            <wp:extent cx="5657850" cy="3895725"/>
            <wp:effectExtent l="0" t="0" r="0" b="0"/>
            <wp:docPr id="4"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0A610BC1"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58"/>
      <w:bookmarkEnd w:id="159"/>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480CB418" w14:textId="77777777" w:rsidR="00267C34" w:rsidRPr="00D251B1" w:rsidRDefault="00267C34" w:rsidP="00267C34">
      <w:pPr>
        <w:pStyle w:val="Otsikko2"/>
      </w:pPr>
      <w:bookmarkStart w:id="174" w:name="_Toc170762797"/>
      <w:bookmarkStart w:id="175" w:name="_Toc170763543"/>
      <w:bookmarkStart w:id="176" w:name="_Toc170764112"/>
      <w:bookmarkStart w:id="177" w:name="_Toc57124144"/>
      <w:bookmarkEnd w:id="174"/>
      <w:bookmarkEnd w:id="175"/>
      <w:bookmarkEnd w:id="176"/>
      <w:r w:rsidRPr="00D251B1">
        <w:t xml:space="preserve">CDA R2 </w:t>
      </w:r>
      <w:r w:rsidR="00393426" w:rsidRPr="00D251B1">
        <w:t>asiakirjojen versiointi</w:t>
      </w:r>
      <w:bookmarkEnd w:id="177"/>
    </w:p>
    <w:p w14:paraId="2A65D36A"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1F6C430E"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175536BF"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3B21FBE1"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21C8ACF3" w14:textId="77777777" w:rsidR="00093A82" w:rsidRPr="00D251B1" w:rsidRDefault="00093A82" w:rsidP="00093A82"/>
    <w:p w14:paraId="2A9FA153"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48FCA5B9" w14:textId="77777777" w:rsidR="00D667F5" w:rsidRDefault="00D667F5" w:rsidP="00093A82"/>
    <w:p w14:paraId="1F6E895E"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6E98A8D9" w14:textId="77777777" w:rsidR="005E3601" w:rsidRPr="00D251B1" w:rsidRDefault="005E3601" w:rsidP="00093A82"/>
    <w:p w14:paraId="71927488" w14:textId="77777777" w:rsidR="00E07867" w:rsidRPr="00D251B1" w:rsidRDefault="00E07867" w:rsidP="00093A82"/>
    <w:p w14:paraId="1A8D6E3C" w14:textId="259E08F7" w:rsidR="00E07867" w:rsidRPr="00D251B1" w:rsidRDefault="00F91FAA" w:rsidP="00AB670F">
      <w:r>
        <w:rPr>
          <w:noProof/>
        </w:rPr>
        <mc:AlternateContent>
          <mc:Choice Requires="wpc">
            <w:drawing>
              <wp:anchor distT="0" distB="0" distL="114300" distR="114300" simplePos="0" relativeHeight="251662336" behindDoc="0" locked="0" layoutInCell="1" allowOverlap="1" wp14:anchorId="70A91838" wp14:editId="0586F628">
                <wp:simplePos x="0" y="0"/>
                <wp:positionH relativeFrom="column">
                  <wp:posOffset>0</wp:posOffset>
                </wp:positionH>
                <wp:positionV relativeFrom="paragraph">
                  <wp:posOffset>0</wp:posOffset>
                </wp:positionV>
                <wp:extent cx="6445250" cy="5062855"/>
                <wp:effectExtent l="0" t="0" r="0" b="0"/>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3D2A1"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65F3"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A304C"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E62B7"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886BE"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F9D14"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4A586"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535F1"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31162"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FFFE3"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341FB"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B7D75"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4EF5E"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43172"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2B907"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3A23C"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CDCB4"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F516C"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72312"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93CC5"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80F14"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CBAB8"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B4C04"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2130C"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2762"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F3FAF"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441B7"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02EF8"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931AE"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B8E43"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9AE55"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C4159"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57C10"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297CD"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48AF8" w14:textId="77777777" w:rsidR="007648C5" w:rsidRDefault="007648C5" w:rsidP="00093A82">
                              <w:r>
                                <w:rPr>
                                  <w:color w:val="000000"/>
                                  <w:sz w:val="16"/>
                                  <w:szCs w:val="16"/>
                                  <w:lang w:val="en-US"/>
                                </w:rPr>
                                <w:t>täydentävä asiakirja</w:t>
                              </w:r>
                            </w:p>
                            <w:p w14:paraId="5094196B"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9B4CA"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DF13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3EAF5"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B9DB0"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2C66D"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10678"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E619"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AB7FA"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F86BA"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44790"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89189"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0A91838"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D73D2A1"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195565F3"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113A304C"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2DE62B7"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505886BE"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076F9D14"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694A586"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788535F1"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6131162"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51DFFFE3"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58F341FB"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69AB7D75"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1E4EF5E"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16043172"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5452B907"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51D3A23C"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0A4CDCB4"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549F516C"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46172312"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77993CC5"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16080F14"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78CBAB8"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3F5B4C04"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922130C"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5AB92762"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10F3FAF"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65B441B7"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0F02EF8"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9D931AE"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7E3B8E43"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119AE55"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70C4159"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AE57C10"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EF297CD"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30448AF8" w14:textId="77777777" w:rsidR="007648C5" w:rsidRDefault="007648C5" w:rsidP="00093A82">
                        <w:r>
                          <w:rPr>
                            <w:color w:val="000000"/>
                            <w:sz w:val="16"/>
                            <w:szCs w:val="16"/>
                            <w:lang w:val="en-US"/>
                          </w:rPr>
                          <w:t>täydentävä asiakirja</w:t>
                        </w:r>
                      </w:p>
                      <w:p w14:paraId="5094196B"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0289B4CA"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4EFDF133"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B33EAF5"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4F8B9DB0"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772C66D"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0B810678"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788E619"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3D8AB7FA"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354F86BA"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E744790"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9389189"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3ECAABC5" w14:textId="77777777" w:rsidR="00093A82" w:rsidRPr="00043C6D" w:rsidRDefault="00093A82" w:rsidP="00AB670F">
      <w:pPr>
        <w:pStyle w:val="Kuvanotsikko"/>
        <w:ind w:left="284" w:firstLine="284"/>
        <w:rPr>
          <w:rFonts w:ascii="Times New Roman" w:hAnsi="Times New Roman"/>
        </w:rPr>
      </w:pPr>
      <w:bookmarkStart w:id="178" w:name="_Ref152654898"/>
      <w:r w:rsidRPr="00043C6D">
        <w:rPr>
          <w:rFonts w:ascii="Times New Roman" w:hAnsi="Times New Roman"/>
        </w:rPr>
        <w:t xml:space="preserve">Kuva </w:t>
      </w:r>
      <w:bookmarkEnd w:id="178"/>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002C7259" w14:textId="77777777" w:rsidR="00D96BD6" w:rsidRPr="00D251B1" w:rsidRDefault="00D96BD6" w:rsidP="00093A82"/>
    <w:p w14:paraId="442B6246"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4F65FC22" w14:textId="77777777" w:rsidR="00F53779" w:rsidRPr="00D251B1" w:rsidRDefault="00F53779" w:rsidP="00093A82"/>
    <w:p w14:paraId="16869160"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4383CE5E" w14:textId="77777777" w:rsidR="00012CD9" w:rsidRPr="00D251B1" w:rsidRDefault="00012CD9" w:rsidP="00093A82"/>
    <w:p w14:paraId="3290B25B"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74172E76"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lastRenderedPageBreak/>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385E6A2A"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191BAC7F"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55B53271"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235CFCA2"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415495B0"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64FF5BAC"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336CD46A"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711DB4C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BAE3BEC"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063D9498"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37A461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04E09789"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372223CF" w14:textId="77777777" w:rsidR="003B279B" w:rsidRPr="00D251B1" w:rsidRDefault="003B279B" w:rsidP="003B279B">
      <w:pPr>
        <w:pStyle w:val="Otsikko2"/>
      </w:pPr>
      <w:bookmarkStart w:id="179" w:name="_Toc314136709"/>
      <w:bookmarkStart w:id="180" w:name="_Toc314137465"/>
      <w:bookmarkStart w:id="181" w:name="_Toc314137986"/>
      <w:bookmarkStart w:id="182" w:name="_Toc314138509"/>
      <w:bookmarkStart w:id="183" w:name="_Toc57124145"/>
      <w:bookmarkEnd w:id="179"/>
      <w:bookmarkEnd w:id="180"/>
      <w:bookmarkEnd w:id="181"/>
      <w:bookmarkEnd w:id="182"/>
      <w:r w:rsidRPr="00D251B1">
        <w:t>CDA R2 asiakirjojen korjaus</w:t>
      </w:r>
      <w:bookmarkEnd w:id="183"/>
    </w:p>
    <w:p w14:paraId="33C48927"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15CE658D" w14:textId="77777777" w:rsidR="002834E2" w:rsidRPr="00D251B1" w:rsidRDefault="002834E2" w:rsidP="003B279B"/>
    <w:p w14:paraId="2A1A9788" w14:textId="77777777" w:rsidR="003B279B" w:rsidRPr="00D251B1" w:rsidRDefault="0000277A" w:rsidP="003B279B">
      <w:r w:rsidRPr="00D251B1">
        <w:t xml:space="preserve">Kun asiakirjaa korjataan, niin </w:t>
      </w:r>
    </w:p>
    <w:p w14:paraId="593416EB"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3E601F65"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08A1405C"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2D2EB4A8"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73D56373"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5C552B7C" w14:textId="77777777" w:rsidR="00313740" w:rsidRPr="00D251B1" w:rsidRDefault="00313740" w:rsidP="00313740"/>
    <w:p w14:paraId="4A7225DD"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182365C1" w14:textId="77777777" w:rsidR="00436688" w:rsidRPr="00D251B1" w:rsidRDefault="00436688" w:rsidP="00313740"/>
    <w:p w14:paraId="2103681E"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1ABE19EC"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09F5301B" w14:textId="77777777" w:rsidR="003B279B" w:rsidRPr="00D251B1" w:rsidRDefault="003B279B" w:rsidP="003B279B">
      <w:pPr>
        <w:pStyle w:val="Otsikko2"/>
      </w:pPr>
      <w:bookmarkStart w:id="184" w:name="_Toc57124146"/>
      <w:r w:rsidRPr="00D251B1">
        <w:t>CDA R2 asiakirjojen mitätöinti</w:t>
      </w:r>
      <w:bookmarkEnd w:id="184"/>
    </w:p>
    <w:p w14:paraId="1E432638"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111E04D8"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47AC856B"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4087477E"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20CE7CA6"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2C90B7E9" w14:textId="77777777" w:rsidR="00036E4C" w:rsidRPr="00D251B1" w:rsidRDefault="00036E4C" w:rsidP="00036E4C">
      <w:pPr>
        <w:pStyle w:val="Otsikko2"/>
      </w:pPr>
      <w:bookmarkStart w:id="185" w:name="_Toc314136712"/>
      <w:bookmarkStart w:id="186" w:name="_Toc314137468"/>
      <w:bookmarkStart w:id="187" w:name="_Toc314137989"/>
      <w:bookmarkStart w:id="188" w:name="_Toc314138512"/>
      <w:bookmarkStart w:id="189" w:name="_Toc314136713"/>
      <w:bookmarkStart w:id="190" w:name="_Toc314137469"/>
      <w:bookmarkStart w:id="191" w:name="_Toc314137990"/>
      <w:bookmarkStart w:id="192" w:name="_Toc314138513"/>
      <w:bookmarkStart w:id="193" w:name="_Toc189725574"/>
      <w:bookmarkStart w:id="194" w:name="_Toc189892963"/>
      <w:bookmarkStart w:id="195" w:name="_Toc189725579"/>
      <w:bookmarkStart w:id="196" w:name="_Toc189892968"/>
      <w:bookmarkStart w:id="197" w:name="_Toc189725580"/>
      <w:bookmarkStart w:id="198" w:name="_Toc189892969"/>
      <w:bookmarkStart w:id="199" w:name="_Toc189725581"/>
      <w:bookmarkStart w:id="200" w:name="_Toc189892970"/>
      <w:bookmarkStart w:id="201" w:name="_Toc189725582"/>
      <w:bookmarkStart w:id="202" w:name="_Toc189892971"/>
      <w:bookmarkStart w:id="203" w:name="_Toc189725583"/>
      <w:bookmarkStart w:id="204" w:name="_Toc189892972"/>
      <w:bookmarkStart w:id="205" w:name="_Toc189725584"/>
      <w:bookmarkStart w:id="206" w:name="_Toc189892973"/>
      <w:bookmarkStart w:id="207" w:name="_Toc189725585"/>
      <w:bookmarkStart w:id="208" w:name="_Toc189892974"/>
      <w:bookmarkStart w:id="209" w:name="_Toc189725586"/>
      <w:bookmarkStart w:id="210" w:name="_Toc189892975"/>
      <w:bookmarkStart w:id="211" w:name="_Toc189725587"/>
      <w:bookmarkStart w:id="212" w:name="_Toc189892976"/>
      <w:bookmarkStart w:id="213" w:name="_Toc189725588"/>
      <w:bookmarkStart w:id="214" w:name="_Toc189892977"/>
      <w:bookmarkStart w:id="215" w:name="_Toc189725589"/>
      <w:bookmarkStart w:id="216" w:name="_Toc189892978"/>
      <w:bookmarkStart w:id="217" w:name="_Toc189725590"/>
      <w:bookmarkStart w:id="218" w:name="_Toc189892979"/>
      <w:bookmarkStart w:id="219" w:name="_Toc189725591"/>
      <w:bookmarkStart w:id="220" w:name="_Toc189892980"/>
      <w:bookmarkStart w:id="221" w:name="_Toc189725592"/>
      <w:bookmarkStart w:id="222" w:name="_Toc189892981"/>
      <w:bookmarkStart w:id="223" w:name="_Toc189725593"/>
      <w:bookmarkStart w:id="224" w:name="_Toc189892982"/>
      <w:bookmarkStart w:id="225" w:name="_Toc189725594"/>
      <w:bookmarkStart w:id="226" w:name="_Toc189892983"/>
      <w:bookmarkStart w:id="227" w:name="_Toc189725595"/>
      <w:bookmarkStart w:id="228" w:name="_Toc189892984"/>
      <w:bookmarkStart w:id="229" w:name="_Toc189725596"/>
      <w:bookmarkStart w:id="230" w:name="_Toc189892985"/>
      <w:bookmarkStart w:id="231" w:name="_Toc189725597"/>
      <w:bookmarkStart w:id="232" w:name="_Toc189892986"/>
      <w:bookmarkStart w:id="233" w:name="_Toc189725598"/>
      <w:bookmarkStart w:id="234" w:name="_Toc189892987"/>
      <w:bookmarkStart w:id="235" w:name="_Toc189725599"/>
      <w:bookmarkStart w:id="236" w:name="_Toc189892988"/>
      <w:bookmarkStart w:id="237" w:name="_Toc189725600"/>
      <w:bookmarkStart w:id="238" w:name="_Toc189892989"/>
      <w:bookmarkStart w:id="239" w:name="_Toc189725601"/>
      <w:bookmarkStart w:id="240" w:name="_Toc189892990"/>
      <w:bookmarkStart w:id="241" w:name="_Toc189725602"/>
      <w:bookmarkStart w:id="242" w:name="_Toc189892991"/>
      <w:bookmarkStart w:id="243" w:name="_Toc189725603"/>
      <w:bookmarkStart w:id="244" w:name="_Toc189892992"/>
      <w:bookmarkStart w:id="245" w:name="_Toc189725604"/>
      <w:bookmarkStart w:id="246" w:name="_Toc189892993"/>
      <w:bookmarkStart w:id="247" w:name="_Toc189725605"/>
      <w:bookmarkStart w:id="248" w:name="_Toc189892994"/>
      <w:bookmarkStart w:id="249" w:name="_Toc189725606"/>
      <w:bookmarkStart w:id="250" w:name="_Toc189892995"/>
      <w:bookmarkStart w:id="251" w:name="_Toc189725607"/>
      <w:bookmarkStart w:id="252" w:name="_Toc189892996"/>
      <w:bookmarkStart w:id="253" w:name="_Toc189725608"/>
      <w:bookmarkStart w:id="254" w:name="_Toc189892997"/>
      <w:bookmarkStart w:id="255" w:name="_Toc189725609"/>
      <w:bookmarkStart w:id="256" w:name="_Toc189892998"/>
      <w:bookmarkStart w:id="257" w:name="_Toc189725610"/>
      <w:bookmarkStart w:id="258" w:name="_Toc189892999"/>
      <w:bookmarkStart w:id="259" w:name="_Toc189725611"/>
      <w:bookmarkStart w:id="260" w:name="_Toc189893000"/>
      <w:bookmarkStart w:id="261" w:name="_Toc189725612"/>
      <w:bookmarkStart w:id="262" w:name="_Toc189893001"/>
      <w:bookmarkStart w:id="263" w:name="_Toc189725613"/>
      <w:bookmarkStart w:id="264" w:name="_Toc189893002"/>
      <w:bookmarkStart w:id="265" w:name="_Toc189725614"/>
      <w:bookmarkStart w:id="266" w:name="_Toc189893003"/>
      <w:bookmarkStart w:id="267" w:name="_Toc189725615"/>
      <w:bookmarkStart w:id="268" w:name="_Toc189893004"/>
      <w:bookmarkStart w:id="269" w:name="_Toc189725616"/>
      <w:bookmarkStart w:id="270" w:name="_Toc189893005"/>
      <w:bookmarkStart w:id="271" w:name="_Toc189725617"/>
      <w:bookmarkStart w:id="272" w:name="_Toc189893006"/>
      <w:bookmarkStart w:id="273" w:name="_Toc189725618"/>
      <w:bookmarkStart w:id="274" w:name="_Toc189893007"/>
      <w:bookmarkStart w:id="275" w:name="_Toc189725619"/>
      <w:bookmarkStart w:id="276" w:name="_Toc189893008"/>
      <w:bookmarkStart w:id="277" w:name="_Toc189725620"/>
      <w:bookmarkStart w:id="278" w:name="_Toc189893009"/>
      <w:bookmarkStart w:id="279" w:name="_Toc189725621"/>
      <w:bookmarkStart w:id="280" w:name="_Toc189893010"/>
      <w:bookmarkStart w:id="281" w:name="_Toc189725622"/>
      <w:bookmarkStart w:id="282" w:name="_Toc189893011"/>
      <w:bookmarkStart w:id="283" w:name="_Toc189725623"/>
      <w:bookmarkStart w:id="284" w:name="_Toc189893012"/>
      <w:bookmarkStart w:id="285" w:name="_Toc189725624"/>
      <w:bookmarkStart w:id="286" w:name="_Toc189893013"/>
      <w:bookmarkStart w:id="287" w:name="_Toc189725625"/>
      <w:bookmarkStart w:id="288" w:name="_Toc189893014"/>
      <w:bookmarkStart w:id="289" w:name="_Toc189725626"/>
      <w:bookmarkStart w:id="290" w:name="_Toc189893015"/>
      <w:bookmarkStart w:id="291" w:name="_Toc189725627"/>
      <w:bookmarkStart w:id="292" w:name="_Toc189893016"/>
      <w:bookmarkStart w:id="293" w:name="_Toc57124147"/>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D251B1">
        <w:t>CDA R2 asiakirjojen tilasiirtymät</w:t>
      </w:r>
      <w:bookmarkEnd w:id="293"/>
    </w:p>
    <w:p w14:paraId="46EC23AF"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6C21D9B2"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w:t>
      </w:r>
      <w:r w:rsidRPr="00D251B1">
        <w:rPr>
          <w:color w:val="000000"/>
        </w:rPr>
        <w:lastRenderedPageBreak/>
        <w:t xml:space="preserve">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69A97BCC" w14:textId="77777777" w:rsidR="008B323B" w:rsidRPr="00D251B1" w:rsidRDefault="008B323B" w:rsidP="008B323B">
      <w:pPr>
        <w:rPr>
          <w:color w:val="000000"/>
        </w:rPr>
      </w:pPr>
    </w:p>
    <w:p w14:paraId="25FF1DF3" w14:textId="77777777" w:rsidR="00FB650B" w:rsidRPr="00D251B1" w:rsidRDefault="00FB650B" w:rsidP="00093A82"/>
    <w:p w14:paraId="472CA8C7" w14:textId="233CFA69" w:rsidR="00093A82" w:rsidRPr="00D251B1" w:rsidRDefault="00F91FAA" w:rsidP="00093A82">
      <w:pPr>
        <w:rPr>
          <w:color w:val="000000"/>
        </w:rPr>
      </w:pPr>
      <w:r w:rsidRPr="00667DF3">
        <w:rPr>
          <w:noProof/>
          <w:lang w:eastAsia="fi-FI"/>
        </w:rPr>
        <w:drawing>
          <wp:inline distT="0" distB="0" distL="0" distR="0" wp14:anchorId="4C3F2BD3" wp14:editId="05C9A148">
            <wp:extent cx="5772150" cy="301942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1753A84C" w14:textId="77777777" w:rsidR="00093A82" w:rsidRPr="00953998" w:rsidRDefault="00093A82" w:rsidP="00953998">
      <w:pPr>
        <w:pStyle w:val="Kuvanotsikko"/>
        <w:ind w:left="284" w:firstLine="284"/>
        <w:rPr>
          <w:rFonts w:ascii="Times New Roman" w:hAnsi="Times New Roman"/>
        </w:rPr>
      </w:pPr>
      <w:bookmarkStart w:id="294" w:name="_Ref152654912"/>
      <w:r w:rsidRPr="00953998">
        <w:rPr>
          <w:rFonts w:ascii="Times New Roman" w:hAnsi="Times New Roman"/>
        </w:rPr>
        <w:t xml:space="preserve">Kuva </w:t>
      </w:r>
      <w:r w:rsidR="009461E0" w:rsidRPr="00953998">
        <w:rPr>
          <w:rFonts w:ascii="Times New Roman" w:hAnsi="Times New Roman"/>
        </w:rPr>
        <w:t>1.</w:t>
      </w:r>
      <w:bookmarkEnd w:id="294"/>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7F6C2274" w14:textId="77777777" w:rsidR="00093A82" w:rsidRPr="00D251B1" w:rsidRDefault="00093A82" w:rsidP="00093A82">
      <w:pPr>
        <w:rPr>
          <w:color w:val="000000"/>
          <w:highlight w:val="yellow"/>
        </w:rPr>
      </w:pPr>
    </w:p>
    <w:p w14:paraId="7272BAD7"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3676D04E"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4FBA4939"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722001B"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E6AAF06"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DC96142"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1A4DFEA"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D2F0407"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51CF9885"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97F0E4"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0124DC"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EEFD115"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134DF34"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463C02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286A99D5"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1B05ED"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BBF263F"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F2B0DDD"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1BF9BFF"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ED04EC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02D70691"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9C580C"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4EA8BC4"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500BC04"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839A8D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70E18B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717D3D91"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E23933D"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5D4453C"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B70D082"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1FBF087"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9475B0F"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14:paraId="73CD425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CAFCBD3" w14:textId="77777777"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F2B4A13"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AC58E73"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7F6998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6DDD3D"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58886DAB"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7764B1"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35EA6A8"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2C3208"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7881CD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BC67BCF"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04E41F2D"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39467A33" w14:textId="77777777" w:rsidTr="00D60709">
        <w:tc>
          <w:tcPr>
            <w:tcW w:w="4962" w:type="dxa"/>
            <w:gridSpan w:val="2"/>
            <w:shd w:val="clear" w:color="auto" w:fill="E6E6E6"/>
          </w:tcPr>
          <w:p w14:paraId="3E8CC3F6"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54BEC47F" w14:textId="77777777" w:rsidTr="00953998">
        <w:tc>
          <w:tcPr>
            <w:tcW w:w="1134" w:type="dxa"/>
            <w:vAlign w:val="bottom"/>
          </w:tcPr>
          <w:p w14:paraId="5FCADB74" w14:textId="77777777" w:rsidR="00B504BA" w:rsidRPr="00D251B1" w:rsidRDefault="00B504BA" w:rsidP="00953998">
            <w:pPr>
              <w:spacing w:before="120"/>
            </w:pPr>
            <w:r w:rsidRPr="00D251B1">
              <w:t>New</w:t>
            </w:r>
          </w:p>
        </w:tc>
        <w:tc>
          <w:tcPr>
            <w:tcW w:w="3828" w:type="dxa"/>
            <w:vAlign w:val="bottom"/>
          </w:tcPr>
          <w:p w14:paraId="0451E4AF" w14:textId="77777777" w:rsidR="00B504BA" w:rsidRPr="00D251B1" w:rsidRDefault="00B504BA" w:rsidP="00043C6D">
            <w:pPr>
              <w:spacing w:before="120"/>
            </w:pPr>
            <w:r w:rsidRPr="00D251B1">
              <w:t>keskeneräinen</w:t>
            </w:r>
          </w:p>
        </w:tc>
      </w:tr>
      <w:tr w:rsidR="00B504BA" w:rsidRPr="00D251B1" w14:paraId="5626922E" w14:textId="77777777" w:rsidTr="00953998">
        <w:tc>
          <w:tcPr>
            <w:tcW w:w="1134" w:type="dxa"/>
            <w:vAlign w:val="bottom"/>
          </w:tcPr>
          <w:p w14:paraId="35851B72" w14:textId="77777777" w:rsidR="00B504BA" w:rsidRPr="00D251B1" w:rsidRDefault="00B504BA" w:rsidP="00953998">
            <w:pPr>
              <w:spacing w:before="120"/>
            </w:pPr>
            <w:r w:rsidRPr="00D251B1">
              <w:t>Active</w:t>
            </w:r>
          </w:p>
        </w:tc>
        <w:tc>
          <w:tcPr>
            <w:tcW w:w="3828" w:type="dxa"/>
            <w:vAlign w:val="bottom"/>
          </w:tcPr>
          <w:p w14:paraId="4E7AC00D" w14:textId="77777777" w:rsidR="00B504BA" w:rsidRPr="00D251B1" w:rsidRDefault="00267837" w:rsidP="00043C6D">
            <w:pPr>
              <w:spacing w:before="120"/>
            </w:pPr>
            <w:r>
              <w:t>H</w:t>
            </w:r>
            <w:r w:rsidR="00B504BA" w:rsidRPr="00D251B1">
              <w:t>yväksytty</w:t>
            </w:r>
          </w:p>
        </w:tc>
      </w:tr>
      <w:tr w:rsidR="00B504BA" w:rsidRPr="00D251B1" w14:paraId="34C9F99F" w14:textId="77777777" w:rsidTr="00953998">
        <w:tc>
          <w:tcPr>
            <w:tcW w:w="1134" w:type="dxa"/>
            <w:vAlign w:val="bottom"/>
          </w:tcPr>
          <w:p w14:paraId="20C2D84A" w14:textId="77777777" w:rsidR="00B504BA" w:rsidRPr="00D251B1" w:rsidRDefault="00B504BA" w:rsidP="00953998">
            <w:pPr>
              <w:spacing w:before="120"/>
            </w:pPr>
            <w:r w:rsidRPr="00D251B1">
              <w:t>Completed</w:t>
            </w:r>
          </w:p>
        </w:tc>
        <w:tc>
          <w:tcPr>
            <w:tcW w:w="3828" w:type="dxa"/>
            <w:vAlign w:val="bottom"/>
          </w:tcPr>
          <w:p w14:paraId="6DF03FBC" w14:textId="77777777" w:rsidR="00B504BA" w:rsidRPr="00D251B1" w:rsidRDefault="00267837" w:rsidP="00043C6D">
            <w:pPr>
              <w:spacing w:before="120"/>
            </w:pPr>
            <w:r>
              <w:t>V</w:t>
            </w:r>
            <w:r w:rsidR="00B504BA" w:rsidRPr="00D251B1">
              <w:t>almis</w:t>
            </w:r>
          </w:p>
        </w:tc>
      </w:tr>
      <w:tr w:rsidR="00B504BA" w:rsidRPr="00D251B1" w14:paraId="2BF677C9" w14:textId="77777777" w:rsidTr="00953998">
        <w:tc>
          <w:tcPr>
            <w:tcW w:w="1134" w:type="dxa"/>
            <w:vAlign w:val="bottom"/>
          </w:tcPr>
          <w:p w14:paraId="437A1903" w14:textId="77777777" w:rsidR="00B504BA" w:rsidRPr="00D251B1" w:rsidRDefault="00B504BA" w:rsidP="00953998">
            <w:pPr>
              <w:spacing w:before="120"/>
            </w:pPr>
            <w:r w:rsidRPr="00D251B1">
              <w:t>Canceled</w:t>
            </w:r>
          </w:p>
        </w:tc>
        <w:tc>
          <w:tcPr>
            <w:tcW w:w="3828" w:type="dxa"/>
            <w:vAlign w:val="bottom"/>
          </w:tcPr>
          <w:p w14:paraId="3E1E502C" w14:textId="77777777" w:rsidR="00B504BA" w:rsidRPr="00D251B1" w:rsidRDefault="00267837" w:rsidP="00043C6D">
            <w:pPr>
              <w:spacing w:before="120"/>
            </w:pPr>
            <w:r>
              <w:t>P</w:t>
            </w:r>
            <w:r w:rsidR="00B504BA" w:rsidRPr="00D251B1">
              <w:t>eruttu</w:t>
            </w:r>
          </w:p>
        </w:tc>
      </w:tr>
      <w:tr w:rsidR="00B504BA" w:rsidRPr="00D251B1" w14:paraId="7261A18C" w14:textId="77777777" w:rsidTr="00953998">
        <w:tc>
          <w:tcPr>
            <w:tcW w:w="1134" w:type="dxa"/>
            <w:vAlign w:val="bottom"/>
          </w:tcPr>
          <w:p w14:paraId="295E1EA8" w14:textId="77777777" w:rsidR="00B504BA" w:rsidRPr="00D251B1" w:rsidRDefault="00B504BA" w:rsidP="00953998">
            <w:pPr>
              <w:spacing w:before="120"/>
            </w:pPr>
            <w:r w:rsidRPr="00D251B1">
              <w:t>Obsolete</w:t>
            </w:r>
          </w:p>
        </w:tc>
        <w:tc>
          <w:tcPr>
            <w:tcW w:w="3828" w:type="dxa"/>
            <w:vAlign w:val="bottom"/>
          </w:tcPr>
          <w:p w14:paraId="1ACAD532" w14:textId="77777777" w:rsidR="00B504BA" w:rsidRPr="00D251B1" w:rsidRDefault="00267837" w:rsidP="00043C6D">
            <w:pPr>
              <w:spacing w:before="120"/>
            </w:pPr>
            <w:r>
              <w:t>K</w:t>
            </w:r>
            <w:r w:rsidR="00EB568E" w:rsidRPr="00D251B1">
              <w:t>äytöstä poistettu</w:t>
            </w:r>
          </w:p>
        </w:tc>
      </w:tr>
      <w:tr w:rsidR="00B504BA" w:rsidRPr="00D251B1" w14:paraId="6A267106" w14:textId="77777777" w:rsidTr="00953998">
        <w:tc>
          <w:tcPr>
            <w:tcW w:w="1134" w:type="dxa"/>
            <w:vAlign w:val="bottom"/>
          </w:tcPr>
          <w:p w14:paraId="267F7584" w14:textId="77777777" w:rsidR="00B504BA" w:rsidRPr="00D251B1" w:rsidRDefault="00B504BA" w:rsidP="00043C6D">
            <w:pPr>
              <w:spacing w:before="120"/>
            </w:pPr>
            <w:r w:rsidRPr="00D251B1">
              <w:t>Nullified</w:t>
            </w:r>
          </w:p>
        </w:tc>
        <w:tc>
          <w:tcPr>
            <w:tcW w:w="3828" w:type="dxa"/>
            <w:vAlign w:val="bottom"/>
          </w:tcPr>
          <w:p w14:paraId="02CC13F6" w14:textId="77777777" w:rsidR="00B504BA" w:rsidRPr="00D251B1" w:rsidRDefault="00267837" w:rsidP="00953998">
            <w:pPr>
              <w:spacing w:before="120"/>
            </w:pPr>
            <w:r>
              <w:t>M</w:t>
            </w:r>
            <w:r w:rsidR="00EB568E" w:rsidRPr="00D251B1">
              <w:t>itätöity</w:t>
            </w:r>
          </w:p>
        </w:tc>
      </w:tr>
      <w:tr w:rsidR="00BA2869" w:rsidRPr="00D251B1" w14:paraId="34E848AA" w14:textId="77777777" w:rsidTr="00953998">
        <w:tc>
          <w:tcPr>
            <w:tcW w:w="1134" w:type="dxa"/>
            <w:vAlign w:val="bottom"/>
          </w:tcPr>
          <w:p w14:paraId="5FCAD6E9" w14:textId="77777777" w:rsidR="00BA2869" w:rsidRPr="00D251B1" w:rsidRDefault="00BA2869" w:rsidP="00043C6D">
            <w:r w:rsidRPr="00D251B1">
              <w:t>normal</w:t>
            </w:r>
          </w:p>
        </w:tc>
        <w:tc>
          <w:tcPr>
            <w:tcW w:w="3828" w:type="dxa"/>
            <w:vAlign w:val="bottom"/>
          </w:tcPr>
          <w:p w14:paraId="03A3906D" w14:textId="77777777" w:rsidR="00BA2869" w:rsidRPr="00D251B1" w:rsidRDefault="00267837" w:rsidP="00953998">
            <w:pPr>
              <w:spacing w:before="120"/>
            </w:pPr>
            <w:r>
              <w:t>Normal</w:t>
            </w:r>
          </w:p>
        </w:tc>
      </w:tr>
      <w:tr w:rsidR="00BA2869" w:rsidRPr="00D251B1" w14:paraId="60AE3490" w14:textId="77777777" w:rsidTr="00953998">
        <w:tc>
          <w:tcPr>
            <w:tcW w:w="1134" w:type="dxa"/>
            <w:vAlign w:val="bottom"/>
          </w:tcPr>
          <w:p w14:paraId="4E387BE5" w14:textId="77777777" w:rsidR="00BA2869" w:rsidRPr="00D251B1" w:rsidRDefault="00BA2869" w:rsidP="00043C6D">
            <w:r w:rsidRPr="00D251B1">
              <w:t>aborted</w:t>
            </w:r>
          </w:p>
        </w:tc>
        <w:tc>
          <w:tcPr>
            <w:tcW w:w="3828" w:type="dxa"/>
            <w:vAlign w:val="bottom"/>
          </w:tcPr>
          <w:p w14:paraId="67F5EDBC" w14:textId="77777777" w:rsidR="00BA2869" w:rsidRPr="00D251B1" w:rsidRDefault="00972A78" w:rsidP="00953998">
            <w:pPr>
              <w:spacing w:before="120"/>
            </w:pPr>
            <w:r w:rsidRPr="00972A78">
              <w:t>Aborted</w:t>
            </w:r>
          </w:p>
        </w:tc>
      </w:tr>
      <w:tr w:rsidR="00BA2869" w:rsidRPr="00D251B1" w14:paraId="3F01C946" w14:textId="77777777" w:rsidTr="00953998">
        <w:tc>
          <w:tcPr>
            <w:tcW w:w="1134" w:type="dxa"/>
            <w:vAlign w:val="bottom"/>
          </w:tcPr>
          <w:p w14:paraId="16236E67" w14:textId="77777777" w:rsidR="00BA2869" w:rsidRPr="00D251B1" w:rsidRDefault="00BA2869" w:rsidP="00043C6D">
            <w:r w:rsidRPr="00D251B1">
              <w:t>held</w:t>
            </w:r>
          </w:p>
        </w:tc>
        <w:tc>
          <w:tcPr>
            <w:tcW w:w="3828" w:type="dxa"/>
            <w:vAlign w:val="bottom"/>
          </w:tcPr>
          <w:p w14:paraId="684F2315" w14:textId="77777777" w:rsidR="00BA2869" w:rsidRPr="00D251B1" w:rsidRDefault="00267837" w:rsidP="00953998">
            <w:pPr>
              <w:spacing w:before="120"/>
            </w:pPr>
            <w:r>
              <w:t>Held</w:t>
            </w:r>
          </w:p>
        </w:tc>
      </w:tr>
      <w:tr w:rsidR="00BA2869" w:rsidRPr="00D251B1" w14:paraId="287E2ED7" w14:textId="77777777" w:rsidTr="00953998">
        <w:tc>
          <w:tcPr>
            <w:tcW w:w="1134" w:type="dxa"/>
            <w:vAlign w:val="bottom"/>
          </w:tcPr>
          <w:p w14:paraId="42936ACE" w14:textId="77777777" w:rsidR="00BA2869" w:rsidRPr="00D251B1" w:rsidRDefault="00BA2869" w:rsidP="00043C6D">
            <w:r w:rsidRPr="00D251B1">
              <w:t>suspended</w:t>
            </w:r>
          </w:p>
        </w:tc>
        <w:tc>
          <w:tcPr>
            <w:tcW w:w="3828" w:type="dxa"/>
            <w:vAlign w:val="bottom"/>
          </w:tcPr>
          <w:p w14:paraId="2C753BA7" w14:textId="77777777" w:rsidR="00BA2869" w:rsidRPr="00D251B1" w:rsidRDefault="00267837" w:rsidP="00953998">
            <w:pPr>
              <w:spacing w:before="120"/>
            </w:pPr>
            <w:r>
              <w:t>Suspended</w:t>
            </w:r>
          </w:p>
        </w:tc>
      </w:tr>
    </w:tbl>
    <w:p w14:paraId="0BD7B84A" w14:textId="77777777" w:rsidR="00B504BA" w:rsidRPr="00D251B1" w:rsidRDefault="00B504BA" w:rsidP="00093A82"/>
    <w:p w14:paraId="6DC59B9D" w14:textId="77777777" w:rsidR="00B504BA" w:rsidRPr="00D251B1" w:rsidRDefault="00B504BA" w:rsidP="00093A82"/>
    <w:p w14:paraId="50EFC0BB"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18C1B8F4" w14:textId="77777777" w:rsidR="00093A82" w:rsidRPr="00D251B1" w:rsidRDefault="00093A82" w:rsidP="00093A82"/>
    <w:p w14:paraId="5AE11526"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07F5289A" w14:textId="77777777" w:rsidR="00093A82" w:rsidRPr="00D251B1" w:rsidRDefault="00093A82" w:rsidP="00093A82"/>
    <w:p w14:paraId="63234E98" w14:textId="77777777" w:rsidR="00093A82" w:rsidRPr="00D251B1" w:rsidRDefault="00093A82" w:rsidP="00093A82"/>
    <w:p w14:paraId="5C8B1554" w14:textId="366BE98C" w:rsidR="00093A82" w:rsidRPr="00D251B1" w:rsidRDefault="00F91FAA" w:rsidP="00093A82">
      <w:r>
        <w:rPr>
          <w:noProof/>
        </w:rPr>
        <mc:AlternateContent>
          <mc:Choice Requires="wps">
            <w:drawing>
              <wp:anchor distT="0" distB="0" distL="114300" distR="114300" simplePos="0" relativeHeight="251661312" behindDoc="0" locked="0" layoutInCell="1" allowOverlap="1" wp14:anchorId="2212FD4E" wp14:editId="033C2BE0">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101E1"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2FD4E"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4AB101E1"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D8C4E9C" wp14:editId="3790178E">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C9C77B"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1AB09622" wp14:editId="39DBE33B">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A044E8"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037C5991" wp14:editId="047A34A7">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0EC8"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C5991"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74170EC8"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5484C087" wp14:editId="63B4D3F9">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7BC039"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03DAE55F" wp14:editId="2980FD06">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2C6D22"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7F9E1751" wp14:editId="49AA3A5F">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91CD2" w14:textId="77777777" w:rsidR="007648C5" w:rsidRDefault="007648C5" w:rsidP="00093A82">
                            <w:pPr>
                              <w:rPr>
                                <w:rFonts w:ascii="Arial" w:hAnsi="Arial" w:cs="Arial"/>
                                <w:sz w:val="30"/>
                              </w:rPr>
                            </w:pPr>
                            <w:r>
                              <w:rPr>
                                <w:rFonts w:ascii="Arial" w:hAnsi="Arial" w:cs="Arial"/>
                                <w:sz w:val="30"/>
                              </w:rPr>
                              <w:t>Dokumenttiin liittyvät muut tapahtumat</w:t>
                            </w:r>
                          </w:p>
                          <w:p w14:paraId="27E39D13"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E1751"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78491CD2" w14:textId="77777777" w:rsidR="007648C5" w:rsidRDefault="007648C5" w:rsidP="00093A82">
                      <w:pPr>
                        <w:rPr>
                          <w:rFonts w:ascii="Arial" w:hAnsi="Arial" w:cs="Arial"/>
                          <w:sz w:val="30"/>
                        </w:rPr>
                      </w:pPr>
                      <w:r>
                        <w:rPr>
                          <w:rFonts w:ascii="Arial" w:hAnsi="Arial" w:cs="Arial"/>
                          <w:sz w:val="30"/>
                        </w:rPr>
                        <w:t>Dokumenttiin liittyvät muut tapahtumat</w:t>
                      </w:r>
                    </w:p>
                    <w:p w14:paraId="27E39D13"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EF18C43" wp14:editId="271E5242">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8C6A1" w14:textId="77777777" w:rsidR="007648C5" w:rsidRDefault="007648C5" w:rsidP="00093A82">
                            <w:pPr>
                              <w:rPr>
                                <w:rFonts w:ascii="Arial" w:hAnsi="Arial" w:cs="Arial"/>
                                <w:sz w:val="30"/>
                              </w:rPr>
                            </w:pPr>
                            <w:r>
                              <w:rPr>
                                <w:rFonts w:ascii="Arial" w:hAnsi="Arial" w:cs="Arial"/>
                                <w:sz w:val="30"/>
                              </w:rPr>
                              <w:t xml:space="preserve">Dokumenttii liittyvät tahot </w:t>
                            </w:r>
                          </w:p>
                          <w:p w14:paraId="2B78DDFD"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18C43"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42C8C6A1" w14:textId="77777777" w:rsidR="007648C5" w:rsidRDefault="007648C5" w:rsidP="00093A82">
                      <w:pPr>
                        <w:rPr>
                          <w:rFonts w:ascii="Arial" w:hAnsi="Arial" w:cs="Arial"/>
                          <w:sz w:val="30"/>
                        </w:rPr>
                      </w:pPr>
                      <w:r>
                        <w:rPr>
                          <w:rFonts w:ascii="Arial" w:hAnsi="Arial" w:cs="Arial"/>
                          <w:sz w:val="30"/>
                        </w:rPr>
                        <w:t xml:space="preserve">Dokumenttii liittyvät tahot </w:t>
                      </w:r>
                    </w:p>
                    <w:p w14:paraId="2B78DDFD"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2E812A3A" wp14:editId="08FEFFF3">
            <wp:extent cx="6143625" cy="4695825"/>
            <wp:effectExtent l="0" t="0" r="0" b="0"/>
            <wp:docPr id="6"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5EBE17DF" w14:textId="77777777" w:rsidR="00093A82" w:rsidRPr="00D251B1" w:rsidRDefault="00093A82" w:rsidP="00093A82">
      <w:pPr>
        <w:pStyle w:val="Kuvanotsikko"/>
      </w:pPr>
    </w:p>
    <w:p w14:paraId="3DA6B67B"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3FB358D0"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5E62EC04" w14:textId="77777777" w:rsidR="00093A82" w:rsidRPr="00D251B1" w:rsidRDefault="00093A82" w:rsidP="00093A82"/>
    <w:p w14:paraId="14054819" w14:textId="77777777" w:rsidR="000315F8" w:rsidRPr="00D251B1" w:rsidRDefault="000315F8" w:rsidP="00093A82"/>
    <w:p w14:paraId="29AB971D" w14:textId="77777777" w:rsidR="000315F8" w:rsidRPr="00D251B1" w:rsidRDefault="000315F8" w:rsidP="00093A82"/>
    <w:p w14:paraId="36D0F792" w14:textId="7D605719" w:rsidR="000315F8" w:rsidRPr="00D251B1" w:rsidRDefault="00F91FAA" w:rsidP="00953998">
      <w:pPr>
        <w:keepNext/>
        <w:ind w:left="1418"/>
      </w:pPr>
      <w:r w:rsidRPr="00667DF3">
        <w:rPr>
          <w:noProof/>
          <w:lang w:eastAsia="fi-FI"/>
        </w:rPr>
        <w:lastRenderedPageBreak/>
        <w:drawing>
          <wp:inline distT="0" distB="0" distL="0" distR="0" wp14:anchorId="2C3DAE1E" wp14:editId="3D6240E5">
            <wp:extent cx="1123950" cy="20574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09B6732F"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376D8F11" w14:textId="77777777" w:rsidR="000315F8" w:rsidRPr="00D251B1" w:rsidRDefault="000315F8" w:rsidP="00093A82"/>
    <w:p w14:paraId="01165379" w14:textId="7A65C3B2" w:rsidR="000315F8" w:rsidRPr="00D251B1" w:rsidRDefault="00F91FAA" w:rsidP="000315F8">
      <w:pPr>
        <w:ind w:left="1420"/>
      </w:pPr>
      <w:r w:rsidRPr="00667DF3">
        <w:rPr>
          <w:noProof/>
          <w:lang w:eastAsia="fi-FI"/>
        </w:rPr>
        <w:drawing>
          <wp:inline distT="0" distB="0" distL="0" distR="0" wp14:anchorId="554D6D78" wp14:editId="1CB8D8E6">
            <wp:extent cx="3800475" cy="2105025"/>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508D09B2" w14:textId="77777777" w:rsidR="000315F8" w:rsidRPr="00D251B1" w:rsidRDefault="000315F8" w:rsidP="00093A82"/>
    <w:p w14:paraId="4DB9C91B"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6B64F523" w14:textId="77777777" w:rsidR="000315F8" w:rsidRPr="00D251B1" w:rsidRDefault="000315F8" w:rsidP="00093A82"/>
    <w:p w14:paraId="1B1D21E0" w14:textId="2348CB8C" w:rsidR="000315F8" w:rsidRPr="00D251B1" w:rsidRDefault="00F91FAA" w:rsidP="005E3601">
      <w:pPr>
        <w:ind w:left="1420"/>
      </w:pPr>
      <w:r w:rsidRPr="00667DF3">
        <w:rPr>
          <w:noProof/>
          <w:lang w:eastAsia="fi-FI"/>
        </w:rPr>
        <w:drawing>
          <wp:inline distT="0" distB="0" distL="0" distR="0" wp14:anchorId="166D73C1" wp14:editId="6EC1FE61">
            <wp:extent cx="5410200" cy="2105025"/>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47A9400D" w14:textId="77777777" w:rsidR="000315F8" w:rsidRPr="00D251B1" w:rsidRDefault="000315F8" w:rsidP="00093A82"/>
    <w:p w14:paraId="430B1CF9"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1C6345AA" w14:textId="77777777" w:rsidR="00404541" w:rsidRDefault="00404541">
      <w:r>
        <w:br w:type="page"/>
      </w:r>
    </w:p>
    <w:p w14:paraId="27744FFE" w14:textId="77777777" w:rsidR="000315F8" w:rsidRPr="00D251B1" w:rsidRDefault="000315F8" w:rsidP="00093A82"/>
    <w:p w14:paraId="342D96D2" w14:textId="77777777" w:rsidR="00F72033" w:rsidRPr="00D251B1" w:rsidRDefault="00F72033" w:rsidP="00F72033">
      <w:pPr>
        <w:pStyle w:val="Otsikko2"/>
      </w:pPr>
      <w:bookmarkStart w:id="295" w:name="_Toc57124148"/>
      <w:r w:rsidRPr="00D251B1">
        <w:t>CDA R2</w:t>
      </w:r>
      <w:bookmarkEnd w:id="295"/>
      <w:r w:rsidRPr="00D251B1">
        <w:t xml:space="preserve"> </w:t>
      </w:r>
    </w:p>
    <w:p w14:paraId="53FFBE12"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152B92D5" w14:textId="77777777" w:rsidR="002E6F81" w:rsidRDefault="002E6F81" w:rsidP="00F72033"/>
    <w:p w14:paraId="43ACA422"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51219361"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5EE4A4A5" w14:textId="77777777" w:rsidTr="00D50FA5">
        <w:tc>
          <w:tcPr>
            <w:tcW w:w="2235" w:type="dxa"/>
          </w:tcPr>
          <w:p w14:paraId="101FC0B7" w14:textId="77777777" w:rsidR="00AC72C8" w:rsidRPr="00D251B1" w:rsidRDefault="00AC72C8" w:rsidP="00D60709">
            <w:pPr>
              <w:spacing w:before="240"/>
              <w:jc w:val="both"/>
            </w:pPr>
          </w:p>
        </w:tc>
        <w:tc>
          <w:tcPr>
            <w:tcW w:w="4677" w:type="dxa"/>
          </w:tcPr>
          <w:p w14:paraId="2D30E31B" w14:textId="77777777" w:rsidR="00AC72C8" w:rsidRPr="00D251B1" w:rsidRDefault="00AC72C8" w:rsidP="00D60709">
            <w:pPr>
              <w:spacing w:before="240"/>
              <w:jc w:val="both"/>
              <w:rPr>
                <w:b/>
              </w:rPr>
            </w:pPr>
            <w:r w:rsidRPr="00D251B1">
              <w:rPr>
                <w:b/>
              </w:rPr>
              <w:t>Alkuperäinen</w:t>
            </w:r>
          </w:p>
        </w:tc>
        <w:tc>
          <w:tcPr>
            <w:tcW w:w="2552" w:type="dxa"/>
          </w:tcPr>
          <w:p w14:paraId="4785463E" w14:textId="77777777" w:rsidR="00AC72C8" w:rsidRPr="00D251B1" w:rsidRDefault="00AC72C8" w:rsidP="00D60709">
            <w:pPr>
              <w:spacing w:before="240"/>
              <w:jc w:val="both"/>
              <w:rPr>
                <w:b/>
              </w:rPr>
            </w:pPr>
            <w:r w:rsidRPr="00D251B1">
              <w:rPr>
                <w:b/>
              </w:rPr>
              <w:t>Aktiivi</w:t>
            </w:r>
          </w:p>
        </w:tc>
      </w:tr>
      <w:tr w:rsidR="00AC72C8" w:rsidRPr="00D251B1" w14:paraId="13407DA9" w14:textId="77777777" w:rsidTr="00D50FA5">
        <w:tc>
          <w:tcPr>
            <w:tcW w:w="2235" w:type="dxa"/>
          </w:tcPr>
          <w:p w14:paraId="048D2BE8" w14:textId="77777777" w:rsidR="00AC72C8" w:rsidRPr="00D251B1" w:rsidRDefault="00AC72C8" w:rsidP="00D60709">
            <w:pPr>
              <w:spacing w:before="240"/>
              <w:jc w:val="both"/>
            </w:pPr>
            <w:r w:rsidRPr="00D251B1">
              <w:t>arkistonmuodostaja</w:t>
            </w:r>
          </w:p>
        </w:tc>
        <w:tc>
          <w:tcPr>
            <w:tcW w:w="4677" w:type="dxa"/>
          </w:tcPr>
          <w:p w14:paraId="36DA0E37" w14:textId="77777777" w:rsidR="00AC72C8" w:rsidRPr="00D251B1" w:rsidRDefault="00AC72C8" w:rsidP="0059076F">
            <w:pPr>
              <w:spacing w:before="240"/>
            </w:pPr>
            <w:r w:rsidRPr="00D251B1">
              <w:t>rekisterinpitäjä-rekisteristä</w:t>
            </w:r>
          </w:p>
        </w:tc>
        <w:tc>
          <w:tcPr>
            <w:tcW w:w="2552" w:type="dxa"/>
          </w:tcPr>
          <w:p w14:paraId="666030E4" w14:textId="77777777" w:rsidR="00AC72C8" w:rsidRPr="00D251B1" w:rsidRDefault="00AC72C8" w:rsidP="00D60709">
            <w:pPr>
              <w:spacing w:before="240"/>
              <w:jc w:val="both"/>
            </w:pPr>
            <w:r w:rsidRPr="00D251B1">
              <w:t>rekisterinpitäjä-rekisteristä</w:t>
            </w:r>
          </w:p>
        </w:tc>
      </w:tr>
      <w:tr w:rsidR="00AC72C8" w:rsidRPr="00D251B1" w14:paraId="55294F95" w14:textId="77777777" w:rsidTr="00D50FA5">
        <w:tc>
          <w:tcPr>
            <w:tcW w:w="2235" w:type="dxa"/>
          </w:tcPr>
          <w:p w14:paraId="2C218646" w14:textId="77777777" w:rsidR="00AC72C8" w:rsidRPr="00D251B1" w:rsidRDefault="00AC72C8" w:rsidP="00D60709">
            <w:pPr>
              <w:spacing w:before="240"/>
              <w:jc w:val="both"/>
            </w:pPr>
            <w:r w:rsidRPr="00D251B1">
              <w:t>rekisterinpitäjä</w:t>
            </w:r>
          </w:p>
        </w:tc>
        <w:tc>
          <w:tcPr>
            <w:tcW w:w="4677" w:type="dxa"/>
          </w:tcPr>
          <w:p w14:paraId="1D290904" w14:textId="77777777" w:rsidR="00AC72C8" w:rsidRPr="00D251B1" w:rsidRDefault="00AC72C8" w:rsidP="0059076F">
            <w:pPr>
              <w:spacing w:before="240"/>
            </w:pPr>
            <w:r w:rsidRPr="00D251B1">
              <w:t>ClinicalDocument.custodian (katso kohta 2.2.17)</w:t>
            </w:r>
          </w:p>
        </w:tc>
        <w:tc>
          <w:tcPr>
            <w:tcW w:w="2552" w:type="dxa"/>
          </w:tcPr>
          <w:p w14:paraId="4A4BB346" w14:textId="77777777" w:rsidR="00AC72C8" w:rsidRPr="00D251B1" w:rsidRDefault="00AC72C8" w:rsidP="00D60709">
            <w:pPr>
              <w:spacing w:before="240"/>
              <w:jc w:val="both"/>
            </w:pPr>
            <w:r w:rsidRPr="00D251B1">
              <w:t>hl7fi:activeCustodian (katso kohta 2.4.24)</w:t>
            </w:r>
          </w:p>
        </w:tc>
      </w:tr>
      <w:tr w:rsidR="00AC72C8" w:rsidRPr="00D251B1" w14:paraId="1C0323B6" w14:textId="77777777" w:rsidTr="00D50FA5">
        <w:tc>
          <w:tcPr>
            <w:tcW w:w="2235" w:type="dxa"/>
          </w:tcPr>
          <w:p w14:paraId="2CDEE816" w14:textId="77777777" w:rsidR="00AC72C8" w:rsidRPr="00D251B1" w:rsidRDefault="00AC72C8" w:rsidP="00D60709">
            <w:pPr>
              <w:spacing w:before="240"/>
              <w:jc w:val="both"/>
            </w:pPr>
            <w:r w:rsidRPr="00D251B1">
              <w:t>rekisteri</w:t>
            </w:r>
          </w:p>
        </w:tc>
        <w:tc>
          <w:tcPr>
            <w:tcW w:w="4677" w:type="dxa"/>
          </w:tcPr>
          <w:p w14:paraId="7E7A6F7A" w14:textId="77777777" w:rsidR="00AC72C8" w:rsidRPr="00D251B1" w:rsidRDefault="00AC72C8" w:rsidP="0059076F">
            <w:pPr>
              <w:spacing w:before="240"/>
            </w:pPr>
            <w:r w:rsidRPr="00D251B1">
              <w:t>ClinicalDocument.code (katso kohta 2.2.26)</w:t>
            </w:r>
          </w:p>
        </w:tc>
        <w:tc>
          <w:tcPr>
            <w:tcW w:w="2552" w:type="dxa"/>
          </w:tcPr>
          <w:p w14:paraId="3A139335" w14:textId="77777777" w:rsidR="00AC72C8" w:rsidRPr="00D251B1" w:rsidRDefault="00AC72C8" w:rsidP="00D60709">
            <w:pPr>
              <w:spacing w:before="240"/>
              <w:jc w:val="both"/>
            </w:pPr>
            <w:r w:rsidRPr="00D251B1">
              <w:t>sama</w:t>
            </w:r>
          </w:p>
        </w:tc>
      </w:tr>
      <w:tr w:rsidR="00AC72C8" w:rsidRPr="00D251B1" w14:paraId="5E765571" w14:textId="77777777" w:rsidTr="00D50FA5">
        <w:tc>
          <w:tcPr>
            <w:tcW w:w="2235" w:type="dxa"/>
          </w:tcPr>
          <w:p w14:paraId="3F7DAD39" w14:textId="77777777" w:rsidR="00AC72C8" w:rsidRPr="00D251B1" w:rsidRDefault="00AC72C8" w:rsidP="00D60709">
            <w:pPr>
              <w:spacing w:before="240"/>
              <w:jc w:val="both"/>
            </w:pPr>
            <w:r w:rsidRPr="00D251B1">
              <w:t>rekisterin tarkenne</w:t>
            </w:r>
          </w:p>
        </w:tc>
        <w:tc>
          <w:tcPr>
            <w:tcW w:w="4677" w:type="dxa"/>
          </w:tcPr>
          <w:p w14:paraId="536B2EB6" w14:textId="77777777" w:rsidR="00AC72C8" w:rsidRPr="00D251B1" w:rsidRDefault="00AC72C8" w:rsidP="0059076F">
            <w:pPr>
              <w:spacing w:before="240"/>
            </w:pPr>
            <w:r w:rsidRPr="00D251B1">
              <w:t>hl7fi:patientRegistrySpecifier (katso kohta 2.4.21)</w:t>
            </w:r>
          </w:p>
        </w:tc>
        <w:tc>
          <w:tcPr>
            <w:tcW w:w="2552" w:type="dxa"/>
          </w:tcPr>
          <w:p w14:paraId="51EBCF23" w14:textId="77777777" w:rsidR="00AC72C8" w:rsidRPr="00D251B1" w:rsidRDefault="00AC72C8" w:rsidP="00D60709">
            <w:pPr>
              <w:spacing w:before="240"/>
              <w:jc w:val="both"/>
            </w:pPr>
            <w:r w:rsidRPr="00D251B1">
              <w:t>sama</w:t>
            </w:r>
          </w:p>
        </w:tc>
      </w:tr>
      <w:tr w:rsidR="00AC72C8" w:rsidRPr="00D251B1" w14:paraId="4B000C35" w14:textId="77777777" w:rsidTr="00D50FA5">
        <w:tc>
          <w:tcPr>
            <w:tcW w:w="2235" w:type="dxa"/>
          </w:tcPr>
          <w:p w14:paraId="7CB8C72F" w14:textId="77777777" w:rsidR="00AC72C8" w:rsidRPr="00D251B1" w:rsidRDefault="00AC72C8" w:rsidP="00D60709">
            <w:pPr>
              <w:spacing w:before="240"/>
              <w:jc w:val="both"/>
            </w:pPr>
            <w:r w:rsidRPr="00D251B1">
              <w:t>palvelutapahtuma</w:t>
            </w:r>
          </w:p>
        </w:tc>
        <w:tc>
          <w:tcPr>
            <w:tcW w:w="4677" w:type="dxa"/>
          </w:tcPr>
          <w:p w14:paraId="57BE4EEF"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3AE70037" w14:textId="77777777" w:rsidR="00AC72C8" w:rsidRPr="00D251B1" w:rsidRDefault="00AC72C8" w:rsidP="00D60709">
            <w:pPr>
              <w:spacing w:before="240"/>
              <w:jc w:val="both"/>
            </w:pPr>
            <w:r w:rsidRPr="00D251B1">
              <w:t>sama</w:t>
            </w:r>
          </w:p>
        </w:tc>
      </w:tr>
      <w:tr w:rsidR="00AC72C8" w:rsidRPr="00AF6CE4" w14:paraId="74DAD8F2" w14:textId="77777777" w:rsidTr="00D50FA5">
        <w:tc>
          <w:tcPr>
            <w:tcW w:w="2235" w:type="dxa"/>
          </w:tcPr>
          <w:p w14:paraId="5BE11901" w14:textId="77777777" w:rsidR="00AC72C8" w:rsidRPr="00D251B1" w:rsidRDefault="00AC72C8" w:rsidP="00DB4303">
            <w:pPr>
              <w:spacing w:before="240"/>
              <w:jc w:val="both"/>
            </w:pPr>
            <w:r w:rsidRPr="00D251B1">
              <w:t>terveydenhuollon palvelun</w:t>
            </w:r>
            <w:r>
              <w:t>tuottaja</w:t>
            </w:r>
          </w:p>
        </w:tc>
        <w:tc>
          <w:tcPr>
            <w:tcW w:w="4677" w:type="dxa"/>
          </w:tcPr>
          <w:p w14:paraId="65892DB4"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5AAB3346" w14:textId="77777777" w:rsidR="00AC72C8" w:rsidRPr="00845B71" w:rsidRDefault="00AC72C8" w:rsidP="00D60709">
            <w:pPr>
              <w:spacing w:before="240"/>
              <w:jc w:val="both"/>
              <w:rPr>
                <w:lang w:val="en-US"/>
              </w:rPr>
            </w:pPr>
          </w:p>
        </w:tc>
      </w:tr>
      <w:tr w:rsidR="00AC72C8" w:rsidRPr="00485BC1" w14:paraId="113C36BA" w14:textId="77777777" w:rsidTr="00D50FA5">
        <w:tc>
          <w:tcPr>
            <w:tcW w:w="2235" w:type="dxa"/>
          </w:tcPr>
          <w:p w14:paraId="0AC1B7ED" w14:textId="77777777" w:rsidR="00AC72C8" w:rsidRPr="00D251B1" w:rsidRDefault="00AC72C8" w:rsidP="00DB4303">
            <w:pPr>
              <w:spacing w:before="240"/>
              <w:jc w:val="both"/>
            </w:pPr>
            <w:r w:rsidRPr="00D251B1">
              <w:t>palveluyksikkö</w:t>
            </w:r>
          </w:p>
        </w:tc>
        <w:tc>
          <w:tcPr>
            <w:tcW w:w="4677" w:type="dxa"/>
          </w:tcPr>
          <w:p w14:paraId="44B9A3E3"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20D11C6D" w14:textId="77777777" w:rsidR="00AC72C8" w:rsidRPr="00485BC1" w:rsidRDefault="00AC72C8" w:rsidP="00D60709">
            <w:pPr>
              <w:spacing w:before="240"/>
              <w:jc w:val="both"/>
            </w:pPr>
          </w:p>
        </w:tc>
      </w:tr>
      <w:tr w:rsidR="00AC72C8" w:rsidRPr="00D251B1" w14:paraId="7188CA53" w14:textId="77777777" w:rsidTr="00D50FA5">
        <w:tc>
          <w:tcPr>
            <w:tcW w:w="2235" w:type="dxa"/>
          </w:tcPr>
          <w:p w14:paraId="4E0C28BA" w14:textId="77777777" w:rsidR="00AC72C8" w:rsidRPr="00D251B1" w:rsidRDefault="00AC72C8" w:rsidP="00DB4303">
            <w:pPr>
              <w:spacing w:before="240"/>
              <w:jc w:val="both"/>
            </w:pPr>
            <w:r w:rsidRPr="00D251B1">
              <w:t>rekisteripitäjän laji</w:t>
            </w:r>
          </w:p>
        </w:tc>
        <w:tc>
          <w:tcPr>
            <w:tcW w:w="4677" w:type="dxa"/>
          </w:tcPr>
          <w:p w14:paraId="43835963" w14:textId="77777777" w:rsidR="00AC72C8" w:rsidRPr="00D251B1" w:rsidRDefault="00AC72C8" w:rsidP="0059076F">
            <w:pPr>
              <w:spacing w:before="240"/>
            </w:pPr>
            <w:r w:rsidRPr="00D251B1">
              <w:t>hl7fi:custodianTypecode (katso kohta 2.4.22)</w:t>
            </w:r>
          </w:p>
        </w:tc>
        <w:tc>
          <w:tcPr>
            <w:tcW w:w="2552" w:type="dxa"/>
          </w:tcPr>
          <w:p w14:paraId="2109016F" w14:textId="77777777" w:rsidR="00AC72C8" w:rsidRPr="00D251B1" w:rsidRDefault="00AC72C8" w:rsidP="00D60709">
            <w:pPr>
              <w:spacing w:before="240"/>
              <w:jc w:val="both"/>
            </w:pPr>
            <w:r w:rsidRPr="00D251B1">
              <w:t>sama</w:t>
            </w:r>
          </w:p>
        </w:tc>
      </w:tr>
      <w:tr w:rsidR="00AC72C8" w:rsidRPr="00D251B1" w14:paraId="6A46ECEC" w14:textId="77777777" w:rsidTr="00D50FA5">
        <w:tc>
          <w:tcPr>
            <w:tcW w:w="2235" w:type="dxa"/>
          </w:tcPr>
          <w:p w14:paraId="27C6CB8A" w14:textId="77777777" w:rsidR="00AC72C8" w:rsidRPr="00D251B1" w:rsidRDefault="00AC72C8" w:rsidP="00DB4303">
            <w:pPr>
              <w:spacing w:before="240"/>
              <w:jc w:val="both"/>
            </w:pPr>
            <w:r w:rsidRPr="00D251B1">
              <w:t>palvelutapahtuman laji</w:t>
            </w:r>
          </w:p>
        </w:tc>
        <w:tc>
          <w:tcPr>
            <w:tcW w:w="4677" w:type="dxa"/>
          </w:tcPr>
          <w:p w14:paraId="107B2A81"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601A4145" w14:textId="77777777" w:rsidR="00AC72C8" w:rsidRPr="00D251B1" w:rsidRDefault="00AC72C8" w:rsidP="00D60709">
            <w:pPr>
              <w:spacing w:before="240"/>
              <w:jc w:val="both"/>
            </w:pPr>
            <w:r w:rsidRPr="00D251B1">
              <w:t>sama</w:t>
            </w:r>
          </w:p>
        </w:tc>
      </w:tr>
    </w:tbl>
    <w:p w14:paraId="3DFC196A" w14:textId="77777777" w:rsidR="00F72033" w:rsidRPr="00D251B1" w:rsidRDefault="00F72033" w:rsidP="00F72033"/>
    <w:p w14:paraId="0B67BEC5"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296" w:name="_Toc189710656"/>
      <w:bookmarkStart w:id="297" w:name="_Toc189725630"/>
      <w:bookmarkStart w:id="298" w:name="_Toc189893019"/>
      <w:bookmarkStart w:id="299" w:name="_Toc189710658"/>
      <w:bookmarkStart w:id="300" w:name="_Toc189725632"/>
      <w:bookmarkStart w:id="301" w:name="_Toc189893021"/>
      <w:bookmarkStart w:id="302" w:name="_Toc189710660"/>
      <w:bookmarkStart w:id="303" w:name="_Toc189725634"/>
      <w:bookmarkStart w:id="304" w:name="_Toc189893023"/>
      <w:bookmarkStart w:id="305" w:name="_Toc189710661"/>
      <w:bookmarkStart w:id="306" w:name="_Toc189725635"/>
      <w:bookmarkStart w:id="307" w:name="_Toc189893024"/>
      <w:bookmarkStart w:id="308" w:name="_Toc189710662"/>
      <w:bookmarkStart w:id="309" w:name="_Toc189725636"/>
      <w:bookmarkStart w:id="310" w:name="_Toc18989302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0045620D" w:rsidRPr="00D251B1">
        <w:lastRenderedPageBreak/>
        <w:t xml:space="preserve"> </w:t>
      </w:r>
      <w:bookmarkStart w:id="311" w:name="_Toc57124149"/>
      <w:r w:rsidR="00F979D3" w:rsidRPr="00D251B1">
        <w:t>Header</w:t>
      </w:r>
      <w:bookmarkEnd w:id="311"/>
      <w:r w:rsidR="00F979D3" w:rsidRPr="00D251B1">
        <w:t xml:space="preserve"> </w:t>
      </w:r>
    </w:p>
    <w:p w14:paraId="260E3514" w14:textId="77777777" w:rsidR="00F92D25" w:rsidRPr="00D251B1" w:rsidRDefault="00610D6E" w:rsidP="00F92D25">
      <w:pPr>
        <w:pStyle w:val="Otsikko2"/>
      </w:pPr>
      <w:bookmarkStart w:id="312" w:name="_Toc57124150"/>
      <w:r w:rsidRPr="00D251B1">
        <w:t>CDA R2 pakolliset tiedot</w:t>
      </w:r>
      <w:bookmarkEnd w:id="312"/>
    </w:p>
    <w:p w14:paraId="0A170BDF"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312F280E" w14:textId="54655C16" w:rsidR="00AF02BD" w:rsidRDefault="00FB650B" w:rsidP="00AF02BD">
      <w:r>
        <w:lastRenderedPageBreak/>
        <w:t>”.</w:t>
      </w:r>
      <w:r w:rsidR="00F91FAA" w:rsidRPr="00667DF3">
        <w:rPr>
          <w:noProof/>
          <w:lang w:eastAsia="fi-FI"/>
        </w:rPr>
        <w:drawing>
          <wp:inline distT="0" distB="0" distL="0" distR="0" wp14:anchorId="7FFE80CF" wp14:editId="42AF2684">
            <wp:extent cx="2562225" cy="8115300"/>
            <wp:effectExtent l="0" t="0" r="0" b="0"/>
            <wp:docPr id="10"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792063D8"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6AA34F99" w14:textId="77777777" w:rsidR="00FB650B" w:rsidRDefault="00FB650B" w:rsidP="00FB650B"/>
    <w:p w14:paraId="1631A3C9"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09650B86" w14:textId="77777777" w:rsidR="00E26B08" w:rsidRPr="00D251B1" w:rsidRDefault="00E26B08" w:rsidP="00E26B08">
      <w:pPr>
        <w:pStyle w:val="Otsikko2"/>
      </w:pPr>
      <w:bookmarkStart w:id="313" w:name="_Toc314136718"/>
      <w:bookmarkStart w:id="314" w:name="_Toc314137474"/>
      <w:bookmarkStart w:id="315" w:name="_Toc314137995"/>
      <w:bookmarkStart w:id="316" w:name="_Toc314138518"/>
      <w:bookmarkStart w:id="317" w:name="_Toc189710665"/>
      <w:bookmarkStart w:id="318" w:name="_Toc189725639"/>
      <w:bookmarkStart w:id="319" w:name="_Toc189893028"/>
      <w:bookmarkStart w:id="320" w:name="_Toc146963329"/>
      <w:bookmarkStart w:id="321" w:name="_Toc146963488"/>
      <w:bookmarkStart w:id="322" w:name="_Toc147032443"/>
      <w:bookmarkStart w:id="323" w:name="_Toc147133427"/>
      <w:bookmarkStart w:id="324" w:name="_Toc146963330"/>
      <w:bookmarkStart w:id="325" w:name="_Toc146963489"/>
      <w:bookmarkStart w:id="326" w:name="_Toc147032444"/>
      <w:bookmarkStart w:id="327" w:name="_Toc147133428"/>
      <w:bookmarkStart w:id="328" w:name="_Toc146963331"/>
      <w:bookmarkStart w:id="329" w:name="_Toc146963490"/>
      <w:bookmarkStart w:id="330" w:name="_Toc147032445"/>
      <w:bookmarkStart w:id="331" w:name="_Toc147133429"/>
      <w:bookmarkStart w:id="332" w:name="_Toc146963335"/>
      <w:bookmarkStart w:id="333" w:name="_Toc146963494"/>
      <w:bookmarkStart w:id="334" w:name="_Toc147032449"/>
      <w:bookmarkStart w:id="335" w:name="_Toc147133433"/>
      <w:bookmarkStart w:id="336" w:name="_Toc57124151"/>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D251B1">
        <w:t>CDA R2 asiakirja</w:t>
      </w:r>
      <w:bookmarkEnd w:id="336"/>
    </w:p>
    <w:p w14:paraId="0477BB52"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0059EFA4" w14:textId="77777777" w:rsidR="006E1FF6" w:rsidRPr="00D251B1" w:rsidRDefault="006E1FF6" w:rsidP="00650CFA"/>
    <w:p w14:paraId="154B188F"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7CF9DF58" w14:textId="77777777" w:rsidR="00557A6E" w:rsidRDefault="00557A6E" w:rsidP="00557A6E"/>
    <w:p w14:paraId="18FA206C"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4EBA990A" w14:textId="77777777" w:rsidR="001C3327" w:rsidRDefault="001C3327" w:rsidP="006E1FF6"/>
    <w:p w14:paraId="678DEB3F"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4A86CF31" w14:textId="77777777" w:rsidR="00E26B08" w:rsidRPr="00D251B1" w:rsidRDefault="00E26B08" w:rsidP="006E1FF6"/>
    <w:p w14:paraId="30C75595"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6A2AF33E" w14:textId="77777777" w:rsidR="004C01E9" w:rsidRPr="00D251B1" w:rsidRDefault="004C01E9" w:rsidP="006E1FF6"/>
    <w:p w14:paraId="0CC2819F"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1CF35A0D" w14:textId="77777777" w:rsidR="00E81B81" w:rsidRPr="00D251B1" w:rsidRDefault="00E81B81" w:rsidP="006E1FF6">
      <w:pPr>
        <w:rPr>
          <w:sz w:val="22"/>
        </w:rPr>
      </w:pPr>
    </w:p>
    <w:p w14:paraId="3ED25B6C" w14:textId="77777777" w:rsidR="00FB650B" w:rsidRPr="00D251B1" w:rsidRDefault="00FB650B" w:rsidP="00FB650B">
      <w:r>
        <w:t>Paikallista laajennuksista on tehty myös skeema, joka löytyy tiedosta: ”</w:t>
      </w:r>
      <w:r w:rsidRPr="00261572">
        <w:t>hl7fi_extensions_cdar2header</w:t>
      </w:r>
      <w:r>
        <w:t>.xsd”</w:t>
      </w:r>
    </w:p>
    <w:p w14:paraId="270A08A4"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46FA3D37"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090B4552"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106F0234"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0DB44D33"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59025BDE"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A8B3248"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5914DDCE"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108E0606"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3389D405" w14:textId="77777777" w:rsidR="0059473C" w:rsidRPr="00650CFA" w:rsidRDefault="0059473C" w:rsidP="0059473C">
      <w:pPr>
        <w:rPr>
          <w:lang w:val="en-US"/>
        </w:rPr>
      </w:pPr>
    </w:p>
    <w:p w14:paraId="4997945D"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572397BD" w14:textId="77777777" w:rsidR="00722CEC" w:rsidRPr="00D251B1" w:rsidRDefault="00722CEC" w:rsidP="00722CEC">
      <w:pPr>
        <w:pStyle w:val="Otsikko3"/>
      </w:pPr>
      <w:bookmarkStart w:id="337" w:name="_Toc314136720"/>
      <w:bookmarkStart w:id="338" w:name="_Toc314137476"/>
      <w:bookmarkStart w:id="339" w:name="_Toc314137997"/>
      <w:bookmarkStart w:id="340" w:name="_Toc314138520"/>
      <w:bookmarkStart w:id="341" w:name="_Toc314136721"/>
      <w:bookmarkStart w:id="342" w:name="_Toc314137477"/>
      <w:bookmarkStart w:id="343" w:name="_Toc314137998"/>
      <w:bookmarkStart w:id="344" w:name="_Toc314138521"/>
      <w:bookmarkStart w:id="345" w:name="_Toc314136722"/>
      <w:bookmarkStart w:id="346" w:name="_Toc314137478"/>
      <w:bookmarkStart w:id="347" w:name="_Toc314137999"/>
      <w:bookmarkStart w:id="348" w:name="_Toc314138522"/>
      <w:bookmarkStart w:id="349" w:name="_Toc314136723"/>
      <w:bookmarkStart w:id="350" w:name="_Toc314137479"/>
      <w:bookmarkStart w:id="351" w:name="_Toc314138000"/>
      <w:bookmarkStart w:id="352" w:name="_Toc314138523"/>
      <w:bookmarkStart w:id="353" w:name="_Toc57124152"/>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353"/>
    </w:p>
    <w:p w14:paraId="0B811357"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71CFB6BC"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48A24B19"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1527E137"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35F7BA5F" w14:textId="77777777" w:rsidR="00E26B08" w:rsidRPr="00D251B1" w:rsidRDefault="00646ACA" w:rsidP="00E26B08">
      <w:pPr>
        <w:pStyle w:val="Otsikko3"/>
      </w:pPr>
      <w:bookmarkStart w:id="354" w:name="_Toc57124153"/>
      <w:r w:rsidRPr="00D251B1">
        <w:t>ClinicalDocument.typeId</w:t>
      </w:r>
      <w:r w:rsidR="0098697A" w:rsidRPr="00D251B1">
        <w:t xml:space="preserve"> - asiakirjassa noudate</w:t>
      </w:r>
      <w:r w:rsidR="00A120F1">
        <w:t>t</w:t>
      </w:r>
      <w:r w:rsidR="0098697A" w:rsidRPr="00D251B1">
        <w:t>tu tekninen standardiversio</w:t>
      </w:r>
      <w:bookmarkEnd w:id="354"/>
      <w:r w:rsidR="00E26B08" w:rsidRPr="00D251B1">
        <w:tab/>
      </w:r>
    </w:p>
    <w:p w14:paraId="7BB59B9C" w14:textId="77777777" w:rsidR="000C3B9E" w:rsidRPr="00D251B1" w:rsidRDefault="000C3B9E" w:rsidP="000C3B9E">
      <w:r w:rsidRPr="00D251B1">
        <w:lastRenderedPageBreak/>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011FAC5B" w14:textId="77777777" w:rsidR="00AA5D53" w:rsidRPr="00D251B1" w:rsidRDefault="00AA5D53" w:rsidP="000C3B9E"/>
    <w:p w14:paraId="3723DC20"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75C092E3"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77CFFCE8" w14:textId="77777777" w:rsidR="00900865" w:rsidRPr="00D251B1" w:rsidRDefault="00722CEC" w:rsidP="00900865">
      <w:pPr>
        <w:pStyle w:val="Otsikko3"/>
      </w:pPr>
      <w:bookmarkStart w:id="355" w:name="_Toc57124154"/>
      <w:r w:rsidRPr="00D251B1">
        <w:t>ClinicalDocument.templateId</w:t>
      </w:r>
      <w:r w:rsidR="000C3B9E" w:rsidRPr="00D251B1">
        <w:t xml:space="preserve"> </w:t>
      </w:r>
      <w:r w:rsidR="0098697A" w:rsidRPr="00D251B1">
        <w:t>- asiakirjassa noudatettu määritys</w:t>
      </w:r>
      <w:bookmarkEnd w:id="355"/>
    </w:p>
    <w:p w14:paraId="01264699"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346F07DE" w14:textId="77777777" w:rsidR="00655FAA" w:rsidRDefault="00655FAA" w:rsidP="00AC4D1D"/>
    <w:p w14:paraId="228D908A"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2BEEC8A7"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02946795"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12565DBD" w14:textId="77777777" w:rsidR="00C2016A" w:rsidRDefault="00C2016A" w:rsidP="00AC4D1D"/>
    <w:p w14:paraId="1656EA01" w14:textId="77777777" w:rsidR="00655FAA" w:rsidRDefault="00655FAA" w:rsidP="00AC4D1D">
      <w:r>
        <w:t>Käytettävät templateId:t:</w:t>
      </w:r>
    </w:p>
    <w:p w14:paraId="1F5BDC07"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2214C875"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125AEC6A" w14:textId="77777777" w:rsidR="006F1374" w:rsidRDefault="006F1374" w:rsidP="00C27AAA">
      <w:pPr>
        <w:numPr>
          <w:ilvl w:val="0"/>
          <w:numId w:val="34"/>
        </w:numPr>
      </w:pPr>
      <w:r>
        <w:t>eArkiston CDA R2 header (tämä dokumentti)</w:t>
      </w:r>
    </w:p>
    <w:p w14:paraId="452C474E" w14:textId="77777777" w:rsidR="006F1374" w:rsidRDefault="006F1374" w:rsidP="00C27AAA">
      <w:pPr>
        <w:numPr>
          <w:ilvl w:val="0"/>
          <w:numId w:val="34"/>
        </w:numPr>
      </w:pPr>
      <w:r>
        <w:t>Kertomus ja lomakkeet dokumentti</w:t>
      </w:r>
    </w:p>
    <w:p w14:paraId="4EB864A6" w14:textId="77777777" w:rsidR="008D79DD" w:rsidRDefault="006F1374" w:rsidP="002C2345">
      <w:pPr>
        <w:numPr>
          <w:ilvl w:val="0"/>
          <w:numId w:val="34"/>
        </w:numPr>
      </w:pPr>
      <w:r>
        <w:t xml:space="preserve">Mahdollinen erillinen CDA R2 määrittely </w:t>
      </w:r>
    </w:p>
    <w:p w14:paraId="12FA0648" w14:textId="77777777" w:rsidR="00D90400" w:rsidRPr="00D251B1" w:rsidRDefault="00D90400" w:rsidP="001E04C0"/>
    <w:p w14:paraId="1CCFA0B2" w14:textId="77777777" w:rsidR="001E04C0" w:rsidRDefault="001E04C0" w:rsidP="001E04C0"/>
    <w:p w14:paraId="64548A67"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1A4E8509"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51526829"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del w:id="356" w:author="Tekijä" w:date="2020-11-24T15:25:00Z">
        <w:r w:rsidRPr="0014651E" w:rsidDel="0034780F">
          <w:rPr>
            <w:rFonts w:ascii="Courier New" w:hAnsi="Courier New" w:cs="Courier New"/>
            <w:color w:val="FF0000"/>
            <w:sz w:val="18"/>
            <w:szCs w:val="18"/>
            <w:lang w:eastAsia="fi-FI"/>
          </w:rPr>
          <w:delText>root</w:delText>
        </w:r>
      </w:del>
      <w:ins w:id="357" w:author="Tekijä" w:date="2020-11-24T15:25:00Z">
        <w:r w:rsidR="0034780F">
          <w:rPr>
            <w:rFonts w:ascii="Courier New" w:hAnsi="Courier New" w:cs="Courier New"/>
            <w:color w:val="FF0000"/>
            <w:sz w:val="18"/>
            <w:szCs w:val="18"/>
            <w:lang w:eastAsia="fi-FI"/>
          </w:rPr>
          <w:t>extension</w:t>
        </w:r>
      </w:ins>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6172C815"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0B72A9A5"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48E2D484"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40FFA0EC"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29CD56D3"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4588B55E"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28A2B363" w14:textId="77777777" w:rsidR="00722CEC" w:rsidRPr="00D251B1" w:rsidRDefault="00722CEC" w:rsidP="00884933">
      <w:pPr>
        <w:pStyle w:val="Otsikko3"/>
      </w:pPr>
      <w:bookmarkStart w:id="358" w:name="_Toc314136727"/>
      <w:bookmarkStart w:id="359" w:name="_Toc314137483"/>
      <w:bookmarkStart w:id="360" w:name="_Toc314138004"/>
      <w:bookmarkStart w:id="361" w:name="_Toc314138527"/>
      <w:bookmarkStart w:id="362" w:name="_Toc57124155"/>
      <w:bookmarkEnd w:id="358"/>
      <w:bookmarkEnd w:id="359"/>
      <w:bookmarkEnd w:id="360"/>
      <w:bookmarkEnd w:id="361"/>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362"/>
    </w:p>
    <w:p w14:paraId="04C8A773"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ins w:id="363" w:author="Tekijä" w:date="2020-11-09T15:15:00Z">
        <w:r w:rsidR="000D5AA9">
          <w:t xml:space="preserve"> tahon antaman yksilöivän OID-juuren</w:t>
        </w:r>
      </w:ins>
      <w:r w:rsidR="00404940" w:rsidRPr="00D251B1">
        <w:t xml:space="preserve"> </w:t>
      </w:r>
      <w:del w:id="364" w:author="Tekijä" w:date="2020-11-09T15:16:00Z">
        <w:r w:rsidR="007D6F6D" w:rsidDel="000D5AA9">
          <w:delText>toiminta</w:delText>
        </w:r>
        <w:r w:rsidR="00637331" w:rsidRPr="00D251B1" w:rsidDel="000D5AA9">
          <w:delText xml:space="preserve">yksikön </w:delText>
        </w:r>
        <w:r w:rsidR="00404940" w:rsidRPr="00D251B1" w:rsidDel="000D5AA9">
          <w:delText xml:space="preserve">asiakirjoilleen käyttämän </w:delText>
        </w:r>
      </w:del>
      <w:ins w:id="365" w:author="Tekijä" w:date="2020-11-09T15:16:00Z">
        <w:r w:rsidR="000D5AA9">
          <w:t xml:space="preserve"> (asiakirjassa käytetty </w:t>
        </w:r>
      </w:ins>
      <w:r w:rsidR="00404940" w:rsidRPr="00D251B1">
        <w:t>numerogeneraattorin OID-</w:t>
      </w:r>
      <w:del w:id="366" w:author="Tekijä" w:date="2020-11-09T15:16:00Z">
        <w:r w:rsidR="00404940" w:rsidRPr="00D251B1" w:rsidDel="000D5AA9">
          <w:delText xml:space="preserve">tunnuksen </w:delText>
        </w:r>
      </w:del>
      <w:ins w:id="367" w:author="Tekijä" w:date="2020-11-09T15:16:00Z">
        <w:r w:rsidR="000D5AA9">
          <w:t>tunnus)</w:t>
        </w:r>
        <w:r w:rsidR="000D5AA9" w:rsidRPr="00D251B1">
          <w:t xml:space="preserve"> </w:t>
        </w:r>
      </w:ins>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14:paraId="20CC8906" w14:textId="77777777" w:rsidR="000D7574" w:rsidRDefault="000D7574" w:rsidP="00404940"/>
    <w:p w14:paraId="61B15F07" w14:textId="77777777" w:rsidR="00404940" w:rsidRDefault="004B4A6D" w:rsidP="00404940">
      <w:pPr>
        <w:rPr>
          <w:ins w:id="368" w:author="Tekijä" w:date="2020-11-09T15:24:00Z"/>
        </w:rPr>
      </w:pPr>
      <w:del w:id="369" w:author="Tekijä" w:date="2020-11-09T15:23:00Z">
        <w:r w:rsidDel="000D5AA9">
          <w:lastRenderedPageBreak/>
          <w:delText>P</w:delText>
        </w:r>
        <w:r w:rsidRPr="004B4A6D" w:rsidDel="000D5AA9">
          <w:delText xml:space="preserve">alveluntuottaja </w:delText>
        </w:r>
      </w:del>
      <w:ins w:id="370" w:author="Tekijä" w:date="2020-11-09T15:23:00Z">
        <w:r w:rsidR="000D5AA9">
          <w:t>Toimintayksikkö</w:t>
        </w:r>
        <w:r w:rsidR="000D5AA9" w:rsidRPr="004B4A6D">
          <w:t xml:space="preserve"> </w:t>
        </w:r>
      </w:ins>
      <w:r w:rsidRPr="004B4A6D">
        <w:t xml:space="preserve">voi päättää, mille (organisaation) hallinnolliselle tasolle haluaa kiinnittää asiakirjansa. </w:t>
      </w:r>
      <w:ins w:id="371" w:author="Tekijä" w:date="2020-11-09T15:23:00Z">
        <w:r w:rsidR="000D5AA9">
          <w:t xml:space="preserve">OID-juuri perustuu tällöin toimintayksikön Y-tunnukseen. </w:t>
        </w:r>
      </w:ins>
      <w:del w:id="372" w:author="Tekijä" w:date="2020-11-09T15:26:00Z">
        <w:r w:rsidDel="003F6579">
          <w:delText>P</w:delText>
        </w:r>
        <w:r w:rsidRPr="004B4A6D" w:rsidDel="003F6579">
          <w:delText xml:space="preserve">alveluntuottaja vastaa siitä, että yksilöintitunnukset ovat ainutkertaisia ja yksiselitteisiä. </w:delText>
        </w:r>
      </w:del>
      <w:r w:rsidRPr="004B4A6D">
        <w:t xml:space="preserve">Kuvantamislaitteiden tuottamissa kuvissa OID-tunnus tuotetaan laitteen perusteella: laitevalmistaja antaa laitteelle oman OID-tunnuksen, </w:t>
      </w:r>
      <w:del w:id="373" w:author="Tekijä" w:date="2020-11-09T15:26:00Z">
        <w:r w:rsidRPr="004B4A6D" w:rsidDel="003F6579">
          <w:delText>joka liitetään kuvaan metatiedoksi</w:delText>
        </w:r>
      </w:del>
      <w:ins w:id="374" w:author="Tekijä" w:date="2020-11-09T15:26:00Z">
        <w:r w:rsidR="003F6579">
          <w:t>jota käytetään OID-tunnusten OID-juurena</w:t>
        </w:r>
      </w:ins>
      <w:r>
        <w:t>.</w:t>
      </w:r>
      <w:ins w:id="375" w:author="Tekijä" w:date="2020-11-09T15:26:00Z">
        <w:r w:rsidR="003F6579">
          <w:t xml:space="preserve"> Mikäli </w:t>
        </w:r>
      </w:ins>
      <w:ins w:id="376" w:author="Tekijä" w:date="2020-11-09T15:27:00Z">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ins>
    </w:p>
    <w:p w14:paraId="6C97840E" w14:textId="77777777" w:rsidR="000D5AA9" w:rsidRDefault="000D5AA9" w:rsidP="00404940">
      <w:pPr>
        <w:rPr>
          <w:ins w:id="377" w:author="Tekijä" w:date="2020-11-09T15:24:00Z"/>
        </w:rPr>
      </w:pPr>
    </w:p>
    <w:p w14:paraId="0BB1F83D" w14:textId="77777777" w:rsidR="000D5AA9" w:rsidRPr="00D251B1" w:rsidRDefault="000D5AA9" w:rsidP="00404940">
      <w:ins w:id="378" w:author="Tekijä" w:date="2020-11-09T15:24:00Z">
        <w:r>
          <w:t>OID-tunnuksia tuottava taho</w:t>
        </w:r>
        <w:r w:rsidRPr="004B4A6D">
          <w:t xml:space="preserve"> vastaa siitä, että yksilöintitunnukset ovat ainutkertaisia ja yksiselitteisiä.</w:t>
        </w:r>
      </w:ins>
    </w:p>
    <w:p w14:paraId="458CE60C"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49622271"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54D018D9"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4E5627D4"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5A42D88A"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517A0EE2"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5299CB64"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711CAC9E"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74171BD0"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3592E27D"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5F07ACDA" w14:textId="77777777" w:rsidR="00AC1246" w:rsidRDefault="00AC1246" w:rsidP="00D4710E">
      <w:pPr>
        <w:rPr>
          <w:b/>
        </w:rPr>
      </w:pPr>
    </w:p>
    <w:p w14:paraId="447F000F"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5732299F" w14:textId="77777777" w:rsidR="003F69AB" w:rsidRDefault="003F69AB" w:rsidP="00D4710E"/>
    <w:p w14:paraId="3A73A15D"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01023625"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4CE3D640"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5B9F208E"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02B0BB96" w14:textId="77777777" w:rsidR="00D4710E" w:rsidRPr="00E87B76" w:rsidRDefault="00D4710E" w:rsidP="00D4710E">
      <w:pPr>
        <w:numPr>
          <w:ilvl w:val="1"/>
          <w:numId w:val="37"/>
        </w:numPr>
      </w:pPr>
      <w:r w:rsidRPr="00E87B76">
        <w:rPr>
          <w:strike/>
        </w:rPr>
        <w:t>0</w:t>
      </w:r>
      <w:r w:rsidRPr="00E87B76">
        <w:t>412 antopäivä (kuukaudesta poistetaan etunolla)</w:t>
      </w:r>
    </w:p>
    <w:p w14:paraId="51190E5B"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4948A0FC" w14:textId="77777777" w:rsidR="00D4710E" w:rsidRPr="00E87B76" w:rsidRDefault="00D4710E" w:rsidP="00D4710E">
      <w:pPr>
        <w:numPr>
          <w:ilvl w:val="1"/>
          <w:numId w:val="37"/>
        </w:numPr>
      </w:pPr>
      <w:r w:rsidRPr="00E87B76">
        <w:t>satunnaisluku välillä 1..999</w:t>
      </w:r>
    </w:p>
    <w:p w14:paraId="0254D1EC"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0B05ED34" w14:textId="77777777" w:rsidR="00B72181" w:rsidRPr="00D251B1" w:rsidRDefault="00722CEC" w:rsidP="00FE2F6C">
      <w:pPr>
        <w:pStyle w:val="Otsikko3"/>
      </w:pPr>
      <w:bookmarkStart w:id="379" w:name="_Toc314136729"/>
      <w:bookmarkStart w:id="380" w:name="_Toc314137485"/>
      <w:bookmarkStart w:id="381" w:name="_Toc314138006"/>
      <w:bookmarkStart w:id="382" w:name="_Toc314138529"/>
      <w:bookmarkStart w:id="383" w:name="_Toc57124156"/>
      <w:bookmarkEnd w:id="379"/>
      <w:bookmarkEnd w:id="380"/>
      <w:bookmarkEnd w:id="381"/>
      <w:bookmarkEnd w:id="382"/>
      <w:r w:rsidRPr="00D251B1">
        <w:t>ClinicalDocument.code</w:t>
      </w:r>
      <w:r w:rsidR="00B37E26" w:rsidRPr="00D251B1">
        <w:t xml:space="preserve"> – asiakirjan </w:t>
      </w:r>
      <w:r w:rsidR="00260907" w:rsidRPr="00D251B1">
        <w:t>potilas</w:t>
      </w:r>
      <w:r w:rsidR="00B37E26" w:rsidRPr="00D251B1">
        <w:t>rekisteritunnus</w:t>
      </w:r>
      <w:bookmarkEnd w:id="383"/>
    </w:p>
    <w:p w14:paraId="7D69ACA5"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4B4B9523" w14:textId="77777777" w:rsidTr="00D60709">
        <w:tc>
          <w:tcPr>
            <w:tcW w:w="4962" w:type="dxa"/>
            <w:gridSpan w:val="2"/>
            <w:shd w:val="clear" w:color="auto" w:fill="E6E6E6"/>
          </w:tcPr>
          <w:p w14:paraId="5A113516" w14:textId="77777777" w:rsidR="001B7762" w:rsidRPr="00D251B1" w:rsidRDefault="00C801A7" w:rsidP="00D60709">
            <w:pPr>
              <w:spacing w:before="120"/>
              <w:rPr>
                <w:b/>
              </w:rPr>
            </w:pPr>
            <w:bookmarkStart w:id="384" w:name="OLE_LINK15"/>
            <w:bookmarkStart w:id="385" w:name="OLE_LINK16"/>
            <w:r w:rsidRPr="00D251B1">
              <w:rPr>
                <w:b/>
              </w:rPr>
              <w:t xml:space="preserve">Koodisto: </w:t>
            </w:r>
            <w:r w:rsidR="008751B8" w:rsidRPr="008751B8">
              <w:rPr>
                <w:b/>
              </w:rPr>
              <w:t>1.2.246.537.5.40150.2009</w:t>
            </w:r>
          </w:p>
          <w:p w14:paraId="612E60FC" w14:textId="77777777" w:rsidR="00C801A7" w:rsidRPr="00D251B1" w:rsidRDefault="00703CDF" w:rsidP="00D60709">
            <w:pPr>
              <w:spacing w:before="120"/>
              <w:rPr>
                <w:b/>
              </w:rPr>
            </w:pPr>
            <w:r w:rsidRPr="00703CDF">
              <w:rPr>
                <w:b/>
              </w:rPr>
              <w:t>KanTa-palvelut - Potilasasiakirjan rekisteritunnus</w:t>
            </w:r>
          </w:p>
        </w:tc>
      </w:tr>
      <w:tr w:rsidR="004B54E1" w:rsidRPr="00D251B1" w14:paraId="5AB456CF" w14:textId="77777777" w:rsidTr="00D60709">
        <w:tc>
          <w:tcPr>
            <w:tcW w:w="993" w:type="dxa"/>
          </w:tcPr>
          <w:p w14:paraId="2DA547A4" w14:textId="77777777" w:rsidR="004B54E1" w:rsidRPr="00D251B1" w:rsidRDefault="004B54E1">
            <w:pPr>
              <w:jc w:val="right"/>
              <w:rPr>
                <w:sz w:val="20"/>
              </w:rPr>
            </w:pPr>
          </w:p>
        </w:tc>
        <w:tc>
          <w:tcPr>
            <w:tcW w:w="3969" w:type="dxa"/>
          </w:tcPr>
          <w:p w14:paraId="38BA35F2" w14:textId="77777777" w:rsidR="004B54E1" w:rsidRPr="00D251B1" w:rsidRDefault="004B54E1">
            <w:pPr>
              <w:rPr>
                <w:sz w:val="20"/>
              </w:rPr>
            </w:pPr>
          </w:p>
        </w:tc>
      </w:tr>
      <w:tr w:rsidR="004B54E1" w:rsidRPr="00D251B1" w14:paraId="4D33A7E0" w14:textId="77777777" w:rsidTr="00D60709">
        <w:tc>
          <w:tcPr>
            <w:tcW w:w="993" w:type="dxa"/>
          </w:tcPr>
          <w:p w14:paraId="5373317E" w14:textId="77777777" w:rsidR="004B54E1" w:rsidRPr="00D251B1" w:rsidRDefault="004B54E1">
            <w:pPr>
              <w:jc w:val="right"/>
              <w:rPr>
                <w:sz w:val="20"/>
              </w:rPr>
            </w:pPr>
            <w:r w:rsidRPr="00D251B1">
              <w:rPr>
                <w:sz w:val="20"/>
              </w:rPr>
              <w:t>2</w:t>
            </w:r>
          </w:p>
        </w:tc>
        <w:tc>
          <w:tcPr>
            <w:tcW w:w="3969" w:type="dxa"/>
          </w:tcPr>
          <w:p w14:paraId="053E9701" w14:textId="77777777" w:rsidR="004B54E1" w:rsidRPr="00D251B1" w:rsidRDefault="004B54E1">
            <w:pPr>
              <w:rPr>
                <w:sz w:val="20"/>
              </w:rPr>
            </w:pPr>
            <w:r w:rsidRPr="00D251B1">
              <w:rPr>
                <w:sz w:val="20"/>
              </w:rPr>
              <w:t>julkinen terveydenhuolto</w:t>
            </w:r>
          </w:p>
        </w:tc>
      </w:tr>
      <w:tr w:rsidR="004B54E1" w:rsidRPr="00D251B1" w14:paraId="241A88B9" w14:textId="77777777" w:rsidTr="00D60709">
        <w:tc>
          <w:tcPr>
            <w:tcW w:w="993" w:type="dxa"/>
          </w:tcPr>
          <w:p w14:paraId="51BC2426" w14:textId="77777777" w:rsidR="004B54E1" w:rsidRPr="00D251B1" w:rsidRDefault="004B54E1">
            <w:pPr>
              <w:jc w:val="right"/>
              <w:rPr>
                <w:sz w:val="20"/>
              </w:rPr>
            </w:pPr>
            <w:r w:rsidRPr="00D251B1">
              <w:rPr>
                <w:sz w:val="20"/>
              </w:rPr>
              <w:t>3</w:t>
            </w:r>
          </w:p>
        </w:tc>
        <w:tc>
          <w:tcPr>
            <w:tcW w:w="3969" w:type="dxa"/>
          </w:tcPr>
          <w:p w14:paraId="39C3B599"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537B8685" w14:textId="77777777" w:rsidTr="00D60709">
        <w:tc>
          <w:tcPr>
            <w:tcW w:w="993" w:type="dxa"/>
          </w:tcPr>
          <w:p w14:paraId="28FBE864" w14:textId="77777777" w:rsidR="004B54E1" w:rsidRPr="00D251B1" w:rsidRDefault="004B54E1">
            <w:pPr>
              <w:jc w:val="right"/>
              <w:rPr>
                <w:sz w:val="20"/>
              </w:rPr>
            </w:pPr>
            <w:r w:rsidRPr="00D251B1">
              <w:rPr>
                <w:sz w:val="20"/>
              </w:rPr>
              <w:t>4</w:t>
            </w:r>
          </w:p>
        </w:tc>
        <w:tc>
          <w:tcPr>
            <w:tcW w:w="3969" w:type="dxa"/>
          </w:tcPr>
          <w:p w14:paraId="630F0D3B"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1DB11B6A" w14:textId="77777777" w:rsidTr="00D60709">
        <w:tc>
          <w:tcPr>
            <w:tcW w:w="993" w:type="dxa"/>
          </w:tcPr>
          <w:p w14:paraId="44E48058" w14:textId="77777777" w:rsidR="004B54E1" w:rsidRPr="00D251B1" w:rsidRDefault="004B54E1">
            <w:pPr>
              <w:jc w:val="right"/>
              <w:rPr>
                <w:sz w:val="20"/>
              </w:rPr>
            </w:pPr>
            <w:r w:rsidRPr="00D251B1">
              <w:rPr>
                <w:sz w:val="20"/>
              </w:rPr>
              <w:lastRenderedPageBreak/>
              <w:t>10</w:t>
            </w:r>
          </w:p>
        </w:tc>
        <w:tc>
          <w:tcPr>
            <w:tcW w:w="3969" w:type="dxa"/>
          </w:tcPr>
          <w:p w14:paraId="0D1C9C9E" w14:textId="77777777" w:rsidR="004B54E1" w:rsidRPr="00D251B1" w:rsidRDefault="008751B8">
            <w:pPr>
              <w:rPr>
                <w:sz w:val="20"/>
              </w:rPr>
            </w:pPr>
            <w:r>
              <w:rPr>
                <w:sz w:val="20"/>
              </w:rPr>
              <w:t>A</w:t>
            </w:r>
            <w:r w:rsidR="004B54E1" w:rsidRPr="00D251B1">
              <w:rPr>
                <w:sz w:val="20"/>
              </w:rPr>
              <w:t>mmatinharjoittaja</w:t>
            </w:r>
          </w:p>
        </w:tc>
      </w:tr>
      <w:tr w:rsidR="008751B8" w:rsidRPr="00D251B1" w14:paraId="59264350" w14:textId="77777777" w:rsidTr="00D60709">
        <w:tc>
          <w:tcPr>
            <w:tcW w:w="993" w:type="dxa"/>
          </w:tcPr>
          <w:p w14:paraId="2E7565F6" w14:textId="77777777" w:rsidR="008751B8" w:rsidRPr="00D251B1" w:rsidRDefault="008751B8">
            <w:pPr>
              <w:jc w:val="right"/>
              <w:rPr>
                <w:sz w:val="20"/>
              </w:rPr>
            </w:pPr>
            <w:r>
              <w:rPr>
                <w:sz w:val="20"/>
              </w:rPr>
              <w:t>11</w:t>
            </w:r>
          </w:p>
        </w:tc>
        <w:tc>
          <w:tcPr>
            <w:tcW w:w="3969" w:type="dxa"/>
          </w:tcPr>
          <w:p w14:paraId="68D54789" w14:textId="77777777" w:rsidR="008751B8" w:rsidRPr="00D251B1" w:rsidRDefault="008751B8">
            <w:pPr>
              <w:rPr>
                <w:sz w:val="20"/>
              </w:rPr>
            </w:pPr>
            <w:r w:rsidRPr="008751B8">
              <w:rPr>
                <w:sz w:val="20"/>
              </w:rPr>
              <w:t>Käytöstä poistetut asiakirjat</w:t>
            </w:r>
          </w:p>
        </w:tc>
      </w:tr>
      <w:tr w:rsidR="00703CDF" w:rsidRPr="00D251B1" w14:paraId="62ACE815" w14:textId="77777777" w:rsidTr="00D60709">
        <w:tc>
          <w:tcPr>
            <w:tcW w:w="993" w:type="dxa"/>
          </w:tcPr>
          <w:p w14:paraId="2BF12729" w14:textId="77777777" w:rsidR="00703CDF" w:rsidRDefault="00703CDF">
            <w:pPr>
              <w:jc w:val="right"/>
              <w:rPr>
                <w:sz w:val="20"/>
              </w:rPr>
            </w:pPr>
            <w:r>
              <w:rPr>
                <w:sz w:val="20"/>
              </w:rPr>
              <w:t>12</w:t>
            </w:r>
          </w:p>
        </w:tc>
        <w:tc>
          <w:tcPr>
            <w:tcW w:w="3969" w:type="dxa"/>
          </w:tcPr>
          <w:p w14:paraId="5D78143A" w14:textId="77777777" w:rsidR="00703CDF" w:rsidRPr="008751B8" w:rsidRDefault="00703CDF">
            <w:pPr>
              <w:rPr>
                <w:sz w:val="20"/>
              </w:rPr>
            </w:pPr>
            <w:r>
              <w:rPr>
                <w:sz w:val="20"/>
              </w:rPr>
              <w:t>Potilaan tiedonhallintapalvelun asiakirjat</w:t>
            </w:r>
          </w:p>
        </w:tc>
      </w:tr>
    </w:tbl>
    <w:bookmarkEnd w:id="384"/>
    <w:bookmarkEnd w:id="385"/>
    <w:p w14:paraId="1E5066DE"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0D870215"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0F679249"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1363A5E8"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70E06F46"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6D19C0E5" w14:textId="77777777" w:rsidR="00722CEC" w:rsidRPr="00D251B1" w:rsidRDefault="00722CEC" w:rsidP="00722CEC">
      <w:pPr>
        <w:pStyle w:val="Otsikko3"/>
      </w:pPr>
      <w:bookmarkStart w:id="386" w:name="_Toc206750981"/>
      <w:bookmarkStart w:id="387" w:name="_Toc57124157"/>
      <w:bookmarkEnd w:id="386"/>
      <w:r w:rsidRPr="00D251B1">
        <w:t xml:space="preserve">ClinicalDocument.title </w:t>
      </w:r>
      <w:r w:rsidR="00A72FE0" w:rsidRPr="00D251B1">
        <w:t>– asiakirjan otsikko</w:t>
      </w:r>
      <w:bookmarkEnd w:id="387"/>
    </w:p>
    <w:p w14:paraId="100A03C3"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6B3EF8F9" w14:textId="77777777" w:rsidR="00D62E57" w:rsidRDefault="00D62E57" w:rsidP="00404940"/>
    <w:p w14:paraId="69E25DF1" w14:textId="77777777" w:rsidR="00816BCC" w:rsidRDefault="00D62E57" w:rsidP="00404940">
      <w:r w:rsidRPr="00D62E57">
        <w:t xml:space="preserve">Palvelutapahtuma-asiakirjan otsikko on "Palvelutapahtuma-asiakirja". </w:t>
      </w:r>
    </w:p>
    <w:p w14:paraId="2C3ADF90" w14:textId="77777777" w:rsidR="00816BCC" w:rsidRDefault="00816BCC" w:rsidP="00404940"/>
    <w:p w14:paraId="699F5833"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210781E8"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80F71E8"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39195D7"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432E3AAA"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5F8D5244"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B99D19F"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670B8F36" w14:textId="77777777" w:rsidR="00722CEC" w:rsidRPr="00D251B1" w:rsidRDefault="00722CEC" w:rsidP="00722CEC">
      <w:pPr>
        <w:pStyle w:val="Otsikko3"/>
      </w:pPr>
      <w:bookmarkStart w:id="388" w:name="_Toc57124158"/>
      <w:r w:rsidRPr="00D251B1">
        <w:t xml:space="preserve">ClinicalDocument.effectiveTime </w:t>
      </w:r>
      <w:r w:rsidR="00A72FE0" w:rsidRPr="00D251B1">
        <w:t>– asiakirjan luontiaika</w:t>
      </w:r>
      <w:bookmarkEnd w:id="388"/>
    </w:p>
    <w:p w14:paraId="4181EB46"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302BC269" w14:textId="77777777" w:rsidR="00772F06" w:rsidRDefault="00772F06" w:rsidP="00404940"/>
    <w:p w14:paraId="19CDF1CA"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0CC19C57" w14:textId="77777777" w:rsidR="00900865" w:rsidRPr="00D251B1" w:rsidRDefault="00900865" w:rsidP="00722CEC"/>
    <w:p w14:paraId="7A9773CB"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1F4229CF"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484AB5CD" w14:textId="77777777" w:rsidR="007C54EB" w:rsidRDefault="007C54EB" w:rsidP="00C763B2">
      <w:pPr>
        <w:autoSpaceDE w:val="0"/>
        <w:autoSpaceDN w:val="0"/>
        <w:adjustRightInd w:val="0"/>
      </w:pPr>
    </w:p>
    <w:p w14:paraId="752D5DE0"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6877437F" w14:textId="77777777" w:rsidR="00CA632D" w:rsidRDefault="00CA632D" w:rsidP="00C763B2">
      <w:pPr>
        <w:autoSpaceDE w:val="0"/>
        <w:autoSpaceDN w:val="0"/>
        <w:adjustRightInd w:val="0"/>
      </w:pPr>
    </w:p>
    <w:p w14:paraId="42655958" w14:textId="77777777" w:rsidR="008C05DA" w:rsidRDefault="008C05DA" w:rsidP="0014651E">
      <w:pPr>
        <w:autoSpaceDE w:val="0"/>
        <w:autoSpaceDN w:val="0"/>
        <w:adjustRightInd w:val="0"/>
      </w:pPr>
      <w:bookmarkStart w:id="389" w:name="_Toc314136733"/>
      <w:bookmarkStart w:id="390" w:name="_Toc314137489"/>
      <w:bookmarkStart w:id="391" w:name="_Toc314138010"/>
      <w:bookmarkStart w:id="392" w:name="_Toc314138533"/>
      <w:bookmarkStart w:id="393" w:name="_Toc314136734"/>
      <w:bookmarkStart w:id="394" w:name="_Toc314137490"/>
      <w:bookmarkStart w:id="395" w:name="_Toc314138011"/>
      <w:bookmarkStart w:id="396" w:name="_Toc314138534"/>
      <w:bookmarkEnd w:id="389"/>
      <w:bookmarkEnd w:id="390"/>
      <w:bookmarkEnd w:id="391"/>
      <w:bookmarkEnd w:id="392"/>
      <w:bookmarkEnd w:id="393"/>
      <w:bookmarkEnd w:id="394"/>
      <w:bookmarkEnd w:id="395"/>
      <w:bookmarkEnd w:id="396"/>
      <w:r>
        <w:t>UTC-aikavyöhyketieto tulee pakolliseksi vain uusissa Kanta-järjestelmissä, eikä sitä lisätä Potilastiedon arkiston asiakirjojen aikatietoihin</w:t>
      </w:r>
      <w:r w:rsidR="00FC4B90">
        <w:t>.</w:t>
      </w:r>
    </w:p>
    <w:p w14:paraId="452168A0" w14:textId="77777777" w:rsidR="00404940" w:rsidRPr="00D251B1" w:rsidRDefault="008C57E4" w:rsidP="007B7000">
      <w:pPr>
        <w:pStyle w:val="Otsikko3"/>
      </w:pPr>
      <w:bookmarkStart w:id="397" w:name="_Toc57124159"/>
      <w:r w:rsidRPr="00D251B1">
        <w:t>ClinicalDocument.c</w:t>
      </w:r>
      <w:r w:rsidR="00722CEC" w:rsidRPr="00D251B1">
        <w:t xml:space="preserve">onfidentialityCode </w:t>
      </w:r>
      <w:r w:rsidR="00890E2F" w:rsidRPr="00D251B1">
        <w:t>- asiakirjan luottamuksellisuus</w:t>
      </w:r>
      <w:bookmarkEnd w:id="397"/>
    </w:p>
    <w:p w14:paraId="2DB78BEE"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75800013" w14:textId="77777777" w:rsidR="00C801A7" w:rsidRPr="00D251B1" w:rsidRDefault="00C801A7" w:rsidP="00C801A7"/>
    <w:p w14:paraId="4A8FD835"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w:t>
      </w:r>
      <w:r w:rsidR="00C801A7" w:rsidRPr="00D251B1">
        <w:lastRenderedPageBreak/>
        <w:t>ympäristössä asiakirjojen julkisuuslain mukaisen käsittelyn ja hallinnan. Julkisuus määritellään arkistonmuodostussuunnitelmassa.</w:t>
      </w:r>
    </w:p>
    <w:p w14:paraId="0B66341C" w14:textId="77777777" w:rsidR="00C801A7" w:rsidRPr="00D251B1" w:rsidRDefault="00C801A7" w:rsidP="00C801A7"/>
    <w:p w14:paraId="6AE9DB41"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288D3896" w14:textId="77777777" w:rsidR="00C801A7" w:rsidRPr="00D251B1" w:rsidRDefault="00C801A7" w:rsidP="00C801A7"/>
    <w:p w14:paraId="4CC0A297"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152A5B5E" w14:textId="77777777" w:rsidR="00C801A7" w:rsidRPr="00D251B1" w:rsidRDefault="00C801A7" w:rsidP="00C801A7"/>
    <w:p w14:paraId="14FFD6D4" w14:textId="77777777" w:rsidR="00C801A7" w:rsidRPr="00D251B1" w:rsidRDefault="00C801A7" w:rsidP="00C801A7">
      <w:r w:rsidRPr="00D251B1">
        <w:t>Elementtiin liittyen on huomioitava ohjeet:</w:t>
      </w:r>
    </w:p>
    <w:p w14:paraId="35E146E7"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1E69D520" w14:textId="77777777" w:rsidR="00C801A7" w:rsidRPr="00D251B1" w:rsidRDefault="00C801A7" w:rsidP="00C801A7">
      <w:r w:rsidRPr="00D251B1">
        <w:t>- VAHTI 2/2000 "Valtionhallinnon tietoaineistojen käsittelyn tietoturvallisuusohje"</w:t>
      </w:r>
    </w:p>
    <w:p w14:paraId="5D21F1DB"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19FF2C51" w14:textId="77777777" w:rsidTr="00D60709">
        <w:tc>
          <w:tcPr>
            <w:tcW w:w="4962" w:type="dxa"/>
            <w:gridSpan w:val="2"/>
            <w:shd w:val="clear" w:color="auto" w:fill="E6E6E6"/>
          </w:tcPr>
          <w:p w14:paraId="7A485877" w14:textId="77777777" w:rsidR="00C801A7" w:rsidRPr="00D251B1" w:rsidRDefault="00C801A7" w:rsidP="00D60709">
            <w:pPr>
              <w:spacing w:before="120"/>
              <w:rPr>
                <w:b/>
              </w:rPr>
            </w:pPr>
            <w:bookmarkStart w:id="398" w:name="OLE_LINK5"/>
            <w:bookmarkStart w:id="399" w:name="OLE_LINK17"/>
            <w:r w:rsidRPr="00D251B1">
              <w:rPr>
                <w:b/>
              </w:rPr>
              <w:t>Koodisto</w:t>
            </w:r>
            <w:r w:rsidR="001B7762" w:rsidRPr="00D251B1">
              <w:t xml:space="preserve"> </w:t>
            </w:r>
            <w:r w:rsidR="009D7047">
              <w:rPr>
                <w:b/>
              </w:rPr>
              <w:t>1.2.246.777.5.99902.2006</w:t>
            </w:r>
          </w:p>
          <w:p w14:paraId="4476BB60"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68878FDF" w14:textId="77777777" w:rsidTr="00D60709">
        <w:tc>
          <w:tcPr>
            <w:tcW w:w="1134" w:type="dxa"/>
          </w:tcPr>
          <w:p w14:paraId="6D53DC1E" w14:textId="77777777" w:rsidR="00C801A7" w:rsidRPr="00D251B1" w:rsidRDefault="00C801A7" w:rsidP="00D60709">
            <w:pPr>
              <w:spacing w:before="120"/>
            </w:pPr>
            <w:r w:rsidRPr="00D251B1">
              <w:t>1</w:t>
            </w:r>
          </w:p>
        </w:tc>
        <w:tc>
          <w:tcPr>
            <w:tcW w:w="3828" w:type="dxa"/>
          </w:tcPr>
          <w:p w14:paraId="453049AF" w14:textId="77777777" w:rsidR="00C801A7" w:rsidRPr="00D251B1" w:rsidRDefault="00D018CA" w:rsidP="00D60709">
            <w:pPr>
              <w:spacing w:before="120"/>
            </w:pPr>
            <w:r w:rsidRPr="00D251B1">
              <w:t>e</w:t>
            </w:r>
            <w:r w:rsidR="00C801A7" w:rsidRPr="00D251B1">
              <w:t>rittäin salainen</w:t>
            </w:r>
          </w:p>
        </w:tc>
      </w:tr>
      <w:tr w:rsidR="00C801A7" w:rsidRPr="00D251B1" w14:paraId="6F484E8D" w14:textId="77777777" w:rsidTr="00D60709">
        <w:tc>
          <w:tcPr>
            <w:tcW w:w="1134" w:type="dxa"/>
          </w:tcPr>
          <w:p w14:paraId="33A73AED" w14:textId="77777777" w:rsidR="00C801A7" w:rsidRPr="00D251B1" w:rsidRDefault="00C801A7" w:rsidP="00D60709">
            <w:pPr>
              <w:spacing w:before="120"/>
            </w:pPr>
            <w:r w:rsidRPr="00D251B1">
              <w:t>2</w:t>
            </w:r>
          </w:p>
        </w:tc>
        <w:tc>
          <w:tcPr>
            <w:tcW w:w="3828" w:type="dxa"/>
          </w:tcPr>
          <w:p w14:paraId="318C5291" w14:textId="77777777" w:rsidR="00C801A7" w:rsidRPr="00D251B1" w:rsidRDefault="00D018CA" w:rsidP="00D60709">
            <w:pPr>
              <w:spacing w:before="120"/>
            </w:pPr>
            <w:r w:rsidRPr="00D251B1">
              <w:t>s</w:t>
            </w:r>
            <w:r w:rsidR="00C801A7" w:rsidRPr="00D251B1">
              <w:t>alainen</w:t>
            </w:r>
          </w:p>
        </w:tc>
      </w:tr>
      <w:tr w:rsidR="00C801A7" w:rsidRPr="00D251B1" w14:paraId="64BE58DC" w14:textId="77777777" w:rsidTr="00D60709">
        <w:tc>
          <w:tcPr>
            <w:tcW w:w="1134" w:type="dxa"/>
          </w:tcPr>
          <w:p w14:paraId="43FA7B2C" w14:textId="77777777" w:rsidR="00C801A7" w:rsidRPr="00D251B1" w:rsidRDefault="00C801A7" w:rsidP="00D60709">
            <w:pPr>
              <w:spacing w:before="120"/>
            </w:pPr>
            <w:r w:rsidRPr="00D251B1">
              <w:t>3</w:t>
            </w:r>
          </w:p>
        </w:tc>
        <w:tc>
          <w:tcPr>
            <w:tcW w:w="3828" w:type="dxa"/>
          </w:tcPr>
          <w:p w14:paraId="7B541BE0" w14:textId="77777777" w:rsidR="00C801A7" w:rsidRPr="00D251B1" w:rsidRDefault="00D018CA" w:rsidP="00D60709">
            <w:pPr>
              <w:spacing w:before="120"/>
            </w:pPr>
            <w:r w:rsidRPr="00D251B1">
              <w:t>l</w:t>
            </w:r>
            <w:r w:rsidR="00C801A7" w:rsidRPr="00D251B1">
              <w:t>uottamuksellinen</w:t>
            </w:r>
          </w:p>
        </w:tc>
      </w:tr>
      <w:tr w:rsidR="00C801A7" w:rsidRPr="00D251B1" w14:paraId="3FA079C2" w14:textId="77777777" w:rsidTr="00D60709">
        <w:tc>
          <w:tcPr>
            <w:tcW w:w="1134" w:type="dxa"/>
          </w:tcPr>
          <w:p w14:paraId="7563CCC1" w14:textId="77777777" w:rsidR="00C801A7" w:rsidRPr="00D251B1" w:rsidRDefault="00C801A7" w:rsidP="00D60709">
            <w:pPr>
              <w:spacing w:before="120"/>
            </w:pPr>
            <w:r w:rsidRPr="00D251B1">
              <w:t>4</w:t>
            </w:r>
          </w:p>
        </w:tc>
        <w:tc>
          <w:tcPr>
            <w:tcW w:w="3828" w:type="dxa"/>
          </w:tcPr>
          <w:p w14:paraId="10B30A58" w14:textId="77777777" w:rsidR="00C801A7" w:rsidRPr="00D251B1" w:rsidRDefault="00D018CA" w:rsidP="00D60709">
            <w:pPr>
              <w:spacing w:before="120"/>
            </w:pPr>
            <w:r w:rsidRPr="00D251B1">
              <w:t>v</w:t>
            </w:r>
            <w:r w:rsidR="00C801A7" w:rsidRPr="00D251B1">
              <w:t>iranomaiskäyttö</w:t>
            </w:r>
          </w:p>
        </w:tc>
      </w:tr>
      <w:tr w:rsidR="00C801A7" w:rsidRPr="00D251B1" w14:paraId="4F060732" w14:textId="77777777" w:rsidTr="00D60709">
        <w:tc>
          <w:tcPr>
            <w:tcW w:w="1134" w:type="dxa"/>
          </w:tcPr>
          <w:p w14:paraId="0A6BCC44" w14:textId="77777777" w:rsidR="00C801A7" w:rsidRPr="00D251B1" w:rsidRDefault="00C801A7" w:rsidP="00D60709">
            <w:pPr>
              <w:spacing w:before="120"/>
            </w:pPr>
            <w:r w:rsidRPr="00D251B1">
              <w:t>5</w:t>
            </w:r>
          </w:p>
        </w:tc>
        <w:tc>
          <w:tcPr>
            <w:tcW w:w="3828" w:type="dxa"/>
          </w:tcPr>
          <w:p w14:paraId="6487F670" w14:textId="77777777" w:rsidR="00C801A7" w:rsidRPr="00D251B1" w:rsidRDefault="00D018CA" w:rsidP="00D60709">
            <w:pPr>
              <w:spacing w:before="120"/>
            </w:pPr>
            <w:r w:rsidRPr="00D251B1">
              <w:t>t</w:t>
            </w:r>
            <w:r w:rsidR="00C801A7" w:rsidRPr="00D251B1">
              <w:t>erveydenhuollon salassapidettävä</w:t>
            </w:r>
          </w:p>
        </w:tc>
      </w:tr>
    </w:tbl>
    <w:bookmarkEnd w:id="398"/>
    <w:bookmarkEnd w:id="399"/>
    <w:p w14:paraId="354EE135"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2E227224" w14:textId="77777777" w:rsidR="00C801A7" w:rsidRPr="00D251B1" w:rsidRDefault="00C801A7" w:rsidP="00C801A7"/>
    <w:p w14:paraId="7A819848" w14:textId="77777777" w:rsidR="00964864" w:rsidRDefault="009A1DE3" w:rsidP="00C801A7">
      <w:r w:rsidRPr="009A1DE3">
        <w:t xml:space="preserve">Vakioarvo on Terveydenhuollon salassapidettävä (koodistoarvo 5). </w:t>
      </w:r>
    </w:p>
    <w:p w14:paraId="58BBEDC1" w14:textId="77777777" w:rsidR="00C801A7" w:rsidRPr="00D251B1" w:rsidRDefault="00C801A7" w:rsidP="00C801A7"/>
    <w:p w14:paraId="3C9CD8A9"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6830932C"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2A8AFFA3"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317DE556"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45D3D4E8" w14:textId="77777777" w:rsidR="00722CEC" w:rsidRPr="00D251B1" w:rsidRDefault="00D018CA" w:rsidP="00D018CA">
      <w:pPr>
        <w:pStyle w:val="Otsikko3"/>
      </w:pPr>
      <w:bookmarkStart w:id="400" w:name="_Toc314136736"/>
      <w:bookmarkStart w:id="401" w:name="_Toc314137492"/>
      <w:bookmarkStart w:id="402" w:name="_Toc314138013"/>
      <w:bookmarkStart w:id="403" w:name="_Toc314138536"/>
      <w:bookmarkStart w:id="404" w:name="_Toc314136737"/>
      <w:bookmarkStart w:id="405" w:name="_Toc314137493"/>
      <w:bookmarkStart w:id="406" w:name="_Toc314138014"/>
      <w:bookmarkStart w:id="407" w:name="_Toc314138537"/>
      <w:bookmarkStart w:id="408" w:name="_Toc314136738"/>
      <w:bookmarkStart w:id="409" w:name="_Toc314137494"/>
      <w:bookmarkStart w:id="410" w:name="_Toc314138015"/>
      <w:bookmarkStart w:id="411" w:name="_Toc314138538"/>
      <w:bookmarkStart w:id="412" w:name="_Toc314136739"/>
      <w:bookmarkStart w:id="413" w:name="_Toc314137495"/>
      <w:bookmarkStart w:id="414" w:name="_Toc314138016"/>
      <w:bookmarkStart w:id="415" w:name="_Toc31413853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D251B1">
        <w:t xml:space="preserve"> </w:t>
      </w:r>
      <w:bookmarkStart w:id="416" w:name="_Toc57124160"/>
      <w:r w:rsidR="00722CEC" w:rsidRPr="00D251B1">
        <w:t xml:space="preserve">ClinicalDocument.languageCode </w:t>
      </w:r>
      <w:r w:rsidR="008830EC" w:rsidRPr="00D251B1">
        <w:t>– asiakirjan kieli</w:t>
      </w:r>
      <w:bookmarkEnd w:id="416"/>
    </w:p>
    <w:p w14:paraId="6A9B98C1"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6E400119"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287705E2"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4674F9E2" w14:textId="77777777" w:rsidTr="00D60709">
        <w:tc>
          <w:tcPr>
            <w:tcW w:w="4962" w:type="dxa"/>
            <w:gridSpan w:val="2"/>
            <w:shd w:val="clear" w:color="auto" w:fill="E6E6E6"/>
          </w:tcPr>
          <w:p w14:paraId="792974DB"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5C216F57" w14:textId="77777777" w:rsidTr="00D60709">
        <w:tc>
          <w:tcPr>
            <w:tcW w:w="1134" w:type="dxa"/>
          </w:tcPr>
          <w:p w14:paraId="10A3248D" w14:textId="77777777" w:rsidR="004B4BCF" w:rsidRPr="00D251B1" w:rsidRDefault="007007BB" w:rsidP="00D60709">
            <w:pPr>
              <w:spacing w:before="120"/>
            </w:pPr>
            <w:r>
              <w:t>fi</w:t>
            </w:r>
          </w:p>
        </w:tc>
        <w:tc>
          <w:tcPr>
            <w:tcW w:w="3828" w:type="dxa"/>
          </w:tcPr>
          <w:p w14:paraId="5DBDF9B5" w14:textId="77777777" w:rsidR="004B4BCF" w:rsidRPr="00D251B1" w:rsidRDefault="001055F6" w:rsidP="00D60709">
            <w:pPr>
              <w:spacing w:before="120"/>
            </w:pPr>
            <w:r>
              <w:t>suomi</w:t>
            </w:r>
          </w:p>
        </w:tc>
      </w:tr>
      <w:tr w:rsidR="004B4BCF" w:rsidRPr="00D251B1" w14:paraId="297E4699" w14:textId="77777777" w:rsidTr="00D60709">
        <w:tc>
          <w:tcPr>
            <w:tcW w:w="1134" w:type="dxa"/>
          </w:tcPr>
          <w:p w14:paraId="09B94D9A" w14:textId="77777777" w:rsidR="004B4BCF" w:rsidRPr="00D251B1" w:rsidRDefault="007007BB" w:rsidP="00D60709">
            <w:pPr>
              <w:spacing w:before="120"/>
            </w:pPr>
            <w:r>
              <w:t>sv</w:t>
            </w:r>
          </w:p>
        </w:tc>
        <w:tc>
          <w:tcPr>
            <w:tcW w:w="3828" w:type="dxa"/>
          </w:tcPr>
          <w:p w14:paraId="24E2BD20" w14:textId="77777777" w:rsidR="004B4BCF" w:rsidRPr="00D251B1" w:rsidRDefault="001055F6" w:rsidP="00D60709">
            <w:pPr>
              <w:spacing w:before="120"/>
            </w:pPr>
            <w:r>
              <w:t>ruotsi</w:t>
            </w:r>
          </w:p>
        </w:tc>
      </w:tr>
    </w:tbl>
    <w:p w14:paraId="6C672A7B"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4CD594CA"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38B9D6A2"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lastRenderedPageBreak/>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4C6BE91B"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62DA8BFF" w14:textId="77777777" w:rsidR="00722CEC" w:rsidRPr="00D251B1" w:rsidRDefault="00722CEC" w:rsidP="00722CEC">
      <w:pPr>
        <w:pStyle w:val="Otsikko3"/>
      </w:pPr>
      <w:bookmarkStart w:id="417" w:name="_Toc57124161"/>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417"/>
    </w:p>
    <w:p w14:paraId="753991A5"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3C95693E" w14:textId="77777777" w:rsidR="004354F9" w:rsidRPr="00D251B1" w:rsidRDefault="004354F9" w:rsidP="00722CEC"/>
    <w:p w14:paraId="4AF34491"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719A4EBB"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47CB56E4" w14:textId="77777777" w:rsidR="00722CEC" w:rsidRPr="00D251B1" w:rsidRDefault="00722CEC" w:rsidP="00722CEC">
      <w:pPr>
        <w:pStyle w:val="Otsikko3"/>
      </w:pPr>
      <w:bookmarkStart w:id="418" w:name="_Toc57124162"/>
      <w:r w:rsidRPr="00D251B1">
        <w:t>ClinicalDocument.versionNumber</w:t>
      </w:r>
      <w:r w:rsidR="008830EC" w:rsidRPr="00D251B1">
        <w:t xml:space="preserve"> – </w:t>
      </w:r>
      <w:r w:rsidR="00890E2F" w:rsidRPr="00D251B1">
        <w:t>asiakirjan versio</w:t>
      </w:r>
      <w:bookmarkEnd w:id="418"/>
    </w:p>
    <w:p w14:paraId="5ED14583"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1D64A6E2" w14:textId="77777777" w:rsidR="00D842DD" w:rsidRPr="00D251B1" w:rsidRDefault="00D842DD" w:rsidP="003715DC"/>
    <w:p w14:paraId="3962DBFB"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209E08A6"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69BE8153"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4C742FC2"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205900D1" w14:textId="77777777" w:rsidR="00722CEC" w:rsidRPr="00D251B1" w:rsidRDefault="00722CEC" w:rsidP="00722CEC">
      <w:pPr>
        <w:pStyle w:val="Otsikko3"/>
      </w:pPr>
      <w:bookmarkStart w:id="419" w:name="_Toc57124163"/>
      <w:r w:rsidRPr="00D251B1">
        <w:t xml:space="preserve">ClinicalDocument.copyTime </w:t>
      </w:r>
      <w:r w:rsidR="008830EC" w:rsidRPr="00D251B1">
        <w:t xml:space="preserve">– </w:t>
      </w:r>
      <w:r w:rsidR="00890E2F" w:rsidRPr="00D251B1">
        <w:t xml:space="preserve">asiakirjan </w:t>
      </w:r>
      <w:r w:rsidR="008830EC" w:rsidRPr="00D251B1">
        <w:t>kopiointiaika</w:t>
      </w:r>
      <w:bookmarkEnd w:id="419"/>
    </w:p>
    <w:p w14:paraId="11811584"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ssä on sisältöä, jos kyseessä on KanTan luovuttama 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20231649" w14:textId="77777777" w:rsidR="00AC3488" w:rsidRPr="00D251B1" w:rsidRDefault="00AC3488" w:rsidP="006831F3"/>
    <w:p w14:paraId="7D1AC43C"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06E72A36"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6D4B0932" w14:textId="77777777" w:rsidR="00BC33F8" w:rsidRPr="00D251B1" w:rsidRDefault="000D57F6" w:rsidP="00BC33F8">
      <w:pPr>
        <w:pStyle w:val="Otsikko3"/>
      </w:pPr>
      <w:bookmarkStart w:id="420" w:name="_Toc314136744"/>
      <w:bookmarkStart w:id="421" w:name="_Toc314137500"/>
      <w:bookmarkStart w:id="422" w:name="_Toc314138021"/>
      <w:bookmarkStart w:id="423" w:name="_Toc314138544"/>
      <w:bookmarkStart w:id="424" w:name="_Toc314136745"/>
      <w:bookmarkStart w:id="425" w:name="_Toc314137501"/>
      <w:bookmarkStart w:id="426" w:name="_Toc314138022"/>
      <w:bookmarkStart w:id="427" w:name="_Toc314138545"/>
      <w:bookmarkStart w:id="428" w:name="_Toc57124164"/>
      <w:bookmarkEnd w:id="420"/>
      <w:bookmarkEnd w:id="421"/>
      <w:bookmarkEnd w:id="422"/>
      <w:bookmarkEnd w:id="423"/>
      <w:bookmarkEnd w:id="424"/>
      <w:bookmarkEnd w:id="425"/>
      <w:bookmarkEnd w:id="426"/>
      <w:bookmarkEnd w:id="427"/>
      <w:r w:rsidRPr="00D251B1">
        <w:t>ClinicalDocument.</w:t>
      </w:r>
      <w:r w:rsidR="00BC33F8" w:rsidRPr="00D251B1">
        <w:t xml:space="preserve">recordTarget </w:t>
      </w:r>
      <w:r w:rsidR="008830EC" w:rsidRPr="00D251B1">
        <w:t xml:space="preserve">– </w:t>
      </w:r>
      <w:r w:rsidR="00080E3B" w:rsidRPr="00D251B1">
        <w:t>kenen potilaan asiakirjasta on kyse</w:t>
      </w:r>
      <w:bookmarkEnd w:id="428"/>
    </w:p>
    <w:p w14:paraId="72ACAA1D"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väestötasoisessa ostopalvelun valtuutusasiakirjassa ei anneta lainkaan potilaan tietoja ja recordTarget-kenttään annetaan nullFlavor="NA" (koska tieto</w:t>
      </w:r>
      <w:r w:rsidR="006F3147">
        <w:t xml:space="preserve"> on skeemassa pakollinen).</w:t>
      </w:r>
      <w:r w:rsidR="000B67B7">
        <w:t xml:space="preserve"> </w:t>
      </w:r>
    </w:p>
    <w:p w14:paraId="65070A8D" w14:textId="77777777" w:rsidR="00AC5DB1" w:rsidRPr="00D251B1" w:rsidRDefault="00AC5DB1" w:rsidP="0097759B"/>
    <w:p w14:paraId="5A2CB257" w14:textId="77777777" w:rsidR="008830EC" w:rsidRPr="00D251B1" w:rsidRDefault="00C30A95" w:rsidP="0097759B">
      <w:r w:rsidRPr="00D251B1">
        <w:lastRenderedPageBreak/>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7FC29BC1" w14:textId="77777777" w:rsidR="00AC5DB1" w:rsidRPr="00D251B1" w:rsidRDefault="00AC5DB1" w:rsidP="0097759B"/>
    <w:p w14:paraId="67DE2762"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5099C693" w14:textId="77777777" w:rsidR="00FD185D" w:rsidRDefault="00FD185D" w:rsidP="0097759B"/>
    <w:p w14:paraId="3663C56D"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6938CC">
        <w:t xml:space="preserve">väestötasoista </w:t>
      </w:r>
      <w:r>
        <w:t>ostopalvelun</w:t>
      </w:r>
      <w:r w:rsidR="006938CC">
        <w:t xml:space="preserve"> valtuutusta.</w:t>
      </w:r>
    </w:p>
    <w:p w14:paraId="2C99C023" w14:textId="77777777" w:rsidR="00FD185D" w:rsidRDefault="00FD185D" w:rsidP="00FD185D"/>
    <w:p w14:paraId="216CDAE1"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6938CC">
        <w:t xml:space="preserve">väestötasoista </w:t>
      </w:r>
      <w:r>
        <w:t xml:space="preserve">ostopalvelun </w:t>
      </w:r>
      <w:r w:rsidR="006938CC">
        <w:t xml:space="preserve">valtuutusta. </w:t>
      </w:r>
    </w:p>
    <w:p w14:paraId="6815AD3F" w14:textId="77777777" w:rsidR="00FD185D" w:rsidRDefault="00FD185D" w:rsidP="00FD185D"/>
    <w:p w14:paraId="22A43CFB"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11C41CAA" w14:textId="77777777" w:rsidR="00FD185D" w:rsidRDefault="00FD185D" w:rsidP="00FD185D"/>
    <w:p w14:paraId="2B8C5111"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väestötasoista</w:t>
      </w:r>
      <w:r>
        <w:t xml:space="preserve"> ostopalvelun </w:t>
      </w:r>
      <w:r w:rsidR="006938CC">
        <w:t xml:space="preserve">valtuutusta. </w:t>
      </w:r>
    </w:p>
    <w:p w14:paraId="410ED291" w14:textId="77777777" w:rsidR="00FD185D" w:rsidRDefault="00FD185D" w:rsidP="00FD185D"/>
    <w:p w14:paraId="70B0D2E6"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väestötasoista</w:t>
      </w:r>
      <w:r>
        <w:t xml:space="preserve"> ostopalvelun</w:t>
      </w:r>
      <w:r w:rsidR="006938CC">
        <w:t xml:space="preserve"> valtuutusta. </w:t>
      </w:r>
    </w:p>
    <w:p w14:paraId="4A97B3AC" w14:textId="77777777" w:rsidR="00FD185D" w:rsidRDefault="00FD185D" w:rsidP="00FD185D"/>
    <w:p w14:paraId="38D4998A"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4F13049F" w14:textId="77777777" w:rsidR="0097759B" w:rsidRPr="00D251B1" w:rsidRDefault="008830EC" w:rsidP="0097759B">
      <w:r w:rsidRPr="00D251B1">
        <w:t xml:space="preserve"> </w:t>
      </w:r>
    </w:p>
    <w:p w14:paraId="27A51829"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429"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039CB2EB"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2D888291"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6905BA0F"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1BBFB2EF"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24403A5E"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4F0BDCD3"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152358BB"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080FBBC1"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5EA288F8"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1C6D723B"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2DC3F6A2"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51D97D57"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FAA604E"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663D40D0"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56EC5968"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lastRenderedPageBreak/>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442ECF8F"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52DD868D"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177FB4C1"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19460850"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2EB9A162"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2270E88C"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60960252"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75E3FE38"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469CA2E7"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02225BCD" w14:textId="77777777" w:rsidR="00716F14" w:rsidRDefault="00716F14" w:rsidP="00716F14">
      <w:r w:rsidRPr="00716F14">
        <w:t xml:space="preserve">Huom. väestötasoisessa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7B287FD1" w14:textId="77777777" w:rsidR="00716F14" w:rsidRDefault="00716F14" w:rsidP="00716F14"/>
    <w:p w14:paraId="5BBC658B"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65907690"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72214FD2"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&lt;!-- Potilaan henkilötunnus, väestötasoisessa nullFlavor --&gt;</w:t>
      </w:r>
    </w:p>
    <w:p w14:paraId="03001F82"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36C56737"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4E156A2B"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2696E584" w14:textId="77777777" w:rsidR="00716F14" w:rsidRPr="00C249B6" w:rsidRDefault="00716F14" w:rsidP="00716F14">
      <w:pPr>
        <w:rPr>
          <w:rFonts w:ascii="Calibri" w:hAnsi="Calibri"/>
          <w:sz w:val="22"/>
          <w:szCs w:val="22"/>
          <w:lang w:val="en-US"/>
        </w:rPr>
      </w:pPr>
      <w:r w:rsidRPr="00C249B6">
        <w:rPr>
          <w:lang w:val="en-US"/>
        </w:rPr>
        <w:t xml:space="preserve"> </w:t>
      </w:r>
    </w:p>
    <w:p w14:paraId="05EFB007"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5740C36D"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430" w:name="_Toc57124165"/>
      <w:r w:rsidR="000D57F6" w:rsidRPr="00D251B1">
        <w:t>ClinicalDocument.</w:t>
      </w:r>
      <w:r w:rsidR="00BC33F8" w:rsidRPr="00D251B1">
        <w:t xml:space="preserve">author </w:t>
      </w:r>
      <w:r w:rsidR="008830EC" w:rsidRPr="00D251B1">
        <w:t xml:space="preserve">– </w:t>
      </w:r>
      <w:bookmarkEnd w:id="429"/>
      <w:r w:rsidR="009E6264" w:rsidRPr="00D251B1">
        <w:t>ammattihenkilö</w:t>
      </w:r>
      <w:r w:rsidR="00E23DD3">
        <w:t xml:space="preserve"> / laite</w:t>
      </w:r>
      <w:bookmarkEnd w:id="430"/>
    </w:p>
    <w:p w14:paraId="6A95FFFE"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178A937C" w14:textId="77777777" w:rsidR="00653CF1" w:rsidRDefault="00653CF1" w:rsidP="00263F9D">
      <w:pPr>
        <w:rPr>
          <w:szCs w:val="24"/>
        </w:rPr>
      </w:pPr>
    </w:p>
    <w:p w14:paraId="3A48B837" w14:textId="77777777" w:rsidR="00C50710" w:rsidRDefault="00AA7728" w:rsidP="00C50710">
      <w:pPr>
        <w:rPr>
          <w:szCs w:val="24"/>
        </w:rPr>
      </w:pPr>
      <w:ins w:id="431" w:author="Tekijä" w:date="2020-11-16T13:33:00Z">
        <w:r>
          <w:rPr>
            <w:szCs w:val="24"/>
          </w:rPr>
          <w:t>Ammattihenkilön tietoja ei tuoteta Headerin author-rakenteeseen, jos asiakirja</w:t>
        </w:r>
      </w:ins>
      <w:ins w:id="432" w:author="Tekijä" w:date="2020-11-16T13:35:00Z">
        <w:r>
          <w:rPr>
            <w:szCs w:val="24"/>
          </w:rPr>
          <w:t xml:space="preserve">n body osassa </w:t>
        </w:r>
      </w:ins>
      <w:ins w:id="433" w:author="Tekijä" w:date="2020-11-16T13:33:00Z">
        <w:r>
          <w:rPr>
            <w:szCs w:val="24"/>
          </w:rPr>
          <w:t xml:space="preserve"> </w:t>
        </w:r>
      </w:ins>
      <w:ins w:id="434" w:author="Tekijä" w:date="2020-11-16T13:38:00Z">
        <w:r>
          <w:rPr>
            <w:szCs w:val="24"/>
          </w:rPr>
          <w:t xml:space="preserve">ammattihenkilöä </w:t>
        </w:r>
      </w:ins>
      <w:ins w:id="435" w:author="Tekijä" w:date="2020-11-16T13:36:00Z">
        <w:r>
          <w:rPr>
            <w:szCs w:val="24"/>
          </w:rPr>
          <w:t xml:space="preserve">ei ole </w:t>
        </w:r>
      </w:ins>
      <w:ins w:id="436" w:author="Tekijä" w:date="2020-11-16T13:39:00Z">
        <w:r>
          <w:rPr>
            <w:szCs w:val="24"/>
          </w:rPr>
          <w:t>kirjattu merkinnän tekijäksi (</w:t>
        </w:r>
      </w:ins>
      <w:ins w:id="437" w:author="Tekijä" w:date="2020-11-16T13:37:00Z">
        <w:r>
          <w:rPr>
            <w:szCs w:val="24"/>
          </w:rPr>
          <w:t>rooli ”MER”</w:t>
        </w:r>
      </w:ins>
      <w:ins w:id="438" w:author="Tekijä" w:date="2020-11-16T13:39:00Z">
        <w:r>
          <w:rPr>
            <w:szCs w:val="24"/>
          </w:rPr>
          <w:t>)</w:t>
        </w:r>
      </w:ins>
      <w:ins w:id="439" w:author="Tekijä" w:date="2020-11-16T13:34:00Z">
        <w:r>
          <w:rPr>
            <w:szCs w:val="24"/>
          </w:rPr>
          <w:t xml:space="preserve">. </w:t>
        </w:r>
      </w:ins>
      <w:ins w:id="440" w:author="Tekijä" w:date="2020-11-16T13:37:00Z">
        <w:r>
          <w:rPr>
            <w:szCs w:val="24"/>
          </w:rPr>
          <w:t xml:space="preserve">Esim. </w:t>
        </w:r>
      </w:ins>
      <w:del w:id="441" w:author="Tekijä" w:date="2020-11-16T13:37:00Z">
        <w:r w:rsidR="00C50710" w:rsidDel="00AA7728">
          <w:rPr>
            <w:szCs w:val="24"/>
          </w:rPr>
          <w:delText>O</w:delText>
        </w:r>
      </w:del>
      <w:ins w:id="442" w:author="Tekijä" w:date="2020-11-16T13:37:00Z">
        <w:r>
          <w:rPr>
            <w:szCs w:val="24"/>
          </w:rPr>
          <w:t>o</w:t>
        </w:r>
      </w:ins>
      <w:r w:rsidR="00C50710">
        <w:rPr>
          <w:szCs w:val="24"/>
        </w:rPr>
        <w:t>hjelmistojen / laitteiden tietoja ei tuoda headerin Author:iin.</w:t>
      </w:r>
      <w:ins w:id="443" w:author="Tekijä" w:date="2020-11-16T13:23:00Z">
        <w:r w:rsidR="00D542A8">
          <w:rPr>
            <w:szCs w:val="24"/>
          </w:rPr>
          <w:t xml:space="preserve"> </w:t>
        </w:r>
      </w:ins>
      <w:ins w:id="444" w:author="Tekijä" w:date="2020-11-16T13:25:00Z">
        <w:r w:rsidR="00D542A8">
          <w:rPr>
            <w:szCs w:val="24"/>
          </w:rPr>
          <w:t xml:space="preserve">Koska rakenne on skeemassa pakollinen, </w:t>
        </w:r>
      </w:ins>
      <w:ins w:id="445" w:author="Tekijä" w:date="2020-11-16T13:29:00Z">
        <w:r w:rsidR="00D542A8">
          <w:rPr>
            <w:szCs w:val="24"/>
          </w:rPr>
          <w:t xml:space="preserve">asiakirjaan on </w:t>
        </w:r>
      </w:ins>
      <w:ins w:id="446" w:author="Tekijä" w:date="2020-11-16T13:40:00Z">
        <w:r w:rsidR="0027201A">
          <w:rPr>
            <w:szCs w:val="24"/>
          </w:rPr>
          <w:t xml:space="preserve">kuitenkin </w:t>
        </w:r>
      </w:ins>
      <w:ins w:id="447" w:author="Tekijä" w:date="2020-11-16T13:29:00Z">
        <w:r w:rsidR="00D542A8">
          <w:rPr>
            <w:szCs w:val="24"/>
          </w:rPr>
          <w:t xml:space="preserve">tuotettava author-rakenne, missä </w:t>
        </w:r>
      </w:ins>
      <w:ins w:id="448" w:author="Tekijä" w:date="2020-11-16T13:30:00Z">
        <w:r>
          <w:rPr>
            <w:szCs w:val="24"/>
          </w:rPr>
          <w:t xml:space="preserve">pakolliset alirakenteet </w:t>
        </w:r>
      </w:ins>
      <w:ins w:id="449" w:author="Tekijä" w:date="2020-11-16T13:31:00Z">
        <w:r>
          <w:rPr>
            <w:szCs w:val="24"/>
          </w:rPr>
          <w:t>merkinnän tekoaika (time)</w:t>
        </w:r>
      </w:ins>
      <w:ins w:id="450" w:author="Tekijä" w:date="2020-11-16T13:30:00Z">
        <w:r>
          <w:rPr>
            <w:szCs w:val="24"/>
          </w:rPr>
          <w:t xml:space="preserve"> ja ammattihenkilön tunniste</w:t>
        </w:r>
      </w:ins>
      <w:ins w:id="451" w:author="Tekijä" w:date="2020-11-16T13:31:00Z">
        <w:r>
          <w:rPr>
            <w:szCs w:val="24"/>
          </w:rPr>
          <w:t xml:space="preserve"> (id)</w:t>
        </w:r>
      </w:ins>
      <w:ins w:id="452" w:author="Tekijä" w:date="2020-11-16T13:30:00Z">
        <w:r>
          <w:rPr>
            <w:szCs w:val="24"/>
          </w:rPr>
          <w:t xml:space="preserve"> saavat arvon </w:t>
        </w:r>
      </w:ins>
      <w:ins w:id="453" w:author="Tekijä" w:date="2020-11-16T13:31:00Z">
        <w:r w:rsidRPr="009B37C9">
          <w:rPr>
            <w:szCs w:val="24"/>
          </w:rPr>
          <w:t>nullFlavor=NA</w:t>
        </w:r>
        <w:r>
          <w:rPr>
            <w:szCs w:val="24"/>
          </w:rPr>
          <w:t>.</w:t>
        </w:r>
      </w:ins>
    </w:p>
    <w:p w14:paraId="12CFEA5A" w14:textId="77777777" w:rsidR="00C50710" w:rsidRDefault="00C50710" w:rsidP="00C50710"/>
    <w:p w14:paraId="4D5E4667" w14:textId="77777777" w:rsidR="00654146" w:rsidRDefault="00654146" w:rsidP="00C50710">
      <w:r>
        <w:t xml:space="preserve">Palvelutapahtuma-asiakirjojen kohdalla Headerin author-tietokenttään </w:t>
      </w:r>
      <w:del w:id="454" w:author="Tekijä" w:date="2020-11-16T13:20:00Z">
        <w:r w:rsidDel="00D542A8">
          <w:delText xml:space="preserve">tuodaan </w:delText>
        </w:r>
      </w:del>
      <w:ins w:id="455" w:author="Tekijä" w:date="2020-11-16T13:20:00Z">
        <w:r w:rsidR="00D542A8">
          <w:t xml:space="preserve">voidaan tuoda </w:t>
        </w:r>
      </w:ins>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34BFB0BD" w14:textId="77777777" w:rsidR="00654146" w:rsidRPr="00E2599B" w:rsidRDefault="00654146" w:rsidP="00C50710"/>
    <w:p w14:paraId="38EC1BE7" w14:textId="77777777"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54F72D35" w14:textId="77777777" w:rsidR="009C4000" w:rsidRDefault="009C4000" w:rsidP="004470BE"/>
    <w:p w14:paraId="298E1E40"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4C2B487A"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 xml:space="preserve">jos </w:t>
      </w:r>
      <w:r w:rsidR="007D0337" w:rsidRPr="007D0337">
        <w:rPr>
          <w:szCs w:val="24"/>
        </w:rPr>
        <w:lastRenderedPageBreak/>
        <w:t>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3388583F"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10AE4042"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07E3CF83"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499C9C85"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182D828B"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24F5DB60" w14:textId="77777777" w:rsidR="00446115" w:rsidRPr="00D251B1" w:rsidRDefault="00446115" w:rsidP="00446115"/>
    <w:p w14:paraId="06EDB34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6803E74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78CDC23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08A00C14"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7EFBFDF4"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244A7DA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58C3BEB2"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687787A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4C9B2AF1"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ins w:id="456" w:author="Tekijä" w:date="2019-09-11T13:17:00Z">
        <w:r w:rsidR="0079413D">
          <w:rPr>
            <w:rFonts w:ascii="Courier New" w:hAnsi="Courier New" w:cs="Courier New"/>
            <w:color w:val="0000FF"/>
            <w:sz w:val="18"/>
            <w:szCs w:val="18"/>
            <w:lang w:val="en-US" w:eastAsia="fi-FI"/>
          </w:rPr>
          <w:t>&gt;</w:t>
        </w:r>
      </w:ins>
      <w:del w:id="457" w:author="Tekijä" w:date="2019-09-11T13:17:00Z">
        <w:r w:rsidRPr="00446115" w:rsidDel="0079413D">
          <w:rPr>
            <w:rFonts w:ascii="Courier New" w:hAnsi="Courier New" w:cs="Courier New"/>
            <w:color w:val="0000FF"/>
            <w:sz w:val="18"/>
            <w:szCs w:val="18"/>
            <w:lang w:val="en-US" w:eastAsia="fi-FI"/>
          </w:rPr>
          <w:delText>&gt;</w:delText>
        </w:r>
      </w:del>
    </w:p>
    <w:p w14:paraId="77CB3843" w14:textId="77777777" w:rsidR="0079413D" w:rsidRPr="00446115" w:rsidRDefault="0079413D" w:rsidP="0079413D">
      <w:pPr>
        <w:autoSpaceDE w:val="0"/>
        <w:autoSpaceDN w:val="0"/>
        <w:adjustRightInd w:val="0"/>
        <w:rPr>
          <w:ins w:id="458" w:author="Tekijä" w:date="2019-09-11T13:18:00Z"/>
          <w:rFonts w:ascii="Courier New" w:hAnsi="Courier New" w:cs="Courier New"/>
          <w:color w:val="0000FF"/>
          <w:sz w:val="18"/>
          <w:szCs w:val="18"/>
          <w:lang w:val="en-US" w:eastAsia="fi-FI"/>
        </w:rPr>
      </w:pPr>
      <w:ins w:id="459" w:author="Tekijä" w:date="2019-09-11T13:18: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ins>
    </w:p>
    <w:p w14:paraId="4A3A64F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3D3F3C1B"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3DF1A76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7AAF30B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2DEBEB3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4EAA7810"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7CCCDFAA"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42354F6E"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5AAD8580"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4DE76C5F" w14:textId="77777777" w:rsidR="00446115" w:rsidRPr="005C7C2C" w:rsidRDefault="00446115" w:rsidP="00446115">
            <w:pPr>
              <w:spacing w:before="120"/>
              <w:rPr>
                <w:b/>
              </w:rPr>
            </w:pPr>
            <w:r w:rsidRPr="005C7C2C">
              <w:rPr>
                <w:b/>
              </w:rPr>
              <w:t>1.2.246.537.5.40006.2003</w:t>
            </w:r>
          </w:p>
        </w:tc>
      </w:tr>
      <w:tr w:rsidR="00446115" w:rsidRPr="005C7C2C" w14:paraId="611BEF7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234FD6A"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5EA85CE" w14:textId="77777777" w:rsidR="00446115" w:rsidRPr="005C7C2C" w:rsidRDefault="00446115" w:rsidP="00446115">
            <w:pPr>
              <w:spacing w:before="120"/>
            </w:pPr>
            <w:r w:rsidRPr="005C7C2C">
              <w:t>Diagnoosin tehnyt henkilö</w:t>
            </w:r>
          </w:p>
        </w:tc>
      </w:tr>
      <w:tr w:rsidR="00446115" w:rsidRPr="005C7C2C" w14:paraId="3689ED0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7BDF0CA"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CCB18FA" w14:textId="77777777" w:rsidR="00446115" w:rsidRPr="005C7C2C" w:rsidRDefault="00446115" w:rsidP="00446115">
            <w:pPr>
              <w:spacing w:before="120"/>
            </w:pPr>
            <w:r w:rsidRPr="005C7C2C">
              <w:t>Diagnoosin poistanut henkilö</w:t>
            </w:r>
          </w:p>
        </w:tc>
      </w:tr>
      <w:tr w:rsidR="00446115" w:rsidRPr="005C7C2C" w14:paraId="0BEED41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4565CC9"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0327CE9" w14:textId="77777777" w:rsidR="00446115" w:rsidRPr="005C7C2C" w:rsidRDefault="00446115" w:rsidP="00446115">
            <w:pPr>
              <w:spacing w:before="120"/>
            </w:pPr>
            <w:r w:rsidRPr="005C7C2C">
              <w:t>Palvelukokonaisuuden aloittanut henkilö</w:t>
            </w:r>
          </w:p>
        </w:tc>
      </w:tr>
      <w:tr w:rsidR="00446115" w:rsidRPr="005C7C2C" w14:paraId="693B37C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44AF082"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9F9A4FD" w14:textId="77777777" w:rsidR="00446115" w:rsidRPr="005C7C2C" w:rsidRDefault="00446115" w:rsidP="00446115">
            <w:pPr>
              <w:spacing w:before="120"/>
            </w:pPr>
            <w:r w:rsidRPr="005C7C2C">
              <w:t>Riskitiedon poistanut henkilö</w:t>
            </w:r>
          </w:p>
        </w:tc>
      </w:tr>
      <w:tr w:rsidR="00446115" w:rsidRPr="005C7C2C" w14:paraId="13DA2BC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FD6C9A5"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E029350" w14:textId="77777777" w:rsidR="00446115" w:rsidRPr="005C7C2C" w:rsidRDefault="00446115" w:rsidP="00446115">
            <w:pPr>
              <w:spacing w:before="120"/>
            </w:pPr>
            <w:r w:rsidRPr="005C7C2C">
              <w:t>Palvelukokonaisuuden lopettanut henkilö</w:t>
            </w:r>
          </w:p>
        </w:tc>
      </w:tr>
      <w:tr w:rsidR="00446115" w:rsidRPr="005C7C2C" w14:paraId="750E180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CDF7E3"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FAB98B3" w14:textId="77777777" w:rsidR="00446115" w:rsidRPr="005C7C2C" w:rsidRDefault="00446115" w:rsidP="00446115">
            <w:pPr>
              <w:spacing w:before="120"/>
            </w:pPr>
            <w:r w:rsidRPr="005C7C2C">
              <w:t>Palvelukokonaisuuden passivoinut henkilö</w:t>
            </w:r>
          </w:p>
        </w:tc>
      </w:tr>
      <w:tr w:rsidR="00446115" w:rsidRPr="005C7C2C" w14:paraId="2E63D21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8BD3224"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D396851" w14:textId="77777777" w:rsidR="00446115" w:rsidRPr="005C7C2C" w:rsidRDefault="00446115" w:rsidP="00446115">
            <w:pPr>
              <w:spacing w:before="120"/>
            </w:pPr>
            <w:r w:rsidRPr="005C7C2C">
              <w:t>Hoitovastuussa oleva ammattihenkilö</w:t>
            </w:r>
          </w:p>
        </w:tc>
      </w:tr>
      <w:tr w:rsidR="00446115" w:rsidRPr="005C7C2C" w14:paraId="2B42C89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67F1D43" w14:textId="77777777" w:rsidR="00446115" w:rsidRPr="005C7C2C" w:rsidRDefault="00446115" w:rsidP="00446115">
            <w:pPr>
              <w:spacing w:before="120"/>
            </w:pPr>
            <w:r w:rsidRPr="005C7C2C">
              <w:lastRenderedPageBreak/>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5925E92" w14:textId="77777777" w:rsidR="00446115" w:rsidRPr="005C7C2C" w:rsidRDefault="00446115" w:rsidP="00446115">
            <w:pPr>
              <w:spacing w:before="120"/>
            </w:pPr>
            <w:r w:rsidRPr="005C7C2C">
              <w:t>Merkinnän hyväksyjä</w:t>
            </w:r>
          </w:p>
        </w:tc>
      </w:tr>
      <w:tr w:rsidR="00446115" w:rsidRPr="005C7C2C" w14:paraId="2708E64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C169350"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91E35F5" w14:textId="77777777" w:rsidR="00446115" w:rsidRPr="005C7C2C" w:rsidRDefault="00446115" w:rsidP="00446115">
            <w:pPr>
              <w:spacing w:before="120"/>
            </w:pPr>
            <w:r w:rsidRPr="005C7C2C">
              <w:t>Kansalainen/potilas</w:t>
            </w:r>
          </w:p>
        </w:tc>
      </w:tr>
      <w:tr w:rsidR="00446115" w:rsidRPr="005C7C2C" w14:paraId="16B39C2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B77D9D6"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ECB39E" w14:textId="77777777" w:rsidR="00446115" w:rsidRPr="005C7C2C" w:rsidRDefault="00446115" w:rsidP="00446115">
            <w:pPr>
              <w:spacing w:before="120"/>
            </w:pPr>
            <w:r w:rsidRPr="005C7C2C">
              <w:t>Lähetteen käsitellyt henkilö</w:t>
            </w:r>
          </w:p>
        </w:tc>
      </w:tr>
      <w:tr w:rsidR="00446115" w:rsidRPr="005C7C2C" w14:paraId="0C87F08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37B33C8"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87E336F" w14:textId="77777777" w:rsidR="00446115" w:rsidRPr="005C7C2C" w:rsidRDefault="00446115" w:rsidP="00446115">
            <w:pPr>
              <w:spacing w:before="120"/>
            </w:pPr>
            <w:r w:rsidRPr="005C7C2C">
              <w:t>Merkinnän kirjaaja</w:t>
            </w:r>
          </w:p>
        </w:tc>
      </w:tr>
      <w:tr w:rsidR="00446115" w:rsidRPr="005C7C2C" w14:paraId="35B218E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6227421"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2CE0C14" w14:textId="77777777" w:rsidR="00446115" w:rsidRPr="005C7C2C" w:rsidRDefault="00446115" w:rsidP="00446115">
            <w:pPr>
              <w:spacing w:before="120"/>
            </w:pPr>
            <w:r w:rsidRPr="005C7C2C">
              <w:t>Korjaaja</w:t>
            </w:r>
          </w:p>
        </w:tc>
      </w:tr>
      <w:tr w:rsidR="00446115" w:rsidRPr="005C7C2C" w14:paraId="50C3092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C734F1D"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EAEBE30" w14:textId="77777777" w:rsidR="00446115" w:rsidRPr="005C7C2C" w:rsidRDefault="00446115" w:rsidP="00446115">
            <w:pPr>
              <w:spacing w:before="120"/>
            </w:pPr>
            <w:r w:rsidRPr="005C7C2C">
              <w:t>Lääkityksen aloittanut henkilö</w:t>
            </w:r>
          </w:p>
        </w:tc>
      </w:tr>
      <w:tr w:rsidR="00446115" w:rsidRPr="005C7C2C" w14:paraId="7CCF341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544306E"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402DC6F" w14:textId="77777777" w:rsidR="00446115" w:rsidRPr="005C7C2C" w:rsidRDefault="00446115" w:rsidP="00446115">
            <w:pPr>
              <w:spacing w:before="120"/>
            </w:pPr>
            <w:r w:rsidRPr="005C7C2C">
              <w:t>Lääkityslistan aloittanut henkilö</w:t>
            </w:r>
          </w:p>
        </w:tc>
      </w:tr>
      <w:tr w:rsidR="00446115" w:rsidRPr="005C7C2C" w14:paraId="2E0E375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40E1ED0"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CC0DDEB" w14:textId="77777777" w:rsidR="00446115" w:rsidRPr="005C7C2C" w:rsidRDefault="00446115" w:rsidP="00446115">
            <w:pPr>
              <w:spacing w:before="120"/>
            </w:pPr>
            <w:r w:rsidRPr="005C7C2C">
              <w:t>Lääkityslistan  lopettanut henkilö</w:t>
            </w:r>
          </w:p>
        </w:tc>
      </w:tr>
      <w:tr w:rsidR="00446115" w:rsidRPr="005C7C2C" w14:paraId="57D3805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26EF76C"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16E81E" w14:textId="77777777" w:rsidR="00446115" w:rsidRPr="005C7C2C" w:rsidRDefault="00446115" w:rsidP="00446115">
            <w:pPr>
              <w:spacing w:before="120"/>
            </w:pPr>
            <w:r w:rsidRPr="005C7C2C">
              <w:t>Lääkityksen lopettanut henkilö</w:t>
            </w:r>
          </w:p>
        </w:tc>
      </w:tr>
      <w:tr w:rsidR="00446115" w:rsidRPr="005C7C2C" w14:paraId="29E2AFB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7F07C33"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FD99981" w14:textId="77777777" w:rsidR="00446115" w:rsidRPr="005C7C2C" w:rsidRDefault="00446115" w:rsidP="00446115">
            <w:pPr>
              <w:spacing w:before="120"/>
            </w:pPr>
            <w:r w:rsidRPr="005C7C2C">
              <w:t>Lääketoimituksen tehnyt henkilö</w:t>
            </w:r>
          </w:p>
        </w:tc>
      </w:tr>
      <w:tr w:rsidR="00446115" w:rsidRPr="005C7C2C" w14:paraId="1D44082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87B2497"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737A866" w14:textId="77777777" w:rsidR="00446115" w:rsidRPr="005C7C2C" w:rsidRDefault="00446115" w:rsidP="00446115">
            <w:pPr>
              <w:spacing w:before="120"/>
            </w:pPr>
            <w:r w:rsidRPr="005C7C2C">
              <w:t>Merkinnän tekijä</w:t>
            </w:r>
          </w:p>
        </w:tc>
      </w:tr>
      <w:tr w:rsidR="00446115" w:rsidRPr="005C7C2C" w14:paraId="46729BF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5F8A0DF"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E405E68" w14:textId="77777777" w:rsidR="00446115" w:rsidRPr="005C7C2C" w:rsidRDefault="00446115" w:rsidP="00446115">
            <w:pPr>
              <w:spacing w:before="120"/>
            </w:pPr>
            <w:r w:rsidRPr="005C7C2C">
              <w:t>Mitätöijä</w:t>
            </w:r>
          </w:p>
        </w:tc>
      </w:tr>
      <w:tr w:rsidR="00446115" w:rsidRPr="005C7C2C" w14:paraId="19B200F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5D71B71"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844926C" w14:textId="77777777" w:rsidR="00446115" w:rsidRPr="005C7C2C" w:rsidRDefault="00446115" w:rsidP="00446115">
            <w:pPr>
              <w:spacing w:before="120"/>
            </w:pPr>
            <w:r w:rsidRPr="005C7C2C">
              <w:t>Ohjelmiston toimesta  siirretty merkintä</w:t>
            </w:r>
          </w:p>
        </w:tc>
      </w:tr>
      <w:tr w:rsidR="00446115" w:rsidRPr="005C7C2C" w14:paraId="7413A1E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CDAF0DF"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6577440" w14:textId="77777777" w:rsidR="00446115" w:rsidRPr="005C7C2C" w:rsidRDefault="00446115" w:rsidP="00446115">
            <w:pPr>
              <w:spacing w:before="120"/>
            </w:pPr>
            <w:r w:rsidRPr="005C7C2C">
              <w:t>Riskitiedon havainnut henkilö</w:t>
            </w:r>
          </w:p>
        </w:tc>
      </w:tr>
      <w:tr w:rsidR="00446115" w:rsidRPr="005C7C2C" w14:paraId="10FA8F9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036EEEA"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6785250" w14:textId="77777777" w:rsidR="00446115" w:rsidRPr="005C7C2C" w:rsidRDefault="00446115" w:rsidP="00446115">
            <w:pPr>
              <w:spacing w:before="120"/>
            </w:pPr>
            <w:r w:rsidRPr="005C7C2C">
              <w:t>Äänimuodossa olevan merkinnän sanelija</w:t>
            </w:r>
          </w:p>
        </w:tc>
      </w:tr>
      <w:tr w:rsidR="00446115" w:rsidRPr="005C7C2C" w14:paraId="714F796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7638D76"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136E081" w14:textId="77777777" w:rsidR="00446115" w:rsidRPr="005C7C2C" w:rsidRDefault="00446115" w:rsidP="00446115">
            <w:pPr>
              <w:spacing w:before="120"/>
            </w:pPr>
            <w:r w:rsidRPr="005C7C2C">
              <w:t>Sanelun purkaja</w:t>
            </w:r>
          </w:p>
        </w:tc>
      </w:tr>
      <w:tr w:rsidR="00AC11F8" w:rsidRPr="005C7C2C" w14:paraId="19F06B4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10F205CB"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FD50368" w14:textId="77777777" w:rsidR="00AC11F8" w:rsidRPr="005C7C2C" w:rsidRDefault="00AC11F8" w:rsidP="00AC11F8">
            <w:pPr>
              <w:spacing w:before="120"/>
            </w:pPr>
            <w:r w:rsidRPr="00AC11F8">
              <w:t>Su</w:t>
            </w:r>
            <w:r>
              <w:t>o</w:t>
            </w:r>
            <w:r w:rsidRPr="00AC11F8">
              <w:t>rittaja (esim. toimenpide)</w:t>
            </w:r>
          </w:p>
        </w:tc>
      </w:tr>
      <w:tr w:rsidR="00446115" w:rsidRPr="005C7C2C" w14:paraId="764ABAB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75022A3"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84DA8A0" w14:textId="77777777" w:rsidR="00446115" w:rsidRPr="005C7C2C" w:rsidRDefault="00446115" w:rsidP="00446115">
            <w:pPr>
              <w:spacing w:before="120"/>
            </w:pPr>
            <w:r w:rsidRPr="005C7C2C">
              <w:t>Tilaaja</w:t>
            </w:r>
          </w:p>
        </w:tc>
      </w:tr>
      <w:tr w:rsidR="00446115" w:rsidRPr="005C7C2C" w14:paraId="49BC252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BE91DD3"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929F581" w14:textId="77777777" w:rsidR="00446115" w:rsidRPr="005C7C2C" w:rsidRDefault="00446115" w:rsidP="00446115">
            <w:pPr>
              <w:spacing w:before="120"/>
            </w:pPr>
            <w:r w:rsidRPr="005C7C2C">
              <w:t>Lähetteen vastaanottanut henkilö</w:t>
            </w:r>
          </w:p>
        </w:tc>
      </w:tr>
    </w:tbl>
    <w:p w14:paraId="51E9904C" w14:textId="77777777" w:rsidR="00446115" w:rsidRDefault="00446115" w:rsidP="00446115"/>
    <w:p w14:paraId="0851929F" w14:textId="77777777" w:rsidR="00BC33F8" w:rsidRPr="00D251B1" w:rsidRDefault="000D57F6" w:rsidP="003E3126">
      <w:pPr>
        <w:pStyle w:val="Otsikko3"/>
      </w:pPr>
      <w:bookmarkStart w:id="460" w:name="_Toc314136808"/>
      <w:bookmarkStart w:id="461" w:name="_Toc314137564"/>
      <w:bookmarkStart w:id="462" w:name="_Toc314138085"/>
      <w:bookmarkStart w:id="463" w:name="_Toc314138608"/>
      <w:bookmarkStart w:id="464" w:name="_Toc57124166"/>
      <w:bookmarkEnd w:id="460"/>
      <w:bookmarkEnd w:id="461"/>
      <w:bookmarkEnd w:id="462"/>
      <w:bookmarkEnd w:id="463"/>
      <w:r w:rsidRPr="00D251B1">
        <w:t>ClinicalDocument.</w:t>
      </w:r>
      <w:r w:rsidR="00BC33F8" w:rsidRPr="00D251B1">
        <w:t xml:space="preserve">dataEnterer (Transcriptionist) </w:t>
      </w:r>
      <w:r w:rsidR="00B87D3D" w:rsidRPr="00D251B1">
        <w:t>(ei käytössä Suomessa)</w:t>
      </w:r>
      <w:bookmarkEnd w:id="464"/>
    </w:p>
    <w:p w14:paraId="3C729D87" w14:textId="77777777" w:rsidR="00BC33F8" w:rsidRPr="00D251B1" w:rsidRDefault="000D57F6" w:rsidP="00BC33F8">
      <w:pPr>
        <w:pStyle w:val="Otsikko3"/>
      </w:pPr>
      <w:bookmarkStart w:id="465" w:name="_Toc57124167"/>
      <w:r w:rsidRPr="00D251B1">
        <w:t>ClinicalDocument.</w:t>
      </w:r>
      <w:r w:rsidR="00B87D3D" w:rsidRPr="00D251B1">
        <w:t xml:space="preserve">informant - </w:t>
      </w:r>
      <w:r w:rsidR="00272F3E" w:rsidRPr="00D251B1">
        <w:t>tiedonantaja</w:t>
      </w:r>
      <w:r w:rsidR="00B87D3D" w:rsidRPr="00D251B1">
        <w:t xml:space="preserve"> (ei käytössä Suomessa)</w:t>
      </w:r>
      <w:bookmarkEnd w:id="465"/>
    </w:p>
    <w:p w14:paraId="14120DA0" w14:textId="77777777" w:rsidR="00BC33F8" w:rsidRPr="00D251B1" w:rsidRDefault="000D57F6" w:rsidP="00BC33F8">
      <w:pPr>
        <w:pStyle w:val="Otsikko3"/>
      </w:pPr>
      <w:bookmarkStart w:id="466" w:name="_Ref134588012"/>
      <w:bookmarkStart w:id="467" w:name="_Toc57124168"/>
      <w:r w:rsidRPr="00D251B1">
        <w:t>ClinicalDocument.</w:t>
      </w:r>
      <w:r w:rsidR="00BC33F8" w:rsidRPr="00D251B1">
        <w:t>custodian</w:t>
      </w:r>
      <w:r w:rsidR="00B87D3D" w:rsidRPr="00D251B1">
        <w:t xml:space="preserve"> – asiakirjan rekisterinpitäjä</w:t>
      </w:r>
      <w:bookmarkEnd w:id="466"/>
      <w:bookmarkEnd w:id="467"/>
      <w:r w:rsidR="00BC33F8" w:rsidRPr="00D251B1">
        <w:t xml:space="preserve"> </w:t>
      </w:r>
    </w:p>
    <w:p w14:paraId="13A174D7" w14:textId="77777777" w:rsidR="00B361A0" w:rsidRDefault="00B361A0" w:rsidP="00B361A0">
      <w:r>
        <w:t xml:space="preserve">Rekisterinpidosta vastaavan rekisterinpitäjän OID-koodi ja nimi. </w:t>
      </w:r>
    </w:p>
    <w:p w14:paraId="340C1B0C" w14:textId="77777777" w:rsidR="00B361A0" w:rsidRDefault="00B361A0" w:rsidP="00B361A0"/>
    <w:p w14:paraId="4F766503"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0C0E1323"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1300E089"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23B2B1CD"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195BCAA2"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7179756D"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5B9AC8DD"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5C18A046"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37C97D0A"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47CEB9C8"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lastRenderedPageBreak/>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60B9FCA1"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5A1D978F"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3C4C3871"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531E2BAE" w14:textId="77777777" w:rsidR="00BC33F8" w:rsidRPr="00D251B1" w:rsidRDefault="000D57F6" w:rsidP="00BC33F8">
      <w:pPr>
        <w:pStyle w:val="Otsikko3"/>
      </w:pPr>
      <w:bookmarkStart w:id="468" w:name="_Toc57124169"/>
      <w:r w:rsidRPr="00D251B1">
        <w:t>ClinicalDocument.</w:t>
      </w:r>
      <w:r w:rsidR="00BC33F8" w:rsidRPr="00D251B1">
        <w:t>informationRecipient</w:t>
      </w:r>
      <w:bookmarkEnd w:id="468"/>
      <w:r w:rsidR="00BC33F8" w:rsidRPr="00D251B1">
        <w:t xml:space="preserve"> </w:t>
      </w:r>
    </w:p>
    <w:p w14:paraId="477E89E0"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5C7C4425" w14:textId="77777777" w:rsidR="009B3F52" w:rsidRDefault="009B3F52" w:rsidP="00774136"/>
    <w:p w14:paraId="264F1D41"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442209F9" w14:textId="77777777" w:rsidR="009B3F52" w:rsidRDefault="009B3F52" w:rsidP="009B3F52"/>
    <w:p w14:paraId="68E57A9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469D94C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2660810A"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5F4316B3"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2BCAC87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1D79453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5061FDF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5A59C20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40756EB2"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74246892" w14:textId="77777777" w:rsidR="009B3F52" w:rsidRPr="00D251B1" w:rsidRDefault="009B3F52" w:rsidP="00774136"/>
    <w:p w14:paraId="33CC94F0" w14:textId="77777777" w:rsidR="00BC33F8" w:rsidRPr="00D251B1" w:rsidRDefault="000D57F6" w:rsidP="00774136">
      <w:pPr>
        <w:pStyle w:val="Otsikko3"/>
      </w:pPr>
      <w:bookmarkStart w:id="469" w:name="_Toc57124170"/>
      <w:r w:rsidRPr="00D251B1">
        <w:t>ClinicalDocument.</w:t>
      </w:r>
      <w:r w:rsidR="00BC33F8" w:rsidRPr="00D251B1">
        <w:t>legalAuthenticator</w:t>
      </w:r>
      <w:r w:rsidR="00F95B7C" w:rsidRPr="00D251B1">
        <w:t xml:space="preserve"> (ei käytössä Suomessa)</w:t>
      </w:r>
      <w:bookmarkEnd w:id="469"/>
      <w:r w:rsidR="00BC33F8" w:rsidRPr="00D251B1">
        <w:t xml:space="preserve"> </w:t>
      </w:r>
    </w:p>
    <w:p w14:paraId="4A7A843E"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59301C2F" w14:textId="77777777" w:rsidR="008B6EE5" w:rsidRPr="00D251B1" w:rsidRDefault="000D57F6" w:rsidP="008B6EE5">
      <w:pPr>
        <w:pStyle w:val="Otsikko3"/>
      </w:pPr>
      <w:bookmarkStart w:id="470" w:name="_Toc57124171"/>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470"/>
    </w:p>
    <w:p w14:paraId="25B612DD"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54FE6F51" w14:textId="77777777" w:rsidR="000D57F6" w:rsidRPr="00D251B1" w:rsidRDefault="000D57F6" w:rsidP="000D57F6">
      <w:pPr>
        <w:pStyle w:val="Otsikko3"/>
      </w:pPr>
      <w:bookmarkStart w:id="471" w:name="_Toc57124172"/>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471"/>
    </w:p>
    <w:p w14:paraId="400157C2" w14:textId="77777777" w:rsidR="00D07298" w:rsidRDefault="000021B2" w:rsidP="00D07298">
      <w:pPr>
        <w:pStyle w:val="Otsikko4"/>
      </w:pPr>
      <w:bookmarkStart w:id="472" w:name="_Toc146963518"/>
      <w:bookmarkStart w:id="473" w:name="_Toc147032473"/>
      <w:bookmarkStart w:id="474" w:name="_Toc147133457"/>
      <w:bookmarkEnd w:id="472"/>
      <w:bookmarkEnd w:id="473"/>
      <w:bookmarkEnd w:id="474"/>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0E908572" w14:textId="77777777" w:rsidR="001D1C82" w:rsidRPr="001D1C82" w:rsidRDefault="001D1C82" w:rsidP="001D1C82">
      <w:r>
        <w:t>Tietokenttä poistettu versiosta 4.41 lähtien.</w:t>
      </w:r>
    </w:p>
    <w:p w14:paraId="595C2354"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3EC44135"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0A06531E" w14:textId="77777777" w:rsidR="00D07298" w:rsidRPr="00843B27" w:rsidRDefault="00D07298" w:rsidP="00D07298">
      <w:pPr>
        <w:ind w:left="568" w:firstLine="284"/>
        <w:rPr>
          <w:sz w:val="20"/>
          <w:highlight w:val="white"/>
          <w:lang w:val="en-US"/>
        </w:rPr>
      </w:pPr>
    </w:p>
    <w:p w14:paraId="2FAF569A"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749A2E5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59F04B4B"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728562F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0232C56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70CC877D"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7176BCA6"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73300EFC"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15BBBBEE"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5E255FF8"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5ADF8402"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4BD8358A"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408ACFCA"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28525E5D" w14:textId="77777777" w:rsidR="00716F14" w:rsidRDefault="00716F14" w:rsidP="00716F14">
      <w:pPr>
        <w:autoSpaceDE w:val="0"/>
        <w:autoSpaceDN w:val="0"/>
        <w:ind w:left="1136" w:firstLine="284"/>
        <w:rPr>
          <w:ins w:id="475" w:author="Tekijä" w:date="2020-03-25T09:01:00Z"/>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7AFAD16D"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ins w:id="476" w:author="Tekijä" w:date="2020-03-25T09:01:00Z">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ins>
    </w:p>
    <w:p w14:paraId="034132EB"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774B1FA2"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180987E3"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40AEC796"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14:paraId="0C2BA135" w14:textId="77777777" w:rsidR="00716F14" w:rsidRDefault="00716F14" w:rsidP="00716F14">
      <w:pPr>
        <w:autoSpaceDE w:val="0"/>
        <w:autoSpaceDN w:val="0"/>
        <w:adjustRightInd w:val="0"/>
        <w:rPr>
          <w:ins w:id="477" w:author="Tekijä" w:date="2019-09-13T13:44:00Z"/>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14:paraId="00D42E52" w14:textId="77777777" w:rsidR="0039785E" w:rsidRDefault="0039785E" w:rsidP="00716F14">
      <w:pPr>
        <w:autoSpaceDE w:val="0"/>
        <w:autoSpaceDN w:val="0"/>
        <w:adjustRightInd w:val="0"/>
        <w:rPr>
          <w:ins w:id="478" w:author="Tekijä" w:date="2019-09-13T13:44:00Z"/>
          <w:rFonts w:ascii="Courier New" w:hAnsi="Courier New" w:cs="Courier New"/>
          <w:color w:val="0000FF"/>
          <w:sz w:val="18"/>
          <w:szCs w:val="18"/>
          <w:lang w:eastAsia="fi-FI"/>
        </w:rPr>
      </w:pPr>
    </w:p>
    <w:p w14:paraId="6701BEE0" w14:textId="77777777" w:rsidR="0039785E" w:rsidRDefault="0039785E" w:rsidP="00894787">
      <w:pPr>
        <w:pStyle w:val="Otsikko3"/>
        <w:rPr>
          <w:ins w:id="479" w:author="Tekijä" w:date="2019-09-13T13:44:00Z"/>
          <w:lang w:eastAsia="fi-FI"/>
        </w:rPr>
      </w:pPr>
      <w:bookmarkStart w:id="480" w:name="_Toc57124173"/>
      <w:ins w:id="481" w:author="Tekijä" w:date="2019-09-13T13:44:00Z">
        <w:r w:rsidRPr="0039785E">
          <w:rPr>
            <w:lang w:eastAsia="fi-FI"/>
          </w:rPr>
          <w:t>ClinicalDocument.inFulfillmentOf</w:t>
        </w:r>
      </w:ins>
      <w:ins w:id="482" w:author="Tekijä" w:date="2019-09-13T13:47:00Z">
        <w:r w:rsidR="00C32DEE">
          <w:rPr>
            <w:lang w:eastAsia="fi-FI"/>
          </w:rPr>
          <w:t xml:space="preserve"> – ostopalvelun valtuutuksen tunniste</w:t>
        </w:r>
      </w:ins>
      <w:bookmarkEnd w:id="480"/>
    </w:p>
    <w:p w14:paraId="49049555" w14:textId="77777777" w:rsidR="0039785E" w:rsidRPr="00894787" w:rsidDel="0039785E" w:rsidRDefault="0039785E" w:rsidP="00894787">
      <w:pPr>
        <w:rPr>
          <w:del w:id="483" w:author="Tekijä" w:date="2019-09-13T13:44:00Z"/>
          <w:lang w:eastAsia="fi-FI"/>
        </w:rPr>
      </w:pPr>
    </w:p>
    <w:p w14:paraId="4FE1A9C8" w14:textId="77777777" w:rsidR="00B04DBA" w:rsidDel="0039785E" w:rsidRDefault="00072767" w:rsidP="00391105">
      <w:pPr>
        <w:pStyle w:val="Otsikko3"/>
        <w:rPr>
          <w:del w:id="484" w:author="Tekijä" w:date="2019-09-13T13:44:00Z"/>
        </w:rPr>
      </w:pPr>
      <w:bookmarkStart w:id="485" w:name="_Toc57124174"/>
      <w:del w:id="486" w:author="Tekijä" w:date="2019-09-13T13:44:00Z">
        <w:r w:rsidRPr="00D251B1" w:rsidDel="0039785E">
          <w:delText>Clinic</w:delText>
        </w:r>
        <w:r w:rsidR="000D57F6" w:rsidRPr="00D251B1" w:rsidDel="0039785E">
          <w:delText>alDocument.inFulfillmentOf</w:delText>
        </w:r>
        <w:bookmarkEnd w:id="485"/>
      </w:del>
    </w:p>
    <w:p w14:paraId="1F3B3793" w14:textId="77777777" w:rsidR="00391105" w:rsidRPr="0039785E" w:rsidDel="0039785E" w:rsidRDefault="00391105" w:rsidP="00894787">
      <w:pPr>
        <w:pStyle w:val="Otsikko3"/>
        <w:numPr>
          <w:ilvl w:val="0"/>
          <w:numId w:val="0"/>
        </w:numPr>
        <w:rPr>
          <w:del w:id="487" w:author="Tekijä" w:date="2019-09-13T13:44:00Z"/>
          <w:rFonts w:eastAsia="SimSun"/>
          <w:b w:val="0"/>
          <w:i/>
          <w:szCs w:val="24"/>
        </w:rPr>
      </w:pPr>
    </w:p>
    <w:p w14:paraId="3DCFB4AE" w14:textId="77777777" w:rsidR="00E434EE" w:rsidRPr="00894787" w:rsidDel="00703017" w:rsidRDefault="00CD4EE6" w:rsidP="00894787">
      <w:pPr>
        <w:pStyle w:val="Otsikko3"/>
        <w:numPr>
          <w:ilvl w:val="0"/>
          <w:numId w:val="0"/>
        </w:numPr>
        <w:rPr>
          <w:del w:id="488" w:author="Tekijä" w:date="2019-09-10T15:33:00Z"/>
          <w:i/>
        </w:rPr>
      </w:pPr>
      <w:del w:id="489" w:author="Tekijä" w:date="2019-09-10T15:33:00Z">
        <w:r w:rsidRPr="00894787" w:rsidDel="00703017">
          <w:rPr>
            <w:rFonts w:eastAsia="SimSun"/>
            <w:b w:val="0"/>
            <w:i/>
            <w:szCs w:val="24"/>
          </w:rPr>
          <w:delText xml:space="preserve">Kun palvelunjärjestäjä luo ostopalvelutilanteessa palvelutapahtuman, tulee palvelunjärjestäjän kirjata kuvailutiedoksi kyseisen ostopalvelun valtuutuksen tunniste. </w:delText>
        </w:r>
        <w:r w:rsidRPr="00894787" w:rsidDel="00703017">
          <w:rPr>
            <w:rFonts w:eastAsia="SimSun"/>
            <w:b w:val="0"/>
            <w:i/>
            <w:color w:val="000000"/>
            <w:szCs w:val="24"/>
          </w:rPr>
          <w:delText>Palvelutapahtumalle voi tallentaa useamman kuin yhden ostopalvelun valtuutuksen tunnisteen.</w:delText>
        </w:r>
      </w:del>
    </w:p>
    <w:p w14:paraId="64534C7A" w14:textId="77777777" w:rsidR="00E434EE" w:rsidRPr="00894787" w:rsidDel="00703017" w:rsidRDefault="00E434EE" w:rsidP="00894787">
      <w:pPr>
        <w:pStyle w:val="Otsikko3"/>
        <w:numPr>
          <w:ilvl w:val="0"/>
          <w:numId w:val="0"/>
        </w:numPr>
        <w:rPr>
          <w:del w:id="490" w:author="Tekijä" w:date="2019-09-10T15:33:00Z"/>
          <w:rFonts w:eastAsia="SimSun"/>
          <w:b w:val="0"/>
          <w:i/>
          <w:color w:val="000000"/>
          <w:szCs w:val="24"/>
        </w:rPr>
      </w:pPr>
      <w:del w:id="491" w:author="Tekijä" w:date="2019-09-10T15:33:00Z">
        <w:r w:rsidRPr="00894787" w:rsidDel="00703017">
          <w:rPr>
            <w:rFonts w:eastAsia="SimSun"/>
            <w:b w:val="0"/>
            <w:i/>
            <w:color w:val="000000"/>
            <w:szCs w:val="24"/>
          </w:rPr>
          <w:delText>Mikäli palvelunjärjestäjä ei ostopalvelutilanteessa ole luonut valmista palvelutapahtumaa palveluntuottajalle, tulee palveluntuottajan luomalle palvelutapahtumalle kirjata kuvailutiedoksi sen ostopalvelun valtuutuksen tunniste, jonka perusteella palvelutapahtuma on tuotettu. Palvelutapahtumalle voi tallentaa useamman kuin yhden ostopalvelun valtuutuksen tunnisteen.</w:delText>
        </w:r>
      </w:del>
    </w:p>
    <w:p w14:paraId="6AA9D948" w14:textId="77777777" w:rsidR="00391105" w:rsidRPr="00391105" w:rsidRDefault="00E434EE" w:rsidP="00391105">
      <w:pPr>
        <w:rPr>
          <w:rFonts w:eastAsia="SimSun"/>
        </w:rPr>
      </w:pPr>
      <w:del w:id="492" w:author="Tekijä" w:date="2019-09-12T08:59:00Z">
        <w:r w:rsidDel="00391105">
          <w:rPr>
            <w:rFonts w:eastAsia="SimSun"/>
            <w:b/>
            <w:color w:val="000000"/>
            <w:szCs w:val="24"/>
          </w:rPr>
          <w:delText>Ostopalvelutilanteessa palvelutapahtumaan kytketyt ostopalvelun valtutuksen tunnisteet tuodaan inFulfillmentOf-rakenteessa. Palvelutapahtumaan voi liittyä yksi</w:delText>
        </w:r>
        <w:r w:rsidR="00EB72CA" w:rsidDel="00391105">
          <w:rPr>
            <w:rFonts w:eastAsia="SimSun"/>
            <w:b/>
            <w:color w:val="000000"/>
            <w:szCs w:val="24"/>
          </w:rPr>
          <w:delText xml:space="preserve"> tai useampi ostopalvelun valtuutuksen tunniste</w:delText>
        </w:r>
        <w:r w:rsidDel="00391105">
          <w:rPr>
            <w:rFonts w:eastAsia="SimSun"/>
            <w:b/>
            <w:color w:val="000000"/>
            <w:szCs w:val="24"/>
          </w:rPr>
          <w:delText>.</w:delText>
        </w:r>
      </w:del>
      <w:r w:rsidR="00391105"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00391105" w:rsidRPr="00391105">
        <w:rPr>
          <w:rFonts w:eastAsia="SimSun"/>
        </w:rPr>
        <w:t xml:space="preserve"> ostopalvelun valtuutuksen tunniste.</w:t>
      </w:r>
    </w:p>
    <w:p w14:paraId="11018DC1" w14:textId="77777777" w:rsidR="00391105" w:rsidRPr="00391105" w:rsidRDefault="00391105" w:rsidP="00391105">
      <w:pPr>
        <w:rPr>
          <w:rFonts w:eastAsia="SimSun"/>
        </w:rPr>
      </w:pPr>
    </w:p>
    <w:p w14:paraId="03A7DC7D"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59C263CD" w14:textId="77777777" w:rsidR="00391105" w:rsidRPr="00391105" w:rsidRDefault="00391105" w:rsidP="00391105">
      <w:pPr>
        <w:rPr>
          <w:rFonts w:eastAsia="SimSun"/>
        </w:rPr>
      </w:pPr>
    </w:p>
    <w:p w14:paraId="117B98C0"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4D9FB918" w14:textId="77777777" w:rsidR="00391105" w:rsidRPr="00391105" w:rsidRDefault="00391105" w:rsidP="00391105">
      <w:pPr>
        <w:rPr>
          <w:rFonts w:eastAsia="SimSun"/>
        </w:rPr>
      </w:pPr>
    </w:p>
    <w:p w14:paraId="038CA22B" w14:textId="77777777" w:rsidR="00391105" w:rsidRPr="00391105" w:rsidDel="001D44C1" w:rsidRDefault="00391105" w:rsidP="00391105">
      <w:pPr>
        <w:rPr>
          <w:del w:id="493" w:author="Tekijä" w:date="2020-11-25T08:01:00Z"/>
          <w:rFonts w:eastAsia="SimSun"/>
        </w:rPr>
      </w:pPr>
      <w:del w:id="494" w:author="Tekijä" w:date="2020-11-25T08:01:00Z">
        <w:r w:rsidRPr="00391105" w:rsidDel="001D44C1">
          <w:rPr>
            <w:rFonts w:eastAsia="SimSun"/>
          </w:rPr>
          <w:delText xml:space="preserve">Ehto: Pakollinen palvelupyynnöllä PPA </w:delText>
        </w:r>
        <w:r w:rsidR="00FF57AA" w:rsidDel="001D44C1">
          <w:rPr>
            <w:rFonts w:eastAsia="SimSun"/>
          </w:rPr>
          <w:delText>arkistoiduilla</w:delText>
        </w:r>
        <w:r w:rsidRPr="00391105" w:rsidDel="001D44C1">
          <w:rPr>
            <w:rFonts w:eastAsia="SimSun"/>
          </w:rPr>
          <w:delText xml:space="preserve"> palvelutapahtuma-asiakirjoilla, kun palvelutapahtuma on tuotettu ostopalvelun valtuutuksella. </w:delText>
        </w:r>
      </w:del>
    </w:p>
    <w:p w14:paraId="4535F3EF" w14:textId="77777777" w:rsidR="00391105" w:rsidRPr="00391105" w:rsidRDefault="00391105" w:rsidP="00391105">
      <w:pPr>
        <w:rPr>
          <w:rFonts w:eastAsia="SimSun"/>
        </w:rPr>
      </w:pPr>
    </w:p>
    <w:p w14:paraId="41DBE706" w14:textId="77777777" w:rsidR="00391105" w:rsidRDefault="00391105" w:rsidP="00894787">
      <w:pPr>
        <w:rPr>
          <w:rFonts w:eastAsia="SimSun"/>
        </w:rPr>
      </w:pPr>
      <w:r w:rsidRPr="00391105">
        <w:rPr>
          <w:rFonts w:eastAsia="SimSun"/>
        </w:rPr>
        <w:t xml:space="preserve">Ehto: Pakollinen siirtymäajan jälkeen palvelupyynnöillä </w:t>
      </w:r>
      <w:ins w:id="495" w:author="Tekijä" w:date="2020-11-25T08:01:00Z">
        <w:r w:rsidR="001D44C1">
          <w:rPr>
            <w:rFonts w:eastAsia="SimSun"/>
          </w:rPr>
          <w:t xml:space="preserve">PPA, </w:t>
        </w:r>
      </w:ins>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2C3AAACC" w14:textId="77777777" w:rsidR="00391105" w:rsidRDefault="00391105" w:rsidP="00894787">
      <w:pPr>
        <w:rPr>
          <w:rFonts w:eastAsia="SimSun"/>
        </w:rPr>
      </w:pPr>
    </w:p>
    <w:p w14:paraId="61B710E0" w14:textId="77777777" w:rsidR="00391105" w:rsidDel="00AA0D68" w:rsidRDefault="00391105" w:rsidP="00894787">
      <w:pPr>
        <w:rPr>
          <w:del w:id="496" w:author="Tekijä" w:date="2020-08-12T16:07:00Z"/>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del w:id="497" w:author="Tekijä" w:date="2020-03-23T16:44:00Z">
        <w:r w:rsidR="00CE4653" w:rsidRPr="00894787" w:rsidDel="00A126CD">
          <w:rPr>
            <w:szCs w:val="24"/>
          </w:rPr>
          <w:delText>Huom. ostopalvelun tunnisteena käytetään Ostopalvelun valtuutus asiakirjan tunnistetta, koska Ostopalvelun valtuutus asiakirjaa voi versioida, on ostopalvelun tunnisteena käytettävä asiakirjan ensimmäisen version tunnistetta (vastaava kuin setId).</w:delText>
        </w:r>
        <w:r w:rsidR="000927E8" w:rsidRPr="00BC695A" w:rsidDel="00A126CD">
          <w:rPr>
            <w:rFonts w:eastAsia="SimSun"/>
            <w:szCs w:val="24"/>
          </w:rPr>
          <w:delText xml:space="preserve"> Ostopalvelun valtuutuksen tunnisteeksi laitetaan ostopalveluvaltuutuksen alkuperäisen asiakirjan yksilöintitunnus eli setId, joka pysyy samana asiakirjan eri versioilla.</w:delText>
        </w:r>
      </w:del>
      <w:del w:id="498" w:author="Tekijä" w:date="2020-08-12T16:07:00Z">
        <w:r w:rsidR="00A126CD" w:rsidRPr="00A126CD" w:rsidDel="00AA0D68">
          <w:rPr>
            <w:rFonts w:eastAsia="SimSun"/>
            <w:szCs w:val="24"/>
          </w:rPr>
          <w:delText>Ostopalvelun valtuutuksen yksilöivänä tunnisteena voidaan käyttää asiakirjan setId:tä tai val</w:delText>
        </w:r>
        <w:r w:rsidR="00A126CD" w:rsidDel="00AA0D68">
          <w:rPr>
            <w:rFonts w:eastAsia="SimSun"/>
            <w:szCs w:val="24"/>
          </w:rPr>
          <w:delText>tuutukselle generoitua yksilöivä</w:delText>
        </w:r>
        <w:r w:rsidR="00A126CD" w:rsidRPr="00A126CD" w:rsidDel="00AA0D68">
          <w:rPr>
            <w:rFonts w:eastAsia="SimSun"/>
            <w:szCs w:val="24"/>
          </w:rPr>
          <w:delText>ä tunnusta. Asiakirjan eri versioilla pitää olla sama ostopalvelun valtuutuksen yksilöivä tunniste.</w:delText>
        </w:r>
      </w:del>
    </w:p>
    <w:p w14:paraId="470F4721" w14:textId="77777777" w:rsidR="001104BD" w:rsidRDefault="001104BD" w:rsidP="00894787">
      <w:pPr>
        <w:rPr>
          <w:rFonts w:eastAsia="SimSun"/>
          <w:szCs w:val="24"/>
        </w:rPr>
      </w:pPr>
    </w:p>
    <w:p w14:paraId="30288A17" w14:textId="77777777"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14:paraId="1E466AAD" w14:textId="77777777"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14:paraId="0E772BEB" w14:textId="77777777"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14:paraId="0CDC8B46" w14:textId="77777777" w:rsidR="000C7314" w:rsidRDefault="000C7314" w:rsidP="00894787">
      <w:pPr>
        <w:rPr>
          <w:rFonts w:eastAsia="SimSun"/>
        </w:rPr>
      </w:pPr>
    </w:p>
    <w:p w14:paraId="03D7B90D"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14:paraId="05E2D92E"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6AB268B0"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596723DE"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64D7E61F"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49A4115F" w14:textId="77777777"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del w:id="499" w:author="Tekijä" w:date="2019-09-17T10:05:00Z">
        <w:r w:rsidR="000C7314" w:rsidDel="005F0680">
          <w:rPr>
            <w:rFonts w:ascii="Arial" w:hAnsi="Arial" w:cs="Arial"/>
            <w:color w:val="808080"/>
            <w:sz w:val="20"/>
            <w:highlight w:val="white"/>
          </w:rPr>
          <w:delText>Ostopalvelun valtuutuksen yksilöivä tunniste</w:delText>
        </w:r>
      </w:del>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363B48BF"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1B629C0F"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3109A8AB"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5A986AF5"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lastRenderedPageBreak/>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14:paraId="244C13BE"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159E3897"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71EDC727"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49FE1C40"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348EB178"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del w:id="500" w:author="Tekijä" w:date="2019-09-17T10:06:00Z">
        <w:r w:rsidDel="005F0680">
          <w:rPr>
            <w:rFonts w:ascii="Arial" w:hAnsi="Arial" w:cs="Arial"/>
            <w:color w:val="808080"/>
            <w:sz w:val="20"/>
            <w:highlight w:val="white"/>
          </w:rPr>
          <w:delText>Ostopalvelun valtuutuksen yksilöivä tunniste</w:delText>
        </w:r>
      </w:del>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14:paraId="613B29D9"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35C16132"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56BA7C33" w14:textId="77777777"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4B3BA3D7" w14:textId="77777777" w:rsidR="000C7314" w:rsidRPr="00894787" w:rsidRDefault="000C7314" w:rsidP="00894787">
      <w:pPr>
        <w:rPr>
          <w:rFonts w:eastAsia="SimSun"/>
        </w:rPr>
      </w:pPr>
    </w:p>
    <w:p w14:paraId="4A095DD9" w14:textId="77777777" w:rsidR="00BD5BCE" w:rsidDel="000C7314" w:rsidRDefault="00BD5BCE" w:rsidP="00894787">
      <w:pPr>
        <w:autoSpaceDE w:val="0"/>
        <w:autoSpaceDN w:val="0"/>
        <w:adjustRightInd w:val="0"/>
        <w:ind w:left="284"/>
        <w:rPr>
          <w:del w:id="501" w:author="Tekijä" w:date="2019-09-12T08:42:00Z"/>
          <w:rFonts w:ascii="Arial" w:hAnsi="Arial" w:cs="Arial"/>
          <w:color w:val="000000"/>
          <w:sz w:val="20"/>
          <w:highlight w:val="white"/>
          <w:lang w:eastAsia="fi-FI"/>
        </w:rPr>
      </w:pPr>
      <w:del w:id="502" w:author="Tekijä" w:date="2019-09-12T08:42:00Z">
        <w:r w:rsidDel="000C7314">
          <w:rPr>
            <w:rFonts w:ascii="Arial" w:hAnsi="Arial" w:cs="Arial"/>
            <w:color w:val="0000FF"/>
            <w:sz w:val="20"/>
            <w:highlight w:val="white"/>
            <w:lang w:eastAsia="fi-FI"/>
          </w:rPr>
          <w:delText>&lt;!—</w:delText>
        </w:r>
        <w:r w:rsidDel="000C7314">
          <w:rPr>
            <w:rFonts w:ascii="Arial" w:hAnsi="Arial" w:cs="Arial"/>
            <w:color w:val="808080"/>
            <w:sz w:val="20"/>
            <w:highlight w:val="white"/>
            <w:lang w:eastAsia="fi-FI"/>
          </w:rPr>
          <w:delText xml:space="preserve">22. inFulfillmentOf - ostopalvelun valtuutuksen tunniste </w:delText>
        </w:r>
        <w:r w:rsidDel="000C7314">
          <w:rPr>
            <w:rFonts w:ascii="Arial" w:hAnsi="Arial" w:cs="Arial"/>
            <w:color w:val="0000FF"/>
            <w:sz w:val="20"/>
            <w:highlight w:val="white"/>
            <w:lang w:eastAsia="fi-FI"/>
          </w:rPr>
          <w:delText>--&gt;</w:delText>
        </w:r>
        <w:bookmarkStart w:id="503" w:name="_Toc19274787"/>
        <w:bookmarkEnd w:id="503"/>
      </w:del>
    </w:p>
    <w:p w14:paraId="64623981" w14:textId="77777777" w:rsidR="00BD5BCE" w:rsidDel="000C7314" w:rsidRDefault="00BD5BCE" w:rsidP="00894787">
      <w:pPr>
        <w:autoSpaceDE w:val="0"/>
        <w:autoSpaceDN w:val="0"/>
        <w:adjustRightInd w:val="0"/>
        <w:ind w:left="284"/>
        <w:rPr>
          <w:del w:id="504" w:author="Tekijä" w:date="2019-09-12T08:42:00Z"/>
          <w:rFonts w:ascii="Arial" w:hAnsi="Arial" w:cs="Arial"/>
          <w:color w:val="000000"/>
          <w:sz w:val="20"/>
          <w:highlight w:val="white"/>
          <w:lang w:eastAsia="fi-FI"/>
        </w:rPr>
      </w:pPr>
      <w:del w:id="505" w:author="Tekijä" w:date="2019-09-12T08:42:00Z">
        <w:r w:rsidDel="000C7314">
          <w:rPr>
            <w:rFonts w:ascii="Arial" w:hAnsi="Arial" w:cs="Arial"/>
            <w:color w:val="000000"/>
            <w:sz w:val="20"/>
            <w:highlight w:val="white"/>
            <w:lang w:eastAsia="fi-FI"/>
          </w:rPr>
          <w:tab/>
        </w:r>
        <w:r w:rsidDel="000C7314">
          <w:rPr>
            <w:rFonts w:ascii="Arial" w:hAnsi="Arial" w:cs="Arial"/>
            <w:color w:val="0000FF"/>
            <w:sz w:val="20"/>
            <w:highlight w:val="white"/>
            <w:lang w:eastAsia="fi-FI"/>
          </w:rPr>
          <w:delText>&lt;</w:delText>
        </w:r>
        <w:r w:rsidDel="000C7314">
          <w:rPr>
            <w:rFonts w:ascii="Arial" w:hAnsi="Arial" w:cs="Arial"/>
            <w:color w:val="800000"/>
            <w:sz w:val="20"/>
            <w:highlight w:val="white"/>
            <w:lang w:eastAsia="fi-FI"/>
          </w:rPr>
          <w:delText>inFulfillmentOf</w:delText>
        </w:r>
        <w:r w:rsidDel="000C7314">
          <w:rPr>
            <w:rFonts w:ascii="Arial" w:hAnsi="Arial" w:cs="Arial"/>
            <w:color w:val="0000FF"/>
            <w:sz w:val="20"/>
            <w:highlight w:val="white"/>
            <w:lang w:eastAsia="fi-FI"/>
          </w:rPr>
          <w:delText>&gt;</w:delText>
        </w:r>
        <w:bookmarkStart w:id="506" w:name="_Toc19274788"/>
        <w:bookmarkEnd w:id="506"/>
      </w:del>
    </w:p>
    <w:p w14:paraId="2744E461" w14:textId="77777777" w:rsidR="00BD5BCE" w:rsidDel="000C7314" w:rsidRDefault="00BD5BCE" w:rsidP="00894787">
      <w:pPr>
        <w:autoSpaceDE w:val="0"/>
        <w:autoSpaceDN w:val="0"/>
        <w:adjustRightInd w:val="0"/>
        <w:ind w:left="284"/>
        <w:rPr>
          <w:del w:id="507" w:author="Tekijä" w:date="2019-09-12T08:42:00Z"/>
          <w:rFonts w:ascii="Arial" w:hAnsi="Arial" w:cs="Arial"/>
          <w:color w:val="000000"/>
          <w:sz w:val="20"/>
          <w:highlight w:val="white"/>
          <w:lang w:eastAsia="fi-FI"/>
        </w:rPr>
      </w:pPr>
      <w:del w:id="508" w:author="Tekijä" w:date="2019-09-12T08:42:00Z">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Del="000C7314">
          <w:rPr>
            <w:rFonts w:ascii="Arial" w:hAnsi="Arial" w:cs="Arial"/>
            <w:color w:val="0000FF"/>
            <w:sz w:val="20"/>
            <w:highlight w:val="white"/>
            <w:lang w:eastAsia="fi-FI"/>
          </w:rPr>
          <w:delText>&lt;!--</w:delText>
        </w:r>
        <w:r w:rsidDel="000C7314">
          <w:rPr>
            <w:rFonts w:ascii="Arial" w:hAnsi="Arial" w:cs="Arial"/>
            <w:color w:val="808080"/>
            <w:sz w:val="20"/>
            <w:highlight w:val="white"/>
            <w:lang w:eastAsia="fi-FI"/>
          </w:rPr>
          <w:delText>Tiedon tunniste: 1.2.246.537.6.12.999.2003.32 (teknisen rakennekoodiston arvo)</w:delText>
        </w:r>
        <w:r w:rsidDel="000C7314">
          <w:rPr>
            <w:rFonts w:ascii="Arial" w:hAnsi="Arial" w:cs="Arial"/>
            <w:color w:val="0000FF"/>
            <w:sz w:val="20"/>
            <w:highlight w:val="white"/>
            <w:lang w:eastAsia="fi-FI"/>
          </w:rPr>
          <w:delText>--&gt;</w:delText>
        </w:r>
        <w:bookmarkStart w:id="509" w:name="_Toc19274789"/>
        <w:bookmarkEnd w:id="509"/>
      </w:del>
    </w:p>
    <w:p w14:paraId="18FA20E7" w14:textId="77777777" w:rsidR="00BD5BCE" w:rsidDel="000C7314" w:rsidRDefault="00BD5BCE" w:rsidP="00894787">
      <w:pPr>
        <w:autoSpaceDE w:val="0"/>
        <w:autoSpaceDN w:val="0"/>
        <w:adjustRightInd w:val="0"/>
        <w:ind w:left="284"/>
        <w:rPr>
          <w:del w:id="510" w:author="Tekijä" w:date="2019-09-12T08:42:00Z"/>
          <w:rFonts w:ascii="Arial" w:hAnsi="Arial" w:cs="Arial"/>
          <w:color w:val="000000"/>
          <w:sz w:val="20"/>
          <w:highlight w:val="white"/>
          <w:lang w:eastAsia="fi-FI"/>
        </w:rPr>
      </w:pPr>
      <w:del w:id="511" w:author="Tekijä" w:date="2019-09-12T08:42:00Z">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Del="000C7314">
          <w:rPr>
            <w:rFonts w:ascii="Arial" w:hAnsi="Arial" w:cs="Arial"/>
            <w:color w:val="0000FF"/>
            <w:sz w:val="20"/>
            <w:highlight w:val="white"/>
            <w:lang w:eastAsia="fi-FI"/>
          </w:rPr>
          <w:delText>&lt;</w:delText>
        </w:r>
        <w:r w:rsidDel="000C7314">
          <w:rPr>
            <w:rFonts w:ascii="Arial" w:hAnsi="Arial" w:cs="Arial"/>
            <w:color w:val="800000"/>
            <w:sz w:val="20"/>
            <w:highlight w:val="white"/>
            <w:lang w:eastAsia="fi-FI"/>
          </w:rPr>
          <w:delText>templateId</w:delText>
        </w:r>
        <w:r w:rsidDel="000C7314">
          <w:rPr>
            <w:rFonts w:ascii="Arial" w:hAnsi="Arial" w:cs="Arial"/>
            <w:color w:val="FF0000"/>
            <w:sz w:val="20"/>
            <w:highlight w:val="white"/>
            <w:lang w:eastAsia="fi-FI"/>
          </w:rPr>
          <w:delText xml:space="preserve"> root</w:delText>
        </w:r>
        <w:r w:rsidDel="000C7314">
          <w:rPr>
            <w:rFonts w:ascii="Arial" w:hAnsi="Arial" w:cs="Arial"/>
            <w:color w:val="0000FF"/>
            <w:sz w:val="20"/>
            <w:highlight w:val="white"/>
            <w:lang w:eastAsia="fi-FI"/>
          </w:rPr>
          <w:delText>="</w:delText>
        </w:r>
        <w:r w:rsidDel="000C7314">
          <w:rPr>
            <w:rFonts w:ascii="Arial" w:hAnsi="Arial" w:cs="Arial"/>
            <w:color w:val="000000"/>
            <w:sz w:val="20"/>
            <w:highlight w:val="white"/>
            <w:lang w:eastAsia="fi-FI"/>
          </w:rPr>
          <w:delText>1.2.246.537.6.12.999.2003.32</w:delText>
        </w:r>
        <w:r w:rsidDel="000C7314">
          <w:rPr>
            <w:rFonts w:ascii="Arial" w:hAnsi="Arial" w:cs="Arial"/>
            <w:color w:val="0000FF"/>
            <w:sz w:val="20"/>
            <w:highlight w:val="white"/>
            <w:lang w:eastAsia="fi-FI"/>
          </w:rPr>
          <w:delText>"/&gt;</w:delText>
        </w:r>
        <w:bookmarkStart w:id="512" w:name="_Toc19274790"/>
        <w:bookmarkEnd w:id="512"/>
      </w:del>
    </w:p>
    <w:p w14:paraId="4ECCF238" w14:textId="77777777" w:rsidR="00BD5BCE" w:rsidDel="000C7314" w:rsidRDefault="00BD5BCE" w:rsidP="00894787">
      <w:pPr>
        <w:autoSpaceDE w:val="0"/>
        <w:autoSpaceDN w:val="0"/>
        <w:adjustRightInd w:val="0"/>
        <w:ind w:left="284"/>
        <w:rPr>
          <w:del w:id="513" w:author="Tekijä" w:date="2019-09-12T08:42:00Z"/>
          <w:rFonts w:ascii="Arial" w:hAnsi="Arial" w:cs="Arial"/>
          <w:color w:val="000000"/>
          <w:sz w:val="20"/>
          <w:highlight w:val="white"/>
          <w:lang w:eastAsia="fi-FI"/>
        </w:rPr>
      </w:pPr>
      <w:del w:id="514" w:author="Tekijä" w:date="2019-09-12T08:42:00Z">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Del="000C7314">
          <w:rPr>
            <w:rFonts w:ascii="Arial" w:hAnsi="Arial" w:cs="Arial"/>
            <w:color w:val="0000FF"/>
            <w:sz w:val="20"/>
            <w:highlight w:val="white"/>
            <w:lang w:eastAsia="fi-FI"/>
          </w:rPr>
          <w:delText>&lt;</w:delText>
        </w:r>
        <w:r w:rsidDel="000C7314">
          <w:rPr>
            <w:rFonts w:ascii="Arial" w:hAnsi="Arial" w:cs="Arial"/>
            <w:color w:val="800000"/>
            <w:sz w:val="20"/>
            <w:highlight w:val="white"/>
            <w:lang w:eastAsia="fi-FI"/>
          </w:rPr>
          <w:delText>order</w:delText>
        </w:r>
        <w:r w:rsidDel="000C7314">
          <w:rPr>
            <w:rFonts w:ascii="Arial" w:hAnsi="Arial" w:cs="Arial"/>
            <w:color w:val="0000FF"/>
            <w:sz w:val="20"/>
            <w:highlight w:val="white"/>
            <w:lang w:eastAsia="fi-FI"/>
          </w:rPr>
          <w:delText>&gt;</w:delText>
        </w:r>
        <w:bookmarkStart w:id="515" w:name="_Toc19274791"/>
        <w:bookmarkEnd w:id="515"/>
      </w:del>
    </w:p>
    <w:p w14:paraId="27751FF1" w14:textId="77777777" w:rsidR="00BD5BCE" w:rsidDel="000C7314" w:rsidRDefault="00BD5BCE" w:rsidP="00894787">
      <w:pPr>
        <w:autoSpaceDE w:val="0"/>
        <w:autoSpaceDN w:val="0"/>
        <w:adjustRightInd w:val="0"/>
        <w:ind w:left="284"/>
        <w:rPr>
          <w:del w:id="516" w:author="Tekijä" w:date="2019-09-12T08:42:00Z"/>
          <w:rFonts w:ascii="Arial" w:hAnsi="Arial" w:cs="Arial"/>
          <w:color w:val="000000"/>
          <w:sz w:val="20"/>
          <w:highlight w:val="white"/>
          <w:lang w:eastAsia="fi-FI"/>
        </w:rPr>
      </w:pPr>
      <w:del w:id="517" w:author="Tekijä" w:date="2019-09-12T08:42:00Z">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Del="000C7314">
          <w:rPr>
            <w:rFonts w:ascii="Arial" w:hAnsi="Arial" w:cs="Arial"/>
            <w:color w:val="0000FF"/>
            <w:sz w:val="20"/>
            <w:highlight w:val="white"/>
            <w:lang w:eastAsia="fi-FI"/>
          </w:rPr>
          <w:delText>&lt;!--</w:delText>
        </w:r>
        <w:r w:rsidDel="000C7314">
          <w:rPr>
            <w:rFonts w:ascii="Arial" w:hAnsi="Arial" w:cs="Arial"/>
            <w:color w:val="808080"/>
            <w:sz w:val="20"/>
            <w:highlight w:val="white"/>
            <w:lang w:eastAsia="fi-FI"/>
          </w:rPr>
          <w:delText xml:space="preserve"> Ostopalvelun valtuutuksen yksilöivä tunniste </w:delText>
        </w:r>
        <w:r w:rsidDel="000C7314">
          <w:rPr>
            <w:rFonts w:ascii="Arial" w:hAnsi="Arial" w:cs="Arial"/>
            <w:color w:val="0000FF"/>
            <w:sz w:val="20"/>
            <w:highlight w:val="white"/>
            <w:lang w:eastAsia="fi-FI"/>
          </w:rPr>
          <w:delText>--&gt;</w:delText>
        </w:r>
        <w:bookmarkStart w:id="518" w:name="_Toc19274792"/>
        <w:bookmarkEnd w:id="518"/>
      </w:del>
    </w:p>
    <w:p w14:paraId="535732F9" w14:textId="77777777" w:rsidR="00BD5BCE" w:rsidRPr="00894787" w:rsidDel="000C7314" w:rsidRDefault="00BD5BCE" w:rsidP="00894787">
      <w:pPr>
        <w:autoSpaceDE w:val="0"/>
        <w:autoSpaceDN w:val="0"/>
        <w:adjustRightInd w:val="0"/>
        <w:ind w:left="284"/>
        <w:rPr>
          <w:del w:id="519" w:author="Tekijä" w:date="2019-09-12T08:42:00Z"/>
          <w:rFonts w:ascii="Arial" w:hAnsi="Arial" w:cs="Arial"/>
          <w:color w:val="000000"/>
          <w:sz w:val="20"/>
          <w:highlight w:val="white"/>
          <w:lang w:val="en-US" w:eastAsia="fi-FI"/>
        </w:rPr>
      </w:pPr>
      <w:del w:id="520" w:author="Tekijä" w:date="2019-09-12T08:42:00Z">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Del="000C7314">
          <w:rPr>
            <w:rFonts w:ascii="Arial" w:hAnsi="Arial" w:cs="Arial"/>
            <w:color w:val="000000"/>
            <w:sz w:val="20"/>
            <w:highlight w:val="white"/>
            <w:lang w:eastAsia="fi-FI"/>
          </w:rPr>
          <w:tab/>
        </w:r>
        <w:r w:rsidRPr="00894787" w:rsidDel="000C7314">
          <w:rPr>
            <w:rFonts w:ascii="Arial" w:hAnsi="Arial" w:cs="Arial"/>
            <w:color w:val="0000FF"/>
            <w:sz w:val="20"/>
            <w:highlight w:val="white"/>
            <w:lang w:val="en-US" w:eastAsia="fi-FI"/>
          </w:rPr>
          <w:delText>&lt;</w:delText>
        </w:r>
        <w:r w:rsidRPr="00894787" w:rsidDel="000C7314">
          <w:rPr>
            <w:rFonts w:ascii="Arial" w:hAnsi="Arial" w:cs="Arial"/>
            <w:color w:val="800000"/>
            <w:sz w:val="20"/>
            <w:highlight w:val="white"/>
            <w:lang w:val="en-US" w:eastAsia="fi-FI"/>
          </w:rPr>
          <w:delText>id</w:delText>
        </w:r>
        <w:r w:rsidRPr="00894787" w:rsidDel="000C7314">
          <w:rPr>
            <w:rFonts w:ascii="Arial" w:hAnsi="Arial" w:cs="Arial"/>
            <w:color w:val="FF0000"/>
            <w:sz w:val="20"/>
            <w:highlight w:val="white"/>
            <w:lang w:val="en-US" w:eastAsia="fi-FI"/>
          </w:rPr>
          <w:delText xml:space="preserve"> root</w:delText>
        </w:r>
        <w:r w:rsidRPr="00894787" w:rsidDel="000C7314">
          <w:rPr>
            <w:rFonts w:ascii="Arial" w:hAnsi="Arial" w:cs="Arial"/>
            <w:color w:val="0000FF"/>
            <w:sz w:val="20"/>
            <w:highlight w:val="white"/>
            <w:lang w:val="en-US" w:eastAsia="fi-FI"/>
          </w:rPr>
          <w:delText>="</w:delText>
        </w:r>
        <w:r w:rsidRPr="00894787" w:rsidDel="000C7314">
          <w:rPr>
            <w:rFonts w:ascii="Arial" w:hAnsi="Arial" w:cs="Arial"/>
            <w:color w:val="000000"/>
            <w:sz w:val="20"/>
            <w:highlight w:val="white"/>
            <w:lang w:val="en-US" w:eastAsia="fi-FI"/>
          </w:rPr>
          <w:delText>1.2.246.10.1714953.91.2007.156789</w:delText>
        </w:r>
        <w:r w:rsidRPr="00894787" w:rsidDel="000C7314">
          <w:rPr>
            <w:rFonts w:ascii="Arial" w:hAnsi="Arial" w:cs="Arial"/>
            <w:color w:val="0000FF"/>
            <w:sz w:val="20"/>
            <w:highlight w:val="white"/>
            <w:lang w:val="en-US" w:eastAsia="fi-FI"/>
          </w:rPr>
          <w:delText>"/&gt;</w:delText>
        </w:r>
        <w:bookmarkStart w:id="521" w:name="_Toc19274793"/>
        <w:bookmarkEnd w:id="521"/>
      </w:del>
    </w:p>
    <w:p w14:paraId="534B4CCD" w14:textId="77777777" w:rsidR="00BD5BCE" w:rsidRPr="00894787" w:rsidDel="000C7314" w:rsidRDefault="00BD5BCE" w:rsidP="00894787">
      <w:pPr>
        <w:autoSpaceDE w:val="0"/>
        <w:autoSpaceDN w:val="0"/>
        <w:adjustRightInd w:val="0"/>
        <w:ind w:left="284"/>
        <w:rPr>
          <w:del w:id="522" w:author="Tekijä" w:date="2019-09-12T08:42:00Z"/>
          <w:rFonts w:ascii="Arial" w:hAnsi="Arial" w:cs="Arial"/>
          <w:color w:val="000000"/>
          <w:sz w:val="20"/>
          <w:highlight w:val="white"/>
          <w:lang w:val="en-US" w:eastAsia="fi-FI"/>
        </w:rPr>
      </w:pPr>
      <w:del w:id="523" w:author="Tekijä" w:date="2019-09-12T08:42:00Z">
        <w:r w:rsidRPr="00894787" w:rsidDel="000C7314">
          <w:rPr>
            <w:rFonts w:ascii="Arial" w:hAnsi="Arial" w:cs="Arial"/>
            <w:color w:val="000000"/>
            <w:sz w:val="20"/>
            <w:highlight w:val="white"/>
            <w:lang w:val="en-US" w:eastAsia="fi-FI"/>
          </w:rPr>
          <w:tab/>
        </w:r>
        <w:r w:rsidRPr="00894787" w:rsidDel="000C7314">
          <w:rPr>
            <w:rFonts w:ascii="Arial" w:hAnsi="Arial" w:cs="Arial"/>
            <w:color w:val="000000"/>
            <w:sz w:val="20"/>
            <w:highlight w:val="white"/>
            <w:lang w:val="en-US" w:eastAsia="fi-FI"/>
          </w:rPr>
          <w:tab/>
        </w:r>
        <w:r w:rsidRPr="00894787" w:rsidDel="000C7314">
          <w:rPr>
            <w:rFonts w:ascii="Arial" w:hAnsi="Arial" w:cs="Arial"/>
            <w:color w:val="000000"/>
            <w:sz w:val="20"/>
            <w:highlight w:val="white"/>
            <w:lang w:val="en-US" w:eastAsia="fi-FI"/>
          </w:rPr>
          <w:tab/>
        </w:r>
        <w:r w:rsidRPr="00894787" w:rsidDel="000C7314">
          <w:rPr>
            <w:rFonts w:ascii="Arial" w:hAnsi="Arial" w:cs="Arial"/>
            <w:color w:val="0000FF"/>
            <w:sz w:val="20"/>
            <w:highlight w:val="white"/>
            <w:lang w:val="en-US" w:eastAsia="fi-FI"/>
          </w:rPr>
          <w:delText>&lt;</w:delText>
        </w:r>
        <w:r w:rsidRPr="00894787" w:rsidDel="000C7314">
          <w:rPr>
            <w:rFonts w:ascii="Arial" w:hAnsi="Arial" w:cs="Arial"/>
            <w:color w:val="800000"/>
            <w:sz w:val="20"/>
            <w:highlight w:val="white"/>
            <w:lang w:val="en-US" w:eastAsia="fi-FI"/>
          </w:rPr>
          <w:delText>id</w:delText>
        </w:r>
        <w:r w:rsidRPr="00894787" w:rsidDel="000C7314">
          <w:rPr>
            <w:rFonts w:ascii="Arial" w:hAnsi="Arial" w:cs="Arial"/>
            <w:color w:val="FF0000"/>
            <w:sz w:val="20"/>
            <w:highlight w:val="white"/>
            <w:lang w:val="en-US" w:eastAsia="fi-FI"/>
          </w:rPr>
          <w:delText xml:space="preserve"> root</w:delText>
        </w:r>
        <w:r w:rsidRPr="00894787" w:rsidDel="000C7314">
          <w:rPr>
            <w:rFonts w:ascii="Arial" w:hAnsi="Arial" w:cs="Arial"/>
            <w:color w:val="0000FF"/>
            <w:sz w:val="20"/>
            <w:highlight w:val="white"/>
            <w:lang w:val="en-US" w:eastAsia="fi-FI"/>
          </w:rPr>
          <w:delText>="</w:delText>
        </w:r>
        <w:r w:rsidRPr="00894787" w:rsidDel="000C7314">
          <w:rPr>
            <w:rFonts w:ascii="Arial" w:hAnsi="Arial" w:cs="Arial"/>
            <w:color w:val="000000"/>
            <w:sz w:val="20"/>
            <w:highlight w:val="white"/>
            <w:lang w:val="en-US" w:eastAsia="fi-FI"/>
          </w:rPr>
          <w:delText>1.2.246.10.1714953.91.2007.156790</w:delText>
        </w:r>
        <w:r w:rsidRPr="00894787" w:rsidDel="000C7314">
          <w:rPr>
            <w:rFonts w:ascii="Arial" w:hAnsi="Arial" w:cs="Arial"/>
            <w:color w:val="0000FF"/>
            <w:sz w:val="20"/>
            <w:highlight w:val="white"/>
            <w:lang w:val="en-US" w:eastAsia="fi-FI"/>
          </w:rPr>
          <w:delText>"/&gt;</w:delText>
        </w:r>
        <w:bookmarkStart w:id="524" w:name="_Toc19274794"/>
        <w:bookmarkEnd w:id="524"/>
      </w:del>
    </w:p>
    <w:p w14:paraId="0ACE4638" w14:textId="77777777" w:rsidR="00BD5BCE" w:rsidRPr="00894787" w:rsidDel="000C7314" w:rsidRDefault="00BD5BCE" w:rsidP="00894787">
      <w:pPr>
        <w:autoSpaceDE w:val="0"/>
        <w:autoSpaceDN w:val="0"/>
        <w:adjustRightInd w:val="0"/>
        <w:ind w:left="284"/>
        <w:rPr>
          <w:del w:id="525" w:author="Tekijä" w:date="2019-09-12T08:42:00Z"/>
          <w:rFonts w:ascii="Arial" w:hAnsi="Arial" w:cs="Arial"/>
          <w:color w:val="000000"/>
          <w:sz w:val="20"/>
          <w:highlight w:val="white"/>
          <w:lang w:val="en-US" w:eastAsia="fi-FI"/>
        </w:rPr>
      </w:pPr>
      <w:del w:id="526" w:author="Tekijä" w:date="2019-09-12T08:42:00Z">
        <w:r w:rsidRPr="00894787" w:rsidDel="000C7314">
          <w:rPr>
            <w:rFonts w:ascii="Arial" w:hAnsi="Arial" w:cs="Arial"/>
            <w:color w:val="000000"/>
            <w:sz w:val="20"/>
            <w:highlight w:val="white"/>
            <w:lang w:val="en-US" w:eastAsia="fi-FI"/>
          </w:rPr>
          <w:tab/>
        </w:r>
        <w:r w:rsidRPr="00894787" w:rsidDel="000C7314">
          <w:rPr>
            <w:rFonts w:ascii="Arial" w:hAnsi="Arial" w:cs="Arial"/>
            <w:color w:val="000000"/>
            <w:sz w:val="20"/>
            <w:highlight w:val="white"/>
            <w:lang w:val="en-US" w:eastAsia="fi-FI"/>
          </w:rPr>
          <w:tab/>
        </w:r>
        <w:r w:rsidRPr="00894787" w:rsidDel="000C7314">
          <w:rPr>
            <w:rFonts w:ascii="Arial" w:hAnsi="Arial" w:cs="Arial"/>
            <w:color w:val="0000FF"/>
            <w:sz w:val="20"/>
            <w:highlight w:val="white"/>
            <w:lang w:val="en-US" w:eastAsia="fi-FI"/>
          </w:rPr>
          <w:delText>&lt;/</w:delText>
        </w:r>
        <w:r w:rsidRPr="00894787" w:rsidDel="000C7314">
          <w:rPr>
            <w:rFonts w:ascii="Arial" w:hAnsi="Arial" w:cs="Arial"/>
            <w:color w:val="800000"/>
            <w:sz w:val="20"/>
            <w:highlight w:val="white"/>
            <w:lang w:val="en-US" w:eastAsia="fi-FI"/>
          </w:rPr>
          <w:delText>order</w:delText>
        </w:r>
        <w:r w:rsidRPr="00894787" w:rsidDel="000C7314">
          <w:rPr>
            <w:rFonts w:ascii="Arial" w:hAnsi="Arial" w:cs="Arial"/>
            <w:color w:val="0000FF"/>
            <w:sz w:val="20"/>
            <w:highlight w:val="white"/>
            <w:lang w:val="en-US" w:eastAsia="fi-FI"/>
          </w:rPr>
          <w:delText>&gt;</w:delText>
        </w:r>
        <w:bookmarkStart w:id="527" w:name="_Toc19274795"/>
        <w:bookmarkEnd w:id="527"/>
      </w:del>
    </w:p>
    <w:p w14:paraId="26687B7B" w14:textId="77777777" w:rsidR="00072767" w:rsidRPr="00894787" w:rsidDel="000C7314" w:rsidRDefault="00BD5BCE" w:rsidP="00894787">
      <w:pPr>
        <w:autoSpaceDE w:val="0"/>
        <w:autoSpaceDN w:val="0"/>
        <w:adjustRightInd w:val="0"/>
        <w:ind w:left="284"/>
        <w:rPr>
          <w:del w:id="528" w:author="Tekijä" w:date="2019-09-12T08:42:00Z"/>
          <w:rFonts w:ascii="Arial" w:hAnsi="Arial" w:cs="Arial"/>
          <w:color w:val="000000"/>
          <w:sz w:val="20"/>
          <w:highlight w:val="white"/>
          <w:lang w:eastAsia="fi-FI"/>
        </w:rPr>
      </w:pPr>
      <w:del w:id="529" w:author="Tekijä" w:date="2019-09-12T08:42:00Z">
        <w:r w:rsidRPr="00894787" w:rsidDel="000C7314">
          <w:rPr>
            <w:rFonts w:ascii="Arial" w:hAnsi="Arial" w:cs="Arial"/>
            <w:color w:val="000000"/>
            <w:sz w:val="20"/>
            <w:highlight w:val="white"/>
            <w:lang w:val="en-US" w:eastAsia="fi-FI"/>
          </w:rPr>
          <w:tab/>
        </w:r>
        <w:r w:rsidDel="000C7314">
          <w:rPr>
            <w:rFonts w:ascii="Arial" w:hAnsi="Arial" w:cs="Arial"/>
            <w:color w:val="0000FF"/>
            <w:sz w:val="20"/>
            <w:highlight w:val="white"/>
            <w:lang w:eastAsia="fi-FI"/>
          </w:rPr>
          <w:delText>&lt;/</w:delText>
        </w:r>
        <w:r w:rsidDel="000C7314">
          <w:rPr>
            <w:rFonts w:ascii="Arial" w:hAnsi="Arial" w:cs="Arial"/>
            <w:color w:val="800000"/>
            <w:sz w:val="20"/>
            <w:highlight w:val="white"/>
            <w:lang w:eastAsia="fi-FI"/>
          </w:rPr>
          <w:delText>inFulfillmentOf</w:delText>
        </w:r>
        <w:r w:rsidDel="000C7314">
          <w:rPr>
            <w:rFonts w:ascii="Arial" w:hAnsi="Arial" w:cs="Arial"/>
            <w:color w:val="0000FF"/>
            <w:sz w:val="20"/>
            <w:highlight w:val="white"/>
            <w:lang w:eastAsia="fi-FI"/>
          </w:rPr>
          <w:delText>&gt;</w:delText>
        </w:r>
        <w:r w:rsidR="00072767" w:rsidRPr="00161D15" w:rsidDel="000C7314">
          <w:rPr>
            <w:szCs w:val="24"/>
          </w:rPr>
          <w:delText xml:space="preserve"> </w:delText>
        </w:r>
        <w:r w:rsidR="00F95B7C" w:rsidRPr="00BD5BCE" w:rsidDel="000C7314">
          <w:rPr>
            <w:szCs w:val="24"/>
          </w:rPr>
          <w:delText xml:space="preserve"> (ei käytössä Suomessa</w:delText>
        </w:r>
        <w:bookmarkStart w:id="530" w:name="_Toc19274796"/>
        <w:bookmarkEnd w:id="530"/>
      </w:del>
    </w:p>
    <w:p w14:paraId="1155ECD0" w14:textId="77777777" w:rsidR="00774136" w:rsidRPr="00D251B1" w:rsidRDefault="00762645" w:rsidP="001E0ACE">
      <w:pPr>
        <w:pStyle w:val="Otsikko3"/>
      </w:pPr>
      <w:bookmarkStart w:id="531" w:name="_Toc146963520"/>
      <w:bookmarkStart w:id="532" w:name="_Toc147032475"/>
      <w:bookmarkStart w:id="533" w:name="_Toc147133459"/>
      <w:bookmarkStart w:id="534" w:name="_Toc57124175"/>
      <w:bookmarkEnd w:id="531"/>
      <w:bookmarkEnd w:id="532"/>
      <w:bookmarkEnd w:id="533"/>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534"/>
    </w:p>
    <w:p w14:paraId="286A93D9"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1BB6ACB9" w14:textId="77777777" w:rsidR="004A4CD4" w:rsidRPr="00D251B1" w:rsidRDefault="004A4CD4" w:rsidP="00E45587"/>
    <w:p w14:paraId="4A0CF439"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6E01FF54"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5DAD2470"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565BBE51"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18A11D45"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77EC8C7F"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48D6D953"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755C2249"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6A9C424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07A69BA5"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1DADCF3A"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2FF3A615"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31374E71"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31C92496" w14:textId="77777777" w:rsidR="007E7880" w:rsidRPr="00D251B1" w:rsidRDefault="007E7880" w:rsidP="00E45587"/>
    <w:p w14:paraId="0C8D58AD"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258F9195" w14:textId="77777777" w:rsidR="00072767" w:rsidRPr="00D251B1" w:rsidRDefault="00072767" w:rsidP="00072767">
      <w:pPr>
        <w:pStyle w:val="Otsikko3"/>
      </w:pPr>
      <w:bookmarkStart w:id="535" w:name="_Toc57124176"/>
      <w:r w:rsidRPr="00D251B1">
        <w:t>ClinicalDocument.relatedDocument</w:t>
      </w:r>
      <w:r w:rsidR="00762645" w:rsidRPr="00D251B1">
        <w:t xml:space="preserve"> – </w:t>
      </w:r>
      <w:r w:rsidR="00C60BBB" w:rsidRPr="00D251B1">
        <w:t xml:space="preserve">asiakirjaan </w:t>
      </w:r>
      <w:r w:rsidR="00762645" w:rsidRPr="00D251B1">
        <w:t>liittyvät asiakirjat</w:t>
      </w:r>
      <w:bookmarkEnd w:id="535"/>
    </w:p>
    <w:p w14:paraId="0FD0C577"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573432E2" w14:textId="77777777" w:rsidR="00DF0463" w:rsidRPr="00D251B1" w:rsidRDefault="00DF0463" w:rsidP="00774136"/>
    <w:p w14:paraId="0890DAFA"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382D5840" w14:textId="77777777" w:rsidR="00875150" w:rsidRPr="00D251B1" w:rsidRDefault="00875150" w:rsidP="00774136"/>
    <w:p w14:paraId="3E9F6844"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046FCA74" w14:textId="77777777" w:rsidR="003811EE" w:rsidRDefault="003811EE" w:rsidP="00774136"/>
    <w:p w14:paraId="4FB67E22"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voimassaoleva asiakirja. Ylläpidettävän potilaan </w:t>
      </w:r>
      <w:r>
        <w:lastRenderedPageBreak/>
        <w:t>keskeisen terveystiedon asiakirjan kohdalla korjauksen kohteen tilalla annetaan edellisen, pohjana käytetyn asiakirjan tiedot (id, setId ja versio) ja tällöin asiakirjojen välisen suhteen ilmaiseva tyyppi on APND (append).</w:t>
      </w:r>
    </w:p>
    <w:p w14:paraId="2711CED2" w14:textId="77777777" w:rsidR="003811EE" w:rsidRDefault="003811EE" w:rsidP="00774136"/>
    <w:p w14:paraId="71381A6A" w14:textId="77777777" w:rsidR="00C27CEA" w:rsidRPr="00D251B1" w:rsidRDefault="008B1982" w:rsidP="00774136">
      <w:r>
        <w:t>Asiakirjojen versionti on kuvattu tarkemmin luvussa 1.2.</w:t>
      </w:r>
    </w:p>
    <w:p w14:paraId="105A4354"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2F485703" w14:textId="77777777" w:rsidTr="00D60709">
        <w:tc>
          <w:tcPr>
            <w:tcW w:w="4962" w:type="dxa"/>
            <w:gridSpan w:val="2"/>
            <w:shd w:val="clear" w:color="auto" w:fill="E6E6E6"/>
          </w:tcPr>
          <w:p w14:paraId="71D5B9DD"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6767125A" w14:textId="77777777" w:rsidTr="00D60709">
        <w:tc>
          <w:tcPr>
            <w:tcW w:w="1134" w:type="dxa"/>
          </w:tcPr>
          <w:p w14:paraId="053ECE28" w14:textId="77777777" w:rsidR="003C4102" w:rsidRPr="00D251B1" w:rsidRDefault="003C4102" w:rsidP="00D60709">
            <w:pPr>
              <w:spacing w:before="120"/>
              <w:jc w:val="both"/>
            </w:pPr>
            <w:r w:rsidRPr="00D251B1">
              <w:t>RPLC</w:t>
            </w:r>
          </w:p>
        </w:tc>
        <w:tc>
          <w:tcPr>
            <w:tcW w:w="3828" w:type="dxa"/>
          </w:tcPr>
          <w:p w14:paraId="5577939F" w14:textId="77777777" w:rsidR="003C4102" w:rsidRPr="00D251B1" w:rsidRDefault="003C4102" w:rsidP="00D60709">
            <w:pPr>
              <w:spacing w:before="120"/>
            </w:pPr>
            <w:r w:rsidRPr="00D251B1">
              <w:t>korvaus</w:t>
            </w:r>
          </w:p>
        </w:tc>
      </w:tr>
      <w:tr w:rsidR="003C4102" w:rsidRPr="00D251B1" w14:paraId="33458C9A" w14:textId="77777777" w:rsidTr="00D60709">
        <w:tc>
          <w:tcPr>
            <w:tcW w:w="1134" w:type="dxa"/>
          </w:tcPr>
          <w:p w14:paraId="7837ED7E" w14:textId="77777777" w:rsidR="003C4102" w:rsidRPr="00D251B1" w:rsidRDefault="003C4102" w:rsidP="00D60709">
            <w:pPr>
              <w:spacing w:before="120"/>
            </w:pPr>
            <w:r w:rsidRPr="00D251B1">
              <w:t>APND</w:t>
            </w:r>
          </w:p>
        </w:tc>
        <w:tc>
          <w:tcPr>
            <w:tcW w:w="3828" w:type="dxa"/>
          </w:tcPr>
          <w:p w14:paraId="149F0312" w14:textId="77777777" w:rsidR="003C4102" w:rsidRPr="00D251B1" w:rsidRDefault="003C4102" w:rsidP="00D60709">
            <w:pPr>
              <w:spacing w:before="120"/>
            </w:pPr>
            <w:r w:rsidRPr="00D251B1">
              <w:t>lisäys</w:t>
            </w:r>
          </w:p>
        </w:tc>
      </w:tr>
      <w:tr w:rsidR="003C4102" w:rsidRPr="00D251B1" w14:paraId="0880F6DB" w14:textId="77777777" w:rsidTr="00D60709">
        <w:tc>
          <w:tcPr>
            <w:tcW w:w="1134" w:type="dxa"/>
          </w:tcPr>
          <w:p w14:paraId="0E2FB93B" w14:textId="77777777" w:rsidR="003C4102" w:rsidRPr="00D251B1" w:rsidRDefault="003C4102" w:rsidP="00D60709">
            <w:pPr>
              <w:spacing w:before="120"/>
            </w:pPr>
            <w:r w:rsidRPr="00D251B1">
              <w:t>XFRM</w:t>
            </w:r>
          </w:p>
        </w:tc>
        <w:tc>
          <w:tcPr>
            <w:tcW w:w="3828" w:type="dxa"/>
          </w:tcPr>
          <w:p w14:paraId="57E1B245" w14:textId="77777777" w:rsidR="003C4102" w:rsidRPr="00D251B1" w:rsidRDefault="00E96401" w:rsidP="00D60709">
            <w:pPr>
              <w:spacing w:before="120"/>
            </w:pPr>
            <w:r w:rsidRPr="00D251B1">
              <w:t>muunnettu (transform)</w:t>
            </w:r>
          </w:p>
        </w:tc>
      </w:tr>
    </w:tbl>
    <w:p w14:paraId="568AF7B7" w14:textId="77777777" w:rsidR="003C4102" w:rsidRPr="00D251B1" w:rsidRDefault="003C4102" w:rsidP="00774136"/>
    <w:p w14:paraId="2C4DFE40"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471F9DC3"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22F42ABE"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0C1879E4"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208E284"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9E6AEC1"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31CB02E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543BE54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18D7FB49" w14:textId="77777777" w:rsidR="009B3F52" w:rsidRDefault="00072767" w:rsidP="009B3F52">
      <w:pPr>
        <w:pStyle w:val="Otsikko3"/>
      </w:pPr>
      <w:bookmarkStart w:id="536" w:name="_Toc314136819"/>
      <w:bookmarkStart w:id="537" w:name="_Toc314137575"/>
      <w:bookmarkStart w:id="538" w:name="_Toc314138096"/>
      <w:bookmarkStart w:id="539" w:name="_Toc314138619"/>
      <w:bookmarkStart w:id="540" w:name="_Toc314136820"/>
      <w:bookmarkStart w:id="541" w:name="_Toc314137576"/>
      <w:bookmarkStart w:id="542" w:name="_Toc314138097"/>
      <w:bookmarkStart w:id="543" w:name="_Toc314138620"/>
      <w:bookmarkStart w:id="544" w:name="_Toc314136821"/>
      <w:bookmarkStart w:id="545" w:name="_Toc314137577"/>
      <w:bookmarkStart w:id="546" w:name="_Toc314138098"/>
      <w:bookmarkStart w:id="547" w:name="_Toc314138621"/>
      <w:bookmarkStart w:id="548" w:name="_Toc314136822"/>
      <w:bookmarkStart w:id="549" w:name="_Toc314137578"/>
      <w:bookmarkStart w:id="550" w:name="_Toc314138099"/>
      <w:bookmarkStart w:id="551" w:name="_Toc314138622"/>
      <w:bookmarkStart w:id="552" w:name="_Toc314136823"/>
      <w:bookmarkStart w:id="553" w:name="_Toc314137579"/>
      <w:bookmarkStart w:id="554" w:name="_Toc314138100"/>
      <w:bookmarkStart w:id="555" w:name="_Toc314138623"/>
      <w:bookmarkStart w:id="556" w:name="_Toc314136824"/>
      <w:bookmarkStart w:id="557" w:name="_Toc314137580"/>
      <w:bookmarkStart w:id="558" w:name="_Toc314138101"/>
      <w:bookmarkStart w:id="559" w:name="_Toc314138624"/>
      <w:bookmarkStart w:id="560" w:name="_Toc314136825"/>
      <w:bookmarkStart w:id="561" w:name="_Toc314137581"/>
      <w:bookmarkStart w:id="562" w:name="_Toc314138102"/>
      <w:bookmarkStart w:id="563" w:name="_Toc314138625"/>
      <w:bookmarkStart w:id="564" w:name="_Toc314136826"/>
      <w:bookmarkStart w:id="565" w:name="_Toc314137582"/>
      <w:bookmarkStart w:id="566" w:name="_Toc314138103"/>
      <w:bookmarkStart w:id="567" w:name="_Toc314138626"/>
      <w:bookmarkStart w:id="568" w:name="_Toc314136827"/>
      <w:bookmarkStart w:id="569" w:name="_Toc314137583"/>
      <w:bookmarkStart w:id="570" w:name="_Toc314138104"/>
      <w:bookmarkStart w:id="571" w:name="_Toc314138627"/>
      <w:bookmarkStart w:id="572" w:name="_Toc57124177"/>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D251B1">
        <w:t>ClinicalDocument.authorization</w:t>
      </w:r>
      <w:r w:rsidR="008B6EE5" w:rsidRPr="00D251B1">
        <w:t xml:space="preserve"> - valtuudet</w:t>
      </w:r>
      <w:bookmarkEnd w:id="572"/>
      <w:r w:rsidR="00F95B7C" w:rsidRPr="00D251B1">
        <w:t xml:space="preserve"> </w:t>
      </w:r>
    </w:p>
    <w:p w14:paraId="30CFEA39" w14:textId="77777777" w:rsidR="009B3F52" w:rsidRDefault="009B3F52" w:rsidP="0097130A"/>
    <w:p w14:paraId="33596A38"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t>asiakirjan välitysperuste</w:t>
      </w:r>
    </w:p>
    <w:p w14:paraId="084CB433" w14:textId="77777777" w:rsidR="000657B3" w:rsidRDefault="000657B3" w:rsidP="009B3F52"/>
    <w:p w14:paraId="01A9B171"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6608F645" w14:textId="77777777" w:rsidR="009B3F52" w:rsidRPr="00524843" w:rsidRDefault="009B3F52" w:rsidP="009B3F52">
      <w:pPr>
        <w:rPr>
          <w:b/>
        </w:rPr>
      </w:pPr>
    </w:p>
    <w:p w14:paraId="00DC9415"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29298E7F"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3A4C5FB3"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1F0038E6"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669389B2"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45167011"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08D6266E"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1A8CECCE"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2B656012" w14:textId="77777777" w:rsidR="009B3F52" w:rsidRDefault="009B3F52" w:rsidP="009B3F52">
      <w:pPr>
        <w:rPr>
          <w:lang w:val="en-GB"/>
        </w:rPr>
      </w:pPr>
    </w:p>
    <w:p w14:paraId="6B236615"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481021C6" w14:textId="77777777" w:rsidR="000657B3" w:rsidRPr="00C249B6" w:rsidRDefault="000657B3" w:rsidP="009B3F52"/>
    <w:p w14:paraId="2DEC835F"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w:t>
      </w:r>
      <w:r w:rsidR="00D854A9">
        <w:lastRenderedPageBreak/>
        <w:t>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65789034" w14:textId="77777777" w:rsidR="00293879" w:rsidRDefault="00293879" w:rsidP="000657B3"/>
    <w:p w14:paraId="5D40F9AC"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ins w:id="573" w:author="Tekijä" w:date="2020-03-04T08:36:00Z">
        <w:r w:rsidR="0010341D">
          <w:t>i</w:t>
        </w:r>
      </w:ins>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20B73312" w14:textId="77777777" w:rsidR="00936C97" w:rsidRDefault="00936C97" w:rsidP="000657B3"/>
    <w:p w14:paraId="2F2F0F7C" w14:textId="77777777" w:rsidR="000657B3" w:rsidRPr="000657B3" w:rsidRDefault="00AD562C" w:rsidP="000657B3">
      <w:r>
        <w:t>Huoltajille luovuttamisen kielto</w:t>
      </w:r>
      <w:ins w:id="574" w:author="Tekijä" w:date="2020-03-04T08:37:00Z">
        <w:r w:rsidR="0010341D">
          <w:t xml:space="preserve"> </w:t>
        </w:r>
      </w:ins>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3B71C8A3" w14:textId="77777777" w:rsidR="000657B3" w:rsidRDefault="000657B3" w:rsidP="009B3F52"/>
    <w:p w14:paraId="172ADEB9"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62AF19F3"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728368B3"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36548AAC"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6458B4D6"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3A1E531B"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3866F2B9"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607A7AB9" w14:textId="77777777" w:rsidR="000657B3" w:rsidRDefault="000657B3" w:rsidP="009B3F52">
      <w:pPr>
        <w:rPr>
          <w:ins w:id="575" w:author="Tekijä" w:date="2020-03-04T08:35:00Z"/>
          <w:lang w:val="en-US"/>
        </w:rPr>
      </w:pPr>
    </w:p>
    <w:p w14:paraId="55C2EB0A" w14:textId="77777777" w:rsidR="0010341D" w:rsidRPr="00C92054" w:rsidRDefault="0010341D" w:rsidP="009B3F52">
      <w:ins w:id="576" w:author="Tekijä" w:date="2020-03-04T08:36:00Z">
        <w:r w:rsidRPr="00C92054">
          <w:t>Arkistoitavalla palvelutapahtumalla tieto voi esiintyä vain ke</w:t>
        </w:r>
        <w:r>
          <w:t>rran.</w:t>
        </w:r>
      </w:ins>
      <w:ins w:id="577" w:author="Tekijä" w:date="2020-04-06T10:03:00Z">
        <w:r w:rsidR="00894787">
          <w:t xml:space="preserve"> Arkistoitavalle hoitoasiakirjalle tietoa ei tuoteta lainkaan.</w:t>
        </w:r>
      </w:ins>
      <w:ins w:id="578" w:author="Tekijä" w:date="2020-03-04T08:36:00Z">
        <w:r>
          <w:t xml:space="preserve"> </w:t>
        </w:r>
      </w:ins>
      <w:ins w:id="579" w:author="Tekijä" w:date="2020-03-04T08:37:00Z">
        <w:r>
          <w:t xml:space="preserve">Kun Potilastiedon arkisto palauttaa </w:t>
        </w:r>
      </w:ins>
      <w:ins w:id="580" w:author="Tekijä" w:date="2020-03-04T08:38:00Z">
        <w:r>
          <w:t>t</w:t>
        </w:r>
      </w:ins>
      <w:ins w:id="581" w:author="Tekijä" w:date="2020-03-04T08:37:00Z">
        <w:r>
          <w:t>iedon</w:t>
        </w:r>
      </w:ins>
      <w:ins w:id="582" w:author="Tekijä" w:date="2020-03-04T08:38:00Z">
        <w:r>
          <w:t xml:space="preserve"> palvelutapahtumaan kuuluvalla asiakirjalla, pääsääntöisesti tieto esiintyy vain kerran. </w:t>
        </w:r>
        <w:del w:id="583" w:author="Tekijä" w:date="2020-11-16T13:48:00Z">
          <w:r w:rsidDel="0027201A">
            <w:delText>L</w:delText>
          </w:r>
        </w:del>
      </w:ins>
      <w:ins w:id="584" w:author="Tekijä" w:date="2020-11-16T13:48:00Z">
        <w:r w:rsidR="0027201A">
          <w:t>Potilastiedon arkiston palauttamilla l</w:t>
        </w:r>
      </w:ins>
      <w:ins w:id="585" w:author="Tekijä" w:date="2020-03-04T08:38:00Z">
        <w:r>
          <w:t>ähete- ja hoitopalaute-asiakirjoilla tieto voi kuitenkin toistua tilanteessa</w:t>
        </w:r>
      </w:ins>
      <w:ins w:id="586" w:author="Tekijä" w:date="2020-03-04T08:41:00Z">
        <w:r>
          <w:t xml:space="preserve">, missä </w:t>
        </w:r>
        <w:r w:rsidRPr="0010341D">
          <w:t>asiakirjan omaa palvelutapahtumaa ei koske kielto mutta saman lähete-hoitopalaute-ketjun palvelutapahtumassa on kielto</w:t>
        </w:r>
      </w:ins>
      <w:ins w:id="587" w:author="Tekijä" w:date="2020-03-04T08:42:00Z">
        <w:r w:rsidR="00C92054">
          <w:t xml:space="preserve"> asetettu.</w:t>
        </w:r>
      </w:ins>
      <w:ins w:id="588" w:author="Tekijä" w:date="2020-03-04T08:38:00Z">
        <w:r>
          <w:t xml:space="preserve"> </w:t>
        </w:r>
      </w:ins>
    </w:p>
    <w:p w14:paraId="31BFC4B0" w14:textId="77777777" w:rsidR="000657B3" w:rsidRPr="00C92054" w:rsidRDefault="000657B3" w:rsidP="009B3F52"/>
    <w:p w14:paraId="24E9568D" w14:textId="77777777" w:rsidR="004F4D0B" w:rsidRPr="00D251B1" w:rsidRDefault="006E1FF6" w:rsidP="004F4D0B">
      <w:pPr>
        <w:pStyle w:val="Otsikko3"/>
      </w:pPr>
      <w:bookmarkStart w:id="589" w:name="_Toc146963524"/>
      <w:bookmarkStart w:id="590" w:name="_Toc147032479"/>
      <w:bookmarkStart w:id="591" w:name="_Toc147133463"/>
      <w:bookmarkStart w:id="592" w:name="_Toc57124178"/>
      <w:bookmarkEnd w:id="589"/>
      <w:bookmarkEnd w:id="590"/>
      <w:bookmarkEnd w:id="591"/>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592"/>
      <w:r w:rsidR="009D74C7" w:rsidRPr="00D251B1">
        <w:t xml:space="preserve"> </w:t>
      </w:r>
    </w:p>
    <w:p w14:paraId="26AA250F"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685C6F03"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3D1BB9A1"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6BAD32C6"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6E81B53C"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ins w:id="593" w:author="Tekijä" w:date="2019-09-18T15:06:00Z">
        <w:r w:rsidR="00BC695A">
          <w:t xml:space="preserve"> (id ja nimi)</w:t>
        </w:r>
      </w:ins>
      <w:r w:rsidR="00DA71F2" w:rsidRPr="00DA71F2">
        <w:t>.</w:t>
      </w:r>
      <w:r w:rsidR="00DA71F2">
        <w:t xml:space="preserve"> </w:t>
      </w:r>
      <w:r w:rsidRPr="007E25E0">
        <w:t>Omien tietojen katselussa tehdyissä asiakirjoissa tähän laitetaan Omien tietojen katselun OID.</w:t>
      </w:r>
    </w:p>
    <w:p w14:paraId="0112C0CD" w14:textId="77777777" w:rsidR="006C54A4" w:rsidRPr="00D251B1" w:rsidRDefault="00A25FF5" w:rsidP="00C27AAA">
      <w:pPr>
        <w:numPr>
          <w:ilvl w:val="0"/>
          <w:numId w:val="12"/>
        </w:numPr>
      </w:pPr>
      <w:r w:rsidRPr="00A25FF5">
        <w:lastRenderedPageBreak/>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ins w:id="594" w:author="Tekijä" w:date="2022-03-28T12:30:00Z">
        <w:r w:rsidR="00B146A8">
          <w:t xml:space="preserve">tulee kirjata palvelutapahtumalle tai palvelutapahtumalle ja hoitoasiakirjalle (pelkkä </w:t>
        </w:r>
      </w:ins>
      <w:ins w:id="595" w:author="Tekijä" w:date="2022-03-28T12:31:00Z">
        <w:r w:rsidR="00B146A8">
          <w:t>hoitoasiakirjalle kirjaaminen ei riitä</w:t>
        </w:r>
      </w:ins>
      <w:ins w:id="596" w:author="Tekijä" w:date="2022-03-28T12:30:00Z">
        <w:r w:rsidR="00B146A8">
          <w:t>)</w:t>
        </w:r>
      </w:ins>
      <w:ins w:id="597" w:author="Tekijä" w:date="2022-03-28T12:31:00Z">
        <w:r w:rsidR="00B146A8" w:rsidRPr="00426350" w:rsidDel="00B146A8">
          <w:t xml:space="preserve"> </w:t>
        </w:r>
      </w:ins>
      <w:del w:id="598" w:author="Tekijä" w:date="2022-03-28T12:31:00Z">
        <w:r w:rsidR="00426350" w:rsidRPr="00426350" w:rsidDel="00B146A8">
          <w:delText>kirjataan pääasiasssa hoitoasiakirjoille, t</w:delText>
        </w:r>
      </w:del>
      <w:ins w:id="599" w:author="Tekijä" w:date="2022-03-28T12:31:00Z">
        <w:r w:rsidR="00B146A8">
          <w:t>T</w:t>
        </w:r>
      </w:ins>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477B31A5" w14:textId="77777777" w:rsidR="008C1AED" w:rsidRPr="00D251B1" w:rsidRDefault="008C1AED" w:rsidP="008C1AED">
      <w:pPr>
        <w:ind w:left="360"/>
      </w:pPr>
    </w:p>
    <w:p w14:paraId="5C2C511F"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 xml:space="preserve">ADM jos palveluyksikkö on potilashallinnollisesta vastaava yksikkö, mutta ei ole samalla </w:t>
      </w:r>
      <w:r w:rsidR="00A220C8" w:rsidRPr="00A220C8">
        <w:lastRenderedPageBreak/>
        <w:t>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2B30F0D3"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0F938AF9" w14:textId="77777777" w:rsidR="00A220C8" w:rsidRDefault="00A220C8" w:rsidP="002F6CF6"/>
    <w:p w14:paraId="2A472E67" w14:textId="77777777" w:rsidR="003266C1" w:rsidRDefault="009815CC" w:rsidP="002F6CF6">
      <w:r>
        <w:t>Seuraavassa esimerkissä on palvelutapahtuma-asiakirjan tie</w:t>
      </w:r>
      <w:r w:rsidR="00627D72">
        <w:t>dot.</w:t>
      </w:r>
    </w:p>
    <w:p w14:paraId="07CBE4E3" w14:textId="77777777" w:rsidR="003266C1" w:rsidRPr="00D251B1" w:rsidRDefault="003266C1" w:rsidP="002F6CF6"/>
    <w:p w14:paraId="3418862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2BE0182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4F0C8084"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2DAB1FB2"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18EBBE0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26E65F5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6EE3B6E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30EC0419"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effectiveTime</w:t>
      </w:r>
      <w:r w:rsidRPr="00D95A7B">
        <w:rPr>
          <w:rFonts w:ascii="Courier New" w:hAnsi="Courier New" w:cs="Courier New"/>
          <w:color w:val="0000FF"/>
          <w:sz w:val="18"/>
          <w:szCs w:val="18"/>
          <w:lang w:eastAsia="fi-FI"/>
        </w:rPr>
        <w:t>&gt;</w:t>
      </w:r>
    </w:p>
    <w:p w14:paraId="696600A1"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low</w:t>
      </w:r>
      <w:r w:rsidRPr="00D95A7B">
        <w:rPr>
          <w:rFonts w:ascii="Courier New" w:hAnsi="Courier New" w:cs="Courier New"/>
          <w:color w:val="008080"/>
          <w:sz w:val="18"/>
          <w:szCs w:val="18"/>
          <w:lang w:eastAsia="fi-FI"/>
        </w:rPr>
        <w:t xml:space="preserve"> </w:t>
      </w:r>
      <w:r w:rsidRPr="00D95A7B">
        <w:rPr>
          <w:rFonts w:ascii="Courier New" w:hAnsi="Courier New" w:cs="Courier New"/>
          <w:color w:val="FF0000"/>
          <w:sz w:val="18"/>
          <w:szCs w:val="18"/>
          <w:lang w:eastAsia="fi-FI"/>
        </w:rPr>
        <w:t>value</w:t>
      </w:r>
      <w:r w:rsidRPr="00D95A7B">
        <w:rPr>
          <w:rFonts w:ascii="Courier New" w:hAnsi="Courier New" w:cs="Courier New"/>
          <w:color w:val="0000FF"/>
          <w:sz w:val="18"/>
          <w:szCs w:val="18"/>
          <w:lang w:eastAsia="fi-FI"/>
        </w:rPr>
        <w:t>="</w:t>
      </w:r>
      <w:r w:rsidRPr="00D95A7B">
        <w:rPr>
          <w:rFonts w:ascii="Courier New" w:hAnsi="Courier New" w:cs="Courier New"/>
          <w:color w:val="000000"/>
          <w:sz w:val="18"/>
          <w:szCs w:val="18"/>
          <w:lang w:eastAsia="fi-FI"/>
        </w:rPr>
        <w:t>20111030141530</w:t>
      </w:r>
      <w:r w:rsidRPr="00D95A7B">
        <w:rPr>
          <w:rFonts w:ascii="Courier New" w:hAnsi="Courier New" w:cs="Courier New"/>
          <w:color w:val="0000FF"/>
          <w:sz w:val="18"/>
          <w:szCs w:val="18"/>
          <w:lang w:eastAsia="fi-FI"/>
        </w:rPr>
        <w:t>"/&gt;</w:t>
      </w:r>
    </w:p>
    <w:p w14:paraId="0933209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0977181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38E47AF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304DD6D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35385ED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4E9AF1F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29414961"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48A8CE01"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0EF3C5F2"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38FD96A0"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73885D6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51750E9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12BE8C2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33139C5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1260BBB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240D8790"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3616685E"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14AEBBD0"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0E67CFF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3FA2E3F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670F75E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572A371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098F6A7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5DF3D7D4"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6EABCB3C"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4FA0BA3A"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64151F9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96A63A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217E28E2"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7FF31B72"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2C70F135"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03E23D6C"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195B106F"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55922EA4"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64142BE2"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w:t>
      </w:r>
      <w:r w:rsidR="00873C65">
        <w:lastRenderedPageBreak/>
        <w:t>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74E462ED" w14:textId="77777777" w:rsidR="00045F34" w:rsidRPr="0033357D" w:rsidRDefault="00045F34" w:rsidP="00045F34">
      <w:pPr>
        <w:autoSpaceDE w:val="0"/>
        <w:autoSpaceDN w:val="0"/>
        <w:adjustRightInd w:val="0"/>
      </w:pPr>
    </w:p>
    <w:p w14:paraId="78B41887"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301DEBC1" w14:textId="77777777" w:rsidR="00045F34" w:rsidRPr="0033357D" w:rsidRDefault="00045F34" w:rsidP="00045F34">
      <w:pPr>
        <w:autoSpaceDE w:val="0"/>
        <w:autoSpaceDN w:val="0"/>
        <w:adjustRightInd w:val="0"/>
      </w:pPr>
    </w:p>
    <w:p w14:paraId="06EA1692" w14:textId="77777777" w:rsidR="00045F34" w:rsidRPr="0033357D" w:rsidRDefault="00045F34" w:rsidP="00045F34">
      <w:pPr>
        <w:autoSpaceDE w:val="0"/>
        <w:autoSpaceDN w:val="0"/>
        <w:adjustRightInd w:val="0"/>
      </w:pPr>
      <w:r w:rsidRPr="0033357D">
        <w:t>Alla kuvattu esimerkki seuraavilla isännän tiedoilla esitettynä:</w:t>
      </w:r>
    </w:p>
    <w:p w14:paraId="5D708F24"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42304972"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517E6D6F"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7A391F0D" w14:textId="77777777" w:rsidR="00382D3B" w:rsidRPr="00C27AAA" w:rsidRDefault="00382D3B" w:rsidP="0033357D">
      <w:pPr>
        <w:autoSpaceDE w:val="0"/>
        <w:autoSpaceDN w:val="0"/>
        <w:adjustRightInd w:val="0"/>
        <w:ind w:left="720"/>
        <w:rPr>
          <w:lang w:val="en-US"/>
        </w:rPr>
      </w:pPr>
    </w:p>
    <w:p w14:paraId="7C692CDB" w14:textId="77777777" w:rsidR="00555B9B" w:rsidRPr="00C27AAA" w:rsidRDefault="00555B9B" w:rsidP="0033357D">
      <w:pPr>
        <w:autoSpaceDE w:val="0"/>
        <w:autoSpaceDN w:val="0"/>
        <w:adjustRightInd w:val="0"/>
        <w:ind w:left="720"/>
        <w:rPr>
          <w:lang w:val="en-US"/>
        </w:rPr>
      </w:pPr>
    </w:p>
    <w:p w14:paraId="69EAC691"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6ED0900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52313C5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45E4EEF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7AB10C6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75363AA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3C7564D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7EAAB19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756D03F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723E0773"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50B0B63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264A79E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12334F5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557672F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3C259C2A"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09E4CBB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2967871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03B5666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61254A7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6EA7808A"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2AFB13E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7D36B8B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375928B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727C8FA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2F9F23C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072D435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6E7C5E1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3432156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006D1A0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748BEB5C"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time</w:t>
      </w:r>
      <w:r w:rsidRPr="00C249B6">
        <w:rPr>
          <w:rFonts w:ascii="Courier New" w:hAnsi="Courier New" w:cs="Courier New"/>
          <w:color w:val="0000FF"/>
          <w:sz w:val="18"/>
          <w:highlight w:val="white"/>
          <w:lang w:eastAsia="fi-FI"/>
        </w:rPr>
        <w:t>&gt;</w:t>
      </w:r>
    </w:p>
    <w:p w14:paraId="36D11572"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low</w:t>
      </w:r>
      <w:r w:rsidRPr="00C249B6">
        <w:rPr>
          <w:rFonts w:ascii="Courier New" w:hAnsi="Courier New" w:cs="Courier New"/>
          <w:color w:val="FF0000"/>
          <w:sz w:val="18"/>
          <w:highlight w:val="white"/>
          <w:lang w:eastAsia="fi-FI"/>
        </w:rPr>
        <w:t xml:space="preserve"> value</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200908041230</w:t>
      </w:r>
      <w:r w:rsidRPr="00C249B6">
        <w:rPr>
          <w:rFonts w:ascii="Courier New" w:hAnsi="Courier New" w:cs="Courier New"/>
          <w:color w:val="0000FF"/>
          <w:sz w:val="18"/>
          <w:highlight w:val="white"/>
          <w:lang w:eastAsia="fi-FI"/>
        </w:rPr>
        <w:t>"/&gt;</w:t>
      </w:r>
    </w:p>
    <w:p w14:paraId="0E30808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75BF3A7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4431EFD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4ACC0A5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10B66F2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41D2C4B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4DD19E5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7DB50F40"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261716A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lastRenderedPageBreak/>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5ECD60E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080A91E0"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188AF4B3"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id</w:t>
      </w:r>
      <w:r w:rsidRPr="00C249B6">
        <w:rPr>
          <w:rFonts w:ascii="Courier New" w:hAnsi="Courier New" w:cs="Courier New"/>
          <w:color w:val="FF0000"/>
          <w:sz w:val="18"/>
          <w:highlight w:val="white"/>
          <w:lang w:eastAsia="fi-FI"/>
        </w:rPr>
        <w:t xml:space="preserve"> root</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1.2.246.10.48484841.10.1</w:t>
      </w:r>
      <w:r w:rsidRPr="00C249B6">
        <w:rPr>
          <w:rFonts w:ascii="Courier New" w:hAnsi="Courier New" w:cs="Courier New"/>
          <w:color w:val="0000FF"/>
          <w:sz w:val="18"/>
          <w:highlight w:val="white"/>
          <w:lang w:eastAsia="fi-FI"/>
        </w:rPr>
        <w:t>"/&gt;</w:t>
      </w:r>
    </w:p>
    <w:p w14:paraId="25DA44F4"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p>
    <w:p w14:paraId="41941AE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69D82C9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25326FB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1AF3E24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193C4C6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394BF55E"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3210EAD8" w14:textId="77777777" w:rsidR="00610D6E" w:rsidRPr="00D251B1" w:rsidRDefault="00610D6E" w:rsidP="00F979D3">
      <w:pPr>
        <w:pStyle w:val="Otsikko2"/>
      </w:pPr>
      <w:bookmarkStart w:id="600" w:name="_Toc314136830"/>
      <w:bookmarkStart w:id="601" w:name="_Toc314137586"/>
      <w:bookmarkStart w:id="602" w:name="_Toc314138107"/>
      <w:bookmarkStart w:id="603" w:name="_Toc314138630"/>
      <w:bookmarkStart w:id="604" w:name="_Toc314136831"/>
      <w:bookmarkStart w:id="605" w:name="_Toc314137587"/>
      <w:bookmarkStart w:id="606" w:name="_Toc314138108"/>
      <w:bookmarkStart w:id="607" w:name="_Toc314138631"/>
      <w:bookmarkStart w:id="608" w:name="_Toc314136832"/>
      <w:bookmarkStart w:id="609" w:name="_Toc314137588"/>
      <w:bookmarkStart w:id="610" w:name="_Toc314138109"/>
      <w:bookmarkStart w:id="611" w:name="_Toc314138632"/>
      <w:bookmarkStart w:id="612" w:name="_Toc314136833"/>
      <w:bookmarkStart w:id="613" w:name="_Toc314137589"/>
      <w:bookmarkStart w:id="614" w:name="_Toc314138110"/>
      <w:bookmarkStart w:id="615" w:name="_Toc314138633"/>
      <w:bookmarkStart w:id="616" w:name="_Toc314136834"/>
      <w:bookmarkStart w:id="617" w:name="_Toc314137590"/>
      <w:bookmarkStart w:id="618" w:name="_Toc314138111"/>
      <w:bookmarkStart w:id="619" w:name="_Toc314138634"/>
      <w:bookmarkStart w:id="620" w:name="_Toc314136835"/>
      <w:bookmarkStart w:id="621" w:name="_Toc314137591"/>
      <w:bookmarkStart w:id="622" w:name="_Toc314138112"/>
      <w:bookmarkStart w:id="623" w:name="_Toc314138635"/>
      <w:bookmarkStart w:id="624" w:name="_Toc314136836"/>
      <w:bookmarkStart w:id="625" w:name="_Toc314137592"/>
      <w:bookmarkStart w:id="626" w:name="_Toc314138113"/>
      <w:bookmarkStart w:id="627" w:name="_Toc314138636"/>
      <w:bookmarkStart w:id="628" w:name="_Toc314136837"/>
      <w:bookmarkStart w:id="629" w:name="_Toc314137593"/>
      <w:bookmarkStart w:id="630" w:name="_Toc314138114"/>
      <w:bookmarkStart w:id="631" w:name="_Toc314138637"/>
      <w:bookmarkStart w:id="632" w:name="_Toc314136838"/>
      <w:bookmarkStart w:id="633" w:name="_Toc314137594"/>
      <w:bookmarkStart w:id="634" w:name="_Toc314138115"/>
      <w:bookmarkStart w:id="635" w:name="_Toc314138638"/>
      <w:bookmarkStart w:id="636" w:name="_Toc314136839"/>
      <w:bookmarkStart w:id="637" w:name="_Toc314137595"/>
      <w:bookmarkStart w:id="638" w:name="_Toc314138116"/>
      <w:bookmarkStart w:id="639" w:name="_Toc314138639"/>
      <w:bookmarkStart w:id="640" w:name="_Toc314136840"/>
      <w:bookmarkStart w:id="641" w:name="_Toc314137596"/>
      <w:bookmarkStart w:id="642" w:name="_Toc314138117"/>
      <w:bookmarkStart w:id="643" w:name="_Toc314138640"/>
      <w:bookmarkStart w:id="644" w:name="_Toc314136841"/>
      <w:bookmarkStart w:id="645" w:name="_Toc314137597"/>
      <w:bookmarkStart w:id="646" w:name="_Toc314138118"/>
      <w:bookmarkStart w:id="647" w:name="_Toc314138641"/>
      <w:bookmarkStart w:id="648" w:name="_Toc314136842"/>
      <w:bookmarkStart w:id="649" w:name="_Toc314137598"/>
      <w:bookmarkStart w:id="650" w:name="_Toc314138119"/>
      <w:bookmarkStart w:id="651" w:name="_Toc314138642"/>
      <w:bookmarkStart w:id="652" w:name="_Toc314136843"/>
      <w:bookmarkStart w:id="653" w:name="_Toc314137599"/>
      <w:bookmarkStart w:id="654" w:name="_Toc314138120"/>
      <w:bookmarkStart w:id="655" w:name="_Toc314138643"/>
      <w:bookmarkStart w:id="656" w:name="_Toc314136844"/>
      <w:bookmarkStart w:id="657" w:name="_Toc314137600"/>
      <w:bookmarkStart w:id="658" w:name="_Toc314138121"/>
      <w:bookmarkStart w:id="659" w:name="_Toc314138644"/>
      <w:bookmarkStart w:id="660" w:name="_Toc314136845"/>
      <w:bookmarkStart w:id="661" w:name="_Toc314137601"/>
      <w:bookmarkStart w:id="662" w:name="_Toc314138122"/>
      <w:bookmarkStart w:id="663" w:name="_Toc314138645"/>
      <w:bookmarkStart w:id="664" w:name="_Toc314136846"/>
      <w:bookmarkStart w:id="665" w:name="_Toc314137602"/>
      <w:bookmarkStart w:id="666" w:name="_Toc314138123"/>
      <w:bookmarkStart w:id="667" w:name="_Toc314138646"/>
      <w:bookmarkStart w:id="668" w:name="_Toc314136847"/>
      <w:bookmarkStart w:id="669" w:name="_Toc314137603"/>
      <w:bookmarkStart w:id="670" w:name="_Toc314138124"/>
      <w:bookmarkStart w:id="671" w:name="_Toc314138647"/>
      <w:bookmarkStart w:id="672" w:name="_Toc314136848"/>
      <w:bookmarkStart w:id="673" w:name="_Toc314137604"/>
      <w:bookmarkStart w:id="674" w:name="_Toc314138125"/>
      <w:bookmarkStart w:id="675" w:name="_Toc314138648"/>
      <w:bookmarkStart w:id="676" w:name="_Toc314136849"/>
      <w:bookmarkStart w:id="677" w:name="_Toc314137605"/>
      <w:bookmarkStart w:id="678" w:name="_Toc314138126"/>
      <w:bookmarkStart w:id="679" w:name="_Toc314138649"/>
      <w:bookmarkStart w:id="680" w:name="_Toc314136850"/>
      <w:bookmarkStart w:id="681" w:name="_Toc314137606"/>
      <w:bookmarkStart w:id="682" w:name="_Toc314138127"/>
      <w:bookmarkStart w:id="683" w:name="_Toc314138650"/>
      <w:bookmarkStart w:id="684" w:name="_Toc314136851"/>
      <w:bookmarkStart w:id="685" w:name="_Toc314137607"/>
      <w:bookmarkStart w:id="686" w:name="_Toc314138128"/>
      <w:bookmarkStart w:id="687" w:name="_Toc314138651"/>
      <w:bookmarkStart w:id="688" w:name="_Toc314136852"/>
      <w:bookmarkStart w:id="689" w:name="_Toc314137608"/>
      <w:bookmarkStart w:id="690" w:name="_Toc314138129"/>
      <w:bookmarkStart w:id="691" w:name="_Toc314138652"/>
      <w:bookmarkStart w:id="692" w:name="_Toc314136853"/>
      <w:bookmarkStart w:id="693" w:name="_Toc314137609"/>
      <w:bookmarkStart w:id="694" w:name="_Toc314138130"/>
      <w:bookmarkStart w:id="695" w:name="_Toc314138653"/>
      <w:bookmarkStart w:id="696" w:name="_Toc314136854"/>
      <w:bookmarkStart w:id="697" w:name="_Toc314137610"/>
      <w:bookmarkStart w:id="698" w:name="_Toc314138131"/>
      <w:bookmarkStart w:id="699" w:name="_Toc314138654"/>
      <w:bookmarkStart w:id="700" w:name="_Toc314136855"/>
      <w:bookmarkStart w:id="701" w:name="_Toc314137611"/>
      <w:bookmarkStart w:id="702" w:name="_Toc314138132"/>
      <w:bookmarkStart w:id="703" w:name="_Toc314138655"/>
      <w:bookmarkStart w:id="704" w:name="_Toc314136856"/>
      <w:bookmarkStart w:id="705" w:name="_Toc314137612"/>
      <w:bookmarkStart w:id="706" w:name="_Toc314138133"/>
      <w:bookmarkStart w:id="707" w:name="_Toc314138656"/>
      <w:bookmarkStart w:id="708" w:name="_Toc314136857"/>
      <w:bookmarkStart w:id="709" w:name="_Toc314137613"/>
      <w:bookmarkStart w:id="710" w:name="_Toc314138134"/>
      <w:bookmarkStart w:id="711" w:name="_Toc314138657"/>
      <w:bookmarkStart w:id="712" w:name="_Toc314136858"/>
      <w:bookmarkStart w:id="713" w:name="_Toc314137614"/>
      <w:bookmarkStart w:id="714" w:name="_Toc314138135"/>
      <w:bookmarkStart w:id="715" w:name="_Toc314138658"/>
      <w:bookmarkStart w:id="716" w:name="_Toc314136859"/>
      <w:bookmarkStart w:id="717" w:name="_Toc314137615"/>
      <w:bookmarkStart w:id="718" w:name="_Toc314138136"/>
      <w:bookmarkStart w:id="719" w:name="_Toc314138659"/>
      <w:bookmarkStart w:id="720" w:name="_Toc314136860"/>
      <w:bookmarkStart w:id="721" w:name="_Toc314137616"/>
      <w:bookmarkStart w:id="722" w:name="_Toc314138137"/>
      <w:bookmarkStart w:id="723" w:name="_Toc314138660"/>
      <w:bookmarkStart w:id="724" w:name="_Toc314136861"/>
      <w:bookmarkStart w:id="725" w:name="_Toc314137617"/>
      <w:bookmarkStart w:id="726" w:name="_Toc314138138"/>
      <w:bookmarkStart w:id="727" w:name="_Toc314138661"/>
      <w:bookmarkStart w:id="728" w:name="_Toc314136862"/>
      <w:bookmarkStart w:id="729" w:name="_Toc314137618"/>
      <w:bookmarkStart w:id="730" w:name="_Toc314138139"/>
      <w:bookmarkStart w:id="731" w:name="_Toc314138662"/>
      <w:bookmarkStart w:id="732" w:name="_Toc314136863"/>
      <w:bookmarkStart w:id="733" w:name="_Toc314137619"/>
      <w:bookmarkStart w:id="734" w:name="_Toc314138140"/>
      <w:bookmarkStart w:id="735" w:name="_Toc314138663"/>
      <w:bookmarkStart w:id="736" w:name="_Toc314136864"/>
      <w:bookmarkStart w:id="737" w:name="_Toc314137620"/>
      <w:bookmarkStart w:id="738" w:name="_Toc314138141"/>
      <w:bookmarkStart w:id="739" w:name="_Toc314138664"/>
      <w:bookmarkStart w:id="740" w:name="_Toc314136865"/>
      <w:bookmarkStart w:id="741" w:name="_Toc314137621"/>
      <w:bookmarkStart w:id="742" w:name="_Toc314138142"/>
      <w:bookmarkStart w:id="743" w:name="_Toc314138665"/>
      <w:bookmarkStart w:id="744" w:name="_Toc314136866"/>
      <w:bookmarkStart w:id="745" w:name="_Toc314137622"/>
      <w:bookmarkStart w:id="746" w:name="_Toc314138143"/>
      <w:bookmarkStart w:id="747" w:name="_Toc314138666"/>
      <w:bookmarkStart w:id="748" w:name="_Toc314136867"/>
      <w:bookmarkStart w:id="749" w:name="_Toc314137623"/>
      <w:bookmarkStart w:id="750" w:name="_Toc314138144"/>
      <w:bookmarkStart w:id="751" w:name="_Toc314138667"/>
      <w:bookmarkStart w:id="752" w:name="_Toc314136868"/>
      <w:bookmarkStart w:id="753" w:name="_Toc314137624"/>
      <w:bookmarkStart w:id="754" w:name="_Toc314138145"/>
      <w:bookmarkStart w:id="755" w:name="_Toc314138668"/>
      <w:bookmarkStart w:id="756" w:name="_Toc314136869"/>
      <w:bookmarkStart w:id="757" w:name="_Toc314137625"/>
      <w:bookmarkStart w:id="758" w:name="_Toc314138146"/>
      <w:bookmarkStart w:id="759" w:name="_Toc314138669"/>
      <w:bookmarkStart w:id="760" w:name="_Toc314136870"/>
      <w:bookmarkStart w:id="761" w:name="_Toc314137626"/>
      <w:bookmarkStart w:id="762" w:name="_Toc314138147"/>
      <w:bookmarkStart w:id="763" w:name="_Toc314138670"/>
      <w:bookmarkStart w:id="764" w:name="_Toc314136871"/>
      <w:bookmarkStart w:id="765" w:name="_Toc314137627"/>
      <w:bookmarkStart w:id="766" w:name="_Toc314138148"/>
      <w:bookmarkStart w:id="767" w:name="_Toc314138671"/>
      <w:bookmarkStart w:id="768" w:name="_Toc314136872"/>
      <w:bookmarkStart w:id="769" w:name="_Toc314137628"/>
      <w:bookmarkStart w:id="770" w:name="_Toc314138149"/>
      <w:bookmarkStart w:id="771" w:name="_Toc314138672"/>
      <w:bookmarkStart w:id="772" w:name="_Toc314136873"/>
      <w:bookmarkStart w:id="773" w:name="_Toc314137629"/>
      <w:bookmarkStart w:id="774" w:name="_Toc314138150"/>
      <w:bookmarkStart w:id="775" w:name="_Toc314138673"/>
      <w:bookmarkStart w:id="776" w:name="_Toc314136874"/>
      <w:bookmarkStart w:id="777" w:name="_Toc314137630"/>
      <w:bookmarkStart w:id="778" w:name="_Toc314138151"/>
      <w:bookmarkStart w:id="779" w:name="_Toc314138674"/>
      <w:bookmarkStart w:id="780" w:name="_Toc314136875"/>
      <w:bookmarkStart w:id="781" w:name="_Toc314137631"/>
      <w:bookmarkStart w:id="782" w:name="_Toc314138152"/>
      <w:bookmarkStart w:id="783" w:name="_Toc314138675"/>
      <w:bookmarkStart w:id="784" w:name="_Toc314136876"/>
      <w:bookmarkStart w:id="785" w:name="_Toc314137632"/>
      <w:bookmarkStart w:id="786" w:name="_Toc314138153"/>
      <w:bookmarkStart w:id="787" w:name="_Toc314138676"/>
      <w:bookmarkStart w:id="788" w:name="_Toc314136877"/>
      <w:bookmarkStart w:id="789" w:name="_Toc314137633"/>
      <w:bookmarkStart w:id="790" w:name="_Toc314138154"/>
      <w:bookmarkStart w:id="791" w:name="_Toc314138677"/>
      <w:bookmarkStart w:id="792" w:name="_Toc314136878"/>
      <w:bookmarkStart w:id="793" w:name="_Toc314137634"/>
      <w:bookmarkStart w:id="794" w:name="_Toc314138155"/>
      <w:bookmarkStart w:id="795" w:name="_Toc314138678"/>
      <w:bookmarkStart w:id="796" w:name="_Toc314136879"/>
      <w:bookmarkStart w:id="797" w:name="_Toc314137635"/>
      <w:bookmarkStart w:id="798" w:name="_Toc314138156"/>
      <w:bookmarkStart w:id="799" w:name="_Toc314138679"/>
      <w:bookmarkStart w:id="800" w:name="_Toc314136880"/>
      <w:bookmarkStart w:id="801" w:name="_Toc314137636"/>
      <w:bookmarkStart w:id="802" w:name="_Toc314138157"/>
      <w:bookmarkStart w:id="803" w:name="_Toc314138680"/>
      <w:bookmarkStart w:id="804" w:name="_Toc314136881"/>
      <w:bookmarkStart w:id="805" w:name="_Toc314137637"/>
      <w:bookmarkStart w:id="806" w:name="_Toc314138158"/>
      <w:bookmarkStart w:id="807" w:name="_Toc314138681"/>
      <w:bookmarkStart w:id="808" w:name="_Toc314136882"/>
      <w:bookmarkStart w:id="809" w:name="_Toc314137638"/>
      <w:bookmarkStart w:id="810" w:name="_Toc314138159"/>
      <w:bookmarkStart w:id="811" w:name="_Toc314138682"/>
      <w:bookmarkStart w:id="812" w:name="_Toc314136883"/>
      <w:bookmarkStart w:id="813" w:name="_Toc314137639"/>
      <w:bookmarkStart w:id="814" w:name="_Toc314138160"/>
      <w:bookmarkStart w:id="815" w:name="_Toc314138683"/>
      <w:bookmarkStart w:id="816" w:name="_Toc314136884"/>
      <w:bookmarkStart w:id="817" w:name="_Toc314137640"/>
      <w:bookmarkStart w:id="818" w:name="_Toc314138161"/>
      <w:bookmarkStart w:id="819" w:name="_Toc314138684"/>
      <w:bookmarkStart w:id="820" w:name="_Toc314136885"/>
      <w:bookmarkStart w:id="821" w:name="_Toc314137641"/>
      <w:bookmarkStart w:id="822" w:name="_Toc314138162"/>
      <w:bookmarkStart w:id="823" w:name="_Toc314138685"/>
      <w:bookmarkStart w:id="824" w:name="_Toc314136886"/>
      <w:bookmarkStart w:id="825" w:name="_Toc314137642"/>
      <w:bookmarkStart w:id="826" w:name="_Toc314138163"/>
      <w:bookmarkStart w:id="827" w:name="_Toc314138686"/>
      <w:bookmarkStart w:id="828" w:name="_Toc314136887"/>
      <w:bookmarkStart w:id="829" w:name="_Toc314137643"/>
      <w:bookmarkStart w:id="830" w:name="_Toc314138164"/>
      <w:bookmarkStart w:id="831" w:name="_Toc314138687"/>
      <w:bookmarkStart w:id="832" w:name="_Toc314136888"/>
      <w:bookmarkStart w:id="833" w:name="_Toc314137644"/>
      <w:bookmarkStart w:id="834" w:name="_Toc314138165"/>
      <w:bookmarkStart w:id="835" w:name="_Toc314138688"/>
      <w:bookmarkStart w:id="836" w:name="_Toc5712417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sidRPr="00D251B1">
        <w:t>Paikalliset laajennukset</w:t>
      </w:r>
      <w:bookmarkEnd w:id="836"/>
    </w:p>
    <w:p w14:paraId="4E0E3630"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1241A17D" w14:textId="77777777" w:rsidR="00610D6E" w:rsidRPr="00D251B1" w:rsidRDefault="00610D6E" w:rsidP="00F979D3">
      <w:pPr>
        <w:pStyle w:val="Otsikko3"/>
      </w:pPr>
      <w:bookmarkStart w:id="837" w:name="_Toc89416265"/>
      <w:bookmarkStart w:id="838" w:name="_Toc57124180"/>
      <w:r w:rsidRPr="00D251B1">
        <w:t>Paikallisten laajennusten lisäy</w:t>
      </w:r>
      <w:bookmarkEnd w:id="837"/>
      <w:r w:rsidRPr="00D251B1">
        <w:t>s</w:t>
      </w:r>
      <w:bookmarkEnd w:id="838"/>
    </w:p>
    <w:p w14:paraId="7ADCE7E9"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07B9DBFF" w14:textId="77777777" w:rsidR="001E0ACE" w:rsidRPr="00D251B1" w:rsidRDefault="001E0ACE"/>
    <w:p w14:paraId="00396CFA"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36167429"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16730B5C" w14:textId="77777777" w:rsidR="001E0ACE" w:rsidRPr="00D251B1" w:rsidRDefault="001E0ACE"/>
    <w:p w14:paraId="56878EB4" w14:textId="77777777" w:rsidR="00610D6E" w:rsidRPr="00D251B1" w:rsidRDefault="00610D6E">
      <w:r w:rsidRPr="00D251B1">
        <w:t xml:space="preserve">Oheinen kuva esittää paikallisilla laajennuksilla täydennettyä </w:t>
      </w:r>
      <w:r w:rsidR="00872058">
        <w:t>skeemaa</w:t>
      </w:r>
      <w:r w:rsidRPr="00D251B1">
        <w:t>:</w:t>
      </w:r>
    </w:p>
    <w:p w14:paraId="297A77C4"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0202F9FE" w14:textId="77777777" w:rsidTr="00D60709">
        <w:tc>
          <w:tcPr>
            <w:tcW w:w="9779" w:type="dxa"/>
          </w:tcPr>
          <w:p w14:paraId="5A517504" w14:textId="1AF7EEA3" w:rsidR="00610D6E" w:rsidRPr="00D251B1" w:rsidRDefault="00F91FAA" w:rsidP="00D60709">
            <w:pPr>
              <w:spacing w:before="240"/>
              <w:ind w:left="2268"/>
              <w:jc w:val="center"/>
            </w:pPr>
            <w:r w:rsidRPr="00667DF3">
              <w:rPr>
                <w:noProof/>
                <w:lang w:eastAsia="fi-FI"/>
              </w:rPr>
              <w:drawing>
                <wp:inline distT="0" distB="0" distL="0" distR="0" wp14:anchorId="4F4A0023" wp14:editId="173D0510">
                  <wp:extent cx="3457575" cy="2667000"/>
                  <wp:effectExtent l="0" t="0" r="0" b="0"/>
                  <wp:docPr id="12"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105E2A75" w14:textId="77777777" w:rsidTr="00D60709">
        <w:tc>
          <w:tcPr>
            <w:tcW w:w="9779" w:type="dxa"/>
          </w:tcPr>
          <w:p w14:paraId="473D2917"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lastRenderedPageBreak/>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078F7F7B" w14:textId="77777777" w:rsidR="00610D6E" w:rsidRPr="00D251B1" w:rsidRDefault="00610D6E">
      <w:r w:rsidRPr="00D251B1">
        <w:t xml:space="preserve"> </w:t>
      </w:r>
    </w:p>
    <w:p w14:paraId="271A5545"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38460BC3" w14:textId="77777777" w:rsidR="00610D6E" w:rsidRPr="00D251B1" w:rsidRDefault="00610D6E" w:rsidP="00F979D3">
      <w:pPr>
        <w:pStyle w:val="Otsikko3"/>
      </w:pPr>
      <w:bookmarkStart w:id="839" w:name="_Toc89416268"/>
      <w:bookmarkStart w:id="840" w:name="_Toc57124181"/>
      <w:r w:rsidRPr="00D251B1">
        <w:t>Paikallisten laajennusten validointi</w:t>
      </w:r>
      <w:bookmarkEnd w:id="839"/>
      <w:bookmarkEnd w:id="840"/>
    </w:p>
    <w:p w14:paraId="723E0D8E" w14:textId="77777777" w:rsidR="00CF0835" w:rsidRDefault="00CF0835">
      <w:r w:rsidRPr="00D251B1">
        <w:t>Paikalliset laajennukset on mallinnettu omassa erillisessä skeemassa</w:t>
      </w:r>
      <w:r>
        <w:t xml:space="preserve">, joka on liitetty osaksi CDA R2 headeria. </w:t>
      </w:r>
    </w:p>
    <w:p w14:paraId="519AF8FF" w14:textId="77777777" w:rsidR="0053729A" w:rsidRPr="00D251B1" w:rsidRDefault="0053729A"/>
    <w:p w14:paraId="414F2494"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143B28B8" w14:textId="77777777" w:rsidR="00CF0835" w:rsidRDefault="00CF0835"/>
    <w:p w14:paraId="3C95E459" w14:textId="77777777" w:rsidR="00CF0835" w:rsidRDefault="00CF0835" w:rsidP="00CF0835">
      <w:pPr>
        <w:ind w:left="568"/>
      </w:pPr>
    </w:p>
    <w:p w14:paraId="5D660B70" w14:textId="77777777" w:rsidR="00CF0835" w:rsidRDefault="00CF0835" w:rsidP="00CF0835">
      <w:pPr>
        <w:ind w:left="568"/>
      </w:pPr>
    </w:p>
    <w:p w14:paraId="2ED1B11D" w14:textId="43319976" w:rsidR="00CF0835" w:rsidRDefault="00F91FAA" w:rsidP="008D1E29">
      <w:pPr>
        <w:ind w:left="1988"/>
      </w:pPr>
      <w:r w:rsidRPr="00667DF3">
        <w:rPr>
          <w:noProof/>
          <w:lang w:eastAsia="fi-FI"/>
        </w:rPr>
        <w:lastRenderedPageBreak/>
        <w:drawing>
          <wp:inline distT="0" distB="0" distL="0" distR="0" wp14:anchorId="64F417A7" wp14:editId="51DA6A6C">
            <wp:extent cx="2990850" cy="8353425"/>
            <wp:effectExtent l="0" t="0" r="0" b="0"/>
            <wp:docPr id="13"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3D846ED1"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1C9C1421" w14:textId="77777777" w:rsidR="00CF0835" w:rsidRDefault="00CF0835" w:rsidP="00CF0835">
      <w:pPr>
        <w:rPr>
          <w:b/>
        </w:rPr>
      </w:pPr>
    </w:p>
    <w:p w14:paraId="2ABD056A"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30857BAA" w14:textId="77777777" w:rsidR="00610D6E" w:rsidRPr="00D251B1" w:rsidRDefault="00610D6E" w:rsidP="00F979D3">
      <w:pPr>
        <w:pStyle w:val="Otsikko3"/>
      </w:pPr>
      <w:bookmarkStart w:id="841" w:name="_Toc89416269"/>
      <w:bookmarkStart w:id="842" w:name="_Toc57124182"/>
      <w:r w:rsidRPr="00D251B1">
        <w:t>Tulostaminen tyylitiedostolla</w:t>
      </w:r>
      <w:bookmarkEnd w:id="841"/>
      <w:bookmarkEnd w:id="842"/>
    </w:p>
    <w:p w14:paraId="0BE5FF87" w14:textId="77777777" w:rsidR="00610D6E" w:rsidRPr="00D251B1" w:rsidRDefault="00610D6E">
      <w:r w:rsidRPr="00D251B1">
        <w:t xml:space="preserve">HL7 Finlandin tyylitiedostolla tulostetaan katselijalle tarpeelliset paikalliset laajennukset. </w:t>
      </w:r>
    </w:p>
    <w:p w14:paraId="11889E8F" w14:textId="77777777" w:rsidR="00610D6E" w:rsidRPr="00D251B1" w:rsidRDefault="00610D6E" w:rsidP="00F979D3">
      <w:pPr>
        <w:pStyle w:val="Otsikko2"/>
      </w:pPr>
      <w:bookmarkStart w:id="843" w:name="_Toc89416270"/>
      <w:bookmarkStart w:id="844" w:name="_Toc57124183"/>
      <w:r w:rsidRPr="00D251B1">
        <w:t>Paikallis</w:t>
      </w:r>
      <w:bookmarkEnd w:id="843"/>
      <w:r w:rsidRPr="00D251B1">
        <w:t>ten laajennusten luettelo</w:t>
      </w:r>
      <w:bookmarkEnd w:id="844"/>
    </w:p>
    <w:p w14:paraId="4137967C"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0C94F847" w14:textId="77777777" w:rsidR="00573A53" w:rsidRPr="00D251B1" w:rsidRDefault="00573A53" w:rsidP="00953998">
      <w:pPr>
        <w:rPr>
          <w:sz w:val="20"/>
        </w:rPr>
      </w:pPr>
    </w:p>
    <w:p w14:paraId="4A057E7B" w14:textId="77777777" w:rsidR="0032676C" w:rsidRPr="00D251B1" w:rsidRDefault="0032676C" w:rsidP="0032676C">
      <w:pPr>
        <w:pStyle w:val="Otsikko3"/>
      </w:pPr>
      <w:bookmarkStart w:id="845" w:name="_Toc57124184"/>
      <w:r w:rsidRPr="00D251B1">
        <w:t>hl7fi:description - asiakirjan kuvaus</w:t>
      </w:r>
      <w:r w:rsidR="005B4FFC" w:rsidRPr="00D251B1">
        <w:t xml:space="preserve"> (poistettu)</w:t>
      </w:r>
      <w:bookmarkEnd w:id="845"/>
    </w:p>
    <w:p w14:paraId="4FD2017C" w14:textId="77777777" w:rsidR="00A326CC" w:rsidRPr="00D251B1" w:rsidRDefault="00A326CC" w:rsidP="00A326CC">
      <w:r w:rsidRPr="00D251B1">
        <w:t>Asiakirjan otsikko 2.2.6 riittää asiakirjan kuvaukseksi.</w:t>
      </w:r>
    </w:p>
    <w:p w14:paraId="468FD2DB" w14:textId="77777777" w:rsidR="0032676C" w:rsidRPr="00D251B1" w:rsidRDefault="0032676C" w:rsidP="0032676C">
      <w:pPr>
        <w:pStyle w:val="Otsikko3"/>
      </w:pPr>
      <w:bookmarkStart w:id="846" w:name="_Toc197786260"/>
      <w:bookmarkStart w:id="847" w:name="_Toc199345070"/>
      <w:bookmarkStart w:id="848" w:name="_Toc206751010"/>
      <w:bookmarkStart w:id="849" w:name="_Toc197786261"/>
      <w:bookmarkStart w:id="850" w:name="_Toc199345071"/>
      <w:bookmarkStart w:id="851" w:name="_Toc206751011"/>
      <w:bookmarkStart w:id="852" w:name="_Toc197786263"/>
      <w:bookmarkStart w:id="853" w:name="_Toc199345073"/>
      <w:bookmarkStart w:id="854" w:name="_Toc206751013"/>
      <w:bookmarkStart w:id="855" w:name="_Toc197786265"/>
      <w:bookmarkStart w:id="856" w:name="_Toc199345075"/>
      <w:bookmarkStart w:id="857" w:name="_Toc206751015"/>
      <w:bookmarkStart w:id="858" w:name="_Toc197786266"/>
      <w:bookmarkStart w:id="859" w:name="_Toc199345076"/>
      <w:bookmarkStart w:id="860" w:name="_Toc206751016"/>
      <w:bookmarkStart w:id="861" w:name="_Toc197786267"/>
      <w:bookmarkStart w:id="862" w:name="_Toc199345077"/>
      <w:bookmarkStart w:id="863" w:name="_Toc206751017"/>
      <w:bookmarkStart w:id="864" w:name="_Toc5712418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D251B1">
        <w:t>hl7fi:tableOfContents - asiakirjan sisällysluettelo</w:t>
      </w:r>
      <w:bookmarkEnd w:id="864"/>
    </w:p>
    <w:p w14:paraId="1698E91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333B0F1" w14:textId="77777777" w:rsidR="00C57CAF" w:rsidRPr="00D251B1" w:rsidRDefault="00C57CAF" w:rsidP="00741A70"/>
    <w:p w14:paraId="7117B1E3"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35105558" w14:textId="77777777" w:rsidR="00741A70" w:rsidRPr="00D251B1" w:rsidRDefault="00741A70" w:rsidP="00741A70"/>
    <w:p w14:paraId="4EA6CF89"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707487F1"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41902C33"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52FC7FE9"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del w:id="865" w:author="Tekijä" w:date="2020-11-19T14:41:00Z">
        <w:r w:rsidRPr="00211B9C" w:rsidDel="00776986">
          <w:rPr>
            <w:rFonts w:ascii="Courier New" w:hAnsi="Courier New" w:cs="Courier New"/>
            <w:color w:val="000000"/>
            <w:sz w:val="18"/>
            <w:lang w:val="en-US" w:eastAsia="fi-FI"/>
          </w:rPr>
          <w:delText xml:space="preserve"> 2002</w:delText>
        </w:r>
      </w:del>
      <w:r w:rsidRPr="00211B9C">
        <w:rPr>
          <w:rFonts w:ascii="Courier New" w:hAnsi="Courier New" w:cs="Courier New"/>
          <w:color w:val="0000FF"/>
          <w:sz w:val="18"/>
          <w:lang w:val="en-US" w:eastAsia="fi-FI"/>
        </w:rPr>
        <w:t>"/&gt;</w:t>
      </w:r>
    </w:p>
    <w:p w14:paraId="3BC3F04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66E4A296"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del w:id="866" w:author="Tekijä" w:date="2020-11-19T14:41:00Z">
        <w:r w:rsidRPr="00211B9C" w:rsidDel="00776986">
          <w:rPr>
            <w:rFonts w:ascii="Courier New" w:hAnsi="Courier New" w:cs="Courier New"/>
            <w:color w:val="000000"/>
            <w:sz w:val="18"/>
            <w:lang w:val="en-US" w:eastAsia="fi-FI"/>
          </w:rPr>
          <w:delText xml:space="preserve"> 2002</w:delText>
        </w:r>
      </w:del>
      <w:r w:rsidRPr="00211B9C">
        <w:rPr>
          <w:rFonts w:ascii="Courier New" w:hAnsi="Courier New" w:cs="Courier New"/>
          <w:color w:val="0000FF"/>
          <w:sz w:val="18"/>
          <w:lang w:val="en-US" w:eastAsia="fi-FI"/>
        </w:rPr>
        <w:t>"/&gt;</w:t>
      </w:r>
    </w:p>
    <w:p w14:paraId="6C3E3E7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AEE48BF"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del w:id="867" w:author="Tekijä" w:date="2020-11-19T14:41:00Z">
        <w:r w:rsidRPr="00211B9C" w:rsidDel="00776986">
          <w:rPr>
            <w:rFonts w:ascii="Courier New" w:hAnsi="Courier New" w:cs="Courier New"/>
            <w:color w:val="000000"/>
            <w:sz w:val="18"/>
            <w:lang w:val="en-US" w:eastAsia="fi-FI"/>
          </w:rPr>
          <w:delText xml:space="preserve"> 2002</w:delText>
        </w:r>
      </w:del>
      <w:r w:rsidRPr="00211B9C">
        <w:rPr>
          <w:rFonts w:ascii="Courier New" w:hAnsi="Courier New" w:cs="Courier New"/>
          <w:color w:val="0000FF"/>
          <w:sz w:val="18"/>
          <w:lang w:val="en-US" w:eastAsia="fi-FI"/>
        </w:rPr>
        <w:t>"/&gt;</w:t>
      </w:r>
    </w:p>
    <w:p w14:paraId="12699D2F"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8BFC6B9"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del w:id="868" w:author="Tekijä" w:date="2020-11-19T14:41:00Z">
        <w:r w:rsidRPr="00211B9C" w:rsidDel="00776986">
          <w:rPr>
            <w:rFonts w:ascii="Courier New" w:hAnsi="Courier New" w:cs="Courier New"/>
            <w:color w:val="000000"/>
            <w:sz w:val="18"/>
            <w:lang w:val="en-US" w:eastAsia="fi-FI"/>
          </w:rPr>
          <w:delText xml:space="preserve"> 2002</w:delText>
        </w:r>
      </w:del>
      <w:r w:rsidRPr="00211B9C">
        <w:rPr>
          <w:rFonts w:ascii="Courier New" w:hAnsi="Courier New" w:cs="Courier New"/>
          <w:color w:val="0000FF"/>
          <w:sz w:val="18"/>
          <w:lang w:val="en-US" w:eastAsia="fi-FI"/>
        </w:rPr>
        <w:t>"/&gt;</w:t>
      </w:r>
    </w:p>
    <w:p w14:paraId="70379F51"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20E7C6DC" w14:textId="77777777" w:rsidR="0032676C" w:rsidRPr="00D251B1" w:rsidRDefault="0032676C" w:rsidP="0032676C">
      <w:pPr>
        <w:pStyle w:val="Otsikko3"/>
      </w:pPr>
      <w:bookmarkStart w:id="869" w:name="_Toc314136896"/>
      <w:bookmarkStart w:id="870" w:name="_Toc314137652"/>
      <w:bookmarkStart w:id="871" w:name="_Toc314138173"/>
      <w:bookmarkStart w:id="872" w:name="_Toc314138696"/>
      <w:bookmarkStart w:id="873" w:name="_Toc57124186"/>
      <w:bookmarkEnd w:id="869"/>
      <w:bookmarkEnd w:id="870"/>
      <w:bookmarkEnd w:id="871"/>
      <w:bookmarkEnd w:id="872"/>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873"/>
    </w:p>
    <w:p w14:paraId="76C4B71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73AFFC83" w14:textId="77777777" w:rsidR="00741A70" w:rsidRPr="00D251B1" w:rsidRDefault="00741A70" w:rsidP="00741A70"/>
    <w:p w14:paraId="417718D0"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10FFBAB5" w14:textId="77777777" w:rsidR="005B1722" w:rsidRPr="00D251B1" w:rsidRDefault="005B1722" w:rsidP="00741A70"/>
    <w:p w14:paraId="3DAA6EBF"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4E6769AE" w14:textId="77777777" w:rsidR="0032676C" w:rsidRPr="00D251B1" w:rsidRDefault="0032676C" w:rsidP="0032676C">
      <w:pPr>
        <w:pStyle w:val="Otsikko3"/>
      </w:pPr>
      <w:bookmarkStart w:id="874" w:name="_Toc314136898"/>
      <w:bookmarkStart w:id="875" w:name="_Toc314137654"/>
      <w:bookmarkStart w:id="876" w:name="_Toc314138175"/>
      <w:bookmarkStart w:id="877" w:name="_Toc314138698"/>
      <w:bookmarkStart w:id="878" w:name="_Toc57124187"/>
      <w:bookmarkEnd w:id="874"/>
      <w:bookmarkEnd w:id="875"/>
      <w:bookmarkEnd w:id="876"/>
      <w:bookmarkEnd w:id="877"/>
      <w:r w:rsidRPr="00D251B1">
        <w:t>hl7fi:declared</w:t>
      </w:r>
      <w:r w:rsidR="006603EE" w:rsidRPr="00D251B1">
        <w:t>Time</w:t>
      </w:r>
      <w:r w:rsidRPr="00D251B1">
        <w:t xml:space="preserve"> - asiakirjan arkistointiaika</w:t>
      </w:r>
      <w:bookmarkEnd w:id="878"/>
    </w:p>
    <w:p w14:paraId="704E1F4F"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00141782" w14:textId="77777777" w:rsidR="00392BB6" w:rsidRPr="00D251B1" w:rsidRDefault="00392BB6" w:rsidP="00741A70"/>
    <w:p w14:paraId="1DD688CE"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4A4B119E" w14:textId="77777777" w:rsidR="00E022C3" w:rsidRPr="00D251B1" w:rsidRDefault="00E022C3" w:rsidP="00741A70"/>
    <w:p w14:paraId="3CEFA627"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50C5F225"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54E75653" w14:textId="77777777" w:rsidR="0032676C" w:rsidRPr="00D251B1" w:rsidRDefault="0032676C" w:rsidP="0032676C">
      <w:pPr>
        <w:pStyle w:val="Otsikko3"/>
      </w:pPr>
      <w:bookmarkStart w:id="879" w:name="_Toc314136900"/>
      <w:bookmarkStart w:id="880" w:name="_Toc314137656"/>
      <w:bookmarkStart w:id="881" w:name="_Toc314138177"/>
      <w:bookmarkStart w:id="882" w:name="_Toc314138700"/>
      <w:bookmarkStart w:id="883" w:name="_Toc314136901"/>
      <w:bookmarkStart w:id="884" w:name="_Toc314137657"/>
      <w:bookmarkStart w:id="885" w:name="_Toc314138178"/>
      <w:bookmarkStart w:id="886" w:name="_Toc314138701"/>
      <w:bookmarkStart w:id="887" w:name="_Toc57124188"/>
      <w:bookmarkEnd w:id="879"/>
      <w:bookmarkEnd w:id="880"/>
      <w:bookmarkEnd w:id="881"/>
      <w:bookmarkEnd w:id="882"/>
      <w:bookmarkEnd w:id="883"/>
      <w:bookmarkEnd w:id="884"/>
      <w:bookmarkEnd w:id="885"/>
      <w:bookmarkEnd w:id="886"/>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887"/>
    </w:p>
    <w:p w14:paraId="49E782AC"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518CD620" w14:textId="77777777" w:rsidR="00E90EAE" w:rsidRDefault="00E90EAE" w:rsidP="000E188E">
      <w:pPr>
        <w:autoSpaceDE w:val="0"/>
        <w:autoSpaceDN w:val="0"/>
        <w:adjustRightInd w:val="0"/>
        <w:rPr>
          <w:rFonts w:ascii="Courier New" w:hAnsi="Courier New" w:cs="Courier New"/>
          <w:color w:val="0000FF"/>
          <w:sz w:val="18"/>
          <w:lang w:eastAsia="fi-FI"/>
        </w:rPr>
      </w:pPr>
    </w:p>
    <w:p w14:paraId="22FF7B12"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3E21152A"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1635CBDF"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28DAD4CC"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388CC1B4"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E226515"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5288E678"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0AEFDF99"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F61B5D1" w14:textId="77777777" w:rsidR="00D330F8" w:rsidRPr="005C7C2C" w:rsidRDefault="00D330F8" w:rsidP="00271D4B">
            <w:pPr>
              <w:spacing w:before="120"/>
            </w:pPr>
            <w:r>
              <w:t>Vanha asiakirja</w:t>
            </w:r>
          </w:p>
        </w:tc>
      </w:tr>
    </w:tbl>
    <w:p w14:paraId="68FE77BC"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054467F4" w14:textId="77777777" w:rsidR="0032676C" w:rsidRPr="00D251B1" w:rsidRDefault="0032676C" w:rsidP="0032676C">
      <w:pPr>
        <w:pStyle w:val="Otsikko3"/>
      </w:pPr>
      <w:bookmarkStart w:id="888" w:name="_Toc314136903"/>
      <w:bookmarkStart w:id="889" w:name="_Toc314137659"/>
      <w:bookmarkStart w:id="890" w:name="_Toc314138180"/>
      <w:bookmarkStart w:id="891" w:name="_Toc314138703"/>
      <w:bookmarkStart w:id="892" w:name="_Toc314136904"/>
      <w:bookmarkStart w:id="893" w:name="_Toc314137660"/>
      <w:bookmarkStart w:id="894" w:name="_Toc314138181"/>
      <w:bookmarkStart w:id="895" w:name="_Toc314138704"/>
      <w:bookmarkStart w:id="896" w:name="_Toc57124189"/>
      <w:bookmarkEnd w:id="888"/>
      <w:bookmarkEnd w:id="889"/>
      <w:bookmarkEnd w:id="890"/>
      <w:bookmarkEnd w:id="891"/>
      <w:bookmarkEnd w:id="892"/>
      <w:bookmarkEnd w:id="893"/>
      <w:bookmarkEnd w:id="894"/>
      <w:bookmarkEnd w:id="895"/>
      <w:r w:rsidRPr="00D251B1">
        <w:t>hl7fi:fileFormat - asiakirjan tiedostomuoto</w:t>
      </w:r>
      <w:bookmarkEnd w:id="896"/>
    </w:p>
    <w:p w14:paraId="2C54AA66"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719CBB8" w14:textId="77777777" w:rsidR="00E022C3" w:rsidRPr="00D251B1" w:rsidRDefault="00E022C3" w:rsidP="00741A70"/>
    <w:p w14:paraId="43A92251"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4A965A69" w14:textId="77777777" w:rsidR="005F377B" w:rsidRPr="00D251B1" w:rsidRDefault="005F377B" w:rsidP="00741A70"/>
    <w:p w14:paraId="051757F2"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6B95A4AC"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66DB3871"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03113EDD"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47A568C5"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FB12829" w14:textId="77777777" w:rsidR="0032676C" w:rsidRPr="00D251B1" w:rsidRDefault="0032676C" w:rsidP="0032676C">
      <w:pPr>
        <w:pStyle w:val="Otsikko3"/>
      </w:pPr>
      <w:bookmarkStart w:id="897" w:name="_Toc57124190"/>
      <w:r w:rsidRPr="00D251B1">
        <w:t>hl7fi:softwareSupport - asiakirjan tuottanut ohjelmisto</w:t>
      </w:r>
      <w:bookmarkEnd w:id="897"/>
    </w:p>
    <w:p w14:paraId="3A5E682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2CEE0BC" w14:textId="77777777" w:rsidR="00741A70" w:rsidRPr="00D251B1" w:rsidRDefault="00741A70" w:rsidP="00741A70"/>
    <w:p w14:paraId="65905F17"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6E9CEA8A"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14DEB3A3"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898" w:name="_Toc151883582"/>
      <w:bookmarkEnd w:id="898"/>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3E9E1F4D"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53239175"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16901018" w14:textId="77777777" w:rsidR="0032676C" w:rsidRPr="00D251B1" w:rsidRDefault="0032676C" w:rsidP="0032676C">
      <w:pPr>
        <w:pStyle w:val="Otsikko3"/>
      </w:pPr>
      <w:bookmarkStart w:id="899" w:name="_Toc57124191"/>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899"/>
    </w:p>
    <w:p w14:paraId="2FC63359" w14:textId="77777777" w:rsidR="00741A70" w:rsidRPr="00D251B1" w:rsidRDefault="007A3E5B" w:rsidP="00741A70">
      <w:r w:rsidRPr="00D251B1">
        <w:t>Ei käytössä kyseisellä nimellä</w:t>
      </w:r>
      <w:r w:rsidR="00C36E80">
        <w:t>,</w:t>
      </w:r>
      <w:r w:rsidR="00FC4E56" w:rsidRPr="00D251B1">
        <w:t xml:space="preserve"> siirretty kohtaan 2.2.26.</w:t>
      </w:r>
    </w:p>
    <w:p w14:paraId="61ACB3DF" w14:textId="77777777" w:rsidR="0032676C" w:rsidRPr="00D251B1" w:rsidRDefault="0032676C" w:rsidP="0032676C">
      <w:pPr>
        <w:pStyle w:val="Otsikko3"/>
      </w:pPr>
      <w:bookmarkStart w:id="900" w:name="_Toc189295388"/>
      <w:bookmarkStart w:id="901" w:name="_Toc189710707"/>
      <w:bookmarkStart w:id="902" w:name="_Toc189725681"/>
      <w:bookmarkStart w:id="903" w:name="_Toc189893070"/>
      <w:bookmarkStart w:id="904" w:name="_Toc189295389"/>
      <w:bookmarkStart w:id="905" w:name="_Toc189710708"/>
      <w:bookmarkStart w:id="906" w:name="_Toc189725682"/>
      <w:bookmarkStart w:id="907" w:name="_Toc189893071"/>
      <w:bookmarkStart w:id="908" w:name="_Toc57124192"/>
      <w:bookmarkEnd w:id="900"/>
      <w:bookmarkEnd w:id="901"/>
      <w:bookmarkEnd w:id="902"/>
      <w:bookmarkEnd w:id="903"/>
      <w:bookmarkEnd w:id="904"/>
      <w:bookmarkEnd w:id="905"/>
      <w:bookmarkEnd w:id="906"/>
      <w:bookmarkEnd w:id="907"/>
      <w:r w:rsidRPr="00D251B1">
        <w:t>hl7fi:documentType - asiakirjan tyyppi</w:t>
      </w:r>
      <w:bookmarkEnd w:id="908"/>
    </w:p>
    <w:p w14:paraId="397D6A59"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1B65A73C" w14:textId="77777777" w:rsidR="000C31B9" w:rsidRDefault="000C31B9" w:rsidP="00741A70"/>
    <w:p w14:paraId="25CD668A"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53E38962" w14:textId="77777777" w:rsidR="000C31B9" w:rsidRDefault="000C31B9" w:rsidP="00741A70"/>
    <w:p w14:paraId="5B1A58DB"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688B97FD" w14:textId="77777777" w:rsidTr="001A55D0">
        <w:tc>
          <w:tcPr>
            <w:tcW w:w="4962" w:type="dxa"/>
            <w:gridSpan w:val="2"/>
            <w:shd w:val="clear" w:color="auto" w:fill="E6E6E6"/>
          </w:tcPr>
          <w:p w14:paraId="1CCFA4C0" w14:textId="77777777" w:rsidR="00D707DA" w:rsidRPr="00D251B1" w:rsidRDefault="00D707DA" w:rsidP="001A55D0">
            <w:pPr>
              <w:spacing w:before="120"/>
              <w:rPr>
                <w:b/>
              </w:rPr>
            </w:pPr>
            <w:r w:rsidRPr="00D251B1">
              <w:rPr>
                <w:b/>
              </w:rPr>
              <w:t xml:space="preserve">Koodisto: </w:t>
            </w:r>
            <w:r w:rsidRPr="00D707DA">
              <w:rPr>
                <w:b/>
              </w:rPr>
              <w:t>1.2.246.537.5.5001.2011</w:t>
            </w:r>
          </w:p>
          <w:p w14:paraId="64F00F66" w14:textId="77777777" w:rsidR="00D707DA" w:rsidRPr="00D251B1" w:rsidRDefault="00D707DA" w:rsidP="00D707DA">
            <w:pPr>
              <w:spacing w:before="120"/>
              <w:rPr>
                <w:b/>
              </w:rPr>
            </w:pPr>
            <w:r>
              <w:rPr>
                <w:b/>
              </w:rPr>
              <w:t>A</w:t>
            </w:r>
            <w:r w:rsidRPr="00D251B1">
              <w:rPr>
                <w:b/>
              </w:rPr>
              <w:t>siakirja</w:t>
            </w:r>
            <w:del w:id="909" w:author="Tekijä" w:date="2020-11-19T14:43:00Z">
              <w:r w:rsidRPr="00D251B1" w:rsidDel="00776986">
                <w:rPr>
                  <w:b/>
                </w:rPr>
                <w:delText xml:space="preserve">n </w:delText>
              </w:r>
            </w:del>
            <w:r>
              <w:rPr>
                <w:b/>
              </w:rPr>
              <w:t>tyyppi</w:t>
            </w:r>
          </w:p>
        </w:tc>
      </w:tr>
      <w:tr w:rsidR="00D707DA" w:rsidRPr="00D251B1" w14:paraId="1219D6C1" w14:textId="77777777" w:rsidTr="001A55D0">
        <w:tc>
          <w:tcPr>
            <w:tcW w:w="1134" w:type="dxa"/>
          </w:tcPr>
          <w:p w14:paraId="4E52C03E" w14:textId="77777777" w:rsidR="00D707DA" w:rsidRPr="00D251B1" w:rsidRDefault="00D707DA" w:rsidP="001A55D0">
            <w:pPr>
              <w:spacing w:before="120"/>
            </w:pPr>
            <w:r w:rsidRPr="00D251B1">
              <w:t>1</w:t>
            </w:r>
          </w:p>
        </w:tc>
        <w:tc>
          <w:tcPr>
            <w:tcW w:w="3828" w:type="dxa"/>
          </w:tcPr>
          <w:p w14:paraId="57A5E39D" w14:textId="77777777" w:rsidR="00D707DA" w:rsidRPr="00D251B1" w:rsidRDefault="00D707DA" w:rsidP="001A55D0">
            <w:pPr>
              <w:spacing w:before="120"/>
            </w:pPr>
            <w:r>
              <w:t>Kertomusteksti</w:t>
            </w:r>
          </w:p>
        </w:tc>
      </w:tr>
      <w:tr w:rsidR="00D707DA" w:rsidRPr="00D251B1" w14:paraId="1D7CBFF0" w14:textId="77777777" w:rsidTr="001A55D0">
        <w:tc>
          <w:tcPr>
            <w:tcW w:w="1134" w:type="dxa"/>
          </w:tcPr>
          <w:p w14:paraId="04505FFE" w14:textId="77777777" w:rsidR="00D707DA" w:rsidRPr="00D251B1" w:rsidRDefault="00D707DA" w:rsidP="001A55D0">
            <w:pPr>
              <w:spacing w:before="120"/>
            </w:pPr>
            <w:r w:rsidRPr="00D251B1">
              <w:t>2</w:t>
            </w:r>
          </w:p>
        </w:tc>
        <w:tc>
          <w:tcPr>
            <w:tcW w:w="3828" w:type="dxa"/>
          </w:tcPr>
          <w:p w14:paraId="1A7F3764" w14:textId="77777777" w:rsidR="00D707DA" w:rsidRPr="00D251B1" w:rsidRDefault="00D707DA" w:rsidP="001A55D0">
            <w:pPr>
              <w:spacing w:before="120"/>
            </w:pPr>
            <w:r>
              <w:t>Lomake</w:t>
            </w:r>
          </w:p>
        </w:tc>
      </w:tr>
      <w:tr w:rsidR="00D707DA" w:rsidRPr="00D251B1" w14:paraId="60E7DACD" w14:textId="77777777" w:rsidTr="001A55D0">
        <w:tc>
          <w:tcPr>
            <w:tcW w:w="1134" w:type="dxa"/>
          </w:tcPr>
          <w:p w14:paraId="55DC0E09" w14:textId="77777777" w:rsidR="00D707DA" w:rsidRPr="00D251B1" w:rsidRDefault="00D707DA" w:rsidP="001A55D0">
            <w:pPr>
              <w:spacing w:before="120"/>
            </w:pPr>
            <w:r w:rsidRPr="00D251B1">
              <w:t>3</w:t>
            </w:r>
          </w:p>
        </w:tc>
        <w:tc>
          <w:tcPr>
            <w:tcW w:w="3828" w:type="dxa"/>
          </w:tcPr>
          <w:p w14:paraId="761363C8" w14:textId="77777777" w:rsidR="00D707DA" w:rsidRPr="00D251B1" w:rsidRDefault="00D707DA" w:rsidP="001A55D0">
            <w:pPr>
              <w:spacing w:before="120"/>
            </w:pPr>
            <w:r>
              <w:t>Arkistonhallinnan asiakirja</w:t>
            </w:r>
          </w:p>
        </w:tc>
      </w:tr>
      <w:tr w:rsidR="00D707DA" w:rsidRPr="00D251B1" w14:paraId="2E3595B4" w14:textId="77777777" w:rsidTr="001A55D0">
        <w:tc>
          <w:tcPr>
            <w:tcW w:w="1134" w:type="dxa"/>
          </w:tcPr>
          <w:p w14:paraId="39C1E116" w14:textId="77777777" w:rsidR="00D707DA" w:rsidRPr="00D251B1" w:rsidRDefault="00D707DA" w:rsidP="001A55D0">
            <w:pPr>
              <w:spacing w:before="120"/>
            </w:pPr>
            <w:r w:rsidRPr="00D251B1">
              <w:t>4</w:t>
            </w:r>
          </w:p>
        </w:tc>
        <w:tc>
          <w:tcPr>
            <w:tcW w:w="3828" w:type="dxa"/>
          </w:tcPr>
          <w:p w14:paraId="5DE4D112" w14:textId="77777777" w:rsidR="00D707DA" w:rsidRPr="00D251B1" w:rsidRDefault="00D707DA" w:rsidP="001A55D0">
            <w:pPr>
              <w:spacing w:before="120"/>
            </w:pPr>
            <w:r>
              <w:t>Palvelutapahtuma-asiakirja</w:t>
            </w:r>
          </w:p>
        </w:tc>
      </w:tr>
      <w:tr w:rsidR="00776986" w:rsidRPr="00D251B1" w14:paraId="79ADCF23" w14:textId="77777777" w:rsidTr="001A55D0">
        <w:trPr>
          <w:ins w:id="910" w:author="Tekijä" w:date="2020-11-19T14:43:00Z"/>
        </w:trPr>
        <w:tc>
          <w:tcPr>
            <w:tcW w:w="1134" w:type="dxa"/>
          </w:tcPr>
          <w:p w14:paraId="58BCDF06" w14:textId="77777777" w:rsidR="00776986" w:rsidRPr="00D251B1" w:rsidRDefault="00776986" w:rsidP="001A55D0">
            <w:pPr>
              <w:spacing w:before="120"/>
              <w:rPr>
                <w:ins w:id="911" w:author="Tekijä" w:date="2020-11-19T14:43:00Z"/>
              </w:rPr>
            </w:pPr>
            <w:ins w:id="912" w:author="Tekijä" w:date="2020-11-19T14:43:00Z">
              <w:r>
                <w:t>5</w:t>
              </w:r>
            </w:ins>
          </w:p>
        </w:tc>
        <w:tc>
          <w:tcPr>
            <w:tcW w:w="3828" w:type="dxa"/>
          </w:tcPr>
          <w:p w14:paraId="60C4D1B4" w14:textId="77777777" w:rsidR="00776986" w:rsidRDefault="00776986" w:rsidP="001A55D0">
            <w:pPr>
              <w:spacing w:before="120"/>
              <w:rPr>
                <w:ins w:id="913" w:author="Tekijä" w:date="2020-11-19T14:43:00Z"/>
              </w:rPr>
            </w:pPr>
            <w:ins w:id="914" w:author="Tekijä" w:date="2020-11-19T14:43:00Z">
              <w:r>
                <w:t>B-todistus</w:t>
              </w:r>
            </w:ins>
          </w:p>
        </w:tc>
      </w:tr>
      <w:tr w:rsidR="00776986" w:rsidRPr="00D251B1" w14:paraId="39B64CF9" w14:textId="77777777" w:rsidTr="001A55D0">
        <w:trPr>
          <w:ins w:id="915" w:author="Tekijä" w:date="2020-11-19T14:43:00Z"/>
        </w:trPr>
        <w:tc>
          <w:tcPr>
            <w:tcW w:w="1134" w:type="dxa"/>
          </w:tcPr>
          <w:p w14:paraId="1BF06F5F" w14:textId="77777777" w:rsidR="00776986" w:rsidRDefault="00776986" w:rsidP="001A55D0">
            <w:pPr>
              <w:spacing w:before="120"/>
              <w:rPr>
                <w:ins w:id="916" w:author="Tekijä" w:date="2020-11-19T14:43:00Z"/>
              </w:rPr>
            </w:pPr>
            <w:ins w:id="917" w:author="Tekijä" w:date="2020-11-19T14:43:00Z">
              <w:r>
                <w:t>6</w:t>
              </w:r>
            </w:ins>
          </w:p>
        </w:tc>
        <w:tc>
          <w:tcPr>
            <w:tcW w:w="3828" w:type="dxa"/>
          </w:tcPr>
          <w:p w14:paraId="71ED5A83" w14:textId="77777777" w:rsidR="00776986" w:rsidRDefault="00776986" w:rsidP="001A55D0">
            <w:pPr>
              <w:spacing w:before="120"/>
              <w:rPr>
                <w:ins w:id="918" w:author="Tekijä" w:date="2020-11-19T14:43:00Z"/>
              </w:rPr>
            </w:pPr>
            <w:ins w:id="919" w:author="Tekijä" w:date="2020-11-19T14:43:00Z">
              <w:r>
                <w:t>Kuvantamistutkimusasiakirja</w:t>
              </w:r>
            </w:ins>
          </w:p>
        </w:tc>
      </w:tr>
    </w:tbl>
    <w:p w14:paraId="21B3D030"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A469237" w14:textId="77777777" w:rsidR="005D2927" w:rsidRDefault="005D2927" w:rsidP="005D2927">
      <w:pPr>
        <w:autoSpaceDE w:val="0"/>
        <w:autoSpaceDN w:val="0"/>
        <w:adjustRightInd w:val="0"/>
        <w:rPr>
          <w:rFonts w:ascii="Courier New" w:hAnsi="Courier New" w:cs="Courier New"/>
          <w:color w:val="000000"/>
          <w:sz w:val="20"/>
          <w:lang w:eastAsia="fi-FI"/>
        </w:rPr>
      </w:pPr>
    </w:p>
    <w:p w14:paraId="5063F41D"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2598D5DA"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7350D373"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w:t>
      </w:r>
      <w:del w:id="920" w:author="Tekijä" w:date="2020-11-17T14:53:00Z">
        <w:r w:rsidRPr="005D2927" w:rsidDel="00EC6FEE">
          <w:rPr>
            <w:rFonts w:ascii="Courier New" w:hAnsi="Courier New" w:cs="Courier New"/>
            <w:color w:val="000000"/>
            <w:sz w:val="18"/>
            <w:lang w:eastAsia="fi-FI"/>
          </w:rPr>
          <w:delText xml:space="preserve">n </w:delText>
        </w:r>
      </w:del>
      <w:r w:rsidRPr="005D2927">
        <w:rPr>
          <w:rFonts w:ascii="Courier New" w:hAnsi="Courier New" w:cs="Courier New"/>
          <w:color w:val="000000"/>
          <w:sz w:val="18"/>
          <w:lang w:eastAsia="fi-FI"/>
        </w:rPr>
        <w:t>tyyppi</w:t>
      </w:r>
      <w:r w:rsidRPr="005D2927">
        <w:rPr>
          <w:rFonts w:ascii="Courier New" w:hAnsi="Courier New" w:cs="Courier New"/>
          <w:color w:val="0000FF"/>
          <w:sz w:val="18"/>
          <w:lang w:eastAsia="fi-FI"/>
        </w:rPr>
        <w:t>"/&gt;</w:t>
      </w:r>
    </w:p>
    <w:p w14:paraId="7ECCD903" w14:textId="77777777" w:rsidR="0032676C" w:rsidRPr="00D251B1" w:rsidRDefault="0032676C" w:rsidP="0032676C">
      <w:pPr>
        <w:pStyle w:val="Otsikko3"/>
      </w:pPr>
      <w:bookmarkStart w:id="921" w:name="_Toc314136909"/>
      <w:bookmarkStart w:id="922" w:name="_Toc314137665"/>
      <w:bookmarkStart w:id="923" w:name="_Toc314138186"/>
      <w:bookmarkStart w:id="924" w:name="_Toc314138709"/>
      <w:bookmarkStart w:id="925" w:name="_Toc57124193"/>
      <w:bookmarkEnd w:id="921"/>
      <w:bookmarkEnd w:id="922"/>
      <w:bookmarkEnd w:id="923"/>
      <w:bookmarkEnd w:id="924"/>
      <w:r w:rsidRPr="00D251B1">
        <w:t>hl7fi:currentLocation - asiakirjan tilapäinen sijoitus</w:t>
      </w:r>
      <w:r w:rsidR="00293D49" w:rsidRPr="00D251B1">
        <w:t xml:space="preserve"> (ei käytössä)</w:t>
      </w:r>
      <w:bookmarkEnd w:id="925"/>
    </w:p>
    <w:p w14:paraId="13AE3A35" w14:textId="77777777" w:rsidR="00293D49" w:rsidRPr="00D251B1" w:rsidRDefault="00293D49" w:rsidP="002D4D75">
      <w:r w:rsidRPr="00D251B1">
        <w:t>Koska vain valmiit asiakirjat siirretään arkistoon eikä keskeneräisiä käsitellä, niin tietokenttä ei ole toistaiseksi käytössä.</w:t>
      </w:r>
    </w:p>
    <w:p w14:paraId="1DFBCF4F" w14:textId="77777777" w:rsidR="0053597E" w:rsidRPr="00D251B1" w:rsidRDefault="0032676C" w:rsidP="00E85D96">
      <w:pPr>
        <w:pStyle w:val="Otsikko3"/>
      </w:pPr>
      <w:bookmarkStart w:id="926" w:name="_Toc314136911"/>
      <w:bookmarkStart w:id="927" w:name="_Toc314137667"/>
      <w:bookmarkStart w:id="928" w:name="_Toc314138188"/>
      <w:bookmarkStart w:id="929" w:name="_Toc314138711"/>
      <w:bookmarkStart w:id="930" w:name="_Toc314136912"/>
      <w:bookmarkStart w:id="931" w:name="_Toc314137668"/>
      <w:bookmarkStart w:id="932" w:name="_Toc314138189"/>
      <w:bookmarkStart w:id="933" w:name="_Toc314138712"/>
      <w:bookmarkStart w:id="934" w:name="_Toc314136913"/>
      <w:bookmarkStart w:id="935" w:name="_Toc314137669"/>
      <w:bookmarkStart w:id="936" w:name="_Toc314138190"/>
      <w:bookmarkStart w:id="937" w:name="_Toc314138713"/>
      <w:bookmarkStart w:id="938" w:name="_Toc57124194"/>
      <w:bookmarkEnd w:id="926"/>
      <w:bookmarkEnd w:id="927"/>
      <w:bookmarkEnd w:id="928"/>
      <w:bookmarkEnd w:id="929"/>
      <w:bookmarkEnd w:id="930"/>
      <w:bookmarkEnd w:id="931"/>
      <w:bookmarkEnd w:id="932"/>
      <w:bookmarkEnd w:id="933"/>
      <w:bookmarkEnd w:id="934"/>
      <w:bookmarkEnd w:id="935"/>
      <w:bookmarkEnd w:id="936"/>
      <w:bookmarkEnd w:id="937"/>
      <w:r w:rsidRPr="00D251B1">
        <w:lastRenderedPageBreak/>
        <w:t xml:space="preserve">hl7fi:retentionPeriod - asiakirjan </w:t>
      </w:r>
      <w:r w:rsidR="00E11BF7" w:rsidRPr="00D251B1">
        <w:t>hävittämispäivä</w:t>
      </w:r>
      <w:r w:rsidR="006B56CB" w:rsidRPr="00D251B1">
        <w:t xml:space="preserve"> (kansallinen arkisto täyttää)</w:t>
      </w:r>
      <w:bookmarkEnd w:id="938"/>
    </w:p>
    <w:p w14:paraId="604CCB2F" w14:textId="77777777"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7D1BC0D5" w14:textId="77777777" w:rsidR="0053597E" w:rsidRPr="00D251B1" w:rsidRDefault="00C81091" w:rsidP="005F65D5">
      <w:r w:rsidRPr="00D251B1">
        <w:t xml:space="preserve"> </w:t>
      </w:r>
    </w:p>
    <w:p w14:paraId="2CC1A7C3"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1C4DAB66"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6AB52D70" w14:textId="77777777" w:rsidR="0032676C" w:rsidRPr="00D251B1" w:rsidRDefault="0041275B" w:rsidP="0041275B">
      <w:pPr>
        <w:pStyle w:val="Otsikko3"/>
      </w:pPr>
      <w:r w:rsidRPr="00D251B1">
        <w:t xml:space="preserve"> </w:t>
      </w:r>
      <w:bookmarkStart w:id="939" w:name="_Toc57124195"/>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939"/>
    </w:p>
    <w:p w14:paraId="439D032B"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798F6E85"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7D29A86B" w14:textId="77777777" w:rsidTr="002D57A7">
        <w:tc>
          <w:tcPr>
            <w:tcW w:w="5183" w:type="dxa"/>
            <w:shd w:val="clear" w:color="auto" w:fill="E6E6E6"/>
          </w:tcPr>
          <w:p w14:paraId="0E8FE5B9"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416C91FF" w14:textId="77777777" w:rsidR="000C1314" w:rsidRPr="009E2DE0" w:rsidRDefault="002D57A7" w:rsidP="009F4261">
            <w:pPr>
              <w:spacing w:before="120"/>
              <w:rPr>
                <w:b/>
              </w:rPr>
            </w:pPr>
            <w:r w:rsidRPr="009E2DE0">
              <w:rPr>
                <w:b/>
                <w:color w:val="000000"/>
                <w:lang w:eastAsia="fi-FI"/>
              </w:rPr>
              <w:t>STM - Terveydenhuollon tehtäväluokitus</w:t>
            </w:r>
          </w:p>
        </w:tc>
      </w:tr>
    </w:tbl>
    <w:p w14:paraId="422F0755"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1392877" w14:textId="77777777" w:rsidR="0053597E" w:rsidRDefault="0053597E" w:rsidP="0053597E"/>
    <w:p w14:paraId="28D215E1"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1E9E1881"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321ED672"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64159520"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2B06D1EE" w14:textId="77777777" w:rsidR="0032676C" w:rsidRPr="00D251B1" w:rsidRDefault="0032676C" w:rsidP="009929F7">
      <w:pPr>
        <w:pStyle w:val="Otsikko3"/>
      </w:pPr>
      <w:bookmarkStart w:id="940" w:name="_Toc314136916"/>
      <w:bookmarkStart w:id="941" w:name="_Toc314137672"/>
      <w:bookmarkStart w:id="942" w:name="_Toc314138193"/>
      <w:bookmarkStart w:id="943" w:name="_Toc314138716"/>
      <w:bookmarkStart w:id="944" w:name="_Toc314136917"/>
      <w:bookmarkStart w:id="945" w:name="_Toc314137673"/>
      <w:bookmarkStart w:id="946" w:name="_Toc314138194"/>
      <w:bookmarkStart w:id="947" w:name="_Toc314138717"/>
      <w:bookmarkStart w:id="948" w:name="_Toc314136918"/>
      <w:bookmarkStart w:id="949" w:name="_Toc314137674"/>
      <w:bookmarkStart w:id="950" w:name="_Toc314138195"/>
      <w:bookmarkStart w:id="951" w:name="_Toc314138718"/>
      <w:bookmarkStart w:id="952" w:name="_Toc314136919"/>
      <w:bookmarkStart w:id="953" w:name="_Toc314137675"/>
      <w:bookmarkStart w:id="954" w:name="_Toc314138196"/>
      <w:bookmarkStart w:id="955" w:name="_Toc314138719"/>
      <w:bookmarkStart w:id="956" w:name="_Toc57124196"/>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D251B1">
        <w:t>hl7fi:recordStatus - asiakirjan tila</w:t>
      </w:r>
      <w:bookmarkEnd w:id="956"/>
    </w:p>
    <w:p w14:paraId="3FB0611E"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C8A8494" w14:textId="77777777" w:rsidR="005F65D5" w:rsidRPr="00D251B1" w:rsidRDefault="005F65D5" w:rsidP="00741A70"/>
    <w:p w14:paraId="190D02F3"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2336EE62" w14:textId="77777777" w:rsidR="002D4D75" w:rsidRPr="00D251B1" w:rsidRDefault="002D4D75" w:rsidP="002D4D75"/>
    <w:p w14:paraId="0D63F1BB"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4E3D5B64" w14:textId="77777777" w:rsidR="002D4D75" w:rsidRPr="00D251B1" w:rsidRDefault="002D4D75" w:rsidP="002D4D75">
      <w:r w:rsidRPr="00D251B1">
        <w:t>kannalta on vasta luonnos, eikä asiakirjaa välttämättä hävitetä, vaikka se tarkoituksensa kannalta ei olekaan enää voimassa.</w:t>
      </w:r>
    </w:p>
    <w:p w14:paraId="22E7D79B" w14:textId="77777777" w:rsidR="002D4D75" w:rsidRPr="00D251B1" w:rsidRDefault="002D4D75" w:rsidP="002D4D75"/>
    <w:p w14:paraId="33472BB4" w14:textId="77777777" w:rsidR="002D4D75" w:rsidRPr="00D251B1" w:rsidRDefault="002D4D75" w:rsidP="002D4D75">
      <w:r w:rsidRPr="00D251B1">
        <w:t>Tietoa voidaan hyödyntää myös asiakirjan versioiden hävittämiseen liittyvässä toiminnallisuudessa.</w:t>
      </w:r>
    </w:p>
    <w:p w14:paraId="4C645C6D" w14:textId="77777777" w:rsidR="001D2919" w:rsidRPr="00D251B1" w:rsidRDefault="001D2919" w:rsidP="002D4D75"/>
    <w:p w14:paraId="413A98BD"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00026E05" w14:textId="77777777" w:rsidR="00025B08" w:rsidRPr="00D251B1" w:rsidRDefault="00025B08" w:rsidP="00025B08">
      <w:bookmarkStart w:id="957" w:name="OLE_LINK1"/>
      <w:bookmarkStart w:id="958"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2D1909CA" w14:textId="77777777" w:rsidTr="00D60709">
        <w:tc>
          <w:tcPr>
            <w:tcW w:w="4962" w:type="dxa"/>
            <w:gridSpan w:val="2"/>
            <w:shd w:val="clear" w:color="auto" w:fill="E6E6E6"/>
          </w:tcPr>
          <w:p w14:paraId="784363BF" w14:textId="77777777" w:rsidR="00025B08" w:rsidRPr="00D251B1" w:rsidRDefault="00025B08" w:rsidP="00D60709">
            <w:pPr>
              <w:spacing w:before="120"/>
              <w:rPr>
                <w:b/>
              </w:rPr>
            </w:pPr>
            <w:bookmarkStart w:id="959" w:name="OLE_LINK11"/>
            <w:bookmarkStart w:id="960" w:name="OLE_LINK20"/>
            <w:r w:rsidRPr="00D251B1">
              <w:rPr>
                <w:b/>
              </w:rPr>
              <w:lastRenderedPageBreak/>
              <w:t xml:space="preserve">Koodisto: </w:t>
            </w:r>
            <w:r w:rsidR="00D010FE" w:rsidRPr="00D251B1">
              <w:rPr>
                <w:b/>
              </w:rPr>
              <w:t>1.2.246.537.5.40154.2008</w:t>
            </w:r>
          </w:p>
          <w:p w14:paraId="4C567D7D" w14:textId="77777777"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14:paraId="48F47213" w14:textId="77777777" w:rsidTr="00D60709">
        <w:tc>
          <w:tcPr>
            <w:tcW w:w="1134" w:type="dxa"/>
          </w:tcPr>
          <w:p w14:paraId="34995B02" w14:textId="77777777" w:rsidR="00025B08" w:rsidRPr="00D251B1" w:rsidRDefault="00025B08" w:rsidP="00D60709">
            <w:pPr>
              <w:spacing w:before="120"/>
            </w:pPr>
            <w:r w:rsidRPr="00D251B1">
              <w:t>1</w:t>
            </w:r>
          </w:p>
        </w:tc>
        <w:tc>
          <w:tcPr>
            <w:tcW w:w="3828" w:type="dxa"/>
          </w:tcPr>
          <w:p w14:paraId="7A452048" w14:textId="77777777" w:rsidR="00025B08" w:rsidRPr="00D251B1" w:rsidRDefault="00025B08" w:rsidP="00D60709">
            <w:pPr>
              <w:spacing w:before="120"/>
            </w:pPr>
            <w:r w:rsidRPr="00D251B1">
              <w:t>lukitsematon</w:t>
            </w:r>
          </w:p>
        </w:tc>
      </w:tr>
      <w:tr w:rsidR="00025B08" w:rsidRPr="00D251B1" w14:paraId="60204810" w14:textId="77777777" w:rsidTr="00D60709">
        <w:tc>
          <w:tcPr>
            <w:tcW w:w="1134" w:type="dxa"/>
          </w:tcPr>
          <w:p w14:paraId="64C92FEC" w14:textId="77777777" w:rsidR="00025B08" w:rsidRPr="00D251B1" w:rsidRDefault="00025B08" w:rsidP="00D60709">
            <w:pPr>
              <w:spacing w:before="120"/>
            </w:pPr>
            <w:r w:rsidRPr="00D251B1">
              <w:t>2</w:t>
            </w:r>
          </w:p>
        </w:tc>
        <w:tc>
          <w:tcPr>
            <w:tcW w:w="3828" w:type="dxa"/>
          </w:tcPr>
          <w:p w14:paraId="15405597" w14:textId="77777777" w:rsidR="00025B08" w:rsidRPr="00D251B1" w:rsidRDefault="00025B08" w:rsidP="00D60709">
            <w:pPr>
              <w:spacing w:before="120"/>
            </w:pPr>
            <w:r w:rsidRPr="00D251B1">
              <w:t>osittain lukittu (osin valmis)</w:t>
            </w:r>
          </w:p>
        </w:tc>
      </w:tr>
      <w:tr w:rsidR="00025B08" w:rsidRPr="00D251B1" w14:paraId="0A0E00F5" w14:textId="77777777" w:rsidTr="00D60709">
        <w:tc>
          <w:tcPr>
            <w:tcW w:w="1134" w:type="dxa"/>
          </w:tcPr>
          <w:p w14:paraId="51796F38" w14:textId="77777777" w:rsidR="00025B08" w:rsidRPr="00D251B1" w:rsidRDefault="00025B08" w:rsidP="00D60709">
            <w:pPr>
              <w:spacing w:before="120"/>
            </w:pPr>
            <w:r w:rsidRPr="00D251B1">
              <w:t>3</w:t>
            </w:r>
          </w:p>
        </w:tc>
        <w:tc>
          <w:tcPr>
            <w:tcW w:w="3828" w:type="dxa"/>
          </w:tcPr>
          <w:p w14:paraId="3AAC9647" w14:textId="77777777" w:rsidR="00025B08" w:rsidRPr="00D251B1" w:rsidRDefault="00025B08" w:rsidP="00D60709">
            <w:pPr>
              <w:spacing w:before="120"/>
            </w:pPr>
            <w:r w:rsidRPr="00D251B1">
              <w:t>arkistointivalmis</w:t>
            </w:r>
          </w:p>
        </w:tc>
      </w:tr>
      <w:tr w:rsidR="00025B08" w:rsidRPr="00D251B1" w14:paraId="5DB9F429" w14:textId="77777777" w:rsidTr="00D60709">
        <w:tc>
          <w:tcPr>
            <w:tcW w:w="1134" w:type="dxa"/>
          </w:tcPr>
          <w:p w14:paraId="56475E57" w14:textId="77777777" w:rsidR="00025B08" w:rsidRPr="00D251B1" w:rsidRDefault="00025B08" w:rsidP="00D60709">
            <w:pPr>
              <w:spacing w:before="120"/>
            </w:pPr>
            <w:r w:rsidRPr="00D251B1">
              <w:t>4</w:t>
            </w:r>
          </w:p>
        </w:tc>
        <w:tc>
          <w:tcPr>
            <w:tcW w:w="3828" w:type="dxa"/>
          </w:tcPr>
          <w:p w14:paraId="0AFB174F" w14:textId="77777777" w:rsidR="00025B08" w:rsidRPr="00D251B1" w:rsidRDefault="00025B08" w:rsidP="00D60709">
            <w:pPr>
              <w:spacing w:before="120"/>
            </w:pPr>
            <w:r w:rsidRPr="00D251B1">
              <w:t>arkistossa</w:t>
            </w:r>
          </w:p>
        </w:tc>
      </w:tr>
      <w:tr w:rsidR="00025B08" w:rsidRPr="00D251B1" w14:paraId="798F8607" w14:textId="77777777" w:rsidTr="00D60709">
        <w:tc>
          <w:tcPr>
            <w:tcW w:w="1134" w:type="dxa"/>
          </w:tcPr>
          <w:p w14:paraId="41D8A728" w14:textId="77777777" w:rsidR="00025B08" w:rsidRPr="00D251B1" w:rsidRDefault="00025B08" w:rsidP="00D60709">
            <w:pPr>
              <w:spacing w:before="120"/>
            </w:pPr>
            <w:r w:rsidRPr="00D251B1">
              <w:t>5</w:t>
            </w:r>
          </w:p>
        </w:tc>
        <w:tc>
          <w:tcPr>
            <w:tcW w:w="3828" w:type="dxa"/>
          </w:tcPr>
          <w:p w14:paraId="2F917057" w14:textId="77777777" w:rsidR="00025B08" w:rsidRPr="00D251B1" w:rsidRDefault="00025B08" w:rsidP="00D60709">
            <w:pPr>
              <w:spacing w:before="120"/>
            </w:pPr>
            <w:r w:rsidRPr="00D251B1">
              <w:t>hävitysvalmis</w:t>
            </w:r>
          </w:p>
        </w:tc>
      </w:tr>
      <w:tr w:rsidR="00025B08" w:rsidRPr="00D251B1" w14:paraId="71C8F866" w14:textId="77777777" w:rsidTr="00D60709">
        <w:tc>
          <w:tcPr>
            <w:tcW w:w="1134" w:type="dxa"/>
          </w:tcPr>
          <w:p w14:paraId="1215C53D" w14:textId="77777777" w:rsidR="00025B08" w:rsidRPr="00D251B1" w:rsidRDefault="00025B08" w:rsidP="00D60709">
            <w:pPr>
              <w:spacing w:before="120"/>
            </w:pPr>
            <w:r w:rsidRPr="00D251B1">
              <w:t>6</w:t>
            </w:r>
          </w:p>
        </w:tc>
        <w:tc>
          <w:tcPr>
            <w:tcW w:w="3828" w:type="dxa"/>
          </w:tcPr>
          <w:p w14:paraId="683C7107" w14:textId="77777777" w:rsidR="00025B08" w:rsidRPr="00D251B1" w:rsidRDefault="00025B08" w:rsidP="00D60709">
            <w:pPr>
              <w:spacing w:before="120"/>
            </w:pPr>
            <w:r w:rsidRPr="00D251B1">
              <w:t>pysyväissäilytys</w:t>
            </w:r>
          </w:p>
        </w:tc>
      </w:tr>
      <w:tr w:rsidR="00025B08" w:rsidRPr="00D251B1" w14:paraId="1C0069F9" w14:textId="77777777" w:rsidTr="00D60709">
        <w:tc>
          <w:tcPr>
            <w:tcW w:w="1134" w:type="dxa"/>
          </w:tcPr>
          <w:p w14:paraId="45EE5F9C" w14:textId="77777777" w:rsidR="00025B08" w:rsidRPr="00D251B1" w:rsidRDefault="00DB25F3" w:rsidP="00D60709">
            <w:pPr>
              <w:spacing w:before="120"/>
            </w:pPr>
            <w:r w:rsidRPr="00D251B1">
              <w:t>7</w:t>
            </w:r>
          </w:p>
        </w:tc>
        <w:tc>
          <w:tcPr>
            <w:tcW w:w="3828" w:type="dxa"/>
          </w:tcPr>
          <w:p w14:paraId="64D6B591" w14:textId="77777777" w:rsidR="00025B08" w:rsidRPr="00D251B1" w:rsidRDefault="00DB25F3" w:rsidP="00D60709">
            <w:pPr>
              <w:spacing w:before="120"/>
            </w:pPr>
            <w:r w:rsidRPr="00D251B1">
              <w:t>poistettu</w:t>
            </w:r>
          </w:p>
        </w:tc>
      </w:tr>
    </w:tbl>
    <w:bookmarkEnd w:id="957"/>
    <w:bookmarkEnd w:id="958"/>
    <w:bookmarkEnd w:id="959"/>
    <w:bookmarkEnd w:id="960"/>
    <w:p w14:paraId="56EE3751"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BCD11AB" w14:textId="77777777" w:rsidR="00B4138B" w:rsidRPr="00D251B1" w:rsidRDefault="00B4138B" w:rsidP="00B4138B">
      <w:pPr>
        <w:ind w:left="284" w:firstLine="284"/>
      </w:pPr>
    </w:p>
    <w:p w14:paraId="552B8E88"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0307E734"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613D69AA"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0C0B8C4F"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32126C3F" w14:textId="77777777" w:rsidR="0032676C" w:rsidRPr="00D251B1" w:rsidRDefault="00BF2E83" w:rsidP="00BF2E83">
      <w:pPr>
        <w:pStyle w:val="Otsikko3"/>
      </w:pPr>
      <w:bookmarkStart w:id="961" w:name="_Toc314136921"/>
      <w:bookmarkStart w:id="962" w:name="_Toc314137677"/>
      <w:bookmarkStart w:id="963" w:name="_Toc314138198"/>
      <w:bookmarkStart w:id="964" w:name="_Toc314138721"/>
      <w:bookmarkStart w:id="965" w:name="_Toc314136922"/>
      <w:bookmarkStart w:id="966" w:name="_Toc314137678"/>
      <w:bookmarkStart w:id="967" w:name="_Toc314138199"/>
      <w:bookmarkStart w:id="968" w:name="_Toc314138722"/>
      <w:bookmarkStart w:id="969" w:name="_Toc314136923"/>
      <w:bookmarkStart w:id="970" w:name="_Toc314137679"/>
      <w:bookmarkStart w:id="971" w:name="_Toc314138200"/>
      <w:bookmarkStart w:id="972" w:name="_Toc314138723"/>
      <w:bookmarkEnd w:id="961"/>
      <w:bookmarkEnd w:id="962"/>
      <w:bookmarkEnd w:id="963"/>
      <w:bookmarkEnd w:id="964"/>
      <w:bookmarkEnd w:id="965"/>
      <w:bookmarkEnd w:id="966"/>
      <w:bookmarkEnd w:id="967"/>
      <w:bookmarkEnd w:id="968"/>
      <w:bookmarkEnd w:id="969"/>
      <w:bookmarkEnd w:id="970"/>
      <w:bookmarkEnd w:id="971"/>
      <w:bookmarkEnd w:id="972"/>
      <w:r w:rsidRPr="00D251B1">
        <w:t xml:space="preserve"> </w:t>
      </w:r>
      <w:bookmarkStart w:id="973" w:name="_Toc57124197"/>
      <w:r w:rsidR="0032676C" w:rsidRPr="00D251B1">
        <w:t xml:space="preserve">hl7fi:auditTrail - </w:t>
      </w:r>
      <w:r w:rsidR="00CD0179" w:rsidRPr="00D251B1">
        <w:t xml:space="preserve">merkintöjen </w:t>
      </w:r>
      <w:r w:rsidR="0032676C" w:rsidRPr="00D251B1">
        <w:t>käsittelyhistoria</w:t>
      </w:r>
      <w:bookmarkEnd w:id="973"/>
    </w:p>
    <w:p w14:paraId="07CF738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C90805A" w14:textId="77777777" w:rsidR="005A5AEF" w:rsidRPr="00D251B1" w:rsidRDefault="005A5AEF" w:rsidP="00741A70"/>
    <w:p w14:paraId="0E98C2E8" w14:textId="77777777" w:rsidR="005A5AEF" w:rsidRPr="00D251B1" w:rsidRDefault="005A5AEF" w:rsidP="005A5AEF">
      <w:r w:rsidRPr="00D251B1">
        <w:t>Metatietojen arvoissa tapahtuneiden muutosten ja tarpeelliseksi katsottujen asiakirjan käsittely- ja hallintatoimenpiteiden dokumentointi.</w:t>
      </w:r>
    </w:p>
    <w:p w14:paraId="1579F954" w14:textId="77777777" w:rsidR="005A5AEF" w:rsidRPr="00D251B1" w:rsidRDefault="005A5AEF" w:rsidP="005A5AEF"/>
    <w:p w14:paraId="035EC417"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65955F26" w14:textId="77777777" w:rsidR="005A5AEF" w:rsidRPr="00D251B1" w:rsidRDefault="005A5AEF" w:rsidP="005A5AEF"/>
    <w:p w14:paraId="2E7028DF"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1FDCB45A" w14:textId="77777777" w:rsidR="005A5AEF" w:rsidRPr="00D251B1" w:rsidRDefault="005A5AEF" w:rsidP="005A5AEF"/>
    <w:p w14:paraId="70FFA327"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1A2313CB" w14:textId="77777777" w:rsidR="00495693" w:rsidRPr="00D251B1" w:rsidRDefault="00495693" w:rsidP="005A5AEF"/>
    <w:p w14:paraId="4EBB19B4"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7AD5E8C0" w14:textId="77777777" w:rsidR="00026708" w:rsidRDefault="00026708" w:rsidP="00495693"/>
    <w:p w14:paraId="7B4F1032" w14:textId="77777777" w:rsidR="00026708" w:rsidRPr="00D251B1" w:rsidRDefault="00026708" w:rsidP="00495693">
      <w:r>
        <w:lastRenderedPageBreak/>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232D5782" w14:textId="77777777" w:rsidR="00E754DD" w:rsidRPr="00D251B1" w:rsidRDefault="00E754DD" w:rsidP="00495693"/>
    <w:p w14:paraId="1D82EE1F" w14:textId="77777777" w:rsidR="00E754DD" w:rsidRPr="00D251B1" w:rsidRDefault="00E754DD" w:rsidP="00495693">
      <w:r w:rsidRPr="00D251B1">
        <w:t>Toiminto (audit trail)</w:t>
      </w:r>
      <w:r w:rsidRPr="00D251B1">
        <w:tab/>
        <w:t>1.2.246.537.5.40155.2008</w:t>
      </w:r>
    </w:p>
    <w:p w14:paraId="42F5D136"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5D1B4422" w14:textId="77777777" w:rsidTr="00D60709">
        <w:tc>
          <w:tcPr>
            <w:tcW w:w="4962" w:type="dxa"/>
            <w:gridSpan w:val="2"/>
            <w:shd w:val="clear" w:color="auto" w:fill="E6E6E6"/>
          </w:tcPr>
          <w:p w14:paraId="6B67D610" w14:textId="77777777" w:rsidR="00495693" w:rsidRPr="00D251B1" w:rsidRDefault="0089033C" w:rsidP="00D60709">
            <w:pPr>
              <w:spacing w:before="120"/>
              <w:rPr>
                <w:b/>
              </w:rPr>
            </w:pPr>
            <w:bookmarkStart w:id="974" w:name="OLE_LINK12"/>
            <w:bookmarkStart w:id="975" w:name="OLE_LINK21"/>
            <w:r w:rsidRPr="00D251B1">
              <w:rPr>
                <w:b/>
              </w:rPr>
              <w:t>K</w:t>
            </w:r>
            <w:r w:rsidR="00495693" w:rsidRPr="00D251B1">
              <w:rPr>
                <w:b/>
              </w:rPr>
              <w:t xml:space="preserve">oodisto: </w:t>
            </w:r>
            <w:r w:rsidR="00DB5513" w:rsidRPr="00D251B1">
              <w:rPr>
                <w:b/>
              </w:rPr>
              <w:t>1.2.246.537.5.40155.2008</w:t>
            </w:r>
          </w:p>
          <w:p w14:paraId="098C0EAA" w14:textId="77777777" w:rsidR="00195F06" w:rsidRPr="00D251B1" w:rsidRDefault="00195F06" w:rsidP="00D60709">
            <w:pPr>
              <w:spacing w:before="120"/>
              <w:rPr>
                <w:b/>
              </w:rPr>
            </w:pPr>
            <w:r w:rsidRPr="00D251B1">
              <w:rPr>
                <w:b/>
              </w:rPr>
              <w:t>muutoslaji</w:t>
            </w:r>
          </w:p>
        </w:tc>
      </w:tr>
      <w:tr w:rsidR="00495693" w:rsidRPr="00D251B1" w14:paraId="56442E47" w14:textId="77777777" w:rsidTr="00D60709">
        <w:tc>
          <w:tcPr>
            <w:tcW w:w="1134" w:type="dxa"/>
          </w:tcPr>
          <w:p w14:paraId="7A11A4EA" w14:textId="77777777" w:rsidR="00495693" w:rsidRPr="00D251B1" w:rsidRDefault="00495693" w:rsidP="00D60709">
            <w:pPr>
              <w:spacing w:before="120"/>
            </w:pPr>
            <w:r w:rsidRPr="00D251B1">
              <w:t>A</w:t>
            </w:r>
          </w:p>
        </w:tc>
        <w:tc>
          <w:tcPr>
            <w:tcW w:w="3828" w:type="dxa"/>
          </w:tcPr>
          <w:p w14:paraId="11F099AD" w14:textId="77777777" w:rsidR="00495693" w:rsidRPr="00D251B1" w:rsidRDefault="00495693" w:rsidP="00D60709">
            <w:pPr>
              <w:spacing w:before="120"/>
            </w:pPr>
            <w:r w:rsidRPr="00D251B1">
              <w:t>lisäys</w:t>
            </w:r>
          </w:p>
        </w:tc>
      </w:tr>
      <w:tr w:rsidR="00495693" w:rsidRPr="00D251B1" w14:paraId="708EAB29" w14:textId="77777777" w:rsidTr="00D60709">
        <w:tc>
          <w:tcPr>
            <w:tcW w:w="1134" w:type="dxa"/>
          </w:tcPr>
          <w:p w14:paraId="10B04EFC" w14:textId="77777777" w:rsidR="00495693" w:rsidRPr="00D251B1" w:rsidRDefault="00495693" w:rsidP="00D60709">
            <w:pPr>
              <w:spacing w:before="120"/>
            </w:pPr>
            <w:r w:rsidRPr="00D251B1">
              <w:t>D</w:t>
            </w:r>
          </w:p>
        </w:tc>
        <w:tc>
          <w:tcPr>
            <w:tcW w:w="3828" w:type="dxa"/>
          </w:tcPr>
          <w:p w14:paraId="56D2D052" w14:textId="77777777" w:rsidR="00495693" w:rsidRPr="00D251B1" w:rsidRDefault="00495693" w:rsidP="00D60709">
            <w:pPr>
              <w:spacing w:before="120"/>
            </w:pPr>
            <w:r w:rsidRPr="00D251B1">
              <w:t>poisto</w:t>
            </w:r>
          </w:p>
        </w:tc>
      </w:tr>
      <w:tr w:rsidR="00495693" w:rsidRPr="00D251B1" w14:paraId="2A52FEB4" w14:textId="77777777" w:rsidTr="00D60709">
        <w:tc>
          <w:tcPr>
            <w:tcW w:w="1134" w:type="dxa"/>
          </w:tcPr>
          <w:p w14:paraId="2C4927C7" w14:textId="77777777" w:rsidR="00495693" w:rsidRPr="00D251B1" w:rsidRDefault="00495693" w:rsidP="00D60709">
            <w:pPr>
              <w:spacing w:before="120"/>
            </w:pPr>
            <w:r w:rsidRPr="00D251B1">
              <w:t>U</w:t>
            </w:r>
          </w:p>
        </w:tc>
        <w:tc>
          <w:tcPr>
            <w:tcW w:w="3828" w:type="dxa"/>
          </w:tcPr>
          <w:p w14:paraId="0D87B5B8" w14:textId="77777777" w:rsidR="00495693" w:rsidRPr="00D251B1" w:rsidRDefault="00495693" w:rsidP="00D60709">
            <w:pPr>
              <w:spacing w:before="120"/>
            </w:pPr>
            <w:r w:rsidRPr="00D251B1">
              <w:t>päivitys</w:t>
            </w:r>
          </w:p>
        </w:tc>
      </w:tr>
    </w:tbl>
    <w:bookmarkEnd w:id="974"/>
    <w:bookmarkEnd w:id="975"/>
    <w:p w14:paraId="4D021555"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3F944D4" w14:textId="77777777" w:rsidR="00BF4DD3" w:rsidRPr="00D251B1" w:rsidRDefault="00BF4DD3" w:rsidP="00741A70"/>
    <w:p w14:paraId="6CD268E2"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5F0E873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4B65E5AD"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1F290D7E"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04F766F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2236543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194ABD0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634325C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220C90B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718A56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78D5F77"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35944148"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139933F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776B1EC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6389DF1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3B41356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4FA9758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30F554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E464679"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190A8213"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32CDEF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2B721E7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5408982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68C2A60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0E673BE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972921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B5C6A62"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1369F125"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254CD1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A4DC5F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44B0C5A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C9AD26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6A87CC7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6BB8010" w14:textId="77777777" w:rsidR="0032676C" w:rsidRPr="00D251B1" w:rsidRDefault="0032676C" w:rsidP="0032676C">
      <w:pPr>
        <w:pStyle w:val="Otsikko3"/>
      </w:pPr>
      <w:bookmarkStart w:id="976" w:name="_Toc314136925"/>
      <w:bookmarkStart w:id="977" w:name="_Toc314137681"/>
      <w:bookmarkStart w:id="978" w:name="_Toc314138202"/>
      <w:bookmarkStart w:id="979" w:name="_Toc314138725"/>
      <w:bookmarkStart w:id="980" w:name="_Toc57124198"/>
      <w:bookmarkEnd w:id="976"/>
      <w:bookmarkEnd w:id="977"/>
      <w:bookmarkEnd w:id="978"/>
      <w:bookmarkEnd w:id="979"/>
      <w:r w:rsidRPr="00D251B1">
        <w:t>hl7fi:serviceChainLink - asiakirjan linkit palvelu</w:t>
      </w:r>
      <w:r w:rsidR="00E132B6" w:rsidRPr="00D251B1">
        <w:t>kokonaisuuksiin</w:t>
      </w:r>
      <w:bookmarkEnd w:id="980"/>
    </w:p>
    <w:p w14:paraId="122CE4AB"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5F4D3B87" w14:textId="77777777" w:rsidR="00F47553" w:rsidRDefault="00F47553" w:rsidP="006D1891"/>
    <w:p w14:paraId="30F187DB"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3CF59FEB" w14:textId="77777777" w:rsidR="00EE70E4" w:rsidRPr="00507118" w:rsidRDefault="00EE70E4" w:rsidP="006D1891">
      <w:pPr>
        <w:rPr>
          <w:szCs w:val="24"/>
          <w:lang w:eastAsia="fi-FI"/>
        </w:rPr>
      </w:pPr>
    </w:p>
    <w:p w14:paraId="3604DF86"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73FFF9C2" w14:textId="77777777" w:rsidR="008F742C" w:rsidRDefault="008F742C" w:rsidP="006D1891">
      <w:pPr>
        <w:rPr>
          <w:color w:val="800000"/>
          <w:sz w:val="20"/>
          <w:lang w:eastAsia="fi-FI"/>
        </w:rPr>
      </w:pPr>
    </w:p>
    <w:p w14:paraId="3E1D7EC3"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0C94DF47"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46465181"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12B189DF"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4002F8D8"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4D113F39"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29B355DC"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5FF19ED4"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536716E9"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34E6D810" w14:textId="77777777" w:rsidR="0032676C" w:rsidRPr="00D251B1" w:rsidRDefault="00367440" w:rsidP="00367440">
      <w:pPr>
        <w:pStyle w:val="Otsikko3"/>
      </w:pPr>
      <w:r w:rsidRPr="00D251B1">
        <w:t xml:space="preserve"> </w:t>
      </w:r>
      <w:bookmarkStart w:id="981" w:name="_Toc57124199"/>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981"/>
    </w:p>
    <w:p w14:paraId="16FBBB7A" w14:textId="77777777" w:rsidR="00E022C3" w:rsidRPr="00D251B1" w:rsidRDefault="00E022C3" w:rsidP="001B11A0">
      <w:pPr>
        <w:pStyle w:val="Otsikko3"/>
      </w:pPr>
      <w:bookmarkStart w:id="982" w:name="_Toc57124200"/>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982"/>
    </w:p>
    <w:p w14:paraId="5253ECBE"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78AE226A" w14:textId="77777777" w:rsidR="006D1891" w:rsidRPr="00D251B1" w:rsidRDefault="006D1891" w:rsidP="006D1891">
      <w:r w:rsidRPr="00D251B1">
        <w:t xml:space="preserve">  </w:t>
      </w:r>
    </w:p>
    <w:p w14:paraId="4B6B4434"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6D2456EE"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2627D2B6"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60CB5978" w14:textId="77777777" w:rsidR="008067A9" w:rsidRPr="00D251B1" w:rsidRDefault="00C469E9" w:rsidP="008067A9">
      <w:pPr>
        <w:pStyle w:val="Otsikko3"/>
      </w:pPr>
      <w:bookmarkStart w:id="983" w:name="_Toc314136929"/>
      <w:bookmarkStart w:id="984" w:name="_Toc314137685"/>
      <w:bookmarkStart w:id="985" w:name="_Toc314138206"/>
      <w:bookmarkStart w:id="986" w:name="_Toc314138729"/>
      <w:bookmarkStart w:id="987" w:name="_Toc314136930"/>
      <w:bookmarkStart w:id="988" w:name="_Toc314137686"/>
      <w:bookmarkStart w:id="989" w:name="_Toc314138207"/>
      <w:bookmarkStart w:id="990" w:name="_Toc314138730"/>
      <w:bookmarkStart w:id="991" w:name="_Toc314136931"/>
      <w:bookmarkStart w:id="992" w:name="_Toc314137687"/>
      <w:bookmarkStart w:id="993" w:name="_Toc314138208"/>
      <w:bookmarkStart w:id="994" w:name="_Toc314138731"/>
      <w:bookmarkEnd w:id="983"/>
      <w:bookmarkEnd w:id="984"/>
      <w:bookmarkEnd w:id="985"/>
      <w:bookmarkEnd w:id="986"/>
      <w:bookmarkEnd w:id="987"/>
      <w:bookmarkEnd w:id="988"/>
      <w:bookmarkEnd w:id="989"/>
      <w:bookmarkEnd w:id="990"/>
      <w:bookmarkEnd w:id="991"/>
      <w:bookmarkEnd w:id="992"/>
      <w:bookmarkEnd w:id="993"/>
      <w:bookmarkEnd w:id="994"/>
      <w:r w:rsidRPr="009F448C">
        <w:rPr>
          <w:lang w:val="en-GB"/>
        </w:rPr>
        <w:t xml:space="preserve"> </w:t>
      </w:r>
      <w:bookmarkStart w:id="995" w:name="_Toc57124201"/>
      <w:r w:rsidR="008067A9" w:rsidRPr="00CF0835">
        <w:t>hl7fi:signatureCollection - Allekirjoitukset</w:t>
      </w:r>
      <w:bookmarkEnd w:id="995"/>
    </w:p>
    <w:p w14:paraId="74344A20"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150C9F4B" w14:textId="77777777" w:rsidR="00B63346" w:rsidRDefault="00B63346" w:rsidP="008067A9"/>
    <w:p w14:paraId="2047C8DB"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7CF12D68" w14:textId="77777777" w:rsidR="00303482" w:rsidRDefault="00303482" w:rsidP="00303482"/>
    <w:p w14:paraId="4B67E34B" w14:textId="77777777" w:rsidR="008067A9" w:rsidRPr="00D251B1" w:rsidRDefault="008067A9" w:rsidP="008067A9"/>
    <w:p w14:paraId="6B879F77" w14:textId="3EDAC8B1" w:rsidR="008067A9" w:rsidRPr="00D251B1" w:rsidRDefault="00F91FAA" w:rsidP="008067A9">
      <w:pPr>
        <w:ind w:left="284"/>
      </w:pPr>
      <w:r w:rsidRPr="00667DF3">
        <w:rPr>
          <w:noProof/>
          <w:lang w:eastAsia="fi-FI"/>
        </w:rPr>
        <w:lastRenderedPageBreak/>
        <w:drawing>
          <wp:inline distT="0" distB="0" distL="0" distR="0" wp14:anchorId="033C52D0" wp14:editId="728A4DE2">
            <wp:extent cx="4686300" cy="1524000"/>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4CFD95A9"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376350EF" w14:textId="77777777" w:rsidR="00E51BA8" w:rsidRDefault="00E51BA8" w:rsidP="008067A9"/>
    <w:p w14:paraId="7824A0CF"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303A2A0C"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426BEA26" w14:textId="77777777" w:rsidR="00E51BA8" w:rsidRDefault="00E51BA8" w:rsidP="00E51BA8"/>
    <w:p w14:paraId="41027AD6" w14:textId="77777777" w:rsidR="00E51BA8" w:rsidRPr="00A939B0" w:rsidRDefault="00E51BA8" w:rsidP="00E51BA8">
      <w:r>
        <w:t>Allekirjoituksissa käytettävät varmenteet on määritelty Väestörekisterikeskuksen dokumenteissa (www.fineid.fi).</w:t>
      </w:r>
    </w:p>
    <w:p w14:paraId="172F4514" w14:textId="77777777" w:rsidR="005D4D39" w:rsidRPr="00D251B1" w:rsidRDefault="005D4D39" w:rsidP="005D4D39">
      <w:pPr>
        <w:pStyle w:val="Otsikko3"/>
      </w:pPr>
      <w:bookmarkStart w:id="996" w:name="_Toc314136933"/>
      <w:bookmarkStart w:id="997" w:name="_Toc314137689"/>
      <w:bookmarkStart w:id="998" w:name="_Toc314138210"/>
      <w:bookmarkStart w:id="999" w:name="_Toc314138733"/>
      <w:bookmarkStart w:id="1000" w:name="_Toc314136934"/>
      <w:bookmarkStart w:id="1001" w:name="_Toc314137690"/>
      <w:bookmarkStart w:id="1002" w:name="_Toc314138211"/>
      <w:bookmarkStart w:id="1003" w:name="_Toc314138734"/>
      <w:bookmarkStart w:id="1004" w:name="_Toc314136935"/>
      <w:bookmarkStart w:id="1005" w:name="_Toc314137691"/>
      <w:bookmarkStart w:id="1006" w:name="_Toc314138212"/>
      <w:bookmarkStart w:id="1007" w:name="_Toc314138735"/>
      <w:bookmarkStart w:id="1008" w:name="_Toc314136936"/>
      <w:bookmarkStart w:id="1009" w:name="_Toc314137692"/>
      <w:bookmarkStart w:id="1010" w:name="_Toc314138213"/>
      <w:bookmarkStart w:id="1011" w:name="_Toc314138736"/>
      <w:bookmarkStart w:id="1012" w:name="_Toc314136937"/>
      <w:bookmarkStart w:id="1013" w:name="_Toc314137693"/>
      <w:bookmarkStart w:id="1014" w:name="_Toc314138214"/>
      <w:bookmarkStart w:id="1015" w:name="_Toc314138737"/>
      <w:bookmarkStart w:id="1016" w:name="_Toc314136938"/>
      <w:bookmarkStart w:id="1017" w:name="_Toc314137694"/>
      <w:bookmarkStart w:id="1018" w:name="_Toc314138215"/>
      <w:bookmarkStart w:id="1019" w:name="_Toc314138738"/>
      <w:bookmarkStart w:id="1020" w:name="_Toc314136939"/>
      <w:bookmarkStart w:id="1021" w:name="_Toc314137695"/>
      <w:bookmarkStart w:id="1022" w:name="_Toc314138216"/>
      <w:bookmarkStart w:id="1023" w:name="_Toc314138739"/>
      <w:bookmarkStart w:id="1024" w:name="_Toc314136940"/>
      <w:bookmarkStart w:id="1025" w:name="_Toc314137696"/>
      <w:bookmarkStart w:id="1026" w:name="_Toc314138217"/>
      <w:bookmarkStart w:id="1027" w:name="_Toc314138740"/>
      <w:bookmarkStart w:id="1028" w:name="_Toc314136941"/>
      <w:bookmarkStart w:id="1029" w:name="_Toc314137697"/>
      <w:bookmarkStart w:id="1030" w:name="_Toc314138218"/>
      <w:bookmarkStart w:id="1031" w:name="_Toc314138741"/>
      <w:bookmarkStart w:id="1032" w:name="_Toc314136942"/>
      <w:bookmarkStart w:id="1033" w:name="_Toc314137698"/>
      <w:bookmarkStart w:id="1034" w:name="_Toc314138219"/>
      <w:bookmarkStart w:id="1035" w:name="_Toc314138742"/>
      <w:bookmarkStart w:id="1036" w:name="_Toc314136943"/>
      <w:bookmarkStart w:id="1037" w:name="_Toc314137699"/>
      <w:bookmarkStart w:id="1038" w:name="_Toc314138220"/>
      <w:bookmarkStart w:id="1039" w:name="_Toc314138743"/>
      <w:bookmarkStart w:id="1040" w:name="_Toc314136944"/>
      <w:bookmarkStart w:id="1041" w:name="_Toc314137700"/>
      <w:bookmarkStart w:id="1042" w:name="_Toc314138221"/>
      <w:bookmarkStart w:id="1043" w:name="_Toc314138744"/>
      <w:bookmarkStart w:id="1044" w:name="_Toc314136945"/>
      <w:bookmarkStart w:id="1045" w:name="_Toc314137701"/>
      <w:bookmarkStart w:id="1046" w:name="_Toc314138222"/>
      <w:bookmarkStart w:id="1047" w:name="_Toc314138745"/>
      <w:bookmarkStart w:id="1048" w:name="_Toc314136946"/>
      <w:bookmarkStart w:id="1049" w:name="_Toc314137702"/>
      <w:bookmarkStart w:id="1050" w:name="_Toc314138223"/>
      <w:bookmarkStart w:id="1051" w:name="_Toc314138746"/>
      <w:bookmarkStart w:id="1052" w:name="_Toc314136947"/>
      <w:bookmarkStart w:id="1053" w:name="_Toc314137703"/>
      <w:bookmarkStart w:id="1054" w:name="_Toc314138224"/>
      <w:bookmarkStart w:id="1055" w:name="_Toc314138747"/>
      <w:bookmarkStart w:id="1056" w:name="_Toc314136948"/>
      <w:bookmarkStart w:id="1057" w:name="_Toc314137704"/>
      <w:bookmarkStart w:id="1058" w:name="_Toc314138225"/>
      <w:bookmarkStart w:id="1059" w:name="_Toc314138748"/>
      <w:bookmarkStart w:id="1060" w:name="_Toc314136949"/>
      <w:bookmarkStart w:id="1061" w:name="_Toc314137705"/>
      <w:bookmarkStart w:id="1062" w:name="_Toc314138226"/>
      <w:bookmarkStart w:id="1063" w:name="_Toc314138749"/>
      <w:bookmarkStart w:id="1064" w:name="_Toc314136950"/>
      <w:bookmarkStart w:id="1065" w:name="_Toc314137706"/>
      <w:bookmarkStart w:id="1066" w:name="_Toc314138227"/>
      <w:bookmarkStart w:id="1067" w:name="_Toc314138750"/>
      <w:bookmarkStart w:id="1068" w:name="_Toc314136951"/>
      <w:bookmarkStart w:id="1069" w:name="_Toc314137707"/>
      <w:bookmarkStart w:id="1070" w:name="_Toc314138228"/>
      <w:bookmarkStart w:id="1071" w:name="_Toc314138751"/>
      <w:bookmarkStart w:id="1072" w:name="_Toc314136952"/>
      <w:bookmarkStart w:id="1073" w:name="_Toc314137708"/>
      <w:bookmarkStart w:id="1074" w:name="_Toc314138229"/>
      <w:bookmarkStart w:id="1075" w:name="_Toc314138752"/>
      <w:bookmarkStart w:id="1076" w:name="_Toc314136953"/>
      <w:bookmarkStart w:id="1077" w:name="_Toc314137709"/>
      <w:bookmarkStart w:id="1078" w:name="_Toc314138230"/>
      <w:bookmarkStart w:id="1079" w:name="_Toc314138753"/>
      <w:bookmarkStart w:id="1080" w:name="_Toc314136954"/>
      <w:bookmarkStart w:id="1081" w:name="_Toc314137710"/>
      <w:bookmarkStart w:id="1082" w:name="_Toc314138231"/>
      <w:bookmarkStart w:id="1083" w:name="_Toc314138754"/>
      <w:bookmarkStart w:id="1084" w:name="_Toc314136955"/>
      <w:bookmarkStart w:id="1085" w:name="_Toc314137711"/>
      <w:bookmarkStart w:id="1086" w:name="_Toc314138232"/>
      <w:bookmarkStart w:id="1087" w:name="_Toc314138755"/>
      <w:bookmarkStart w:id="1088" w:name="_Toc314136956"/>
      <w:bookmarkStart w:id="1089" w:name="_Toc314137712"/>
      <w:bookmarkStart w:id="1090" w:name="_Toc314138233"/>
      <w:bookmarkStart w:id="1091" w:name="_Toc314138756"/>
      <w:bookmarkStart w:id="1092" w:name="_Toc314136957"/>
      <w:bookmarkStart w:id="1093" w:name="_Toc314137713"/>
      <w:bookmarkStart w:id="1094" w:name="_Toc314138234"/>
      <w:bookmarkStart w:id="1095" w:name="_Toc314138757"/>
      <w:bookmarkStart w:id="1096" w:name="_Toc314136958"/>
      <w:bookmarkStart w:id="1097" w:name="_Toc314137714"/>
      <w:bookmarkStart w:id="1098" w:name="_Toc314138235"/>
      <w:bookmarkStart w:id="1099" w:name="_Toc314138758"/>
      <w:bookmarkStart w:id="1100" w:name="_Toc314136959"/>
      <w:bookmarkStart w:id="1101" w:name="_Toc314137715"/>
      <w:bookmarkStart w:id="1102" w:name="_Toc314138236"/>
      <w:bookmarkStart w:id="1103" w:name="_Toc314138759"/>
      <w:bookmarkStart w:id="1104" w:name="_Toc314136960"/>
      <w:bookmarkStart w:id="1105" w:name="_Toc314137716"/>
      <w:bookmarkStart w:id="1106" w:name="_Toc314138237"/>
      <w:bookmarkStart w:id="1107" w:name="_Toc314138760"/>
      <w:bookmarkStart w:id="1108" w:name="_Toc314136961"/>
      <w:bookmarkStart w:id="1109" w:name="_Toc314137717"/>
      <w:bookmarkStart w:id="1110" w:name="_Toc314138238"/>
      <w:bookmarkStart w:id="1111" w:name="_Toc314138761"/>
      <w:bookmarkStart w:id="1112" w:name="_Toc314136962"/>
      <w:bookmarkStart w:id="1113" w:name="_Toc314137718"/>
      <w:bookmarkStart w:id="1114" w:name="_Toc314138239"/>
      <w:bookmarkStart w:id="1115" w:name="_Toc314138762"/>
      <w:bookmarkStart w:id="1116" w:name="_Toc314136963"/>
      <w:bookmarkStart w:id="1117" w:name="_Toc314137719"/>
      <w:bookmarkStart w:id="1118" w:name="_Toc314138240"/>
      <w:bookmarkStart w:id="1119" w:name="_Toc314138763"/>
      <w:bookmarkStart w:id="1120" w:name="_Toc314136964"/>
      <w:bookmarkStart w:id="1121" w:name="_Toc314137720"/>
      <w:bookmarkStart w:id="1122" w:name="_Toc314138241"/>
      <w:bookmarkStart w:id="1123" w:name="_Toc314138764"/>
      <w:bookmarkStart w:id="1124" w:name="_Toc314136965"/>
      <w:bookmarkStart w:id="1125" w:name="_Toc314137721"/>
      <w:bookmarkStart w:id="1126" w:name="_Toc314138242"/>
      <w:bookmarkStart w:id="1127" w:name="_Toc314138765"/>
      <w:bookmarkStart w:id="1128" w:name="_Toc314136966"/>
      <w:bookmarkStart w:id="1129" w:name="_Toc314137722"/>
      <w:bookmarkStart w:id="1130" w:name="_Toc314138243"/>
      <w:bookmarkStart w:id="1131" w:name="_Toc314138766"/>
      <w:bookmarkStart w:id="1132" w:name="_Toc314136967"/>
      <w:bookmarkStart w:id="1133" w:name="_Toc314137723"/>
      <w:bookmarkStart w:id="1134" w:name="_Toc314138244"/>
      <w:bookmarkStart w:id="1135" w:name="_Toc314138767"/>
      <w:bookmarkStart w:id="1136" w:name="_Toc314136968"/>
      <w:bookmarkStart w:id="1137" w:name="_Toc314137724"/>
      <w:bookmarkStart w:id="1138" w:name="_Toc314138245"/>
      <w:bookmarkStart w:id="1139" w:name="_Toc314138768"/>
      <w:bookmarkStart w:id="1140" w:name="_Toc314136969"/>
      <w:bookmarkStart w:id="1141" w:name="_Toc314137725"/>
      <w:bookmarkStart w:id="1142" w:name="_Toc314138246"/>
      <w:bookmarkStart w:id="1143" w:name="_Toc314138769"/>
      <w:bookmarkStart w:id="1144" w:name="_Toc314136970"/>
      <w:bookmarkStart w:id="1145" w:name="_Toc314137726"/>
      <w:bookmarkStart w:id="1146" w:name="_Toc314138247"/>
      <w:bookmarkStart w:id="1147" w:name="_Toc314138770"/>
      <w:bookmarkStart w:id="1148" w:name="_Toc314136971"/>
      <w:bookmarkStart w:id="1149" w:name="_Toc314137727"/>
      <w:bookmarkStart w:id="1150" w:name="_Toc314138248"/>
      <w:bookmarkStart w:id="1151" w:name="_Toc314138771"/>
      <w:bookmarkStart w:id="1152" w:name="_Toc314136972"/>
      <w:bookmarkStart w:id="1153" w:name="_Toc314137728"/>
      <w:bookmarkStart w:id="1154" w:name="_Toc314138249"/>
      <w:bookmarkStart w:id="1155" w:name="_Toc314138772"/>
      <w:bookmarkStart w:id="1156" w:name="_Toc314136992"/>
      <w:bookmarkStart w:id="1157" w:name="_Toc314137748"/>
      <w:bookmarkStart w:id="1158" w:name="_Toc314138269"/>
      <w:bookmarkStart w:id="1159" w:name="_Toc314138792"/>
      <w:bookmarkStart w:id="1160" w:name="_Toc314136993"/>
      <w:bookmarkStart w:id="1161" w:name="_Toc314137749"/>
      <w:bookmarkStart w:id="1162" w:name="_Toc314138270"/>
      <w:bookmarkStart w:id="1163" w:name="_Toc314138793"/>
      <w:bookmarkStart w:id="1164" w:name="_Toc314136994"/>
      <w:bookmarkStart w:id="1165" w:name="_Toc314137750"/>
      <w:bookmarkStart w:id="1166" w:name="_Toc314138271"/>
      <w:bookmarkStart w:id="1167" w:name="_Toc314138794"/>
      <w:bookmarkStart w:id="1168" w:name="_Toc314136995"/>
      <w:bookmarkStart w:id="1169" w:name="_Toc314137751"/>
      <w:bookmarkStart w:id="1170" w:name="_Toc314138272"/>
      <w:bookmarkStart w:id="1171" w:name="_Toc314138795"/>
      <w:bookmarkStart w:id="1172" w:name="_Toc314136996"/>
      <w:bookmarkStart w:id="1173" w:name="_Toc314137752"/>
      <w:bookmarkStart w:id="1174" w:name="_Toc314138273"/>
      <w:bookmarkStart w:id="1175" w:name="_Toc314138796"/>
      <w:bookmarkStart w:id="1176" w:name="_Toc314136997"/>
      <w:bookmarkStart w:id="1177" w:name="_Toc314137753"/>
      <w:bookmarkStart w:id="1178" w:name="_Toc314138274"/>
      <w:bookmarkStart w:id="1179" w:name="_Toc314138797"/>
      <w:bookmarkStart w:id="1180" w:name="_Toc314136998"/>
      <w:bookmarkStart w:id="1181" w:name="_Toc314137754"/>
      <w:bookmarkStart w:id="1182" w:name="_Toc314138275"/>
      <w:bookmarkStart w:id="1183" w:name="_Toc314138798"/>
      <w:bookmarkStart w:id="1184" w:name="_Toc314136999"/>
      <w:bookmarkStart w:id="1185" w:name="_Toc314137755"/>
      <w:bookmarkStart w:id="1186" w:name="_Toc314138276"/>
      <w:bookmarkStart w:id="1187" w:name="_Toc314138799"/>
      <w:bookmarkStart w:id="1188" w:name="_Toc314137000"/>
      <w:bookmarkStart w:id="1189" w:name="_Toc314137756"/>
      <w:bookmarkStart w:id="1190" w:name="_Toc314138277"/>
      <w:bookmarkStart w:id="1191" w:name="_Toc314138800"/>
      <w:bookmarkStart w:id="1192" w:name="_Toc314137001"/>
      <w:bookmarkStart w:id="1193" w:name="_Toc314137757"/>
      <w:bookmarkStart w:id="1194" w:name="_Toc314138278"/>
      <w:bookmarkStart w:id="1195" w:name="_Toc314138801"/>
      <w:bookmarkStart w:id="1196" w:name="_Toc314137002"/>
      <w:bookmarkStart w:id="1197" w:name="_Toc314137758"/>
      <w:bookmarkStart w:id="1198" w:name="_Toc314138279"/>
      <w:bookmarkStart w:id="1199" w:name="_Toc314138802"/>
      <w:bookmarkStart w:id="1200" w:name="_Toc314137003"/>
      <w:bookmarkStart w:id="1201" w:name="_Toc314137759"/>
      <w:bookmarkStart w:id="1202" w:name="_Toc314138280"/>
      <w:bookmarkStart w:id="1203" w:name="_Toc314138803"/>
      <w:bookmarkStart w:id="1204" w:name="_Toc314137004"/>
      <w:bookmarkStart w:id="1205" w:name="_Toc314137760"/>
      <w:bookmarkStart w:id="1206" w:name="_Toc314138281"/>
      <w:bookmarkStart w:id="1207" w:name="_Toc314138804"/>
      <w:bookmarkStart w:id="1208" w:name="_Toc314137005"/>
      <w:bookmarkStart w:id="1209" w:name="_Toc314137761"/>
      <w:bookmarkStart w:id="1210" w:name="_Toc314138282"/>
      <w:bookmarkStart w:id="1211" w:name="_Toc314138805"/>
      <w:bookmarkStart w:id="1212" w:name="_Toc314137006"/>
      <w:bookmarkStart w:id="1213" w:name="_Toc314137762"/>
      <w:bookmarkStart w:id="1214" w:name="_Toc314138283"/>
      <w:bookmarkStart w:id="1215" w:name="_Toc314138806"/>
      <w:bookmarkStart w:id="1216" w:name="_Toc314137007"/>
      <w:bookmarkStart w:id="1217" w:name="_Toc314137763"/>
      <w:bookmarkStart w:id="1218" w:name="_Toc314138284"/>
      <w:bookmarkStart w:id="1219" w:name="_Toc314138807"/>
      <w:bookmarkStart w:id="1220" w:name="_Toc314137008"/>
      <w:bookmarkStart w:id="1221" w:name="_Toc314137764"/>
      <w:bookmarkStart w:id="1222" w:name="_Toc314138285"/>
      <w:bookmarkStart w:id="1223" w:name="_Toc314138808"/>
      <w:bookmarkStart w:id="1224" w:name="_Toc314137009"/>
      <w:bookmarkStart w:id="1225" w:name="_Toc314137765"/>
      <w:bookmarkStart w:id="1226" w:name="_Toc314138286"/>
      <w:bookmarkStart w:id="1227" w:name="_Toc314138809"/>
      <w:bookmarkStart w:id="1228" w:name="_Toc314137010"/>
      <w:bookmarkStart w:id="1229" w:name="_Toc314137766"/>
      <w:bookmarkStart w:id="1230" w:name="_Toc314138287"/>
      <w:bookmarkStart w:id="1231" w:name="_Toc314138810"/>
      <w:bookmarkStart w:id="1232" w:name="_Toc314137011"/>
      <w:bookmarkStart w:id="1233" w:name="_Toc314137767"/>
      <w:bookmarkStart w:id="1234" w:name="_Toc314138288"/>
      <w:bookmarkStart w:id="1235" w:name="_Toc314138811"/>
      <w:bookmarkStart w:id="1236" w:name="_Toc314137012"/>
      <w:bookmarkStart w:id="1237" w:name="_Toc314137768"/>
      <w:bookmarkStart w:id="1238" w:name="_Toc314138289"/>
      <w:bookmarkStart w:id="1239" w:name="_Toc314138812"/>
      <w:bookmarkStart w:id="1240" w:name="_Toc314137013"/>
      <w:bookmarkStart w:id="1241" w:name="_Toc314137769"/>
      <w:bookmarkStart w:id="1242" w:name="_Toc314138290"/>
      <w:bookmarkStart w:id="1243" w:name="_Toc314138813"/>
      <w:bookmarkStart w:id="1244" w:name="_Toc314137014"/>
      <w:bookmarkStart w:id="1245" w:name="_Toc314137770"/>
      <w:bookmarkStart w:id="1246" w:name="_Toc314138291"/>
      <w:bookmarkStart w:id="1247" w:name="_Toc314138814"/>
      <w:bookmarkStart w:id="1248" w:name="_Toc314137015"/>
      <w:bookmarkStart w:id="1249" w:name="_Toc314137771"/>
      <w:bookmarkStart w:id="1250" w:name="_Toc314138292"/>
      <w:bookmarkStart w:id="1251" w:name="_Toc314138815"/>
      <w:bookmarkStart w:id="1252" w:name="_Toc314137016"/>
      <w:bookmarkStart w:id="1253" w:name="_Toc314137772"/>
      <w:bookmarkStart w:id="1254" w:name="_Toc314138293"/>
      <w:bookmarkStart w:id="1255" w:name="_Toc314138816"/>
      <w:bookmarkStart w:id="1256" w:name="_Toc314137017"/>
      <w:bookmarkStart w:id="1257" w:name="_Toc314137773"/>
      <w:bookmarkStart w:id="1258" w:name="_Toc314138294"/>
      <w:bookmarkStart w:id="1259" w:name="_Toc314138817"/>
      <w:bookmarkStart w:id="1260" w:name="_Toc314137018"/>
      <w:bookmarkStart w:id="1261" w:name="_Toc314137774"/>
      <w:bookmarkStart w:id="1262" w:name="_Toc314138295"/>
      <w:bookmarkStart w:id="1263" w:name="_Toc314138818"/>
      <w:bookmarkStart w:id="1264" w:name="_Toc314137019"/>
      <w:bookmarkStart w:id="1265" w:name="_Toc314137775"/>
      <w:bookmarkStart w:id="1266" w:name="_Toc314138296"/>
      <w:bookmarkStart w:id="1267" w:name="_Toc314138819"/>
      <w:bookmarkStart w:id="1268" w:name="_Toc314137020"/>
      <w:bookmarkStart w:id="1269" w:name="_Toc314137776"/>
      <w:bookmarkStart w:id="1270" w:name="_Toc314138297"/>
      <w:bookmarkStart w:id="1271" w:name="_Toc314138820"/>
      <w:bookmarkStart w:id="1272" w:name="_Toc314137021"/>
      <w:bookmarkStart w:id="1273" w:name="_Toc314137777"/>
      <w:bookmarkStart w:id="1274" w:name="_Toc314138298"/>
      <w:bookmarkStart w:id="1275" w:name="_Toc314138821"/>
      <w:bookmarkStart w:id="1276" w:name="_Toc314137022"/>
      <w:bookmarkStart w:id="1277" w:name="_Toc314137778"/>
      <w:bookmarkStart w:id="1278" w:name="_Toc314138299"/>
      <w:bookmarkStart w:id="1279" w:name="_Toc314138822"/>
      <w:bookmarkStart w:id="1280" w:name="_Toc314137023"/>
      <w:bookmarkStart w:id="1281" w:name="_Toc314137779"/>
      <w:bookmarkStart w:id="1282" w:name="_Toc314138300"/>
      <w:bookmarkStart w:id="1283" w:name="_Toc314138823"/>
      <w:bookmarkStart w:id="1284" w:name="_Toc314137024"/>
      <w:bookmarkStart w:id="1285" w:name="_Toc314137780"/>
      <w:bookmarkStart w:id="1286" w:name="_Toc314138301"/>
      <w:bookmarkStart w:id="1287" w:name="_Toc314138824"/>
      <w:bookmarkStart w:id="1288" w:name="_Toc314137025"/>
      <w:bookmarkStart w:id="1289" w:name="_Toc314137781"/>
      <w:bookmarkStart w:id="1290" w:name="_Toc314138302"/>
      <w:bookmarkStart w:id="1291" w:name="_Toc314138825"/>
      <w:bookmarkStart w:id="1292" w:name="_Toc314137026"/>
      <w:bookmarkStart w:id="1293" w:name="_Toc314137782"/>
      <w:bookmarkStart w:id="1294" w:name="_Toc314138303"/>
      <w:bookmarkStart w:id="1295" w:name="_Toc314138826"/>
      <w:bookmarkStart w:id="1296" w:name="_Toc314137027"/>
      <w:bookmarkStart w:id="1297" w:name="_Toc314137783"/>
      <w:bookmarkStart w:id="1298" w:name="_Toc314138304"/>
      <w:bookmarkStart w:id="1299" w:name="_Toc314138827"/>
      <w:bookmarkStart w:id="1300" w:name="_Toc314137028"/>
      <w:bookmarkStart w:id="1301" w:name="_Toc314137784"/>
      <w:bookmarkStart w:id="1302" w:name="_Toc314138305"/>
      <w:bookmarkStart w:id="1303" w:name="_Toc314138828"/>
      <w:bookmarkStart w:id="1304" w:name="_Toc314137029"/>
      <w:bookmarkStart w:id="1305" w:name="_Toc314137785"/>
      <w:bookmarkStart w:id="1306" w:name="_Toc314138306"/>
      <w:bookmarkStart w:id="1307" w:name="_Toc314138829"/>
      <w:bookmarkStart w:id="1308" w:name="_Toc314137030"/>
      <w:bookmarkStart w:id="1309" w:name="_Toc314137786"/>
      <w:bookmarkStart w:id="1310" w:name="_Toc314138307"/>
      <w:bookmarkStart w:id="1311" w:name="_Toc314138830"/>
      <w:bookmarkStart w:id="1312" w:name="_Toc314137031"/>
      <w:bookmarkStart w:id="1313" w:name="_Toc314137787"/>
      <w:bookmarkStart w:id="1314" w:name="_Toc314138308"/>
      <w:bookmarkStart w:id="1315" w:name="_Toc314138831"/>
      <w:bookmarkStart w:id="1316" w:name="_Toc314137032"/>
      <w:bookmarkStart w:id="1317" w:name="_Toc314137788"/>
      <w:bookmarkStart w:id="1318" w:name="_Toc314138309"/>
      <w:bookmarkStart w:id="1319" w:name="_Toc314138832"/>
      <w:bookmarkStart w:id="1320" w:name="_Toc314137033"/>
      <w:bookmarkStart w:id="1321" w:name="_Toc314137789"/>
      <w:bookmarkStart w:id="1322" w:name="_Toc314138310"/>
      <w:bookmarkStart w:id="1323" w:name="_Toc314138833"/>
      <w:bookmarkStart w:id="1324" w:name="_Toc314137034"/>
      <w:bookmarkStart w:id="1325" w:name="_Toc314137790"/>
      <w:bookmarkStart w:id="1326" w:name="_Toc314138311"/>
      <w:bookmarkStart w:id="1327" w:name="_Toc314138834"/>
      <w:bookmarkStart w:id="1328" w:name="_Toc314137035"/>
      <w:bookmarkStart w:id="1329" w:name="_Toc314137791"/>
      <w:bookmarkStart w:id="1330" w:name="_Toc314138312"/>
      <w:bookmarkStart w:id="1331" w:name="_Toc314138835"/>
      <w:bookmarkStart w:id="1332" w:name="_Toc314137036"/>
      <w:bookmarkStart w:id="1333" w:name="_Toc314137792"/>
      <w:bookmarkStart w:id="1334" w:name="_Toc314138313"/>
      <w:bookmarkStart w:id="1335" w:name="_Toc314138836"/>
      <w:bookmarkStart w:id="1336" w:name="_Toc314137037"/>
      <w:bookmarkStart w:id="1337" w:name="_Toc314137793"/>
      <w:bookmarkStart w:id="1338" w:name="_Toc314138314"/>
      <w:bookmarkStart w:id="1339" w:name="_Toc314138837"/>
      <w:bookmarkStart w:id="1340" w:name="_Toc314137038"/>
      <w:bookmarkStart w:id="1341" w:name="_Toc314137794"/>
      <w:bookmarkStart w:id="1342" w:name="_Toc314138315"/>
      <w:bookmarkStart w:id="1343" w:name="_Toc314138838"/>
      <w:bookmarkStart w:id="1344" w:name="_Toc314137039"/>
      <w:bookmarkStart w:id="1345" w:name="_Toc314137795"/>
      <w:bookmarkStart w:id="1346" w:name="_Toc314138316"/>
      <w:bookmarkStart w:id="1347" w:name="_Toc314138839"/>
      <w:bookmarkStart w:id="1348" w:name="_Toc314137040"/>
      <w:bookmarkStart w:id="1349" w:name="_Toc314137796"/>
      <w:bookmarkStart w:id="1350" w:name="_Toc314138317"/>
      <w:bookmarkStart w:id="1351" w:name="_Toc314138840"/>
      <w:bookmarkStart w:id="1352" w:name="_Toc314137041"/>
      <w:bookmarkStart w:id="1353" w:name="_Toc314137797"/>
      <w:bookmarkStart w:id="1354" w:name="_Toc314138318"/>
      <w:bookmarkStart w:id="1355" w:name="_Toc314138841"/>
      <w:bookmarkStart w:id="1356" w:name="_Toc314137042"/>
      <w:bookmarkStart w:id="1357" w:name="_Toc314137798"/>
      <w:bookmarkStart w:id="1358" w:name="_Toc314138319"/>
      <w:bookmarkStart w:id="1359" w:name="_Toc314138842"/>
      <w:bookmarkStart w:id="1360" w:name="_Toc314137043"/>
      <w:bookmarkStart w:id="1361" w:name="_Toc314137799"/>
      <w:bookmarkStart w:id="1362" w:name="_Toc314138320"/>
      <w:bookmarkStart w:id="1363" w:name="_Toc314138843"/>
      <w:bookmarkStart w:id="1364" w:name="_Toc314137044"/>
      <w:bookmarkStart w:id="1365" w:name="_Toc314137800"/>
      <w:bookmarkStart w:id="1366" w:name="_Toc314138321"/>
      <w:bookmarkStart w:id="1367" w:name="_Toc314138844"/>
      <w:bookmarkStart w:id="1368" w:name="_Toc314137045"/>
      <w:bookmarkStart w:id="1369" w:name="_Toc314137801"/>
      <w:bookmarkStart w:id="1370" w:name="_Toc314138322"/>
      <w:bookmarkStart w:id="1371" w:name="_Toc314138845"/>
      <w:bookmarkStart w:id="1372" w:name="_Toc314137046"/>
      <w:bookmarkStart w:id="1373" w:name="_Toc314137802"/>
      <w:bookmarkStart w:id="1374" w:name="_Toc314138323"/>
      <w:bookmarkStart w:id="1375" w:name="_Toc314138846"/>
      <w:bookmarkStart w:id="1376" w:name="_Toc314137047"/>
      <w:bookmarkStart w:id="1377" w:name="_Toc314137803"/>
      <w:bookmarkStart w:id="1378" w:name="_Toc314138324"/>
      <w:bookmarkStart w:id="1379" w:name="_Toc314138847"/>
      <w:bookmarkStart w:id="1380" w:name="_Toc314137048"/>
      <w:bookmarkStart w:id="1381" w:name="_Toc314137804"/>
      <w:bookmarkStart w:id="1382" w:name="_Toc314138325"/>
      <w:bookmarkStart w:id="1383" w:name="_Toc314138848"/>
      <w:bookmarkStart w:id="1384" w:name="_Toc314137049"/>
      <w:bookmarkStart w:id="1385" w:name="_Toc314137805"/>
      <w:bookmarkStart w:id="1386" w:name="_Toc314138326"/>
      <w:bookmarkStart w:id="1387" w:name="_Toc314138849"/>
      <w:bookmarkStart w:id="1388" w:name="_Toc314137050"/>
      <w:bookmarkStart w:id="1389" w:name="_Toc314137806"/>
      <w:bookmarkStart w:id="1390" w:name="_Toc314138327"/>
      <w:bookmarkStart w:id="1391" w:name="_Toc314138850"/>
      <w:bookmarkStart w:id="1392" w:name="_Toc314137051"/>
      <w:bookmarkStart w:id="1393" w:name="_Toc314137807"/>
      <w:bookmarkStart w:id="1394" w:name="_Toc314138328"/>
      <w:bookmarkStart w:id="1395" w:name="_Toc314138851"/>
      <w:bookmarkStart w:id="1396" w:name="_Toc314137052"/>
      <w:bookmarkStart w:id="1397" w:name="_Toc314137808"/>
      <w:bookmarkStart w:id="1398" w:name="_Toc314138329"/>
      <w:bookmarkStart w:id="1399" w:name="_Toc314138852"/>
      <w:bookmarkStart w:id="1400" w:name="_Toc314137053"/>
      <w:bookmarkStart w:id="1401" w:name="_Toc314137809"/>
      <w:bookmarkStart w:id="1402" w:name="_Toc314138330"/>
      <w:bookmarkStart w:id="1403" w:name="_Toc314138853"/>
      <w:bookmarkStart w:id="1404" w:name="_Toc314137054"/>
      <w:bookmarkStart w:id="1405" w:name="_Toc314137810"/>
      <w:bookmarkStart w:id="1406" w:name="_Toc314138331"/>
      <w:bookmarkStart w:id="1407" w:name="_Toc314138854"/>
      <w:bookmarkStart w:id="1408" w:name="_Toc314137055"/>
      <w:bookmarkStart w:id="1409" w:name="_Toc314137811"/>
      <w:bookmarkStart w:id="1410" w:name="_Toc314138332"/>
      <w:bookmarkStart w:id="1411" w:name="_Toc314138855"/>
      <w:bookmarkStart w:id="1412" w:name="_Toc314137056"/>
      <w:bookmarkStart w:id="1413" w:name="_Toc314137812"/>
      <w:bookmarkStart w:id="1414" w:name="_Toc314138333"/>
      <w:bookmarkStart w:id="1415" w:name="_Toc314138856"/>
      <w:bookmarkStart w:id="1416" w:name="_Toc314137057"/>
      <w:bookmarkStart w:id="1417" w:name="_Toc314137813"/>
      <w:bookmarkStart w:id="1418" w:name="_Toc314138334"/>
      <w:bookmarkStart w:id="1419" w:name="_Toc314138857"/>
      <w:bookmarkStart w:id="1420" w:name="_Toc314137058"/>
      <w:bookmarkStart w:id="1421" w:name="_Toc314137814"/>
      <w:bookmarkStart w:id="1422" w:name="_Toc314138335"/>
      <w:bookmarkStart w:id="1423" w:name="_Toc314138858"/>
      <w:bookmarkStart w:id="1424" w:name="_Toc314137059"/>
      <w:bookmarkStart w:id="1425" w:name="_Toc314137815"/>
      <w:bookmarkStart w:id="1426" w:name="_Toc314138336"/>
      <w:bookmarkStart w:id="1427" w:name="_Toc314138859"/>
      <w:bookmarkStart w:id="1428" w:name="_Toc314137060"/>
      <w:bookmarkStart w:id="1429" w:name="_Toc314137816"/>
      <w:bookmarkStart w:id="1430" w:name="_Toc314138337"/>
      <w:bookmarkStart w:id="1431" w:name="_Toc314138860"/>
      <w:bookmarkStart w:id="1432" w:name="_Toc314137061"/>
      <w:bookmarkStart w:id="1433" w:name="_Toc314137817"/>
      <w:bookmarkStart w:id="1434" w:name="_Toc314138338"/>
      <w:bookmarkStart w:id="1435" w:name="_Toc314138861"/>
      <w:bookmarkStart w:id="1436" w:name="_Toc314137062"/>
      <w:bookmarkStart w:id="1437" w:name="_Toc314137818"/>
      <w:bookmarkStart w:id="1438" w:name="_Toc314138339"/>
      <w:bookmarkStart w:id="1439" w:name="_Toc314138862"/>
      <w:bookmarkStart w:id="1440" w:name="_Toc314137063"/>
      <w:bookmarkStart w:id="1441" w:name="_Toc314137819"/>
      <w:bookmarkStart w:id="1442" w:name="_Toc314138340"/>
      <w:bookmarkStart w:id="1443" w:name="_Toc314138863"/>
      <w:bookmarkStart w:id="1444" w:name="_Toc314137064"/>
      <w:bookmarkStart w:id="1445" w:name="_Toc314137820"/>
      <w:bookmarkStart w:id="1446" w:name="_Toc314138341"/>
      <w:bookmarkStart w:id="1447" w:name="_Toc314138864"/>
      <w:bookmarkStart w:id="1448" w:name="_Toc314137065"/>
      <w:bookmarkStart w:id="1449" w:name="_Toc314137821"/>
      <w:bookmarkStart w:id="1450" w:name="_Toc314138342"/>
      <w:bookmarkStart w:id="1451" w:name="_Toc314138865"/>
      <w:bookmarkStart w:id="1452" w:name="_Toc314137066"/>
      <w:bookmarkStart w:id="1453" w:name="_Toc314137822"/>
      <w:bookmarkStart w:id="1454" w:name="_Toc314138343"/>
      <w:bookmarkStart w:id="1455" w:name="_Toc314138866"/>
      <w:bookmarkStart w:id="1456" w:name="_Toc314137067"/>
      <w:bookmarkStart w:id="1457" w:name="_Toc314137823"/>
      <w:bookmarkStart w:id="1458" w:name="_Toc314138344"/>
      <w:bookmarkStart w:id="1459" w:name="_Toc314138867"/>
      <w:bookmarkStart w:id="1460" w:name="_Toc314137068"/>
      <w:bookmarkStart w:id="1461" w:name="_Toc314137824"/>
      <w:bookmarkStart w:id="1462" w:name="_Toc314138345"/>
      <w:bookmarkStart w:id="1463" w:name="_Toc314138868"/>
      <w:bookmarkStart w:id="1464" w:name="_Toc314137069"/>
      <w:bookmarkStart w:id="1465" w:name="_Toc314137825"/>
      <w:bookmarkStart w:id="1466" w:name="_Toc314138346"/>
      <w:bookmarkStart w:id="1467" w:name="_Toc314138869"/>
      <w:bookmarkStart w:id="1468" w:name="_Toc314137070"/>
      <w:bookmarkStart w:id="1469" w:name="_Toc314137826"/>
      <w:bookmarkStart w:id="1470" w:name="_Toc314138347"/>
      <w:bookmarkStart w:id="1471" w:name="_Toc314138870"/>
      <w:bookmarkStart w:id="1472" w:name="_Toc314137071"/>
      <w:bookmarkStart w:id="1473" w:name="_Toc314137827"/>
      <w:bookmarkStart w:id="1474" w:name="_Toc314138348"/>
      <w:bookmarkStart w:id="1475" w:name="_Toc314138871"/>
      <w:bookmarkStart w:id="1476" w:name="_Toc314137072"/>
      <w:bookmarkStart w:id="1477" w:name="_Toc314137828"/>
      <w:bookmarkStart w:id="1478" w:name="_Toc314138349"/>
      <w:bookmarkStart w:id="1479" w:name="_Toc314138872"/>
      <w:bookmarkStart w:id="1480" w:name="_Toc314137073"/>
      <w:bookmarkStart w:id="1481" w:name="_Toc314137829"/>
      <w:bookmarkStart w:id="1482" w:name="_Toc314138350"/>
      <w:bookmarkStart w:id="1483" w:name="_Toc314138873"/>
      <w:bookmarkStart w:id="1484" w:name="_Toc314137074"/>
      <w:bookmarkStart w:id="1485" w:name="_Toc314137830"/>
      <w:bookmarkStart w:id="1486" w:name="_Toc314138351"/>
      <w:bookmarkStart w:id="1487" w:name="_Toc314138874"/>
      <w:bookmarkStart w:id="1488" w:name="_Toc314137075"/>
      <w:bookmarkStart w:id="1489" w:name="_Toc314137831"/>
      <w:bookmarkStart w:id="1490" w:name="_Toc314138352"/>
      <w:bookmarkStart w:id="1491" w:name="_Toc314138875"/>
      <w:bookmarkStart w:id="1492" w:name="_Toc314137076"/>
      <w:bookmarkStart w:id="1493" w:name="_Toc314137832"/>
      <w:bookmarkStart w:id="1494" w:name="_Toc314138353"/>
      <w:bookmarkStart w:id="1495" w:name="_Toc314138876"/>
      <w:bookmarkStart w:id="1496" w:name="_Toc314137077"/>
      <w:bookmarkStart w:id="1497" w:name="_Toc314137833"/>
      <w:bookmarkStart w:id="1498" w:name="_Toc314138354"/>
      <w:bookmarkStart w:id="1499" w:name="_Toc314138877"/>
      <w:bookmarkStart w:id="1500" w:name="_Toc314137078"/>
      <w:bookmarkStart w:id="1501" w:name="_Toc314137834"/>
      <w:bookmarkStart w:id="1502" w:name="_Toc314138355"/>
      <w:bookmarkStart w:id="1503" w:name="_Toc314138878"/>
      <w:bookmarkStart w:id="1504" w:name="_Toc314137079"/>
      <w:bookmarkStart w:id="1505" w:name="_Toc314137835"/>
      <w:bookmarkStart w:id="1506" w:name="_Toc314138356"/>
      <w:bookmarkStart w:id="1507" w:name="_Toc314138879"/>
      <w:bookmarkStart w:id="1508" w:name="_Toc314137080"/>
      <w:bookmarkStart w:id="1509" w:name="_Toc314137836"/>
      <w:bookmarkStart w:id="1510" w:name="_Toc314138357"/>
      <w:bookmarkStart w:id="1511" w:name="_Toc314138880"/>
      <w:bookmarkStart w:id="1512" w:name="_Toc314137081"/>
      <w:bookmarkStart w:id="1513" w:name="_Toc314137837"/>
      <w:bookmarkStart w:id="1514" w:name="_Toc314138358"/>
      <w:bookmarkStart w:id="1515" w:name="_Toc314138881"/>
      <w:bookmarkStart w:id="1516" w:name="_Toc314137082"/>
      <w:bookmarkStart w:id="1517" w:name="_Toc314137838"/>
      <w:bookmarkStart w:id="1518" w:name="_Toc314138359"/>
      <w:bookmarkStart w:id="1519" w:name="_Toc314138882"/>
      <w:bookmarkStart w:id="1520" w:name="_Toc314137083"/>
      <w:bookmarkStart w:id="1521" w:name="_Toc314137839"/>
      <w:bookmarkStart w:id="1522" w:name="_Toc314138360"/>
      <w:bookmarkStart w:id="1523" w:name="_Toc314138883"/>
      <w:bookmarkStart w:id="1524" w:name="_Toc314137084"/>
      <w:bookmarkStart w:id="1525" w:name="_Toc314137840"/>
      <w:bookmarkStart w:id="1526" w:name="_Toc314138361"/>
      <w:bookmarkStart w:id="1527" w:name="_Toc314138884"/>
      <w:bookmarkStart w:id="1528" w:name="_Toc314137085"/>
      <w:bookmarkStart w:id="1529" w:name="_Toc314137841"/>
      <w:bookmarkStart w:id="1530" w:name="_Toc314138362"/>
      <w:bookmarkStart w:id="1531" w:name="_Toc314138885"/>
      <w:bookmarkStart w:id="1532" w:name="_Toc314137086"/>
      <w:bookmarkStart w:id="1533" w:name="_Toc314137842"/>
      <w:bookmarkStart w:id="1534" w:name="_Toc314138363"/>
      <w:bookmarkStart w:id="1535" w:name="_Toc314138886"/>
      <w:bookmarkStart w:id="1536" w:name="_Toc314137087"/>
      <w:bookmarkStart w:id="1537" w:name="_Toc314137843"/>
      <w:bookmarkStart w:id="1538" w:name="_Toc314138364"/>
      <w:bookmarkStart w:id="1539" w:name="_Toc314138887"/>
      <w:bookmarkStart w:id="1540" w:name="_Toc314137088"/>
      <w:bookmarkStart w:id="1541" w:name="_Toc314137844"/>
      <w:bookmarkStart w:id="1542" w:name="_Toc314138365"/>
      <w:bookmarkStart w:id="1543" w:name="_Toc314138888"/>
      <w:bookmarkStart w:id="1544" w:name="_Toc314137089"/>
      <w:bookmarkStart w:id="1545" w:name="_Toc314137845"/>
      <w:bookmarkStart w:id="1546" w:name="_Toc314138366"/>
      <w:bookmarkStart w:id="1547" w:name="_Toc314138889"/>
      <w:bookmarkStart w:id="1548" w:name="_Toc314137090"/>
      <w:bookmarkStart w:id="1549" w:name="_Toc314137846"/>
      <w:bookmarkStart w:id="1550" w:name="_Toc314138367"/>
      <w:bookmarkStart w:id="1551" w:name="_Toc314138890"/>
      <w:bookmarkStart w:id="1552" w:name="_Toc314137091"/>
      <w:bookmarkStart w:id="1553" w:name="_Toc314137847"/>
      <w:bookmarkStart w:id="1554" w:name="_Toc314138368"/>
      <w:bookmarkStart w:id="1555" w:name="_Toc314138891"/>
      <w:bookmarkStart w:id="1556" w:name="_Toc314137092"/>
      <w:bookmarkStart w:id="1557" w:name="_Toc314137848"/>
      <w:bookmarkStart w:id="1558" w:name="_Toc314138369"/>
      <w:bookmarkStart w:id="1559" w:name="_Toc314138892"/>
      <w:bookmarkStart w:id="1560" w:name="_Toc314137093"/>
      <w:bookmarkStart w:id="1561" w:name="_Toc314137849"/>
      <w:bookmarkStart w:id="1562" w:name="_Toc314138370"/>
      <w:bookmarkStart w:id="1563" w:name="_Toc314138893"/>
      <w:bookmarkStart w:id="1564" w:name="_Toc314137094"/>
      <w:bookmarkStart w:id="1565" w:name="_Toc314137850"/>
      <w:bookmarkStart w:id="1566" w:name="_Toc314138371"/>
      <w:bookmarkStart w:id="1567" w:name="_Toc314138894"/>
      <w:bookmarkStart w:id="1568" w:name="_Toc314137095"/>
      <w:bookmarkStart w:id="1569" w:name="_Toc314137851"/>
      <w:bookmarkStart w:id="1570" w:name="_Toc314138372"/>
      <w:bookmarkStart w:id="1571" w:name="_Toc314138895"/>
      <w:bookmarkStart w:id="1572" w:name="_Toc314137096"/>
      <w:bookmarkStart w:id="1573" w:name="_Toc314137852"/>
      <w:bookmarkStart w:id="1574" w:name="_Toc314138373"/>
      <w:bookmarkStart w:id="1575" w:name="_Toc314138896"/>
      <w:bookmarkStart w:id="1576" w:name="_Toc314137097"/>
      <w:bookmarkStart w:id="1577" w:name="_Toc314137853"/>
      <w:bookmarkStart w:id="1578" w:name="_Toc314138374"/>
      <w:bookmarkStart w:id="1579" w:name="_Toc314138897"/>
      <w:bookmarkStart w:id="1580" w:name="_Toc314137098"/>
      <w:bookmarkStart w:id="1581" w:name="_Toc314137854"/>
      <w:bookmarkStart w:id="1582" w:name="_Toc314138375"/>
      <w:bookmarkStart w:id="1583" w:name="_Toc314138898"/>
      <w:bookmarkStart w:id="1584" w:name="_Toc314137099"/>
      <w:bookmarkStart w:id="1585" w:name="_Toc314137855"/>
      <w:bookmarkStart w:id="1586" w:name="_Toc314138376"/>
      <w:bookmarkStart w:id="1587" w:name="_Toc314138899"/>
      <w:bookmarkStart w:id="1588" w:name="_Toc314137100"/>
      <w:bookmarkStart w:id="1589" w:name="_Toc314137856"/>
      <w:bookmarkStart w:id="1590" w:name="_Toc314138377"/>
      <w:bookmarkStart w:id="1591" w:name="_Toc314138900"/>
      <w:bookmarkStart w:id="1592" w:name="_Toc314137101"/>
      <w:bookmarkStart w:id="1593" w:name="_Toc314137857"/>
      <w:bookmarkStart w:id="1594" w:name="_Toc314138378"/>
      <w:bookmarkStart w:id="1595" w:name="_Toc314138901"/>
      <w:bookmarkStart w:id="1596" w:name="_Toc314137102"/>
      <w:bookmarkStart w:id="1597" w:name="_Toc314137858"/>
      <w:bookmarkStart w:id="1598" w:name="_Toc314138379"/>
      <w:bookmarkStart w:id="1599" w:name="_Toc314138902"/>
      <w:bookmarkStart w:id="1600" w:name="_Toc314137103"/>
      <w:bookmarkStart w:id="1601" w:name="_Toc314137859"/>
      <w:bookmarkStart w:id="1602" w:name="_Toc314138380"/>
      <w:bookmarkStart w:id="1603" w:name="_Toc314138903"/>
      <w:bookmarkStart w:id="1604" w:name="_Toc314137104"/>
      <w:bookmarkStart w:id="1605" w:name="_Toc314137860"/>
      <w:bookmarkStart w:id="1606" w:name="_Toc314138381"/>
      <w:bookmarkStart w:id="1607" w:name="_Toc314138904"/>
      <w:bookmarkStart w:id="1608" w:name="_Toc314137105"/>
      <w:bookmarkStart w:id="1609" w:name="_Toc314137861"/>
      <w:bookmarkStart w:id="1610" w:name="_Toc314138382"/>
      <w:bookmarkStart w:id="1611" w:name="_Toc314138905"/>
      <w:bookmarkStart w:id="1612" w:name="_Toc314137106"/>
      <w:bookmarkStart w:id="1613" w:name="_Toc314137862"/>
      <w:bookmarkStart w:id="1614" w:name="_Toc314138383"/>
      <w:bookmarkStart w:id="1615" w:name="_Toc314138906"/>
      <w:bookmarkStart w:id="1616" w:name="_Toc314137107"/>
      <w:bookmarkStart w:id="1617" w:name="_Toc314137863"/>
      <w:bookmarkStart w:id="1618" w:name="_Toc314138384"/>
      <w:bookmarkStart w:id="1619" w:name="_Toc314138907"/>
      <w:bookmarkStart w:id="1620" w:name="_Toc314137108"/>
      <w:bookmarkStart w:id="1621" w:name="_Toc314137864"/>
      <w:bookmarkStart w:id="1622" w:name="_Toc314138385"/>
      <w:bookmarkStart w:id="1623" w:name="_Toc314138908"/>
      <w:bookmarkStart w:id="1624" w:name="_Toc314137109"/>
      <w:bookmarkStart w:id="1625" w:name="_Toc314137865"/>
      <w:bookmarkStart w:id="1626" w:name="_Toc314138386"/>
      <w:bookmarkStart w:id="1627" w:name="_Toc314138909"/>
      <w:bookmarkStart w:id="1628" w:name="_Toc314137110"/>
      <w:bookmarkStart w:id="1629" w:name="_Toc314137866"/>
      <w:bookmarkStart w:id="1630" w:name="_Toc314138387"/>
      <w:bookmarkStart w:id="1631" w:name="_Toc314138910"/>
      <w:bookmarkStart w:id="1632" w:name="_Toc314137111"/>
      <w:bookmarkStart w:id="1633" w:name="_Toc314137867"/>
      <w:bookmarkStart w:id="1634" w:name="_Toc314138388"/>
      <w:bookmarkStart w:id="1635" w:name="_Toc314138911"/>
      <w:bookmarkStart w:id="1636" w:name="_Toc314137112"/>
      <w:bookmarkStart w:id="1637" w:name="_Toc314137868"/>
      <w:bookmarkStart w:id="1638" w:name="_Toc314138389"/>
      <w:bookmarkStart w:id="1639" w:name="_Toc314138912"/>
      <w:bookmarkStart w:id="1640" w:name="_Toc314137113"/>
      <w:bookmarkStart w:id="1641" w:name="_Toc314137869"/>
      <w:bookmarkStart w:id="1642" w:name="_Toc314138390"/>
      <w:bookmarkStart w:id="1643" w:name="_Toc314138913"/>
      <w:bookmarkStart w:id="1644" w:name="_Toc314137114"/>
      <w:bookmarkStart w:id="1645" w:name="_Toc314137870"/>
      <w:bookmarkStart w:id="1646" w:name="_Toc314138391"/>
      <w:bookmarkStart w:id="1647" w:name="_Toc314138914"/>
      <w:bookmarkStart w:id="1648" w:name="_Toc314137115"/>
      <w:bookmarkStart w:id="1649" w:name="_Toc314137871"/>
      <w:bookmarkStart w:id="1650" w:name="_Toc314138392"/>
      <w:bookmarkStart w:id="1651" w:name="_Toc314138915"/>
      <w:bookmarkStart w:id="1652" w:name="_Toc314137116"/>
      <w:bookmarkStart w:id="1653" w:name="_Toc314137872"/>
      <w:bookmarkStart w:id="1654" w:name="_Toc314138393"/>
      <w:bookmarkStart w:id="1655" w:name="_Toc314138916"/>
      <w:bookmarkStart w:id="1656" w:name="_Toc314137117"/>
      <w:bookmarkStart w:id="1657" w:name="_Toc314137873"/>
      <w:bookmarkStart w:id="1658" w:name="_Toc314138394"/>
      <w:bookmarkStart w:id="1659" w:name="_Toc314138917"/>
      <w:bookmarkStart w:id="1660" w:name="_Toc314137118"/>
      <w:bookmarkStart w:id="1661" w:name="_Toc314137874"/>
      <w:bookmarkStart w:id="1662" w:name="_Toc314138395"/>
      <w:bookmarkStart w:id="1663" w:name="_Toc314138918"/>
      <w:bookmarkStart w:id="1664" w:name="_Toc314137119"/>
      <w:bookmarkStart w:id="1665" w:name="_Toc314137875"/>
      <w:bookmarkStart w:id="1666" w:name="_Toc314138396"/>
      <w:bookmarkStart w:id="1667" w:name="_Toc314138919"/>
      <w:bookmarkStart w:id="1668" w:name="_Toc314137120"/>
      <w:bookmarkStart w:id="1669" w:name="_Toc314137876"/>
      <w:bookmarkStart w:id="1670" w:name="_Toc314138397"/>
      <w:bookmarkStart w:id="1671" w:name="_Toc314138920"/>
      <w:bookmarkStart w:id="1672" w:name="_Toc314137121"/>
      <w:bookmarkStart w:id="1673" w:name="_Toc314137877"/>
      <w:bookmarkStart w:id="1674" w:name="_Toc314138398"/>
      <w:bookmarkStart w:id="1675" w:name="_Toc314138921"/>
      <w:bookmarkStart w:id="1676" w:name="_Toc314137122"/>
      <w:bookmarkStart w:id="1677" w:name="_Toc314137878"/>
      <w:bookmarkStart w:id="1678" w:name="_Toc314138399"/>
      <w:bookmarkStart w:id="1679" w:name="_Toc314138922"/>
      <w:bookmarkStart w:id="1680" w:name="_Toc314137123"/>
      <w:bookmarkStart w:id="1681" w:name="_Toc314137879"/>
      <w:bookmarkStart w:id="1682" w:name="_Toc314138400"/>
      <w:bookmarkStart w:id="1683" w:name="_Toc314138923"/>
      <w:bookmarkStart w:id="1684" w:name="_Toc314137124"/>
      <w:bookmarkStart w:id="1685" w:name="_Toc314137880"/>
      <w:bookmarkStart w:id="1686" w:name="_Toc314138401"/>
      <w:bookmarkStart w:id="1687" w:name="_Toc314138924"/>
      <w:bookmarkStart w:id="1688" w:name="_Toc314137125"/>
      <w:bookmarkStart w:id="1689" w:name="_Toc314137881"/>
      <w:bookmarkStart w:id="1690" w:name="_Toc314138402"/>
      <w:bookmarkStart w:id="1691" w:name="_Toc314138925"/>
      <w:bookmarkStart w:id="1692" w:name="_Toc314137126"/>
      <w:bookmarkStart w:id="1693" w:name="_Toc314137882"/>
      <w:bookmarkStart w:id="1694" w:name="_Toc314138403"/>
      <w:bookmarkStart w:id="1695" w:name="_Toc314138926"/>
      <w:bookmarkStart w:id="1696" w:name="_Toc314137127"/>
      <w:bookmarkStart w:id="1697" w:name="_Toc314137883"/>
      <w:bookmarkStart w:id="1698" w:name="_Toc314138404"/>
      <w:bookmarkStart w:id="1699" w:name="_Toc314138927"/>
      <w:bookmarkStart w:id="1700" w:name="_Toc314137128"/>
      <w:bookmarkStart w:id="1701" w:name="_Toc314137884"/>
      <w:bookmarkStart w:id="1702" w:name="_Toc314138405"/>
      <w:bookmarkStart w:id="1703" w:name="_Toc314138928"/>
      <w:bookmarkStart w:id="1704" w:name="_Toc314137129"/>
      <w:bookmarkStart w:id="1705" w:name="_Toc314137885"/>
      <w:bookmarkStart w:id="1706" w:name="_Toc314138406"/>
      <w:bookmarkStart w:id="1707" w:name="_Toc314138929"/>
      <w:bookmarkStart w:id="1708" w:name="_Toc314137130"/>
      <w:bookmarkStart w:id="1709" w:name="_Toc314137886"/>
      <w:bookmarkStart w:id="1710" w:name="_Toc314138407"/>
      <w:bookmarkStart w:id="1711" w:name="_Toc314138930"/>
      <w:bookmarkStart w:id="1712" w:name="_Toc314137131"/>
      <w:bookmarkStart w:id="1713" w:name="_Toc314137887"/>
      <w:bookmarkStart w:id="1714" w:name="_Toc314138408"/>
      <w:bookmarkStart w:id="1715" w:name="_Toc314138931"/>
      <w:bookmarkStart w:id="1716" w:name="_Toc314137132"/>
      <w:bookmarkStart w:id="1717" w:name="_Toc314137888"/>
      <w:bookmarkStart w:id="1718" w:name="_Toc314138409"/>
      <w:bookmarkStart w:id="1719" w:name="_Toc314138932"/>
      <w:bookmarkStart w:id="1720" w:name="_Toc314137133"/>
      <w:bookmarkStart w:id="1721" w:name="_Toc314137889"/>
      <w:bookmarkStart w:id="1722" w:name="_Toc314138410"/>
      <w:bookmarkStart w:id="1723" w:name="_Toc314138933"/>
      <w:bookmarkStart w:id="1724" w:name="_Toc314137134"/>
      <w:bookmarkStart w:id="1725" w:name="_Toc314137890"/>
      <w:bookmarkStart w:id="1726" w:name="_Toc314138411"/>
      <w:bookmarkStart w:id="1727" w:name="_Toc314138934"/>
      <w:bookmarkStart w:id="1728" w:name="_Toc314137135"/>
      <w:bookmarkStart w:id="1729" w:name="_Toc314137891"/>
      <w:bookmarkStart w:id="1730" w:name="_Toc314138412"/>
      <w:bookmarkStart w:id="1731" w:name="_Toc314138935"/>
      <w:bookmarkStart w:id="1732" w:name="_Toc314137136"/>
      <w:bookmarkStart w:id="1733" w:name="_Toc314137892"/>
      <w:bookmarkStart w:id="1734" w:name="_Toc314138413"/>
      <w:bookmarkStart w:id="1735" w:name="_Toc314138936"/>
      <w:bookmarkStart w:id="1736" w:name="_Toc314137137"/>
      <w:bookmarkStart w:id="1737" w:name="_Toc314137893"/>
      <w:bookmarkStart w:id="1738" w:name="_Toc314138414"/>
      <w:bookmarkStart w:id="1739" w:name="_Toc314138937"/>
      <w:bookmarkStart w:id="1740" w:name="_Toc314137138"/>
      <w:bookmarkStart w:id="1741" w:name="_Toc314137894"/>
      <w:bookmarkStart w:id="1742" w:name="_Toc314138415"/>
      <w:bookmarkStart w:id="1743" w:name="_Toc314138938"/>
      <w:bookmarkStart w:id="1744" w:name="_Toc314137139"/>
      <w:bookmarkStart w:id="1745" w:name="_Toc314137895"/>
      <w:bookmarkStart w:id="1746" w:name="_Toc314138416"/>
      <w:bookmarkStart w:id="1747" w:name="_Toc314138939"/>
      <w:bookmarkStart w:id="1748" w:name="_Toc314137140"/>
      <w:bookmarkStart w:id="1749" w:name="_Toc314137896"/>
      <w:bookmarkStart w:id="1750" w:name="_Toc314138417"/>
      <w:bookmarkStart w:id="1751" w:name="_Toc314138940"/>
      <w:bookmarkStart w:id="1752" w:name="_Toc314137141"/>
      <w:bookmarkStart w:id="1753" w:name="_Toc314137897"/>
      <w:bookmarkStart w:id="1754" w:name="_Toc314138418"/>
      <w:bookmarkStart w:id="1755" w:name="_Toc314138941"/>
      <w:bookmarkStart w:id="1756" w:name="_Toc314137142"/>
      <w:bookmarkStart w:id="1757" w:name="_Toc314137898"/>
      <w:bookmarkStart w:id="1758" w:name="_Toc314138419"/>
      <w:bookmarkStart w:id="1759" w:name="_Toc314138942"/>
      <w:bookmarkStart w:id="1760" w:name="_Toc314137143"/>
      <w:bookmarkStart w:id="1761" w:name="_Toc314137899"/>
      <w:bookmarkStart w:id="1762" w:name="_Toc314138420"/>
      <w:bookmarkStart w:id="1763" w:name="_Toc314138943"/>
      <w:bookmarkStart w:id="1764" w:name="_Toc314137144"/>
      <w:bookmarkStart w:id="1765" w:name="_Toc314137900"/>
      <w:bookmarkStart w:id="1766" w:name="_Toc314138421"/>
      <w:bookmarkStart w:id="1767" w:name="_Toc314138944"/>
      <w:bookmarkStart w:id="1768" w:name="_Toc314137145"/>
      <w:bookmarkStart w:id="1769" w:name="_Toc314137901"/>
      <w:bookmarkStart w:id="1770" w:name="_Toc314138422"/>
      <w:bookmarkStart w:id="1771" w:name="_Toc314138945"/>
      <w:bookmarkStart w:id="1772" w:name="_Toc314137146"/>
      <w:bookmarkStart w:id="1773" w:name="_Toc314137902"/>
      <w:bookmarkStart w:id="1774" w:name="_Toc314138423"/>
      <w:bookmarkStart w:id="1775" w:name="_Toc314138946"/>
      <w:bookmarkStart w:id="1776" w:name="_Toc314137147"/>
      <w:bookmarkStart w:id="1777" w:name="_Toc314137903"/>
      <w:bookmarkStart w:id="1778" w:name="_Toc314138424"/>
      <w:bookmarkStart w:id="1779" w:name="_Toc314138947"/>
      <w:bookmarkStart w:id="1780" w:name="_Toc314137148"/>
      <w:bookmarkStart w:id="1781" w:name="_Toc314137904"/>
      <w:bookmarkStart w:id="1782" w:name="_Toc314138425"/>
      <w:bookmarkStart w:id="1783" w:name="_Toc314138948"/>
      <w:bookmarkStart w:id="1784" w:name="_Toc314137149"/>
      <w:bookmarkStart w:id="1785" w:name="_Toc314137905"/>
      <w:bookmarkStart w:id="1786" w:name="_Toc314138426"/>
      <w:bookmarkStart w:id="1787" w:name="_Toc314138949"/>
      <w:bookmarkStart w:id="1788" w:name="_Toc314137150"/>
      <w:bookmarkStart w:id="1789" w:name="_Toc314137906"/>
      <w:bookmarkStart w:id="1790" w:name="_Toc314138427"/>
      <w:bookmarkStart w:id="1791" w:name="_Toc314138950"/>
      <w:bookmarkStart w:id="1792" w:name="_Toc314137151"/>
      <w:bookmarkStart w:id="1793" w:name="_Toc314137907"/>
      <w:bookmarkStart w:id="1794" w:name="_Toc314138428"/>
      <w:bookmarkStart w:id="1795" w:name="_Toc314138951"/>
      <w:bookmarkStart w:id="1796" w:name="_Toc314137152"/>
      <w:bookmarkStart w:id="1797" w:name="_Toc314137908"/>
      <w:bookmarkStart w:id="1798" w:name="_Toc314138429"/>
      <w:bookmarkStart w:id="1799" w:name="_Toc314138952"/>
      <w:bookmarkStart w:id="1800" w:name="_Toc314137153"/>
      <w:bookmarkStart w:id="1801" w:name="_Toc314137909"/>
      <w:bookmarkStart w:id="1802" w:name="_Toc314138430"/>
      <w:bookmarkStart w:id="1803" w:name="_Toc314138953"/>
      <w:bookmarkStart w:id="1804" w:name="_Toc314137154"/>
      <w:bookmarkStart w:id="1805" w:name="_Toc314137910"/>
      <w:bookmarkStart w:id="1806" w:name="_Toc314138431"/>
      <w:bookmarkStart w:id="1807" w:name="_Toc314138954"/>
      <w:bookmarkStart w:id="1808" w:name="_Toc314137155"/>
      <w:bookmarkStart w:id="1809" w:name="_Toc314137911"/>
      <w:bookmarkStart w:id="1810" w:name="_Toc314138432"/>
      <w:bookmarkStart w:id="1811" w:name="_Toc314138955"/>
      <w:bookmarkStart w:id="1812" w:name="_Toc314137156"/>
      <w:bookmarkStart w:id="1813" w:name="_Toc314137912"/>
      <w:bookmarkStart w:id="1814" w:name="_Toc314138433"/>
      <w:bookmarkStart w:id="1815" w:name="_Toc314138956"/>
      <w:bookmarkStart w:id="1816" w:name="_Toc314137157"/>
      <w:bookmarkStart w:id="1817" w:name="_Toc314137913"/>
      <w:bookmarkStart w:id="1818" w:name="_Toc314138434"/>
      <w:bookmarkStart w:id="1819" w:name="_Toc314138957"/>
      <w:bookmarkStart w:id="1820" w:name="_Toc314137158"/>
      <w:bookmarkStart w:id="1821" w:name="_Toc314137914"/>
      <w:bookmarkStart w:id="1822" w:name="_Toc314138435"/>
      <w:bookmarkStart w:id="1823" w:name="_Toc314138958"/>
      <w:bookmarkStart w:id="1824" w:name="_Toc314137159"/>
      <w:bookmarkStart w:id="1825" w:name="_Toc314137915"/>
      <w:bookmarkStart w:id="1826" w:name="_Toc314138436"/>
      <w:bookmarkStart w:id="1827" w:name="_Toc314138959"/>
      <w:bookmarkStart w:id="1828" w:name="_Toc314137160"/>
      <w:bookmarkStart w:id="1829" w:name="_Toc314137916"/>
      <w:bookmarkStart w:id="1830" w:name="_Toc314138437"/>
      <w:bookmarkStart w:id="1831" w:name="_Toc314138960"/>
      <w:bookmarkStart w:id="1832" w:name="_Toc314137161"/>
      <w:bookmarkStart w:id="1833" w:name="_Toc314137917"/>
      <w:bookmarkStart w:id="1834" w:name="_Toc314138438"/>
      <w:bookmarkStart w:id="1835" w:name="_Toc314138961"/>
      <w:bookmarkStart w:id="1836" w:name="_Toc314137162"/>
      <w:bookmarkStart w:id="1837" w:name="_Toc314137918"/>
      <w:bookmarkStart w:id="1838" w:name="_Toc314138439"/>
      <w:bookmarkStart w:id="1839" w:name="_Toc314138962"/>
      <w:bookmarkStart w:id="1840" w:name="_Toc314137163"/>
      <w:bookmarkStart w:id="1841" w:name="_Toc314137919"/>
      <w:bookmarkStart w:id="1842" w:name="_Toc314138440"/>
      <w:bookmarkStart w:id="1843" w:name="_Toc314138963"/>
      <w:bookmarkStart w:id="1844" w:name="_Toc314137164"/>
      <w:bookmarkStart w:id="1845" w:name="_Toc314137920"/>
      <w:bookmarkStart w:id="1846" w:name="_Toc314138441"/>
      <w:bookmarkStart w:id="1847" w:name="_Toc314138964"/>
      <w:bookmarkStart w:id="1848" w:name="_Toc314137165"/>
      <w:bookmarkStart w:id="1849" w:name="_Toc314137921"/>
      <w:bookmarkStart w:id="1850" w:name="_Toc314138442"/>
      <w:bookmarkStart w:id="1851" w:name="_Toc314138965"/>
      <w:bookmarkStart w:id="1852" w:name="_Toc314137166"/>
      <w:bookmarkStart w:id="1853" w:name="_Toc314137922"/>
      <w:bookmarkStart w:id="1854" w:name="_Toc314138443"/>
      <w:bookmarkStart w:id="1855" w:name="_Toc314138966"/>
      <w:bookmarkStart w:id="1856" w:name="_Toc314137167"/>
      <w:bookmarkStart w:id="1857" w:name="_Toc314137923"/>
      <w:bookmarkStart w:id="1858" w:name="_Toc314138444"/>
      <w:bookmarkStart w:id="1859" w:name="_Toc314138967"/>
      <w:bookmarkStart w:id="1860" w:name="_Toc314137168"/>
      <w:bookmarkStart w:id="1861" w:name="_Toc314137924"/>
      <w:bookmarkStart w:id="1862" w:name="_Toc314138445"/>
      <w:bookmarkStart w:id="1863" w:name="_Toc314138968"/>
      <w:bookmarkStart w:id="1864" w:name="_Toc314137169"/>
      <w:bookmarkStart w:id="1865" w:name="_Toc314137925"/>
      <w:bookmarkStart w:id="1866" w:name="_Toc314138446"/>
      <w:bookmarkStart w:id="1867" w:name="_Toc314138969"/>
      <w:bookmarkStart w:id="1868" w:name="_Toc314137170"/>
      <w:bookmarkStart w:id="1869" w:name="_Toc314137926"/>
      <w:bookmarkStart w:id="1870" w:name="_Toc314138447"/>
      <w:bookmarkStart w:id="1871" w:name="_Toc314138970"/>
      <w:bookmarkStart w:id="1872" w:name="_Toc314137171"/>
      <w:bookmarkStart w:id="1873" w:name="_Toc314137927"/>
      <w:bookmarkStart w:id="1874" w:name="_Toc314138448"/>
      <w:bookmarkStart w:id="1875" w:name="_Toc314138971"/>
      <w:bookmarkStart w:id="1876" w:name="_Toc314137172"/>
      <w:bookmarkStart w:id="1877" w:name="_Toc314137928"/>
      <w:bookmarkStart w:id="1878" w:name="_Toc314138449"/>
      <w:bookmarkStart w:id="1879" w:name="_Toc314138972"/>
      <w:bookmarkStart w:id="1880" w:name="_Toc314137173"/>
      <w:bookmarkStart w:id="1881" w:name="_Toc314137929"/>
      <w:bookmarkStart w:id="1882" w:name="_Toc314138450"/>
      <w:bookmarkStart w:id="1883" w:name="_Toc314138973"/>
      <w:bookmarkStart w:id="1884" w:name="_Toc57124202"/>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884"/>
    </w:p>
    <w:p w14:paraId="0B79C1DF"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590F44ED" w14:textId="77777777" w:rsidR="005607F7" w:rsidRPr="00D251B1" w:rsidRDefault="005607F7" w:rsidP="005D4D39"/>
    <w:p w14:paraId="39D42BCA"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1BA0A93F"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7D898696"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1FFD2B3F"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4E70C203"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56CFDAC9"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7F0927DC" w14:textId="77777777" w:rsidR="00395BA8" w:rsidRPr="00D251B1" w:rsidRDefault="00395BA8" w:rsidP="00395BA8">
      <w:pPr>
        <w:pStyle w:val="Otsikko3"/>
      </w:pPr>
      <w:bookmarkStart w:id="1885" w:name="_Toc57124203"/>
      <w:r w:rsidRPr="00D251B1">
        <w:t xml:space="preserve">hl7fi:password – </w:t>
      </w:r>
      <w:r w:rsidR="00F65EC6" w:rsidRPr="00D251B1">
        <w:t>asiakirjan s</w:t>
      </w:r>
      <w:r w:rsidRPr="00D251B1">
        <w:t>alasana</w:t>
      </w:r>
      <w:r w:rsidR="00EF1151">
        <w:t xml:space="preserve"> (ei käytössä)</w:t>
      </w:r>
      <w:bookmarkEnd w:id="1885"/>
    </w:p>
    <w:p w14:paraId="1D4B10C5"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63CF1421" w14:textId="77777777" w:rsidR="007653F0" w:rsidRPr="00D251B1" w:rsidRDefault="00CC0BCD" w:rsidP="00370F93">
      <w:pPr>
        <w:pStyle w:val="Otsikko3"/>
      </w:pPr>
      <w:bookmarkStart w:id="1886" w:name="_Toc314137176"/>
      <w:bookmarkStart w:id="1887" w:name="_Toc314137932"/>
      <w:bookmarkStart w:id="1888" w:name="_Toc314138453"/>
      <w:bookmarkStart w:id="1889" w:name="_Toc314138976"/>
      <w:bookmarkStart w:id="1890" w:name="_Toc57124204"/>
      <w:bookmarkEnd w:id="1886"/>
      <w:bookmarkEnd w:id="1887"/>
      <w:bookmarkEnd w:id="1888"/>
      <w:bookmarkEnd w:id="1889"/>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890"/>
    </w:p>
    <w:p w14:paraId="1A442988"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43F9FD54" w14:textId="77777777" w:rsidR="00080345" w:rsidRDefault="00080345" w:rsidP="001C3B79">
      <w:pPr>
        <w:autoSpaceDE w:val="0"/>
        <w:autoSpaceDN w:val="0"/>
        <w:adjustRightInd w:val="0"/>
      </w:pPr>
    </w:p>
    <w:p w14:paraId="68785ED3" w14:textId="77777777" w:rsidR="00247D41" w:rsidRDefault="00247D41" w:rsidP="001C3B79">
      <w:pPr>
        <w:autoSpaceDE w:val="0"/>
        <w:autoSpaceDN w:val="0"/>
        <w:adjustRightInd w:val="0"/>
      </w:pPr>
      <w:r>
        <w:t>y-tunnus (root + extension käyttö):</w:t>
      </w:r>
    </w:p>
    <w:p w14:paraId="6CDAA04A" w14:textId="77777777" w:rsidR="00247D41" w:rsidRPr="00D251B1" w:rsidRDefault="00247D41" w:rsidP="001C3B79">
      <w:pPr>
        <w:autoSpaceDE w:val="0"/>
        <w:autoSpaceDN w:val="0"/>
        <w:adjustRightInd w:val="0"/>
      </w:pPr>
    </w:p>
    <w:p w14:paraId="1A441658"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4119F154"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1B4C08AC"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4EF56A3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37F81DD0"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449C94FF" w14:textId="77777777" w:rsidR="00247D41" w:rsidRPr="00574480" w:rsidRDefault="00247D41" w:rsidP="00247D41">
      <w:pPr>
        <w:autoSpaceDE w:val="0"/>
        <w:autoSpaceDN w:val="0"/>
        <w:adjustRightInd w:val="0"/>
      </w:pPr>
      <w:r w:rsidRPr="00783DF0">
        <w:t>Tarkenteen nimi:</w:t>
      </w:r>
    </w:p>
    <w:p w14:paraId="460CCBB6" w14:textId="77777777" w:rsidR="00247D41" w:rsidRPr="00783DF0" w:rsidRDefault="00247D41" w:rsidP="00247D41">
      <w:pPr>
        <w:autoSpaceDE w:val="0"/>
        <w:autoSpaceDN w:val="0"/>
        <w:adjustRightInd w:val="0"/>
      </w:pPr>
    </w:p>
    <w:p w14:paraId="73EFCD1F"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519D0D74"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111A0A43"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2F086E21"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7175ADE5" w14:textId="77777777" w:rsidR="00247D41" w:rsidRDefault="00247D41" w:rsidP="00247D41">
      <w:pPr>
        <w:autoSpaceDE w:val="0"/>
        <w:autoSpaceDN w:val="0"/>
        <w:adjustRightInd w:val="0"/>
      </w:pPr>
      <w:r>
        <w:t>Henkilötunnusta käytettäessä::</w:t>
      </w:r>
    </w:p>
    <w:p w14:paraId="4A9D1616" w14:textId="77777777" w:rsidR="00247D41" w:rsidRPr="00D251B1" w:rsidRDefault="00247D41" w:rsidP="00247D41">
      <w:pPr>
        <w:autoSpaceDE w:val="0"/>
        <w:autoSpaceDN w:val="0"/>
        <w:adjustRightInd w:val="0"/>
      </w:pPr>
    </w:p>
    <w:p w14:paraId="0765396A"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51584ECE"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43D410A0"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398E9128"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2D638CDD" w14:textId="77777777" w:rsidR="00247D41" w:rsidRPr="00783DF0" w:rsidRDefault="00247D41" w:rsidP="00247D41">
      <w:pPr>
        <w:autoSpaceDE w:val="0"/>
        <w:autoSpaceDN w:val="0"/>
        <w:adjustRightInd w:val="0"/>
      </w:pPr>
    </w:p>
    <w:p w14:paraId="5F1FD240"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62D1C487" w14:textId="77777777" w:rsidR="00247D41" w:rsidRPr="00C249B6" w:rsidRDefault="00247D41" w:rsidP="00574480">
      <w:pPr>
        <w:autoSpaceDE w:val="0"/>
        <w:autoSpaceDN w:val="0"/>
        <w:adjustRightInd w:val="0"/>
        <w:rPr>
          <w:rFonts w:ascii="Courier New" w:hAnsi="Courier New" w:cs="Courier New"/>
          <w:color w:val="0000FF"/>
          <w:sz w:val="18"/>
          <w:lang w:eastAsia="fi-FI"/>
        </w:rPr>
      </w:pPr>
      <w:r w:rsidRPr="007C68EE">
        <w:rPr>
          <w:rFonts w:ascii="Courier New" w:hAnsi="Courier New" w:cs="Courier New"/>
          <w:color w:val="0000FF"/>
          <w:sz w:val="18"/>
          <w:lang w:eastAsia="fi-FI"/>
        </w:rPr>
        <w:t>&lt;</w:t>
      </w:r>
      <w:r w:rsidRPr="007C68EE">
        <w:rPr>
          <w:rFonts w:ascii="Courier New" w:hAnsi="Courier New" w:cs="Courier New"/>
          <w:color w:val="800000"/>
          <w:sz w:val="18"/>
          <w:lang w:eastAsia="fi-FI"/>
        </w:rPr>
        <w:t>hl7fi:pat</w:t>
      </w:r>
      <w:r w:rsidRPr="0014368E">
        <w:rPr>
          <w:rFonts w:ascii="Courier New" w:hAnsi="Courier New" w:cs="Courier New"/>
          <w:color w:val="800000"/>
          <w:sz w:val="18"/>
          <w:lang w:eastAsia="fi-FI"/>
        </w:rPr>
        <w:t>ientRegistrySpecifierName</w:t>
      </w:r>
      <w:r w:rsidRPr="0014368E">
        <w:rPr>
          <w:rFonts w:ascii="Courier New" w:hAnsi="Courier New" w:cs="Courier New"/>
          <w:color w:val="0000FF"/>
          <w:sz w:val="18"/>
          <w:lang w:eastAsia="fi-FI"/>
        </w:rPr>
        <w:t>&gt;</w:t>
      </w:r>
      <w:r w:rsidR="00684E13" w:rsidRPr="0014368E">
        <w:rPr>
          <w:rFonts w:ascii="Courier New" w:hAnsi="Courier New" w:cs="Courier New"/>
          <w:color w:val="000000"/>
          <w:sz w:val="18"/>
          <w:lang w:eastAsia="fi-FI"/>
        </w:rPr>
        <w:t>Matti Meikäläinen</w:t>
      </w:r>
      <w:r w:rsidRPr="0014368E">
        <w:rPr>
          <w:rFonts w:ascii="Courier New" w:hAnsi="Courier New" w:cs="Courier New"/>
          <w:color w:val="0000FF"/>
          <w:sz w:val="18"/>
          <w:lang w:eastAsia="fi-FI"/>
        </w:rPr>
        <w:t>&lt;/</w:t>
      </w:r>
      <w:r w:rsidRPr="00C249B6">
        <w:rPr>
          <w:rFonts w:ascii="Courier New" w:hAnsi="Courier New" w:cs="Courier New"/>
          <w:color w:val="800000"/>
          <w:sz w:val="18"/>
          <w:lang w:eastAsia="fi-FI"/>
        </w:rPr>
        <w:t>hl7fi:patientRegistrySpecifierName</w:t>
      </w:r>
      <w:r w:rsidRPr="00C249B6">
        <w:rPr>
          <w:rFonts w:ascii="Courier New" w:hAnsi="Courier New" w:cs="Courier New"/>
          <w:color w:val="0000FF"/>
          <w:sz w:val="18"/>
          <w:lang w:eastAsia="fi-FI"/>
        </w:rPr>
        <w:t>&gt;</w:t>
      </w:r>
    </w:p>
    <w:p w14:paraId="246D62BC" w14:textId="77777777" w:rsidR="00AD1D28" w:rsidRPr="00C249B6" w:rsidRDefault="00AD1D28" w:rsidP="00E80009">
      <w:pPr>
        <w:autoSpaceDE w:val="0"/>
        <w:autoSpaceDN w:val="0"/>
        <w:adjustRightInd w:val="0"/>
        <w:rPr>
          <w:rFonts w:ascii="Courier New" w:hAnsi="Courier New" w:cs="Courier New"/>
          <w:color w:val="0000FF"/>
          <w:sz w:val="18"/>
          <w:lang w:eastAsia="fi-FI"/>
        </w:rPr>
      </w:pPr>
    </w:p>
    <w:p w14:paraId="13718B29"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05F4549A" w14:textId="77777777" w:rsidR="00D8203F" w:rsidRDefault="00D8203F" w:rsidP="00D8203F">
      <w:pPr>
        <w:autoSpaceDE w:val="0"/>
        <w:autoSpaceDN w:val="0"/>
        <w:adjustRightInd w:val="0"/>
      </w:pPr>
    </w:p>
    <w:p w14:paraId="095E4DF9"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01E1FB83"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557A90F4" w14:textId="77777777" w:rsidR="00D8203F" w:rsidRPr="00C249B6" w:rsidRDefault="00D8203F" w:rsidP="00D8203F">
      <w:pPr>
        <w:autoSpaceDE w:val="0"/>
        <w:autoSpaceDN w:val="0"/>
        <w:adjustRightInd w:val="0"/>
        <w:rPr>
          <w:lang w:val="sv-SE"/>
        </w:rPr>
      </w:pPr>
    </w:p>
    <w:p w14:paraId="5A17BB9B" w14:textId="77777777" w:rsidR="00D8203F" w:rsidRPr="007C68EE" w:rsidRDefault="00D8203F" w:rsidP="00D8203F">
      <w:pPr>
        <w:autoSpaceDE w:val="0"/>
        <w:autoSpaceDN w:val="0"/>
        <w:adjustRightInd w:val="0"/>
      </w:pPr>
      <w:r w:rsidRPr="007C68EE">
        <w:t>Tarkenteen nimi:</w:t>
      </w:r>
    </w:p>
    <w:p w14:paraId="5B85076B" w14:textId="77777777" w:rsidR="00D8203F" w:rsidRPr="0014368E" w:rsidRDefault="00D8203F" w:rsidP="00D8203F">
      <w:pPr>
        <w:autoSpaceDE w:val="0"/>
        <w:autoSpaceDN w:val="0"/>
        <w:adjustRightInd w:val="0"/>
        <w:rPr>
          <w:rFonts w:ascii="Courier New" w:hAnsi="Courier New" w:cs="Courier New"/>
          <w:color w:val="0000FF"/>
          <w:sz w:val="18"/>
          <w:lang w:eastAsia="fi-FI"/>
        </w:rPr>
      </w:pPr>
    </w:p>
    <w:p w14:paraId="197A731C"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099EA77B"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268BD6E7"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5DC01EC1" w14:textId="77777777" w:rsidR="001C3B79" w:rsidRPr="00D251B1" w:rsidRDefault="001C3B79" w:rsidP="001C3B79">
      <w:pPr>
        <w:pStyle w:val="Otsikko3"/>
      </w:pPr>
      <w:bookmarkStart w:id="1891" w:name="_Toc314137178"/>
      <w:bookmarkStart w:id="1892" w:name="_Toc314137934"/>
      <w:bookmarkStart w:id="1893" w:name="_Toc314138455"/>
      <w:bookmarkStart w:id="1894" w:name="_Toc314138978"/>
      <w:bookmarkStart w:id="1895" w:name="_Toc57124205"/>
      <w:bookmarkEnd w:id="1891"/>
      <w:bookmarkEnd w:id="1892"/>
      <w:bookmarkEnd w:id="1893"/>
      <w:bookmarkEnd w:id="1894"/>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895"/>
    </w:p>
    <w:p w14:paraId="2E68ACDA"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00BBFFC4"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490200CB" w14:textId="77777777" w:rsidTr="00D60709">
        <w:tc>
          <w:tcPr>
            <w:tcW w:w="4962" w:type="dxa"/>
            <w:gridSpan w:val="2"/>
            <w:shd w:val="clear" w:color="auto" w:fill="E6E6E6"/>
          </w:tcPr>
          <w:p w14:paraId="474FAA24"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563EF9CD" w14:textId="77777777" w:rsidR="00502A17" w:rsidRPr="00D251B1" w:rsidRDefault="00502A17" w:rsidP="00D60709">
            <w:pPr>
              <w:spacing w:before="120"/>
              <w:rPr>
                <w:b/>
              </w:rPr>
            </w:pPr>
            <w:r w:rsidRPr="00502A17">
              <w:rPr>
                <w:b/>
              </w:rPr>
              <w:t>eArkisto - Rekisteripitäjän laji</w:t>
            </w:r>
          </w:p>
        </w:tc>
      </w:tr>
      <w:tr w:rsidR="00365CC8" w:rsidRPr="00D251B1" w14:paraId="00EE9EAD" w14:textId="77777777" w:rsidTr="00D60709">
        <w:tc>
          <w:tcPr>
            <w:tcW w:w="851" w:type="dxa"/>
          </w:tcPr>
          <w:p w14:paraId="6CE544FC" w14:textId="77777777" w:rsidR="00365CC8" w:rsidRPr="00D251B1" w:rsidRDefault="00365CC8" w:rsidP="00D60709">
            <w:pPr>
              <w:spacing w:before="120"/>
            </w:pPr>
            <w:r w:rsidRPr="00D251B1">
              <w:t>1</w:t>
            </w:r>
          </w:p>
        </w:tc>
        <w:tc>
          <w:tcPr>
            <w:tcW w:w="4111" w:type="dxa"/>
          </w:tcPr>
          <w:p w14:paraId="32945E33" w14:textId="77777777" w:rsidR="00365CC8" w:rsidRPr="00D251B1" w:rsidRDefault="008730F0" w:rsidP="00D60709">
            <w:pPr>
              <w:spacing w:before="120"/>
            </w:pPr>
            <w:r w:rsidRPr="00D251B1">
              <w:t>j</w:t>
            </w:r>
            <w:r w:rsidR="00365CC8" w:rsidRPr="00D251B1">
              <w:t>ulkinen</w:t>
            </w:r>
          </w:p>
        </w:tc>
      </w:tr>
      <w:tr w:rsidR="00365CC8" w:rsidRPr="00D251B1" w14:paraId="32121D7E" w14:textId="77777777" w:rsidTr="00D60709">
        <w:tc>
          <w:tcPr>
            <w:tcW w:w="851" w:type="dxa"/>
          </w:tcPr>
          <w:p w14:paraId="5D4A05A6" w14:textId="77777777" w:rsidR="00365CC8" w:rsidRPr="00D251B1" w:rsidRDefault="00365CC8" w:rsidP="00D60709">
            <w:pPr>
              <w:spacing w:before="120"/>
            </w:pPr>
            <w:r w:rsidRPr="00D251B1">
              <w:t>2</w:t>
            </w:r>
          </w:p>
        </w:tc>
        <w:tc>
          <w:tcPr>
            <w:tcW w:w="4111" w:type="dxa"/>
          </w:tcPr>
          <w:p w14:paraId="7BC790FC" w14:textId="77777777" w:rsidR="00365CC8" w:rsidRPr="00D251B1" w:rsidRDefault="00365CC8" w:rsidP="00D60709">
            <w:pPr>
              <w:spacing w:before="120"/>
            </w:pPr>
            <w:r w:rsidRPr="00D251B1">
              <w:t>yksityinen</w:t>
            </w:r>
          </w:p>
        </w:tc>
      </w:tr>
    </w:tbl>
    <w:p w14:paraId="7C022DAE"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A9F7447" w14:textId="77777777" w:rsidR="006B2F7F" w:rsidRPr="00D251B1" w:rsidRDefault="006B2F7F" w:rsidP="001C3B79">
      <w:pPr>
        <w:autoSpaceDE w:val="0"/>
        <w:autoSpaceDN w:val="0"/>
        <w:adjustRightInd w:val="0"/>
      </w:pPr>
    </w:p>
    <w:p w14:paraId="523CC29A"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00025CB3"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75AAEED4"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399936E0" w14:textId="77777777" w:rsidR="001C3B79" w:rsidRDefault="001C3B79" w:rsidP="001C3B79">
      <w:pPr>
        <w:pStyle w:val="Otsikko3"/>
      </w:pPr>
      <w:bookmarkStart w:id="1896" w:name="_Toc314137180"/>
      <w:bookmarkStart w:id="1897" w:name="_Toc314137936"/>
      <w:bookmarkStart w:id="1898" w:name="_Toc314138457"/>
      <w:bookmarkStart w:id="1899" w:name="_Toc314138980"/>
      <w:bookmarkStart w:id="1900" w:name="_Toc314137181"/>
      <w:bookmarkStart w:id="1901" w:name="_Toc314137937"/>
      <w:bookmarkStart w:id="1902" w:name="_Toc314138458"/>
      <w:bookmarkStart w:id="1903" w:name="_Toc314138981"/>
      <w:bookmarkStart w:id="1904" w:name="_Toc314137182"/>
      <w:bookmarkStart w:id="1905" w:name="_Toc314137938"/>
      <w:bookmarkStart w:id="1906" w:name="_Toc314138459"/>
      <w:bookmarkStart w:id="1907" w:name="_Toc314138982"/>
      <w:bookmarkStart w:id="1908" w:name="_Toc57124206"/>
      <w:bookmarkEnd w:id="1896"/>
      <w:bookmarkEnd w:id="1897"/>
      <w:bookmarkEnd w:id="1898"/>
      <w:bookmarkEnd w:id="1899"/>
      <w:bookmarkEnd w:id="1900"/>
      <w:bookmarkEnd w:id="1901"/>
      <w:bookmarkEnd w:id="1902"/>
      <w:bookmarkEnd w:id="1903"/>
      <w:bookmarkEnd w:id="1904"/>
      <w:bookmarkEnd w:id="1905"/>
      <w:bookmarkEnd w:id="1906"/>
      <w:bookmarkEnd w:id="1907"/>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908"/>
      <w:r w:rsidR="001D1C82" w:rsidRPr="001D1C82" w:rsidDel="001D1C82">
        <w:t xml:space="preserve"> </w:t>
      </w:r>
    </w:p>
    <w:p w14:paraId="45DAFA61"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7CC42E41"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12D8426A" w14:textId="77777777" w:rsidTr="00114417">
        <w:tc>
          <w:tcPr>
            <w:tcW w:w="4962" w:type="dxa"/>
            <w:gridSpan w:val="2"/>
            <w:shd w:val="clear" w:color="auto" w:fill="E6E6E6"/>
          </w:tcPr>
          <w:p w14:paraId="0D2F7DB6"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71F65999" w14:textId="77777777" w:rsidR="00114417" w:rsidRPr="001D1C82" w:rsidRDefault="00114417" w:rsidP="00DB7A34">
            <w:pPr>
              <w:spacing w:before="120"/>
              <w:rPr>
                <w:b/>
              </w:rPr>
            </w:pPr>
            <w:r w:rsidRPr="00114417">
              <w:rPr>
                <w:b/>
              </w:rPr>
              <w:lastRenderedPageBreak/>
              <w:t>eArkisto - Palvelutapahtuman laji</w:t>
            </w:r>
          </w:p>
        </w:tc>
      </w:tr>
      <w:tr w:rsidR="001D1C82" w14:paraId="6C4DD44B" w14:textId="77777777" w:rsidTr="00114417">
        <w:tc>
          <w:tcPr>
            <w:tcW w:w="851" w:type="dxa"/>
          </w:tcPr>
          <w:p w14:paraId="0D788B7E" w14:textId="77777777" w:rsidR="001D1C82" w:rsidRDefault="001D1C82" w:rsidP="00DB7A34">
            <w:pPr>
              <w:spacing w:before="120"/>
            </w:pPr>
            <w:r>
              <w:lastRenderedPageBreak/>
              <w:t>1</w:t>
            </w:r>
          </w:p>
        </w:tc>
        <w:tc>
          <w:tcPr>
            <w:tcW w:w="4111" w:type="dxa"/>
          </w:tcPr>
          <w:p w14:paraId="648C0FFA" w14:textId="77777777" w:rsidR="001D1C82" w:rsidRDefault="00B23398" w:rsidP="00DB7A34">
            <w:pPr>
              <w:spacing w:before="120"/>
            </w:pPr>
            <w:r>
              <w:t>O</w:t>
            </w:r>
            <w:r w:rsidR="001D1C82">
              <w:t>sastohoito</w:t>
            </w:r>
            <w:r w:rsidR="003B52BF">
              <w:t>jakso</w:t>
            </w:r>
          </w:p>
        </w:tc>
      </w:tr>
      <w:tr w:rsidR="003B52BF" w14:paraId="4106A2EB" w14:textId="77777777" w:rsidTr="00114417">
        <w:tc>
          <w:tcPr>
            <w:tcW w:w="851" w:type="dxa"/>
          </w:tcPr>
          <w:p w14:paraId="00D61F5C" w14:textId="77777777" w:rsidR="003B52BF" w:rsidRDefault="003B52BF" w:rsidP="00DB7A34">
            <w:pPr>
              <w:spacing w:before="120"/>
            </w:pPr>
            <w:r>
              <w:t>2</w:t>
            </w:r>
          </w:p>
        </w:tc>
        <w:tc>
          <w:tcPr>
            <w:tcW w:w="4111" w:type="dxa"/>
          </w:tcPr>
          <w:p w14:paraId="317DC54B" w14:textId="77777777" w:rsidR="003B52BF" w:rsidRDefault="00B23398" w:rsidP="00DB7A34">
            <w:pPr>
              <w:spacing w:before="120"/>
            </w:pPr>
            <w:r>
              <w:t>A</w:t>
            </w:r>
            <w:r w:rsidR="003B52BF">
              <w:t>vohoitokäyntitieto</w:t>
            </w:r>
          </w:p>
        </w:tc>
      </w:tr>
    </w:tbl>
    <w:p w14:paraId="36A4DA17" w14:textId="77777777" w:rsidR="001D1C82" w:rsidRDefault="001D1C82" w:rsidP="001D1C82">
      <w:pPr>
        <w:autoSpaceDE w:val="0"/>
        <w:autoSpaceDN w:val="0"/>
        <w:adjustRightInd w:val="0"/>
        <w:rPr>
          <w:rFonts w:ascii="Arial" w:hAnsi="Arial" w:cs="Arial"/>
          <w:color w:val="000000"/>
          <w:sz w:val="20"/>
          <w:highlight w:val="white"/>
        </w:rPr>
      </w:pPr>
    </w:p>
    <w:p w14:paraId="6D4F75E0"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1C6A0432"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2A2FA258"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0073DBF2"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77C97B72" w14:textId="77777777" w:rsidR="001C3B79" w:rsidRPr="00D251B1" w:rsidRDefault="001C3B79" w:rsidP="00F86DFF">
      <w:pPr>
        <w:pStyle w:val="Otsikko3"/>
      </w:pPr>
      <w:bookmarkStart w:id="1909" w:name="_Toc314137184"/>
      <w:bookmarkStart w:id="1910" w:name="_Toc314137940"/>
      <w:bookmarkStart w:id="1911" w:name="_Toc314138461"/>
      <w:bookmarkStart w:id="1912" w:name="_Toc314138984"/>
      <w:bookmarkStart w:id="1913" w:name="_Toc314137185"/>
      <w:bookmarkStart w:id="1914" w:name="_Toc314137941"/>
      <w:bookmarkStart w:id="1915" w:name="_Toc314138462"/>
      <w:bookmarkStart w:id="1916" w:name="_Toc314138985"/>
      <w:bookmarkStart w:id="1917" w:name="_Toc314137186"/>
      <w:bookmarkStart w:id="1918" w:name="_Toc314137942"/>
      <w:bookmarkStart w:id="1919" w:name="_Toc314138463"/>
      <w:bookmarkStart w:id="1920" w:name="_Toc314138986"/>
      <w:bookmarkStart w:id="1921" w:name="_Toc314137187"/>
      <w:bookmarkStart w:id="1922" w:name="_Toc314137943"/>
      <w:bookmarkStart w:id="1923" w:name="_Toc314138464"/>
      <w:bookmarkStart w:id="1924" w:name="_Toc314138987"/>
      <w:bookmarkStart w:id="1925" w:name="_Toc57124207"/>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r w:rsidRPr="00D251B1">
        <w:t>hl7fi:</w:t>
      </w:r>
      <w:r w:rsidR="00112D97" w:rsidRPr="00D251B1">
        <w:t>activeCustodian</w:t>
      </w:r>
      <w:r w:rsidR="00121FFB" w:rsidRPr="00D251B1" w:rsidDel="00121FFB">
        <w:t xml:space="preserve"> </w:t>
      </w:r>
      <w:r w:rsidRPr="00D251B1">
        <w:t xml:space="preserve">– </w:t>
      </w:r>
      <w:bookmarkStart w:id="1926" w:name="OLE_LINK24"/>
      <w:bookmarkStart w:id="1927" w:name="OLE_LINK25"/>
      <w:r w:rsidR="00D26EC1" w:rsidRPr="00D251B1">
        <w:t>asiakirjan a</w:t>
      </w:r>
      <w:r w:rsidR="005E1038" w:rsidRPr="00D251B1">
        <w:t xml:space="preserve">ktiivi </w:t>
      </w:r>
      <w:r w:rsidR="00D26EC1" w:rsidRPr="00D251B1">
        <w:t>rekisterinpitäjä</w:t>
      </w:r>
      <w:bookmarkEnd w:id="1925"/>
      <w:bookmarkEnd w:id="1926"/>
      <w:bookmarkEnd w:id="1927"/>
    </w:p>
    <w:p w14:paraId="0791CEE3"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7FBA8CE3" w14:textId="77777777" w:rsidR="00F86DFF" w:rsidRPr="00D251B1" w:rsidRDefault="00F86DFF" w:rsidP="002854B0">
      <w:pPr>
        <w:autoSpaceDE w:val="0"/>
        <w:autoSpaceDN w:val="0"/>
        <w:adjustRightInd w:val="0"/>
      </w:pPr>
    </w:p>
    <w:p w14:paraId="32BBEA09"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6E0E21A0"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2F2CE678" w14:textId="77777777" w:rsidR="00A832BF" w:rsidDel="00B146A8" w:rsidRDefault="00892958" w:rsidP="00892958">
      <w:pPr>
        <w:autoSpaceDE w:val="0"/>
        <w:autoSpaceDN w:val="0"/>
        <w:adjustRightInd w:val="0"/>
        <w:rPr>
          <w:del w:id="1928" w:author="Tekijä" w:date="2022-03-28T12:28:00Z"/>
          <w:rFonts w:ascii="Courier New" w:hAnsi="Courier New" w:cs="Courier New"/>
          <w:color w:val="C0C0C0"/>
          <w:sz w:val="18"/>
          <w:lang w:eastAsia="fi-FI"/>
        </w:rPr>
      </w:pPr>
      <w:del w:id="1929" w:author="Tekijä" w:date="2022-03-28T12:28:00Z">
        <w:r w:rsidRPr="00892958" w:rsidDel="00B146A8">
          <w:rPr>
            <w:rFonts w:ascii="Courier New" w:hAnsi="Courier New" w:cs="Courier New"/>
            <w:color w:val="008080"/>
            <w:sz w:val="18"/>
            <w:lang w:eastAsia="fi-FI"/>
          </w:rPr>
          <w:tab/>
        </w:r>
        <w:r w:rsidRPr="00892958" w:rsidDel="00B146A8">
          <w:rPr>
            <w:rFonts w:ascii="Courier New" w:hAnsi="Courier New" w:cs="Courier New"/>
            <w:color w:val="008080"/>
            <w:sz w:val="18"/>
            <w:lang w:eastAsia="fi-FI"/>
          </w:rPr>
          <w:tab/>
        </w:r>
        <w:r w:rsidRPr="00892958" w:rsidDel="00B146A8">
          <w:rPr>
            <w:rFonts w:ascii="Courier New" w:hAnsi="Courier New" w:cs="Courier New"/>
            <w:color w:val="0000FF"/>
            <w:sz w:val="18"/>
            <w:lang w:eastAsia="fi-FI"/>
          </w:rPr>
          <w:delText>&lt;!--</w:delText>
        </w:r>
        <w:r w:rsidRPr="00892958" w:rsidDel="00B146A8">
          <w:rPr>
            <w:rFonts w:ascii="Courier New" w:hAnsi="Courier New" w:cs="Courier New"/>
            <w:color w:val="C0C0C0"/>
            <w:sz w:val="18"/>
            <w:lang w:eastAsia="fi-FI"/>
          </w:rPr>
          <w:delText xml:space="preserve"> FI 24.2 hl7fi:activeCustodian</w:delText>
        </w:r>
        <w:r w:rsidR="00A832BF" w:rsidDel="00B146A8">
          <w:rPr>
            <w:rFonts w:ascii="Courier New" w:hAnsi="Courier New" w:cs="Courier New"/>
            <w:color w:val="C0C0C0"/>
            <w:sz w:val="18"/>
            <w:lang w:eastAsia="fi-FI"/>
          </w:rPr>
          <w:delText>Name</w:delText>
        </w:r>
        <w:r w:rsidRPr="00892958" w:rsidDel="00B146A8">
          <w:rPr>
            <w:rFonts w:ascii="Courier New" w:hAnsi="Courier New" w:cs="Courier New"/>
            <w:color w:val="C0C0C0"/>
            <w:sz w:val="18"/>
            <w:lang w:eastAsia="fi-FI"/>
          </w:rPr>
          <w:delText xml:space="preserve"> – asiakirjan aktiivin </w:delText>
        </w:r>
      </w:del>
    </w:p>
    <w:p w14:paraId="6892606F" w14:textId="77777777" w:rsidR="00892958" w:rsidRPr="00892958" w:rsidDel="00B146A8" w:rsidRDefault="00892958" w:rsidP="00A832BF">
      <w:pPr>
        <w:autoSpaceDE w:val="0"/>
        <w:autoSpaceDN w:val="0"/>
        <w:adjustRightInd w:val="0"/>
        <w:ind w:left="284" w:firstLine="284"/>
        <w:rPr>
          <w:del w:id="1930" w:author="Tekijä" w:date="2022-03-28T12:28:00Z"/>
          <w:rFonts w:ascii="Courier New" w:hAnsi="Courier New" w:cs="Courier New"/>
          <w:color w:val="0000FF"/>
          <w:sz w:val="18"/>
          <w:lang w:eastAsia="fi-FI"/>
        </w:rPr>
      </w:pPr>
      <w:del w:id="1931" w:author="Tekijä" w:date="2022-03-28T12:28:00Z">
        <w:r w:rsidRPr="00892958" w:rsidDel="00B146A8">
          <w:rPr>
            <w:rFonts w:ascii="Courier New" w:hAnsi="Courier New" w:cs="Courier New"/>
            <w:color w:val="C0C0C0"/>
            <w:sz w:val="18"/>
            <w:lang w:eastAsia="fi-FI"/>
          </w:rPr>
          <w:delText xml:space="preserve">rekisterinpitäjän nimi </w:delText>
        </w:r>
        <w:r w:rsidRPr="00892958" w:rsidDel="00B146A8">
          <w:rPr>
            <w:rFonts w:ascii="Courier New" w:hAnsi="Courier New" w:cs="Courier New"/>
            <w:color w:val="0000FF"/>
            <w:sz w:val="18"/>
            <w:lang w:eastAsia="fi-FI"/>
          </w:rPr>
          <w:delText>--&gt;</w:delText>
        </w:r>
      </w:del>
    </w:p>
    <w:p w14:paraId="528A702B" w14:textId="77777777" w:rsidR="00892958" w:rsidDel="00B146A8" w:rsidRDefault="00892958" w:rsidP="00892958">
      <w:pPr>
        <w:autoSpaceDE w:val="0"/>
        <w:autoSpaceDN w:val="0"/>
        <w:adjustRightInd w:val="0"/>
        <w:rPr>
          <w:del w:id="1932" w:author="Tekijä" w:date="2022-03-28T12:28:00Z"/>
          <w:rFonts w:ascii="Courier New" w:hAnsi="Courier New" w:cs="Courier New"/>
          <w:color w:val="0000FF"/>
          <w:sz w:val="18"/>
          <w:lang w:eastAsia="fi-FI"/>
        </w:rPr>
      </w:pPr>
      <w:del w:id="1933" w:author="Tekijä" w:date="2022-03-28T12:28:00Z">
        <w:r w:rsidRPr="00892958" w:rsidDel="00B146A8">
          <w:rPr>
            <w:rFonts w:ascii="Courier New" w:hAnsi="Courier New" w:cs="Courier New"/>
            <w:color w:val="008080"/>
            <w:sz w:val="18"/>
            <w:lang w:eastAsia="fi-FI"/>
          </w:rPr>
          <w:tab/>
        </w:r>
        <w:r w:rsidRPr="00892958" w:rsidDel="00B146A8">
          <w:rPr>
            <w:rFonts w:ascii="Courier New" w:hAnsi="Courier New" w:cs="Courier New"/>
            <w:color w:val="008080"/>
            <w:sz w:val="18"/>
            <w:lang w:eastAsia="fi-FI"/>
          </w:rPr>
          <w:tab/>
        </w:r>
        <w:r w:rsidRPr="00892958" w:rsidDel="00B146A8">
          <w:rPr>
            <w:rFonts w:ascii="Courier New" w:hAnsi="Courier New" w:cs="Courier New"/>
            <w:color w:val="0000FF"/>
            <w:sz w:val="18"/>
            <w:lang w:eastAsia="fi-FI"/>
          </w:rPr>
          <w:delText>&lt;</w:delText>
        </w:r>
        <w:r w:rsidRPr="00892958" w:rsidDel="00B146A8">
          <w:rPr>
            <w:rFonts w:ascii="Courier New" w:hAnsi="Courier New" w:cs="Courier New"/>
            <w:color w:val="800000"/>
            <w:sz w:val="18"/>
            <w:lang w:eastAsia="fi-FI"/>
          </w:rPr>
          <w:delText>hl7fi:activeCustodianName</w:delText>
        </w:r>
        <w:r w:rsidRPr="00892958" w:rsidDel="00B146A8">
          <w:rPr>
            <w:rFonts w:ascii="Courier New" w:hAnsi="Courier New" w:cs="Courier New"/>
            <w:color w:val="0000FF"/>
            <w:sz w:val="18"/>
            <w:lang w:eastAsia="fi-FI"/>
          </w:rPr>
          <w:delText>&gt;</w:delText>
        </w:r>
        <w:r w:rsidRPr="00892958" w:rsidDel="00B146A8">
          <w:rPr>
            <w:rFonts w:ascii="Courier New" w:hAnsi="Courier New" w:cs="Courier New"/>
            <w:color w:val="000000"/>
            <w:sz w:val="18"/>
            <w:lang w:eastAsia="fi-FI"/>
          </w:rPr>
          <w:delText>Uusi rekisterinpitäjä</w:delText>
        </w:r>
        <w:r w:rsidRPr="00892958" w:rsidDel="00B146A8">
          <w:rPr>
            <w:rFonts w:ascii="Courier New" w:hAnsi="Courier New" w:cs="Courier New"/>
            <w:color w:val="0000FF"/>
            <w:sz w:val="18"/>
            <w:lang w:eastAsia="fi-FI"/>
          </w:rPr>
          <w:delText>&lt;/</w:delText>
        </w:r>
        <w:r w:rsidRPr="00892958" w:rsidDel="00B146A8">
          <w:rPr>
            <w:rFonts w:ascii="Courier New" w:hAnsi="Courier New" w:cs="Courier New"/>
            <w:color w:val="800000"/>
            <w:sz w:val="18"/>
            <w:lang w:eastAsia="fi-FI"/>
          </w:rPr>
          <w:delText>hl7fi:activeCustodianName</w:delText>
        </w:r>
        <w:r w:rsidRPr="00892958" w:rsidDel="00B146A8">
          <w:rPr>
            <w:rFonts w:ascii="Courier New" w:hAnsi="Courier New" w:cs="Courier New"/>
            <w:color w:val="0000FF"/>
            <w:sz w:val="18"/>
            <w:lang w:eastAsia="fi-FI"/>
          </w:rPr>
          <w:delText>&gt;</w:delText>
        </w:r>
      </w:del>
    </w:p>
    <w:p w14:paraId="23FE0667" w14:textId="77777777" w:rsidR="00202A28" w:rsidRDefault="00AB23F2" w:rsidP="006C4C3E">
      <w:pPr>
        <w:pStyle w:val="Otsikko3"/>
        <w:keepNext/>
      </w:pPr>
      <w:bookmarkStart w:id="1934" w:name="_Toc57124208"/>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934"/>
      <w:r w:rsidR="00FC4317" w:rsidRPr="00D251B1">
        <w:t xml:space="preserve"> </w:t>
      </w:r>
      <w:r w:rsidR="00DF641F" w:rsidRPr="00D251B1">
        <w:tab/>
      </w:r>
    </w:p>
    <w:p w14:paraId="63485CA8"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6A177E8F" w14:textId="77777777" w:rsidR="005410D7" w:rsidRPr="00D251B1" w:rsidRDefault="005410D7" w:rsidP="00ED22E8">
      <w:pPr>
        <w:autoSpaceDE w:val="0"/>
        <w:autoSpaceDN w:val="0"/>
        <w:adjustRightInd w:val="0"/>
      </w:pPr>
    </w:p>
    <w:p w14:paraId="225F1283"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3455E7E8"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1E4FD6DC" w14:textId="77777777" w:rsidTr="00D93289">
        <w:tc>
          <w:tcPr>
            <w:tcW w:w="4962" w:type="dxa"/>
            <w:gridSpan w:val="2"/>
            <w:shd w:val="clear" w:color="auto" w:fill="E6E6E6"/>
          </w:tcPr>
          <w:p w14:paraId="5EAE9196"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6A140D51"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38D93322" w14:textId="77777777" w:rsidTr="00D93289">
        <w:tc>
          <w:tcPr>
            <w:tcW w:w="851" w:type="dxa"/>
          </w:tcPr>
          <w:p w14:paraId="77F2881D" w14:textId="77777777" w:rsidR="00F6139A" w:rsidRPr="00D251B1" w:rsidRDefault="00F6139A" w:rsidP="00D93289">
            <w:pPr>
              <w:spacing w:before="120"/>
            </w:pPr>
            <w:r w:rsidRPr="00D251B1">
              <w:t>1</w:t>
            </w:r>
          </w:p>
        </w:tc>
        <w:tc>
          <w:tcPr>
            <w:tcW w:w="4111" w:type="dxa"/>
          </w:tcPr>
          <w:p w14:paraId="2E5CCAB4" w14:textId="77777777" w:rsidR="00F6139A" w:rsidRPr="00D251B1" w:rsidRDefault="00F6139A" w:rsidP="00FC4317">
            <w:pPr>
              <w:spacing w:before="120"/>
            </w:pPr>
            <w:r w:rsidRPr="00D251B1">
              <w:t>ensi</w:t>
            </w:r>
            <w:r w:rsidR="00FC4317" w:rsidRPr="00D251B1">
              <w:t>sijainen</w:t>
            </w:r>
          </w:p>
        </w:tc>
      </w:tr>
      <w:tr w:rsidR="00F6139A" w:rsidRPr="00D251B1" w14:paraId="6B499826" w14:textId="77777777" w:rsidTr="00D93289">
        <w:tc>
          <w:tcPr>
            <w:tcW w:w="851" w:type="dxa"/>
          </w:tcPr>
          <w:p w14:paraId="7F8B6DB9" w14:textId="77777777" w:rsidR="00F6139A" w:rsidRPr="00D251B1" w:rsidRDefault="00F6139A" w:rsidP="00D93289">
            <w:pPr>
              <w:spacing w:before="120"/>
            </w:pPr>
            <w:r w:rsidRPr="00D251B1">
              <w:t>2</w:t>
            </w:r>
          </w:p>
        </w:tc>
        <w:tc>
          <w:tcPr>
            <w:tcW w:w="4111" w:type="dxa"/>
          </w:tcPr>
          <w:p w14:paraId="22FD5243" w14:textId="77777777" w:rsidR="00F6139A" w:rsidRPr="00D251B1" w:rsidRDefault="00F6139A" w:rsidP="00D93289">
            <w:pPr>
              <w:spacing w:before="120"/>
            </w:pPr>
            <w:r w:rsidRPr="00D251B1">
              <w:t>toissijainen</w:t>
            </w:r>
          </w:p>
        </w:tc>
      </w:tr>
    </w:tbl>
    <w:p w14:paraId="015ED269"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DBAA923" w14:textId="77777777" w:rsidR="006B2F7F" w:rsidRPr="00D251B1" w:rsidRDefault="006B2F7F" w:rsidP="00ED22E8">
      <w:pPr>
        <w:autoSpaceDE w:val="0"/>
        <w:autoSpaceDN w:val="0"/>
        <w:adjustRightInd w:val="0"/>
      </w:pPr>
    </w:p>
    <w:p w14:paraId="6CF776E2"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935" w:name="_Toc189893089"/>
      <w:bookmarkStart w:id="1936" w:name="_Toc189893090"/>
      <w:bookmarkEnd w:id="1935"/>
      <w:bookmarkEnd w:id="1936"/>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6C98B944"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3A08635C" w14:textId="77777777" w:rsidR="00AB23F2" w:rsidRPr="00D251B1" w:rsidRDefault="00AB23F2" w:rsidP="00FC4317">
      <w:pPr>
        <w:pStyle w:val="Otsikko3"/>
        <w:rPr>
          <w:rFonts w:ascii="Arial" w:hAnsi="Arial" w:cs="Arial"/>
          <w:color w:val="000000"/>
          <w:sz w:val="20"/>
          <w:highlight w:val="white"/>
        </w:rPr>
      </w:pPr>
      <w:bookmarkStart w:id="1937" w:name="_Toc314137190"/>
      <w:bookmarkStart w:id="1938" w:name="_Toc314137946"/>
      <w:bookmarkStart w:id="1939" w:name="_Toc314138467"/>
      <w:bookmarkStart w:id="1940" w:name="_Toc314138990"/>
      <w:bookmarkStart w:id="1941" w:name="_Toc314137191"/>
      <w:bookmarkStart w:id="1942" w:name="_Toc314137947"/>
      <w:bookmarkStart w:id="1943" w:name="_Toc314138468"/>
      <w:bookmarkStart w:id="1944" w:name="_Toc314138991"/>
      <w:bookmarkStart w:id="1945" w:name="_Toc314137192"/>
      <w:bookmarkStart w:id="1946" w:name="_Toc314137948"/>
      <w:bookmarkStart w:id="1947" w:name="_Toc314138469"/>
      <w:bookmarkStart w:id="1948" w:name="_Toc314138992"/>
      <w:bookmarkStart w:id="1949" w:name="_Toc314137193"/>
      <w:bookmarkStart w:id="1950" w:name="_Toc314137949"/>
      <w:bookmarkStart w:id="1951" w:name="_Toc314138470"/>
      <w:bookmarkStart w:id="1952" w:name="_Toc314138993"/>
      <w:bookmarkStart w:id="1953" w:name="_Toc57124209"/>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r w:rsidRPr="00D251B1">
        <w:t>hl7fi:secondaryEncompassingEncounterId – toissijainen palvelutapahtumatunnus</w:t>
      </w:r>
      <w:r w:rsidR="000B0AF4">
        <w:t xml:space="preserve"> (ei käytössä)</w:t>
      </w:r>
      <w:bookmarkEnd w:id="1953"/>
    </w:p>
    <w:p w14:paraId="6ED88B6C"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0469A79F"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64503C20"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751F8EC2"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56B4A156"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6A9E39A1" w14:textId="77777777" w:rsidR="006517D3" w:rsidRPr="00D251B1" w:rsidRDefault="00533B09" w:rsidP="00533B09">
      <w:pPr>
        <w:pStyle w:val="Otsikko3"/>
      </w:pPr>
      <w:bookmarkStart w:id="1954" w:name="_Toc314137195"/>
      <w:bookmarkStart w:id="1955" w:name="_Toc314137951"/>
      <w:bookmarkStart w:id="1956" w:name="_Toc314138472"/>
      <w:bookmarkStart w:id="1957" w:name="_Toc314138995"/>
      <w:bookmarkStart w:id="1958" w:name="_Toc314137196"/>
      <w:bookmarkStart w:id="1959" w:name="_Toc314137952"/>
      <w:bookmarkStart w:id="1960" w:name="_Toc314138473"/>
      <w:bookmarkStart w:id="1961" w:name="_Toc314138996"/>
      <w:bookmarkEnd w:id="1954"/>
      <w:bookmarkEnd w:id="1955"/>
      <w:bookmarkEnd w:id="1956"/>
      <w:bookmarkEnd w:id="1957"/>
      <w:bookmarkEnd w:id="1958"/>
      <w:bookmarkEnd w:id="1959"/>
      <w:bookmarkEnd w:id="1960"/>
      <w:bookmarkEnd w:id="1961"/>
      <w:r w:rsidRPr="00D251B1">
        <w:lastRenderedPageBreak/>
        <w:t xml:space="preserve"> </w:t>
      </w:r>
      <w:bookmarkStart w:id="1962" w:name="_Toc57124210"/>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962"/>
    </w:p>
    <w:p w14:paraId="5315CA13"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05F62D06" w14:textId="77777777" w:rsidR="00E076A3" w:rsidRPr="00D251B1" w:rsidRDefault="00E076A3" w:rsidP="00602C05"/>
    <w:p w14:paraId="5029E4CB" w14:textId="77777777" w:rsidR="005903BC" w:rsidRPr="0014368E"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7C68EE">
        <w:rPr>
          <w:rFonts w:ascii="Courier New" w:hAnsi="Courier New" w:cs="Courier New"/>
          <w:color w:val="0000FF"/>
          <w:sz w:val="18"/>
          <w:lang w:val="en-US" w:eastAsia="fi-FI"/>
        </w:rPr>
        <w:t>&lt;!--</w:t>
      </w:r>
      <w:r w:rsidRPr="0014368E">
        <w:rPr>
          <w:rFonts w:ascii="Courier New" w:hAnsi="Courier New" w:cs="Courier New"/>
          <w:color w:val="C0C0C0"/>
          <w:sz w:val="18"/>
          <w:lang w:val="en-US" w:eastAsia="fi-FI"/>
        </w:rPr>
        <w:t xml:space="preserve"> FI 27.1 hl7fi:outsourcingServiceCustomer – palvelunjärjestäjä </w:t>
      </w:r>
      <w:r w:rsidRPr="0014368E">
        <w:rPr>
          <w:rFonts w:ascii="Courier New" w:hAnsi="Courier New" w:cs="Courier New"/>
          <w:color w:val="0000FF"/>
          <w:sz w:val="18"/>
          <w:lang w:val="en-US" w:eastAsia="fi-FI"/>
        </w:rPr>
        <w:t>--&gt;</w:t>
      </w:r>
    </w:p>
    <w:p w14:paraId="723B20A0" w14:textId="77777777" w:rsidR="005903BC" w:rsidRPr="00C249B6" w:rsidRDefault="005903BC" w:rsidP="005903BC">
      <w:pPr>
        <w:autoSpaceDE w:val="0"/>
        <w:autoSpaceDN w:val="0"/>
        <w:adjustRightInd w:val="0"/>
        <w:rPr>
          <w:rFonts w:ascii="Courier New" w:hAnsi="Courier New" w:cs="Courier New"/>
          <w:color w:val="0000FF"/>
          <w:sz w:val="18"/>
          <w:lang w:val="en-US"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C249B6">
        <w:rPr>
          <w:rFonts w:ascii="Courier New" w:hAnsi="Courier New" w:cs="Courier New"/>
          <w:color w:val="0000FF"/>
          <w:sz w:val="18"/>
          <w:lang w:val="en-US" w:eastAsia="fi-FI"/>
        </w:rPr>
        <w:t>&lt;</w:t>
      </w:r>
      <w:r w:rsidRPr="00C249B6">
        <w:rPr>
          <w:rFonts w:ascii="Courier New" w:hAnsi="Courier New" w:cs="Courier New"/>
          <w:color w:val="800000"/>
          <w:sz w:val="18"/>
          <w:lang w:val="en-US" w:eastAsia="fi-FI"/>
        </w:rPr>
        <w:t>hl7fi:outsourcingServiceCustomer</w:t>
      </w:r>
      <w:r w:rsidRPr="00C249B6">
        <w:rPr>
          <w:rFonts w:ascii="Courier New" w:hAnsi="Courier New" w:cs="Courier New"/>
          <w:color w:val="008080"/>
          <w:sz w:val="18"/>
          <w:lang w:val="en-US" w:eastAsia="fi-FI"/>
        </w:rPr>
        <w:t xml:space="preserve"> </w:t>
      </w:r>
      <w:r w:rsidRPr="00C249B6">
        <w:rPr>
          <w:rFonts w:ascii="Courier New" w:hAnsi="Courier New" w:cs="Courier New"/>
          <w:color w:val="FF0000"/>
          <w:sz w:val="18"/>
          <w:lang w:val="en-US" w:eastAsia="fi-FI"/>
        </w:rPr>
        <w:t>root</w:t>
      </w:r>
      <w:r w:rsidRPr="00C249B6">
        <w:rPr>
          <w:rFonts w:ascii="Courier New" w:hAnsi="Courier New" w:cs="Courier New"/>
          <w:color w:val="0000FF"/>
          <w:sz w:val="18"/>
          <w:lang w:val="en-US" w:eastAsia="fi-FI"/>
        </w:rPr>
        <w:t>="</w:t>
      </w:r>
      <w:r w:rsidRPr="00C249B6">
        <w:rPr>
          <w:rFonts w:ascii="Courier New" w:hAnsi="Courier New" w:cs="Courier New"/>
          <w:color w:val="000000"/>
          <w:sz w:val="18"/>
          <w:lang w:val="en-US" w:eastAsia="fi-FI"/>
        </w:rPr>
        <w:t>1.2.246.10.1234567</w:t>
      </w:r>
      <w:r w:rsidRPr="00C249B6">
        <w:rPr>
          <w:rFonts w:ascii="Courier New" w:hAnsi="Courier New" w:cs="Courier New"/>
          <w:color w:val="0000FF"/>
          <w:sz w:val="18"/>
          <w:lang w:val="en-US" w:eastAsia="fi-FI"/>
        </w:rPr>
        <w:t>"/&gt;</w:t>
      </w:r>
    </w:p>
    <w:p w14:paraId="615F9501"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2AE4435F"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11F95E98" w14:textId="77777777" w:rsidR="004053E4" w:rsidRPr="00D251B1" w:rsidRDefault="004053E4" w:rsidP="004053E4">
      <w:pPr>
        <w:pStyle w:val="Otsikko3"/>
      </w:pPr>
      <w:bookmarkStart w:id="1963" w:name="_Toc314137198"/>
      <w:bookmarkStart w:id="1964" w:name="_Toc314137954"/>
      <w:bookmarkStart w:id="1965" w:name="_Toc314138475"/>
      <w:bookmarkStart w:id="1966" w:name="_Toc314138998"/>
      <w:bookmarkStart w:id="1967" w:name="_Toc314137199"/>
      <w:bookmarkStart w:id="1968" w:name="_Toc314137955"/>
      <w:bookmarkStart w:id="1969" w:name="_Toc314138476"/>
      <w:bookmarkStart w:id="1970" w:name="_Toc314138999"/>
      <w:bookmarkStart w:id="1971" w:name="_Toc314137200"/>
      <w:bookmarkStart w:id="1972" w:name="_Toc314137956"/>
      <w:bookmarkStart w:id="1973" w:name="_Toc314138477"/>
      <w:bookmarkStart w:id="1974" w:name="_Toc314139000"/>
      <w:bookmarkStart w:id="1975" w:name="_Toc314137201"/>
      <w:bookmarkStart w:id="1976" w:name="_Toc314137957"/>
      <w:bookmarkStart w:id="1977" w:name="_Toc314138478"/>
      <w:bookmarkStart w:id="1978" w:name="_Toc314139001"/>
      <w:bookmarkStart w:id="1979" w:name="_Toc57124211"/>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r w:rsidRPr="00D251B1">
        <w:t>hl7fi:</w:t>
      </w:r>
      <w:r w:rsidR="00122938" w:rsidRPr="00D251B1">
        <w:t>r</w:t>
      </w:r>
      <w:r w:rsidR="00770D91" w:rsidRPr="00D251B1">
        <w:t>etentionPeriodClass</w:t>
      </w:r>
      <w:r w:rsidRPr="00D251B1">
        <w:t xml:space="preserve"> – asiakirjan säilytysaikaluokka</w:t>
      </w:r>
      <w:bookmarkEnd w:id="1979"/>
    </w:p>
    <w:p w14:paraId="26AEA0D9"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ins w:id="1980" w:author="Tekijä" w:date="2020-11-25T06:45:00Z">
        <w:r w:rsidR="00C56188">
          <w:t xml:space="preserve"> Taulukossa on listattu potilastiedon arkistoon arkistoitavilla asiakirjoilla toistaiseksi käytössä olevat säilytysaikaluokat.</w:t>
        </w:r>
      </w:ins>
    </w:p>
    <w:p w14:paraId="145D5E15" w14:textId="77777777" w:rsidR="00FE40EB" w:rsidRDefault="00FE40EB" w:rsidP="004053E4"/>
    <w:p w14:paraId="5CEEF669" w14:textId="77777777" w:rsidR="00B24DE2" w:rsidRPr="00D251B1" w:rsidRDefault="00B24DE2" w:rsidP="004053E4">
      <w:del w:id="1981" w:author="Tekijä" w:date="2020-11-25T06:39:00Z">
        <w:r w:rsidDel="00C56188">
          <w:delText>Tähän voisi lisätä uudet luokat, kun ne saadaan selville!</w:delText>
        </w:r>
      </w:del>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66D1F79B" w14:textId="77777777" w:rsidTr="004514E3">
        <w:tc>
          <w:tcPr>
            <w:tcW w:w="4962" w:type="dxa"/>
            <w:gridSpan w:val="2"/>
            <w:shd w:val="clear" w:color="auto" w:fill="E6E6E6"/>
          </w:tcPr>
          <w:p w14:paraId="56700F7B" w14:textId="77777777" w:rsidR="00892A3B" w:rsidRDefault="004053E4" w:rsidP="006C4C3E">
            <w:pPr>
              <w:keepNext/>
              <w:keepLines/>
              <w:spacing w:before="120"/>
              <w:rPr>
                <w:b/>
              </w:rPr>
            </w:pPr>
            <w:r w:rsidRPr="00D251B1">
              <w:rPr>
                <w:b/>
              </w:rPr>
              <w:t xml:space="preserve">Koodisto: 1.2.246.537.5.40158.2008 </w:t>
            </w:r>
          </w:p>
          <w:p w14:paraId="240ECCC2" w14:textId="77777777" w:rsidR="004053E4" w:rsidRPr="00D251B1" w:rsidRDefault="00892A3B" w:rsidP="006C4C3E">
            <w:pPr>
              <w:keepNext/>
              <w:keepLines/>
              <w:rPr>
                <w:b/>
              </w:rPr>
            </w:pPr>
            <w:r w:rsidRPr="00892A3B">
              <w:rPr>
                <w:b/>
              </w:rPr>
              <w:t>eArkisto - Säilytysaikaluokka</w:t>
            </w:r>
          </w:p>
        </w:tc>
      </w:tr>
      <w:tr w:rsidR="004053E4" w:rsidRPr="00D251B1" w14:paraId="360FCFF7" w14:textId="77777777" w:rsidTr="004514E3">
        <w:tc>
          <w:tcPr>
            <w:tcW w:w="1134" w:type="dxa"/>
            <w:vAlign w:val="bottom"/>
          </w:tcPr>
          <w:p w14:paraId="2014D9F1"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5AF9A3DA"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041945B7" w14:textId="77777777" w:rsidTr="004514E3">
        <w:tc>
          <w:tcPr>
            <w:tcW w:w="1134" w:type="dxa"/>
            <w:vAlign w:val="bottom"/>
          </w:tcPr>
          <w:p w14:paraId="17AA148B"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72E2DBDB" w14:textId="77777777" w:rsidR="00C56188" w:rsidRPr="00D251B1" w:rsidRDefault="00C56188" w:rsidP="00C56188">
            <w:pPr>
              <w:keepNext/>
              <w:keepLines/>
              <w:spacing w:before="120"/>
            </w:pPr>
            <w:ins w:id="1982" w:author="Tekijä" w:date="2020-11-25T06:41:00Z">
              <w:r w:rsidRPr="000E21A3">
                <w:rPr>
                  <w:rFonts w:ascii="Arial" w:hAnsi="Arial" w:cs="Arial"/>
                  <w:sz w:val="20"/>
                </w:rPr>
                <w:t>12 vuotta potilaan kuolemasta tai 120 vuotta syntymästä</w:t>
              </w:r>
            </w:ins>
            <w:del w:id="1983" w:author="Tekijä" w:date="2020-11-25T06:41:00Z">
              <w:r w:rsidRPr="00D251B1" w:rsidDel="0034736E">
                <w:rPr>
                  <w:rFonts w:ascii="Arial" w:hAnsi="Arial" w:cs="Arial"/>
                  <w:sz w:val="20"/>
                </w:rPr>
                <w:delText xml:space="preserve">Potilaan eliniän ajan säilytettävät </w:delText>
              </w:r>
            </w:del>
          </w:p>
        </w:tc>
      </w:tr>
      <w:tr w:rsidR="00C56188" w:rsidRPr="00D251B1" w14:paraId="58ED31FD" w14:textId="77777777" w:rsidTr="004514E3">
        <w:tc>
          <w:tcPr>
            <w:tcW w:w="1134" w:type="dxa"/>
            <w:vAlign w:val="bottom"/>
          </w:tcPr>
          <w:p w14:paraId="58943959"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4968EA31" w14:textId="77777777" w:rsidR="00C56188" w:rsidRPr="00D251B1" w:rsidRDefault="00C56188" w:rsidP="00C56188">
            <w:pPr>
              <w:keepNext/>
              <w:keepLines/>
              <w:spacing w:before="120"/>
            </w:pPr>
            <w:ins w:id="1984" w:author="Tekijä" w:date="2020-11-25T06:41:00Z">
              <w:r w:rsidRPr="000E21A3">
                <w:rPr>
                  <w:rFonts w:ascii="Arial" w:hAnsi="Arial" w:cs="Arial"/>
                  <w:sz w:val="20"/>
                </w:rPr>
                <w:t>12 vuotta asiakirjan syntymisestä tai hoitojakson päättymisestä</w:t>
              </w:r>
            </w:ins>
            <w:del w:id="1985" w:author="Tekijä" w:date="2020-11-25T06:41:00Z">
              <w:r w:rsidRPr="00410F83" w:rsidDel="0034736E">
                <w:rPr>
                  <w:rFonts w:ascii="Arial" w:hAnsi="Arial" w:cs="Arial"/>
                  <w:sz w:val="20"/>
                </w:rPr>
                <w:delText>Määräaikaisesti säilytettävät</w:delText>
              </w:r>
            </w:del>
          </w:p>
        </w:tc>
      </w:tr>
    </w:tbl>
    <w:p w14:paraId="1EA3AF19"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881130C" w14:textId="77777777" w:rsidR="005869C4" w:rsidRPr="00D251B1" w:rsidRDefault="005869C4" w:rsidP="005869C4">
      <w:pPr>
        <w:rPr>
          <w:highlight w:val="white"/>
        </w:rPr>
      </w:pPr>
    </w:p>
    <w:p w14:paraId="5AC47957"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3E6FF179"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678F73E4" w14:textId="77777777" w:rsidR="00C56188" w:rsidRDefault="00C56188" w:rsidP="00C56188">
      <w:pPr>
        <w:autoSpaceDE w:val="0"/>
        <w:autoSpaceDN w:val="0"/>
        <w:adjustRightInd w:val="0"/>
        <w:ind w:left="568" w:firstLine="284"/>
        <w:rPr>
          <w:ins w:id="1986" w:author="Tekijä" w:date="2020-11-25T06:44:00Z"/>
          <w:rFonts w:ascii="Courier New" w:hAnsi="Courier New" w:cs="Courier New"/>
          <w:color w:val="008080"/>
          <w:sz w:val="18"/>
          <w:lang w:eastAsia="fi-FI"/>
        </w:rPr>
      </w:pPr>
      <w:ins w:id="1987" w:author="Tekijä" w:date="2020-11-25T06:44:00Z">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ins>
    </w:p>
    <w:p w14:paraId="055DCFDE" w14:textId="77777777" w:rsidR="007F3FFF" w:rsidDel="00C56188" w:rsidRDefault="00C56188" w:rsidP="00C56188">
      <w:pPr>
        <w:autoSpaceDE w:val="0"/>
        <w:autoSpaceDN w:val="0"/>
        <w:adjustRightInd w:val="0"/>
        <w:ind w:left="568" w:firstLine="284"/>
        <w:rPr>
          <w:del w:id="1988" w:author="Tekijä" w:date="2020-11-25T06:44:00Z"/>
          <w:rFonts w:ascii="Courier New" w:hAnsi="Courier New" w:cs="Courier New"/>
          <w:color w:val="008080"/>
          <w:sz w:val="18"/>
          <w:lang w:eastAsia="fi-FI"/>
        </w:rPr>
      </w:pPr>
      <w:ins w:id="1989" w:author="Tekijä" w:date="2020-11-25T06:44:00Z">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ins>
      <w:del w:id="1990" w:author="Tekijä" w:date="2020-11-25T06:44:00Z">
        <w:r w:rsidR="007F3FFF" w:rsidRPr="007F3FFF" w:rsidDel="00C56188">
          <w:rPr>
            <w:rFonts w:ascii="Courier New" w:hAnsi="Courier New" w:cs="Courier New"/>
            <w:color w:val="FF0000"/>
            <w:sz w:val="18"/>
            <w:lang w:eastAsia="fi-FI"/>
          </w:rPr>
          <w:delText>codeSystemName</w:delText>
        </w:r>
        <w:r w:rsidR="007F3FFF" w:rsidRPr="007F3FFF" w:rsidDel="00C56188">
          <w:rPr>
            <w:rFonts w:ascii="Courier New" w:hAnsi="Courier New" w:cs="Courier New"/>
            <w:color w:val="0000FF"/>
            <w:sz w:val="18"/>
            <w:lang w:eastAsia="fi-FI"/>
          </w:rPr>
          <w:delText>="</w:delText>
        </w:r>
        <w:r w:rsidR="00835057" w:rsidDel="00C56188">
          <w:rPr>
            <w:rFonts w:ascii="Courier New" w:hAnsi="Courier New" w:cs="Courier New"/>
            <w:color w:val="0000FF"/>
            <w:sz w:val="18"/>
            <w:lang w:eastAsia="fi-FI"/>
          </w:rPr>
          <w:delText xml:space="preserve">eArkisto - </w:delText>
        </w:r>
        <w:r w:rsidR="00835057" w:rsidDel="00C56188">
          <w:rPr>
            <w:rFonts w:ascii="Courier New" w:hAnsi="Courier New" w:cs="Courier New"/>
            <w:color w:val="000000"/>
            <w:sz w:val="18"/>
            <w:lang w:eastAsia="fi-FI"/>
          </w:rPr>
          <w:delText>S</w:delText>
        </w:r>
        <w:r w:rsidR="007F3FFF" w:rsidRPr="007F3FFF" w:rsidDel="00C56188">
          <w:rPr>
            <w:rFonts w:ascii="Courier New" w:hAnsi="Courier New" w:cs="Courier New"/>
            <w:color w:val="000000"/>
            <w:sz w:val="18"/>
            <w:lang w:eastAsia="fi-FI"/>
          </w:rPr>
          <w:delText>äilytysaikaluokka</w:delText>
        </w:r>
        <w:r w:rsidR="007F3FFF" w:rsidRPr="007F3FFF" w:rsidDel="00C56188">
          <w:rPr>
            <w:rFonts w:ascii="Courier New" w:hAnsi="Courier New" w:cs="Courier New"/>
            <w:color w:val="0000FF"/>
            <w:sz w:val="18"/>
            <w:lang w:eastAsia="fi-FI"/>
          </w:rPr>
          <w:delText>"</w:delText>
        </w:r>
        <w:r w:rsidR="007F3FFF" w:rsidRPr="007F3FFF" w:rsidDel="00C56188">
          <w:rPr>
            <w:rFonts w:ascii="Courier New" w:hAnsi="Courier New" w:cs="Courier New"/>
            <w:color w:val="008080"/>
            <w:sz w:val="18"/>
            <w:lang w:eastAsia="fi-FI"/>
          </w:rPr>
          <w:delText xml:space="preserve"> </w:delText>
        </w:r>
      </w:del>
    </w:p>
    <w:p w14:paraId="7AFC298C" w14:textId="77777777" w:rsidR="007F3FFF" w:rsidRPr="007F3FFF" w:rsidDel="00C56188" w:rsidRDefault="007F3FFF" w:rsidP="007F3FFF">
      <w:pPr>
        <w:autoSpaceDE w:val="0"/>
        <w:autoSpaceDN w:val="0"/>
        <w:adjustRightInd w:val="0"/>
        <w:ind w:left="568" w:firstLine="284"/>
        <w:rPr>
          <w:del w:id="1991" w:author="Tekijä" w:date="2020-11-25T06:44:00Z"/>
          <w:rFonts w:ascii="Courier New" w:hAnsi="Courier New" w:cs="Courier New"/>
          <w:color w:val="0000FF"/>
          <w:sz w:val="18"/>
          <w:lang w:eastAsia="fi-FI"/>
        </w:rPr>
      </w:pPr>
      <w:del w:id="1992" w:author="Tekijä" w:date="2020-11-25T06:44:00Z">
        <w:r w:rsidRPr="007F3FFF" w:rsidDel="00C56188">
          <w:rPr>
            <w:rFonts w:ascii="Courier New" w:hAnsi="Courier New" w:cs="Courier New"/>
            <w:color w:val="FF0000"/>
            <w:sz w:val="18"/>
            <w:lang w:eastAsia="fi-FI"/>
          </w:rPr>
          <w:delText>displayName</w:delText>
        </w:r>
        <w:r w:rsidRPr="007F3FFF" w:rsidDel="00C56188">
          <w:rPr>
            <w:rFonts w:ascii="Courier New" w:hAnsi="Courier New" w:cs="Courier New"/>
            <w:color w:val="0000FF"/>
            <w:sz w:val="18"/>
            <w:lang w:eastAsia="fi-FI"/>
          </w:rPr>
          <w:delText>="</w:delText>
        </w:r>
        <w:r w:rsidRPr="007F3FFF" w:rsidDel="00C56188">
          <w:rPr>
            <w:rFonts w:ascii="Courier New" w:hAnsi="Courier New" w:cs="Courier New"/>
            <w:color w:val="000000"/>
            <w:sz w:val="18"/>
            <w:lang w:eastAsia="fi-FI"/>
          </w:rPr>
          <w:delText>Potilaan eliniän ajan säilytettävät</w:delText>
        </w:r>
        <w:r w:rsidRPr="007F3FFF" w:rsidDel="00C56188">
          <w:rPr>
            <w:rFonts w:ascii="Courier New" w:hAnsi="Courier New" w:cs="Courier New"/>
            <w:color w:val="0000FF"/>
            <w:sz w:val="18"/>
            <w:lang w:eastAsia="fi-FI"/>
          </w:rPr>
          <w:delText>"/&gt;</w:delText>
        </w:r>
      </w:del>
    </w:p>
    <w:p w14:paraId="36D2DF03" w14:textId="77777777" w:rsidR="005869C4" w:rsidRPr="00D251B1" w:rsidRDefault="005869C4" w:rsidP="005869C4">
      <w:pPr>
        <w:pStyle w:val="Otsikko3"/>
      </w:pPr>
      <w:bookmarkStart w:id="1993" w:name="_Toc314137203"/>
      <w:bookmarkStart w:id="1994" w:name="_Toc314137959"/>
      <w:bookmarkStart w:id="1995" w:name="_Toc314138480"/>
      <w:bookmarkStart w:id="1996" w:name="_Toc314139003"/>
      <w:bookmarkStart w:id="1997" w:name="_Toc314137204"/>
      <w:bookmarkStart w:id="1998" w:name="_Toc314137960"/>
      <w:bookmarkStart w:id="1999" w:name="_Toc314138481"/>
      <w:bookmarkStart w:id="2000" w:name="_Toc314139004"/>
      <w:bookmarkStart w:id="2001" w:name="_Toc314137205"/>
      <w:bookmarkStart w:id="2002" w:name="_Toc314137961"/>
      <w:bookmarkStart w:id="2003" w:name="_Toc314138482"/>
      <w:bookmarkStart w:id="2004" w:name="_Toc314139005"/>
      <w:bookmarkStart w:id="2005" w:name="_Toc314137206"/>
      <w:bookmarkStart w:id="2006" w:name="_Toc314137962"/>
      <w:bookmarkStart w:id="2007" w:name="_Toc314138483"/>
      <w:bookmarkStart w:id="2008" w:name="_Toc314139006"/>
      <w:bookmarkStart w:id="2009" w:name="OLE_LINK27"/>
      <w:bookmarkStart w:id="2010" w:name="OLE_LINK28"/>
      <w:bookmarkStart w:id="2011" w:name="_Toc5712421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r w:rsidRPr="00D251B1">
        <w:t>hl7fi:</w:t>
      </w:r>
      <w:r w:rsidR="00351481" w:rsidRPr="00D251B1">
        <w:t>extended</w:t>
      </w:r>
      <w:r w:rsidR="00770D91" w:rsidRPr="00D251B1">
        <w:t>RetentionPeriod</w:t>
      </w:r>
      <w:bookmarkEnd w:id="2009"/>
      <w:bookmarkEnd w:id="2010"/>
      <w:r w:rsidRPr="00D251B1">
        <w:t xml:space="preserve"> – asiakirjan pidennetty säilytysaika</w:t>
      </w:r>
      <w:bookmarkEnd w:id="2011"/>
    </w:p>
    <w:p w14:paraId="52C2595E"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04EB5ED7" w14:textId="77777777" w:rsidR="007648C5" w:rsidRDefault="007648C5" w:rsidP="00044F05"/>
    <w:p w14:paraId="54A222F7" w14:textId="77777777" w:rsidR="007648C5" w:rsidRDefault="007648C5" w:rsidP="00A73F77">
      <w:pPr>
        <w:rPr>
          <w:highlight w:val="white"/>
        </w:rPr>
      </w:pPr>
    </w:p>
    <w:p w14:paraId="6B2434CB" w14:textId="77777777" w:rsidR="007648C5" w:rsidRDefault="007648C5" w:rsidP="00A73F77">
      <w:pPr>
        <w:rPr>
          <w:highlight w:val="white"/>
        </w:rPr>
      </w:pPr>
    </w:p>
    <w:p w14:paraId="670A527E" w14:textId="77777777" w:rsidR="007648C5" w:rsidRPr="00D251B1" w:rsidRDefault="007648C5" w:rsidP="00A73F77">
      <w:pPr>
        <w:rPr>
          <w:highlight w:val="white"/>
        </w:rPr>
      </w:pPr>
    </w:p>
    <w:p w14:paraId="120BAAA1" w14:textId="77777777" w:rsidR="00394D07" w:rsidRPr="00D251B1" w:rsidRDefault="00394D07" w:rsidP="00A73F77">
      <w:pPr>
        <w:rPr>
          <w:highlight w:val="white"/>
        </w:rPr>
      </w:pPr>
    </w:p>
    <w:p w14:paraId="649DA9D1"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0F88B422"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0A7343D6" w14:textId="77777777" w:rsidR="005869C4" w:rsidRPr="00D251B1" w:rsidRDefault="005869C4" w:rsidP="005869C4">
      <w:pPr>
        <w:pStyle w:val="Otsikko3"/>
      </w:pPr>
      <w:bookmarkStart w:id="2012" w:name="_Toc57124213"/>
      <w:r w:rsidRPr="00D251B1">
        <w:t>hl7fi:</w:t>
      </w:r>
      <w:r w:rsidR="00351481" w:rsidRPr="00D251B1">
        <w:t>sensitiveDoc</w:t>
      </w:r>
      <w:r w:rsidR="00B17B35" w:rsidRPr="00D251B1">
        <w:t>u</w:t>
      </w:r>
      <w:r w:rsidR="00351481" w:rsidRPr="00D251B1">
        <w:t>ment</w:t>
      </w:r>
      <w:r w:rsidRPr="00D251B1">
        <w:t xml:space="preserve"> – </w:t>
      </w:r>
      <w:bookmarkStart w:id="2013" w:name="OLE_LINK26"/>
      <w:r w:rsidRPr="00D251B1">
        <w:t xml:space="preserve">asiakirjan </w:t>
      </w:r>
      <w:r w:rsidR="0010339F" w:rsidRPr="00D251B1">
        <w:t>erityissisältö</w:t>
      </w:r>
      <w:bookmarkEnd w:id="2012"/>
      <w:bookmarkEnd w:id="2013"/>
    </w:p>
    <w:p w14:paraId="02FE2729" w14:textId="77777777" w:rsidR="00392A4A" w:rsidRPr="00D251B1" w:rsidRDefault="00B45738" w:rsidP="00392A4A">
      <w:pPr>
        <w:rPr>
          <w:highlight w:val="white"/>
        </w:rPr>
      </w:pPr>
      <w:r w:rsidRPr="00B45738">
        <w:lastRenderedPageBreak/>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6B310F22"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7D512C95" w14:textId="77777777" w:rsidTr="005B2074">
        <w:tc>
          <w:tcPr>
            <w:tcW w:w="4962" w:type="dxa"/>
            <w:gridSpan w:val="2"/>
            <w:shd w:val="clear" w:color="auto" w:fill="E6E6E6"/>
          </w:tcPr>
          <w:p w14:paraId="541E70E1"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2EDD5D4D"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59538AEC" w14:textId="77777777" w:rsidTr="005B2074">
        <w:tc>
          <w:tcPr>
            <w:tcW w:w="1134" w:type="dxa"/>
            <w:vAlign w:val="bottom"/>
          </w:tcPr>
          <w:p w14:paraId="2E2859A0"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5D030E96" w14:textId="77777777" w:rsidR="00FB5643" w:rsidRPr="00D251B1" w:rsidRDefault="003B1771" w:rsidP="005B2074">
            <w:pPr>
              <w:spacing w:before="120"/>
            </w:pPr>
            <w:r w:rsidRPr="00D251B1">
              <w:t>erillinen muuta henkilöä koskeva asiakirja</w:t>
            </w:r>
          </w:p>
        </w:tc>
      </w:tr>
    </w:tbl>
    <w:p w14:paraId="7505784B"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DE4B90C" w14:textId="77777777" w:rsidR="005869C4" w:rsidRPr="00D251B1" w:rsidRDefault="005869C4" w:rsidP="005869C4">
      <w:pPr>
        <w:rPr>
          <w:highlight w:val="white"/>
        </w:rPr>
      </w:pPr>
    </w:p>
    <w:p w14:paraId="7A9BFF76"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4DA446AE"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323861F2"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3812477F"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304DB106" w14:textId="77777777" w:rsidR="00F97610" w:rsidRPr="00D251B1" w:rsidRDefault="00A55822" w:rsidP="00A55822">
      <w:pPr>
        <w:pStyle w:val="Otsikko3"/>
      </w:pPr>
      <w:bookmarkStart w:id="2014" w:name="_Toc314137209"/>
      <w:bookmarkStart w:id="2015" w:name="_Toc314137965"/>
      <w:bookmarkStart w:id="2016" w:name="_Toc314138486"/>
      <w:bookmarkStart w:id="2017" w:name="_Toc314139009"/>
      <w:bookmarkStart w:id="2018" w:name="_Toc57124214"/>
      <w:bookmarkEnd w:id="2014"/>
      <w:bookmarkEnd w:id="2015"/>
      <w:bookmarkEnd w:id="2016"/>
      <w:bookmarkEnd w:id="2017"/>
      <w:r w:rsidRPr="00D251B1">
        <w:t>hl7fi:eprServiceProvider</w:t>
      </w:r>
      <w:r w:rsidR="00170BC5" w:rsidRPr="00D251B1">
        <w:t xml:space="preserve"> – </w:t>
      </w:r>
      <w:r w:rsidRPr="00D251B1">
        <w:t>järjestelmäpalvelujen antaja</w:t>
      </w:r>
      <w:r w:rsidR="000D7202">
        <w:t xml:space="preserve"> (ei käytössä)</w:t>
      </w:r>
      <w:bookmarkEnd w:id="2018"/>
    </w:p>
    <w:p w14:paraId="2F8CFD83"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4EE64542" w14:textId="77777777" w:rsidR="00216098" w:rsidRPr="00D251B1" w:rsidRDefault="00216098" w:rsidP="00F97610"/>
    <w:p w14:paraId="72FBD76E"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42848ABA"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71CACD78"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0C3974E0"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134567A8" w14:textId="77777777" w:rsidR="00AE3ECA" w:rsidRPr="00D251B1" w:rsidRDefault="00E023BE" w:rsidP="00E023BE">
      <w:pPr>
        <w:pStyle w:val="Otsikko3"/>
      </w:pPr>
      <w:bookmarkStart w:id="2019" w:name="_Toc314137211"/>
      <w:bookmarkStart w:id="2020" w:name="_Toc314137967"/>
      <w:bookmarkStart w:id="2021" w:name="_Toc314138488"/>
      <w:bookmarkStart w:id="2022" w:name="_Toc314139011"/>
      <w:bookmarkStart w:id="2023" w:name="_Toc314137212"/>
      <w:bookmarkStart w:id="2024" w:name="_Toc314137968"/>
      <w:bookmarkStart w:id="2025" w:name="_Toc314138489"/>
      <w:bookmarkStart w:id="2026" w:name="_Toc314139012"/>
      <w:bookmarkStart w:id="2027" w:name="_Toc314137213"/>
      <w:bookmarkStart w:id="2028" w:name="_Toc314137969"/>
      <w:bookmarkStart w:id="2029" w:name="_Toc314138490"/>
      <w:bookmarkStart w:id="2030" w:name="_Toc314139013"/>
      <w:bookmarkStart w:id="2031" w:name="_Toc314137214"/>
      <w:bookmarkStart w:id="2032" w:name="_Toc314137970"/>
      <w:bookmarkStart w:id="2033" w:name="_Toc314138491"/>
      <w:bookmarkStart w:id="2034" w:name="_Toc314139014"/>
      <w:bookmarkStart w:id="2035" w:name="_Toc314137215"/>
      <w:bookmarkStart w:id="2036" w:name="_Toc314137971"/>
      <w:bookmarkStart w:id="2037" w:name="_Toc314138492"/>
      <w:bookmarkStart w:id="2038" w:name="_Toc314139015"/>
      <w:bookmarkStart w:id="2039" w:name="_Toc57124215"/>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2039"/>
    </w:p>
    <w:p w14:paraId="68A646EF" w14:textId="77777777"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4DFC33C9" w14:textId="77777777"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5F5B949D" w14:textId="77777777" w:rsidR="002B26B9" w:rsidRPr="00D251B1" w:rsidRDefault="007648C5" w:rsidP="00AE3ECA">
      <w:r>
        <w:t xml:space="preserve"> </w:t>
      </w:r>
    </w:p>
    <w:p w14:paraId="576128C5" w14:textId="77777777" w:rsidR="00394D07" w:rsidRPr="00D251B1" w:rsidRDefault="00394D07" w:rsidP="005869C4">
      <w:pPr>
        <w:rPr>
          <w:highlight w:val="white"/>
        </w:rPr>
      </w:pPr>
    </w:p>
    <w:p w14:paraId="4565F052"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72C1630F"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00023E86"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712548C2" w14:textId="77777777" w:rsidR="00AC080F" w:rsidRPr="00D251B1" w:rsidRDefault="00AC080F" w:rsidP="00AC080F">
      <w:pPr>
        <w:pStyle w:val="Otsikko3"/>
      </w:pPr>
      <w:bookmarkStart w:id="2040" w:name="_Toc314137217"/>
      <w:bookmarkStart w:id="2041" w:name="_Toc314137973"/>
      <w:bookmarkStart w:id="2042" w:name="_Toc314138494"/>
      <w:bookmarkStart w:id="2043" w:name="_Toc314139017"/>
      <w:bookmarkStart w:id="2044" w:name="_Toc314137218"/>
      <w:bookmarkStart w:id="2045" w:name="_Toc314137974"/>
      <w:bookmarkStart w:id="2046" w:name="_Toc314138495"/>
      <w:bookmarkStart w:id="2047" w:name="_Toc314139018"/>
      <w:bookmarkStart w:id="2048" w:name="_Toc314137219"/>
      <w:bookmarkStart w:id="2049" w:name="_Toc314137975"/>
      <w:bookmarkStart w:id="2050" w:name="_Toc314138496"/>
      <w:bookmarkStart w:id="2051" w:name="_Toc314139019"/>
      <w:bookmarkStart w:id="2052" w:name="_Toc57124216"/>
      <w:bookmarkEnd w:id="2040"/>
      <w:bookmarkEnd w:id="2041"/>
      <w:bookmarkEnd w:id="2042"/>
      <w:bookmarkEnd w:id="2043"/>
      <w:bookmarkEnd w:id="2044"/>
      <w:bookmarkEnd w:id="2045"/>
      <w:bookmarkEnd w:id="2046"/>
      <w:bookmarkEnd w:id="2047"/>
      <w:bookmarkEnd w:id="2048"/>
      <w:bookmarkEnd w:id="2049"/>
      <w:bookmarkEnd w:id="2050"/>
      <w:bookmarkEnd w:id="2051"/>
      <w:r w:rsidRPr="00D251B1">
        <w:t>hl7fi:</w:t>
      </w:r>
      <w:r w:rsidR="002170D1" w:rsidRPr="002170D1">
        <w:t xml:space="preserve"> patientHomeMunicipality</w:t>
      </w:r>
      <w:r w:rsidRPr="00D251B1">
        <w:t xml:space="preserve"> – </w:t>
      </w:r>
      <w:r>
        <w:t>potilaan kotikunta</w:t>
      </w:r>
      <w:bookmarkEnd w:id="2052"/>
    </w:p>
    <w:p w14:paraId="3E652F84"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4ADCB817"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108F1BBB"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5D279273"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522A247C"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35C699AA"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1F01E8D3" w14:textId="77777777" w:rsidR="0059473C" w:rsidRDefault="0022681B" w:rsidP="0022681B">
      <w:pPr>
        <w:pStyle w:val="Otsikko1"/>
        <w:rPr>
          <w:highlight w:val="white"/>
          <w:lang w:val="en-GB" w:eastAsia="fi-FI"/>
        </w:rPr>
      </w:pPr>
      <w:bookmarkStart w:id="2053" w:name="_Toc314137221"/>
      <w:bookmarkStart w:id="2054" w:name="_Toc314137977"/>
      <w:bookmarkStart w:id="2055" w:name="_Toc314138498"/>
      <w:bookmarkStart w:id="2056" w:name="_Toc314139021"/>
      <w:bookmarkStart w:id="2057" w:name="_Toc57124217"/>
      <w:bookmarkEnd w:id="2053"/>
      <w:bookmarkEnd w:id="2054"/>
      <w:bookmarkEnd w:id="2055"/>
      <w:bookmarkEnd w:id="2056"/>
      <w:r>
        <w:rPr>
          <w:highlight w:val="white"/>
          <w:lang w:val="en-GB" w:eastAsia="fi-FI"/>
        </w:rPr>
        <w:t>Header Näyttömuotoesimerkki</w:t>
      </w:r>
      <w:bookmarkEnd w:id="2057"/>
    </w:p>
    <w:p w14:paraId="274DA6DE"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69075FAC"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5AEE3F32"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00FB48B8" w14:textId="77777777" w:rsidR="002F2BF2" w:rsidRPr="0097130A" w:rsidRDefault="002F2BF2" w:rsidP="006C4C3E">
      <w:pPr>
        <w:spacing w:before="240" w:after="240"/>
        <w:rPr>
          <w:rStyle w:val="Korostus"/>
          <w:b/>
          <w:bCs/>
          <w:i w:val="0"/>
          <w:iCs w:val="0"/>
          <w:color w:val="008000"/>
        </w:rPr>
      </w:pPr>
      <w:bookmarkStart w:id="2058" w:name="_Toc216057856"/>
      <w:bookmarkStart w:id="2059" w:name="_Toc216142495"/>
      <w:bookmarkStart w:id="2060" w:name="_Toc216057858"/>
      <w:bookmarkStart w:id="2061" w:name="_Toc216142497"/>
      <w:bookmarkStart w:id="2062" w:name="_Toc216057859"/>
      <w:bookmarkStart w:id="2063" w:name="_Toc216142498"/>
      <w:bookmarkStart w:id="2064" w:name="_Toc216057860"/>
      <w:bookmarkStart w:id="2065" w:name="_Toc216142499"/>
      <w:bookmarkStart w:id="2066" w:name="_Toc216057861"/>
      <w:bookmarkStart w:id="2067" w:name="_Toc216142500"/>
      <w:bookmarkStart w:id="2068" w:name="_Toc216057862"/>
      <w:bookmarkStart w:id="2069" w:name="_Toc216142501"/>
      <w:bookmarkStart w:id="2070" w:name="_Toc216057863"/>
      <w:bookmarkStart w:id="2071" w:name="_Toc216142502"/>
      <w:bookmarkStart w:id="2072" w:name="_Toc216057865"/>
      <w:bookmarkStart w:id="2073" w:name="_Toc216142504"/>
      <w:bookmarkStart w:id="2074" w:name="_Toc216057866"/>
      <w:bookmarkStart w:id="2075" w:name="_Toc216142505"/>
      <w:bookmarkStart w:id="2076" w:name="_Toc216057867"/>
      <w:bookmarkStart w:id="2077" w:name="_Toc216142506"/>
      <w:bookmarkStart w:id="2078" w:name="_Toc216057868"/>
      <w:bookmarkStart w:id="2079" w:name="_Toc216142507"/>
      <w:bookmarkStart w:id="2080" w:name="_Toc216057869"/>
      <w:bookmarkStart w:id="2081" w:name="_Toc216142508"/>
      <w:bookmarkStart w:id="2082" w:name="_Toc216057870"/>
      <w:bookmarkStart w:id="2083" w:name="_Toc216142509"/>
      <w:bookmarkStart w:id="2084" w:name="_Toc216057871"/>
      <w:bookmarkStart w:id="2085" w:name="_Toc216142510"/>
      <w:bookmarkStart w:id="2086" w:name="_Toc216057873"/>
      <w:bookmarkStart w:id="2087" w:name="_Toc216142512"/>
      <w:bookmarkStart w:id="2088" w:name="_Toc216057874"/>
      <w:bookmarkStart w:id="2089" w:name="_Toc216142513"/>
      <w:bookmarkStart w:id="2090" w:name="_Toc216057875"/>
      <w:bookmarkStart w:id="2091" w:name="_Toc216142514"/>
      <w:bookmarkStart w:id="2092" w:name="_Toc216057876"/>
      <w:bookmarkStart w:id="2093" w:name="_Toc216142515"/>
      <w:bookmarkStart w:id="2094" w:name="_Toc216057877"/>
      <w:bookmarkStart w:id="2095" w:name="_Toc216142516"/>
      <w:bookmarkStart w:id="2096" w:name="_Toc216057878"/>
      <w:bookmarkStart w:id="2097" w:name="_Toc21614251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43216F5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74BA4FA6"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2A8E8B31"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397EA241"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4A236E1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4C42E6A2"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3D96A7DF"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57B2F9BD"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0823BEC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5E5B6A9B"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7415959F"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7B19E261"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w:t>
      </w:r>
      <w:del w:id="2098" w:author="Tekijä" w:date="2020-11-17T14:53:00Z">
        <w:r w:rsidRPr="006C4C3E" w:rsidDel="00EC6FEE">
          <w:rPr>
            <w:rStyle w:val="Korostus"/>
            <w:b/>
            <w:bCs/>
            <w:i w:val="0"/>
            <w:iCs w:val="0"/>
            <w:sz w:val="22"/>
          </w:rPr>
          <w:delText xml:space="preserve">n </w:delText>
        </w:r>
      </w:del>
      <w:r w:rsidRPr="006C4C3E">
        <w:rPr>
          <w:rStyle w:val="Korostus"/>
          <w:b/>
          <w:bCs/>
          <w:i w:val="0"/>
          <w:iCs w:val="0"/>
          <w:sz w:val="22"/>
        </w:rPr>
        <w:t>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2B0E998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6A2588DE"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3D0093E6"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5A36C3EE"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0207787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73A4985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0C74FCC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7F13220E"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332AE" w14:textId="77777777" w:rsidR="00CB62DA" w:rsidRDefault="00CB62DA">
      <w:r>
        <w:separator/>
      </w:r>
    </w:p>
  </w:endnote>
  <w:endnote w:type="continuationSeparator" w:id="0">
    <w:p w14:paraId="6193B288" w14:textId="77777777" w:rsidR="00CB62DA" w:rsidRDefault="00CB62DA">
      <w:r>
        <w:continuationSeparator/>
      </w:r>
    </w:p>
  </w:endnote>
  <w:endnote w:type="continuationNotice" w:id="1">
    <w:p w14:paraId="5F6478D8" w14:textId="77777777" w:rsidR="00CB62DA" w:rsidRDefault="00CB6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ED3FE" w14:textId="77777777"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w:t>
    </w:r>
    <w:ins w:id="2118" w:author="Tekijä" w:date="2020-08-12T16:05:00Z">
      <w:r>
        <w:rPr>
          <w:lang w:val="en-GB"/>
        </w:rPr>
        <w:t>2</w:t>
      </w:r>
    </w:ins>
    <w:del w:id="2119" w:author="Tekijä" w:date="2020-08-12T16:05:00Z">
      <w:r w:rsidDel="00AA0D68">
        <w:rPr>
          <w:lang w:val="en-GB"/>
        </w:rPr>
        <w:delText>1</w:delText>
      </w:r>
    </w:del>
    <w:r>
      <w:rPr>
        <w:lang w:val="en-GB"/>
      </w:rPr>
      <w:t>.doc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2F9FF" w14:textId="7777777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E855C5">
      <w:rPr>
        <w:lang w:val="en-GB"/>
      </w:rPr>
      <w:t>Arkiston_CDA_R2_Header_v4.66.2_tracking.doc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217D664F"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EE0B3" w14:textId="77777777" w:rsidR="00CB62DA" w:rsidRDefault="00CB62DA">
      <w:r>
        <w:separator/>
      </w:r>
    </w:p>
  </w:footnote>
  <w:footnote w:type="continuationSeparator" w:id="0">
    <w:p w14:paraId="5D0FCB68" w14:textId="77777777" w:rsidR="00CB62DA" w:rsidRDefault="00CB62DA">
      <w:r>
        <w:continuationSeparator/>
      </w:r>
    </w:p>
  </w:footnote>
  <w:footnote w:type="continuationNotice" w:id="1">
    <w:p w14:paraId="60FB2499" w14:textId="77777777" w:rsidR="00CB62DA" w:rsidRDefault="00CB62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7362A142" w14:textId="77777777">
      <w:tc>
        <w:tcPr>
          <w:tcW w:w="2694" w:type="dxa"/>
        </w:tcPr>
        <w:p w14:paraId="4C9229E3" w14:textId="68458D48" w:rsidR="007648C5" w:rsidRDefault="00F91FAA">
          <w:r w:rsidRPr="00667DF3">
            <w:rPr>
              <w:noProof/>
              <w:lang w:eastAsia="fi-FI"/>
            </w:rPr>
            <w:drawing>
              <wp:inline distT="0" distB="0" distL="0" distR="0" wp14:anchorId="7A3F384C" wp14:editId="182F43B7">
                <wp:extent cx="1571625" cy="266700"/>
                <wp:effectExtent l="0" t="0" r="0" b="0"/>
                <wp:docPr id="11"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1E5DC1A8" w14:textId="77777777" w:rsidR="007648C5" w:rsidRDefault="007648C5"/>
      </w:tc>
      <w:tc>
        <w:tcPr>
          <w:tcW w:w="3201" w:type="dxa"/>
        </w:tcPr>
        <w:p w14:paraId="0DDB1BDB" w14:textId="77777777" w:rsidR="007648C5" w:rsidRDefault="007648C5">
          <w:fldSimple w:instr=" TITLE  \* MERGEFORMAT ">
            <w:r>
              <w:t>KanTa eArkiston CDA R2 Header</w:t>
            </w:r>
          </w:fldSimple>
        </w:p>
      </w:tc>
      <w:tc>
        <w:tcPr>
          <w:tcW w:w="1418" w:type="dxa"/>
        </w:tcPr>
        <w:p w14:paraId="29C86186" w14:textId="77777777" w:rsidR="007648C5" w:rsidRDefault="007648C5">
          <w:r>
            <w:fldChar w:fldCharType="begin"/>
          </w:r>
          <w:r>
            <w:instrText xml:space="preserve"> KEYWORDS  \* LOWER </w:instrText>
          </w:r>
          <w:r>
            <w:fldChar w:fldCharType="end"/>
          </w:r>
        </w:p>
      </w:tc>
      <w:tc>
        <w:tcPr>
          <w:tcW w:w="999" w:type="dxa"/>
        </w:tcPr>
        <w:p w14:paraId="075217AB"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2B64A991" w14:textId="77777777">
      <w:tc>
        <w:tcPr>
          <w:tcW w:w="2694" w:type="dxa"/>
        </w:tcPr>
        <w:p w14:paraId="29D14C47" w14:textId="77777777" w:rsidR="007648C5" w:rsidRDefault="007648C5"/>
      </w:tc>
      <w:tc>
        <w:tcPr>
          <w:tcW w:w="1051" w:type="dxa"/>
        </w:tcPr>
        <w:p w14:paraId="5D67F777" w14:textId="77777777" w:rsidR="007648C5" w:rsidRDefault="007648C5"/>
      </w:tc>
      <w:tc>
        <w:tcPr>
          <w:tcW w:w="3201" w:type="dxa"/>
        </w:tcPr>
        <w:p w14:paraId="788D687E" w14:textId="77777777" w:rsidR="007648C5" w:rsidRDefault="007648C5">
          <w:fldSimple w:instr=" SUBJECT  \* MERGEFORMAT ">
            <w:r>
              <w:t>Määrittelydokumentti</w:t>
            </w:r>
          </w:fldSimple>
        </w:p>
      </w:tc>
      <w:tc>
        <w:tcPr>
          <w:tcW w:w="1418" w:type="dxa"/>
        </w:tcPr>
        <w:p w14:paraId="63EEA8ED" w14:textId="77777777" w:rsidR="007648C5" w:rsidRDefault="007648C5"/>
      </w:tc>
      <w:tc>
        <w:tcPr>
          <w:tcW w:w="999" w:type="dxa"/>
        </w:tcPr>
        <w:p w14:paraId="55D36F60" w14:textId="77777777" w:rsidR="007648C5" w:rsidRDefault="007648C5"/>
      </w:tc>
    </w:tr>
    <w:tr w:rsidR="007648C5" w14:paraId="7A73B67A" w14:textId="77777777">
      <w:tc>
        <w:tcPr>
          <w:tcW w:w="2694" w:type="dxa"/>
        </w:tcPr>
        <w:p w14:paraId="4FC9E489" w14:textId="77777777" w:rsidR="007648C5" w:rsidRDefault="007648C5"/>
      </w:tc>
      <w:tc>
        <w:tcPr>
          <w:tcW w:w="1051" w:type="dxa"/>
        </w:tcPr>
        <w:p w14:paraId="0F5132D7" w14:textId="77777777" w:rsidR="007648C5" w:rsidRDefault="007648C5"/>
      </w:tc>
      <w:tc>
        <w:tcPr>
          <w:tcW w:w="3201" w:type="dxa"/>
        </w:tcPr>
        <w:p w14:paraId="39181821" w14:textId="77777777" w:rsidR="007648C5" w:rsidRDefault="007648C5"/>
      </w:tc>
      <w:tc>
        <w:tcPr>
          <w:tcW w:w="1418" w:type="dxa"/>
        </w:tcPr>
        <w:p w14:paraId="6C628267" w14:textId="77777777" w:rsidR="007648C5" w:rsidRDefault="007648C5"/>
      </w:tc>
      <w:tc>
        <w:tcPr>
          <w:tcW w:w="999" w:type="dxa"/>
        </w:tcPr>
        <w:p w14:paraId="1A319026" w14:textId="77777777" w:rsidR="007648C5" w:rsidRDefault="007648C5"/>
      </w:tc>
    </w:tr>
    <w:tr w:rsidR="007648C5" w:rsidRPr="00AF6CE4" w14:paraId="4DECC16B" w14:textId="77777777">
      <w:tc>
        <w:tcPr>
          <w:tcW w:w="2694" w:type="dxa"/>
        </w:tcPr>
        <w:p w14:paraId="442C5AC2" w14:textId="77777777" w:rsidR="007648C5" w:rsidRDefault="007648C5"/>
      </w:tc>
      <w:tc>
        <w:tcPr>
          <w:tcW w:w="1051" w:type="dxa"/>
        </w:tcPr>
        <w:p w14:paraId="74A2A8CD" w14:textId="77777777" w:rsidR="007648C5" w:rsidRDefault="007648C5"/>
      </w:tc>
      <w:tc>
        <w:tcPr>
          <w:tcW w:w="3201" w:type="dxa"/>
        </w:tcPr>
        <w:p w14:paraId="1F32C8FF" w14:textId="77777777" w:rsidR="007648C5" w:rsidRDefault="007648C5">
          <w:r>
            <w:fldChar w:fldCharType="begin"/>
          </w:r>
          <w:r>
            <w:instrText xml:space="preserve"> SAVEDATE \@ "dd.MM.yyyy" \* LOWER </w:instrText>
          </w:r>
          <w:r>
            <w:fldChar w:fldCharType="separate"/>
          </w:r>
          <w:ins w:id="35" w:author="Tekijä" w:date="2025-06-27T13:24:00Z">
            <w:r w:rsidR="00F91FAA">
              <w:rPr>
                <w:noProof/>
              </w:rPr>
              <w:t>28.03.2022</w:t>
            </w:r>
          </w:ins>
          <w:ins w:id="36" w:author="Tekijä" w:date="2022-03-28T12:32:00Z">
            <w:del w:id="37" w:author="Tekijä" w:date="2025-06-27T13:24:00Z">
              <w:r w:rsidR="00B146A8" w:rsidDel="00F91FAA">
                <w:rPr>
                  <w:noProof/>
                </w:rPr>
                <w:delText>25.11.2020</w:delText>
              </w:r>
            </w:del>
          </w:ins>
          <w:ins w:id="38" w:author="Tekijä" w:date="2020-11-25T09:00:00Z">
            <w:del w:id="39" w:author="Tekijä" w:date="2025-06-27T13:24:00Z">
              <w:r w:rsidR="001A0991" w:rsidDel="00F91FAA">
                <w:rPr>
                  <w:noProof/>
                </w:rPr>
                <w:delText>25.11.2020</w:delText>
              </w:r>
            </w:del>
          </w:ins>
          <w:ins w:id="40" w:author="Tekijä" w:date="2020-11-25T08:38:00Z">
            <w:del w:id="41" w:author="Tekijä" w:date="2025-06-27T13:24:00Z">
              <w:r w:rsidR="00BF5CC9" w:rsidDel="00F91FAA">
                <w:rPr>
                  <w:noProof/>
                </w:rPr>
                <w:delText>25.11.2020</w:delText>
              </w:r>
            </w:del>
          </w:ins>
          <w:ins w:id="42" w:author="Tekijä" w:date="2020-11-25T07:58:00Z">
            <w:del w:id="43" w:author="Tekijä" w:date="2025-06-27T13:24:00Z">
              <w:r w:rsidR="001D44C1" w:rsidDel="00F91FAA">
                <w:rPr>
                  <w:noProof/>
                </w:rPr>
                <w:delText>25.11.2020</w:delText>
              </w:r>
            </w:del>
          </w:ins>
          <w:ins w:id="44" w:author="Tekijä" w:date="2020-11-25T06:51:00Z">
            <w:del w:id="45" w:author="Tekijä" w:date="2025-06-27T13:24:00Z">
              <w:r w:rsidR="006338BE" w:rsidDel="00F91FAA">
                <w:rPr>
                  <w:noProof/>
                </w:rPr>
                <w:delText>25.11.2020</w:delText>
              </w:r>
            </w:del>
          </w:ins>
          <w:del w:id="46" w:author="Tekijä" w:date="2025-06-27T13:24:00Z">
            <w:r w:rsidR="00C56188" w:rsidDel="00F91FAA">
              <w:rPr>
                <w:noProof/>
              </w:rPr>
              <w:delText>24.11.2020</w:delText>
            </w:r>
          </w:del>
          <w:r>
            <w:rPr>
              <w:noProof/>
            </w:rPr>
            <w:fldChar w:fldCharType="end"/>
          </w:r>
        </w:p>
      </w:tc>
      <w:tc>
        <w:tcPr>
          <w:tcW w:w="1418" w:type="dxa"/>
        </w:tcPr>
        <w:p w14:paraId="7A559050"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3F8E3750" w14:textId="77777777" w:rsidR="007648C5" w:rsidRPr="009A16F1" w:rsidRDefault="007648C5">
          <w:pPr>
            <w:rPr>
              <w:lang w:val="en-US"/>
            </w:rPr>
          </w:pPr>
        </w:p>
      </w:tc>
    </w:tr>
  </w:tbl>
  <w:p w14:paraId="0EC4F90B" w14:textId="77777777"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442B1346" w14:textId="77777777" w:rsidTr="00534CA2">
      <w:trPr>
        <w:cantSplit/>
      </w:trPr>
      <w:tc>
        <w:tcPr>
          <w:tcW w:w="3544" w:type="dxa"/>
          <w:vMerge w:val="restart"/>
        </w:tcPr>
        <w:p w14:paraId="5F99E080" w14:textId="72350A56" w:rsidR="007648C5" w:rsidRDefault="00F91FAA" w:rsidP="005D7586">
          <w:pPr>
            <w:pStyle w:val="Yltunniste"/>
            <w:rPr>
              <w:i/>
              <w:iCs/>
              <w:sz w:val="36"/>
              <w:szCs w:val="36"/>
            </w:rPr>
          </w:pPr>
          <w:r w:rsidRPr="00B82DDB">
            <w:rPr>
              <w:i/>
              <w:sz w:val="52"/>
              <w:lang w:eastAsia="fi-FI"/>
            </w:rPr>
            <w:drawing>
              <wp:inline distT="0" distB="0" distL="0" distR="0" wp14:anchorId="6219F0E8" wp14:editId="44830A75">
                <wp:extent cx="742950" cy="657225"/>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2D46881C" w14:textId="77777777" w:rsidR="007648C5" w:rsidRDefault="007648C5" w:rsidP="005D5781">
          <w:pPr>
            <w:pStyle w:val="Yltunniste"/>
            <w:jc w:val="center"/>
          </w:pPr>
        </w:p>
      </w:tc>
      <w:tc>
        <w:tcPr>
          <w:tcW w:w="1843" w:type="dxa"/>
        </w:tcPr>
        <w:p w14:paraId="05E06C72" w14:textId="77777777" w:rsidR="007648C5" w:rsidRDefault="007648C5" w:rsidP="005D5781">
          <w:pPr>
            <w:pStyle w:val="Yltunniste"/>
            <w:jc w:val="center"/>
          </w:pPr>
          <w:r>
            <w:t xml:space="preserve">Versio </w:t>
          </w:r>
          <w:fldSimple w:instr=" DOCPROPERTY  Versio  \* MERGEFORMAT ">
            <w:r>
              <w:t>4.66</w:t>
            </w:r>
          </w:fldSimple>
          <w:r>
            <w:t>.</w:t>
          </w:r>
          <w:ins w:id="2099" w:author="Tekijä" w:date="2020-08-10T15:58:00Z">
            <w:r>
              <w:t>2</w:t>
            </w:r>
          </w:ins>
          <w:ins w:id="2100" w:author="Tekijä" w:date="2020-11-19T14:52:00Z">
            <w:del w:id="2101" w:author="Tekijä" w:date="2022-03-28T12:46:00Z">
              <w:r w:rsidDel="005D5781">
                <w:delText xml:space="preserve"> RC</w:delText>
              </w:r>
            </w:del>
            <w:r>
              <w:t>4</w:t>
            </w:r>
          </w:ins>
          <w:del w:id="2102" w:author="Tekijä" w:date="2020-08-10T15:58:00Z">
            <w:r w:rsidDel="00946704">
              <w:delText>1</w:delText>
            </w:r>
          </w:del>
        </w:p>
      </w:tc>
      <w:tc>
        <w:tcPr>
          <w:tcW w:w="850" w:type="dxa"/>
        </w:tcPr>
        <w:p w14:paraId="0DAD15D4"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5D5781">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5D5781">
            <w:rPr>
              <w:rStyle w:val="Sivunumero"/>
            </w:rPr>
            <w:t>61</w:t>
          </w:r>
          <w:r>
            <w:rPr>
              <w:rStyle w:val="Sivunumero"/>
            </w:rPr>
            <w:fldChar w:fldCharType="end"/>
          </w:r>
          <w:r>
            <w:rPr>
              <w:rStyle w:val="Sivunumero"/>
            </w:rPr>
            <w:t>)</w:t>
          </w:r>
        </w:p>
      </w:tc>
    </w:tr>
    <w:tr w:rsidR="007648C5" w:rsidRPr="002E0BC0" w14:paraId="55421646" w14:textId="77777777" w:rsidTr="00534CA2">
      <w:trPr>
        <w:cantSplit/>
      </w:trPr>
      <w:tc>
        <w:tcPr>
          <w:tcW w:w="3544" w:type="dxa"/>
          <w:vMerge/>
        </w:tcPr>
        <w:p w14:paraId="438F332E" w14:textId="77777777" w:rsidR="007648C5" w:rsidRDefault="007648C5" w:rsidP="005D7586">
          <w:pPr>
            <w:pStyle w:val="Yltunniste"/>
          </w:pPr>
        </w:p>
      </w:tc>
      <w:tc>
        <w:tcPr>
          <w:tcW w:w="3544" w:type="dxa"/>
        </w:tcPr>
        <w:p w14:paraId="67AB41E0" w14:textId="77777777" w:rsidR="007648C5" w:rsidRDefault="007648C5" w:rsidP="005D7586">
          <w:pPr>
            <w:pStyle w:val="Yltunniste"/>
          </w:pPr>
        </w:p>
      </w:tc>
      <w:tc>
        <w:tcPr>
          <w:tcW w:w="1843" w:type="dxa"/>
        </w:tcPr>
        <w:p w14:paraId="300B2A3C" w14:textId="77777777" w:rsidR="007648C5" w:rsidRPr="002E0BC0" w:rsidRDefault="007648C5" w:rsidP="003A46A8">
          <w:pPr>
            <w:pStyle w:val="Yltunniste"/>
            <w:jc w:val="center"/>
            <w:rPr>
              <w:lang w:val="sv-SE"/>
            </w:rPr>
          </w:pPr>
          <w:ins w:id="2103" w:author="Tekijä" w:date="2020-08-10T15:58:00Z">
            <w:del w:id="2104" w:author="Tekijä" w:date="2020-11-19T14:52:00Z">
              <w:r w:rsidDel="001144B5">
                <w:rPr>
                  <w:lang w:val="en-GB"/>
                </w:rPr>
                <w:delText>10</w:delText>
              </w:r>
            </w:del>
          </w:ins>
          <w:del w:id="2105" w:author="Tekijä" w:date="2020-11-19T14:52:00Z">
            <w:r w:rsidDel="001144B5">
              <w:rPr>
                <w:lang w:val="en-GB"/>
              </w:rPr>
              <w:delText>30.</w:delText>
            </w:r>
          </w:del>
          <w:ins w:id="2106" w:author="Tekijä" w:date="2020-08-10T15:58:00Z">
            <w:del w:id="2107" w:author="Tekijä" w:date="2020-11-19T14:52:00Z">
              <w:r w:rsidDel="001144B5">
                <w:rPr>
                  <w:lang w:val="en-GB"/>
                </w:rPr>
                <w:delText>8</w:delText>
              </w:r>
            </w:del>
          </w:ins>
          <w:del w:id="2108" w:author="Tekijä" w:date="2020-11-19T14:52:00Z">
            <w:r w:rsidDel="001144B5">
              <w:rPr>
                <w:lang w:val="en-GB"/>
              </w:rPr>
              <w:delText>4</w:delText>
            </w:r>
          </w:del>
          <w:ins w:id="2109" w:author="Tekijä" w:date="2020-11-24T16:18:00Z">
            <w:del w:id="2110" w:author="Tekijä" w:date="2022-03-28T12:46:00Z">
              <w:r w:rsidR="00044F05" w:rsidDel="005D5781">
                <w:rPr>
                  <w:lang w:val="en-GB"/>
                </w:rPr>
                <w:delText>24.</w:delText>
              </w:r>
            </w:del>
          </w:ins>
          <w:ins w:id="2111" w:author="Tekijä" w:date="2020-11-19T14:52:00Z">
            <w:del w:id="2112" w:author="Tekijä" w:date="2022-03-28T12:46:00Z">
              <w:r w:rsidDel="005D5781">
                <w:rPr>
                  <w:lang w:val="en-GB"/>
                </w:rPr>
                <w:delText>11</w:delText>
              </w:r>
            </w:del>
          </w:ins>
          <w:del w:id="2113" w:author="Tekijä" w:date="2022-03-28T12:46:00Z">
            <w:r w:rsidDel="005D5781">
              <w:rPr>
                <w:lang w:val="en-GB"/>
              </w:rPr>
              <w:delText>.20</w:delText>
            </w:r>
          </w:del>
          <w:ins w:id="2114" w:author="Tekijä" w:date="2020-08-10T15:58:00Z">
            <w:del w:id="2115" w:author="Tekijä" w:date="2022-03-28T12:46:00Z">
              <w:r w:rsidDel="005D5781">
                <w:rPr>
                  <w:lang w:val="en-GB"/>
                </w:rPr>
                <w:delText>20</w:delText>
              </w:r>
            </w:del>
          </w:ins>
          <w:del w:id="2116" w:author="Tekijä" w:date="2022-03-28T12:46:00Z">
            <w:r w:rsidDel="005D5781">
              <w:rPr>
                <w:lang w:val="en-GB"/>
              </w:rPr>
              <w:delText>19</w:delText>
            </w:r>
          </w:del>
          <w:ins w:id="2117" w:author="Tekijä" w:date="2022-03-28T12:46:00Z">
            <w:r w:rsidR="005D5781">
              <w:rPr>
                <w:lang w:val="en-GB"/>
              </w:rPr>
              <w:t>28.3.2022</w:t>
            </w:r>
          </w:ins>
        </w:p>
        <w:p w14:paraId="375FFCF0" w14:textId="77777777" w:rsidR="007648C5" w:rsidRPr="002E0BC0" w:rsidRDefault="007648C5" w:rsidP="001042CB">
          <w:pPr>
            <w:pStyle w:val="Yltunniste"/>
            <w:jc w:val="center"/>
            <w:rPr>
              <w:lang w:val="sv-SE"/>
            </w:rPr>
          </w:pPr>
        </w:p>
        <w:p w14:paraId="7877656A" w14:textId="77777777" w:rsidR="007648C5" w:rsidRPr="002E0BC0" w:rsidRDefault="007648C5" w:rsidP="007B3FA5">
          <w:pPr>
            <w:tabs>
              <w:tab w:val="left" w:pos="1562"/>
            </w:tabs>
            <w:rPr>
              <w:lang w:val="sv-SE"/>
            </w:rPr>
          </w:pPr>
          <w:r w:rsidRPr="002E0BC0">
            <w:rPr>
              <w:lang w:val="sv-SE"/>
            </w:rPr>
            <w:tab/>
          </w:r>
        </w:p>
      </w:tc>
      <w:tc>
        <w:tcPr>
          <w:tcW w:w="850" w:type="dxa"/>
        </w:tcPr>
        <w:p w14:paraId="177A98BC" w14:textId="77777777" w:rsidR="007648C5" w:rsidRPr="002E0BC0" w:rsidRDefault="007648C5" w:rsidP="005D7586">
          <w:pPr>
            <w:pStyle w:val="Yltunniste"/>
            <w:rPr>
              <w:lang w:val="sv-SE"/>
            </w:rPr>
          </w:pPr>
        </w:p>
      </w:tc>
    </w:tr>
    <w:tr w:rsidR="007648C5" w:rsidRPr="002E0BC0" w14:paraId="1B98252F" w14:textId="77777777" w:rsidTr="00534CA2">
      <w:trPr>
        <w:cantSplit/>
        <w:trHeight w:hRule="exact" w:val="284"/>
      </w:trPr>
      <w:tc>
        <w:tcPr>
          <w:tcW w:w="3544" w:type="dxa"/>
        </w:tcPr>
        <w:p w14:paraId="635D5B30"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14:paraId="0F801F86" w14:textId="77777777" w:rsidR="007648C5" w:rsidRPr="002E0BC0" w:rsidRDefault="007648C5" w:rsidP="00975560">
          <w:pPr>
            <w:pStyle w:val="Yltunniste"/>
            <w:rPr>
              <w:lang w:val="sv-SE"/>
            </w:rPr>
          </w:pPr>
          <w:r w:rsidRPr="002E0BC0">
            <w:rPr>
              <w:lang w:val="sv-SE"/>
            </w:rPr>
            <w:t>Dokumentti: eArkiston CDA R2 Header</w:t>
          </w:r>
        </w:p>
      </w:tc>
      <w:tc>
        <w:tcPr>
          <w:tcW w:w="1843" w:type="dxa"/>
        </w:tcPr>
        <w:p w14:paraId="41461E6A" w14:textId="77777777" w:rsidR="007648C5" w:rsidRPr="002E0BC0" w:rsidRDefault="007648C5" w:rsidP="005D7586">
          <w:pPr>
            <w:pStyle w:val="Yltunniste"/>
            <w:jc w:val="center"/>
            <w:rPr>
              <w:b/>
              <w:color w:val="FF0000"/>
              <w:sz w:val="16"/>
              <w:lang w:val="sv-SE"/>
            </w:rPr>
          </w:pPr>
        </w:p>
      </w:tc>
      <w:tc>
        <w:tcPr>
          <w:tcW w:w="850" w:type="dxa"/>
        </w:tcPr>
        <w:p w14:paraId="3A098DF8" w14:textId="77777777" w:rsidR="007648C5" w:rsidRPr="002E0BC0" w:rsidRDefault="007648C5" w:rsidP="005D7586">
          <w:pPr>
            <w:pStyle w:val="Yltunniste"/>
            <w:rPr>
              <w:lang w:val="sv-SE"/>
            </w:rPr>
          </w:pPr>
        </w:p>
      </w:tc>
    </w:tr>
  </w:tbl>
  <w:p w14:paraId="36D7377E" w14:textId="77777777"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75610D93" w14:textId="77777777" w:rsidTr="00D75FE7">
      <w:trPr>
        <w:cantSplit/>
      </w:trPr>
      <w:tc>
        <w:tcPr>
          <w:tcW w:w="3544" w:type="dxa"/>
          <w:vMerge w:val="restart"/>
        </w:tcPr>
        <w:p w14:paraId="28DFE8CC" w14:textId="10260800" w:rsidR="007648C5" w:rsidRDefault="00F91FAA" w:rsidP="005D7586">
          <w:pPr>
            <w:pStyle w:val="Yltunniste"/>
            <w:rPr>
              <w:i/>
              <w:iCs/>
              <w:sz w:val="36"/>
              <w:szCs w:val="36"/>
            </w:rPr>
          </w:pPr>
          <w:r w:rsidRPr="00B82DDB">
            <w:rPr>
              <w:i/>
              <w:sz w:val="52"/>
              <w:lang w:eastAsia="fi-FI"/>
            </w:rPr>
            <w:drawing>
              <wp:inline distT="0" distB="0" distL="0" distR="0" wp14:anchorId="71DA6322" wp14:editId="0561B33E">
                <wp:extent cx="742950" cy="657225"/>
                <wp:effectExtent l="0" t="0" r="0" b="0"/>
                <wp:docPr id="2"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30F2A484" w14:textId="77777777" w:rsidR="007648C5" w:rsidRDefault="007648C5" w:rsidP="005D7586">
          <w:pPr>
            <w:pStyle w:val="Yltunniste"/>
          </w:pPr>
        </w:p>
      </w:tc>
      <w:tc>
        <w:tcPr>
          <w:tcW w:w="1843" w:type="dxa"/>
        </w:tcPr>
        <w:p w14:paraId="679E1D97" w14:textId="77777777" w:rsidR="007648C5" w:rsidRDefault="007648C5" w:rsidP="00E855C5">
          <w:pPr>
            <w:pStyle w:val="Yltunniste"/>
            <w:jc w:val="center"/>
          </w:pPr>
          <w:r>
            <w:t xml:space="preserve">Versio </w:t>
          </w:r>
          <w:fldSimple w:instr=" DOCPROPERTY  Versio  \* MERGEFORMAT ">
            <w:r>
              <w:t>4.66</w:t>
            </w:r>
          </w:fldSimple>
          <w:r>
            <w:t>.</w:t>
          </w:r>
          <w:ins w:id="2120" w:author="Tekijä" w:date="2020-08-10T15:53:00Z">
            <w:r>
              <w:t>2</w:t>
            </w:r>
          </w:ins>
          <w:ins w:id="2121" w:author="Tekijä" w:date="2020-11-19T14:51:00Z">
            <w:del w:id="2122" w:author="Tekijä" w:date="2022-03-28T12:45:00Z">
              <w:r w:rsidDel="00E855C5">
                <w:delText xml:space="preserve"> RC</w:delText>
              </w:r>
            </w:del>
            <w:r>
              <w:t>4</w:t>
            </w:r>
          </w:ins>
          <w:del w:id="2123" w:author="Tekijä" w:date="2020-08-10T15:53:00Z">
            <w:r w:rsidDel="00946704">
              <w:delText>1</w:delText>
            </w:r>
          </w:del>
        </w:p>
      </w:tc>
      <w:tc>
        <w:tcPr>
          <w:tcW w:w="850" w:type="dxa"/>
        </w:tcPr>
        <w:p w14:paraId="37E20831"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5D5781">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5D5781">
            <w:rPr>
              <w:rStyle w:val="Sivunumero"/>
            </w:rPr>
            <w:t>61</w:t>
          </w:r>
          <w:r>
            <w:rPr>
              <w:rStyle w:val="Sivunumero"/>
            </w:rPr>
            <w:fldChar w:fldCharType="end"/>
          </w:r>
          <w:r>
            <w:rPr>
              <w:rStyle w:val="Sivunumero"/>
            </w:rPr>
            <w:t>)</w:t>
          </w:r>
        </w:p>
      </w:tc>
    </w:tr>
    <w:tr w:rsidR="007648C5" w14:paraId="27EBC7C4" w14:textId="77777777" w:rsidTr="00D75FE7">
      <w:trPr>
        <w:cantSplit/>
      </w:trPr>
      <w:tc>
        <w:tcPr>
          <w:tcW w:w="3544" w:type="dxa"/>
          <w:vMerge/>
        </w:tcPr>
        <w:p w14:paraId="2752AF13" w14:textId="77777777" w:rsidR="007648C5" w:rsidRDefault="007648C5" w:rsidP="005D7586">
          <w:pPr>
            <w:pStyle w:val="Yltunniste"/>
          </w:pPr>
        </w:p>
      </w:tc>
      <w:tc>
        <w:tcPr>
          <w:tcW w:w="3544" w:type="dxa"/>
        </w:tcPr>
        <w:p w14:paraId="2A132A52" w14:textId="77777777" w:rsidR="007648C5" w:rsidRDefault="007648C5" w:rsidP="007331AF">
          <w:pPr>
            <w:pStyle w:val="Yltunniste"/>
          </w:pPr>
        </w:p>
      </w:tc>
      <w:tc>
        <w:tcPr>
          <w:tcW w:w="1843" w:type="dxa"/>
        </w:tcPr>
        <w:p w14:paraId="3C4B4B07" w14:textId="77777777" w:rsidR="007648C5" w:rsidRDefault="007648C5" w:rsidP="005D7586">
          <w:pPr>
            <w:pStyle w:val="Yltunniste"/>
            <w:jc w:val="center"/>
          </w:pPr>
        </w:p>
        <w:p w14:paraId="2F8A3112" w14:textId="77777777" w:rsidR="007648C5" w:rsidRDefault="007648C5" w:rsidP="00E855C5">
          <w:pPr>
            <w:pStyle w:val="Yltunniste"/>
            <w:jc w:val="center"/>
          </w:pPr>
          <w:ins w:id="2124" w:author="Tekijä" w:date="2020-08-10T15:51:00Z">
            <w:del w:id="2125" w:author="Tekijä" w:date="2020-11-19T14:51:00Z">
              <w:r w:rsidDel="001144B5">
                <w:delText>10.8.2020</w:delText>
              </w:r>
            </w:del>
          </w:ins>
          <w:ins w:id="2126" w:author="Tekijä" w:date="2020-11-23T09:56:00Z">
            <w:del w:id="2127" w:author="Tekijä" w:date="2022-03-28T12:45:00Z">
              <w:r w:rsidDel="00E855C5">
                <w:delText>24.11.2020</w:delText>
              </w:r>
            </w:del>
          </w:ins>
          <w:ins w:id="2128" w:author="Tekijä" w:date="2020-11-19T14:51:00Z">
            <w:del w:id="2129" w:author="Tekijä" w:date="2022-03-28T12:45:00Z">
              <w:r w:rsidDel="00E855C5">
                <w:delText>11</w:delText>
              </w:r>
            </w:del>
          </w:ins>
          <w:ins w:id="2130" w:author="Tekijä" w:date="2022-03-28T12:45:00Z">
            <w:r w:rsidR="00E855C5">
              <w:t>28.3.2022</w:t>
            </w:r>
          </w:ins>
          <w:ins w:id="2131" w:author="Tekijä" w:date="2020-11-19T14:51:00Z">
            <w:del w:id="2132" w:author="Tekijä" w:date="2020-11-23T09:56:00Z">
              <w:r w:rsidDel="00856FB0">
                <w:delText>.2020</w:delText>
              </w:r>
            </w:del>
          </w:ins>
          <w:del w:id="2133" w:author="Tekijä" w:date="2020-08-10T15:51:00Z">
            <w:r w:rsidDel="00005B94">
              <w:delText>30.4.2019</w:delText>
            </w:r>
          </w:del>
        </w:p>
      </w:tc>
      <w:tc>
        <w:tcPr>
          <w:tcW w:w="850" w:type="dxa"/>
        </w:tcPr>
        <w:p w14:paraId="63895E19" w14:textId="77777777" w:rsidR="007648C5" w:rsidRDefault="007648C5" w:rsidP="005D7586">
          <w:pPr>
            <w:pStyle w:val="Yltunniste"/>
          </w:pPr>
        </w:p>
      </w:tc>
    </w:tr>
    <w:tr w:rsidR="007648C5" w14:paraId="025BDC74" w14:textId="77777777" w:rsidTr="00D75FE7">
      <w:trPr>
        <w:cantSplit/>
        <w:trHeight w:hRule="exact" w:val="284"/>
      </w:trPr>
      <w:tc>
        <w:tcPr>
          <w:tcW w:w="3544" w:type="dxa"/>
        </w:tcPr>
        <w:p w14:paraId="1B5B6626" w14:textId="77777777" w:rsidR="007648C5" w:rsidRDefault="007648C5" w:rsidP="005D7586">
          <w:pPr>
            <w:pStyle w:val="Yltunniste"/>
            <w:rPr>
              <w:i/>
              <w:sz w:val="44"/>
              <w:szCs w:val="44"/>
            </w:rPr>
          </w:pPr>
          <w:r>
            <w:rPr>
              <w:i/>
              <w:sz w:val="44"/>
              <w:szCs w:val="44"/>
            </w:rPr>
            <w:t xml:space="preserve"> </w:t>
          </w:r>
        </w:p>
      </w:tc>
      <w:tc>
        <w:tcPr>
          <w:tcW w:w="3544" w:type="dxa"/>
        </w:tcPr>
        <w:p w14:paraId="1C6A7F45" w14:textId="77777777" w:rsidR="007648C5" w:rsidRDefault="007648C5" w:rsidP="00A90BBC">
          <w:pPr>
            <w:pStyle w:val="Yltunniste"/>
          </w:pPr>
          <w:r>
            <w:t>Dokumentti: eArkiston CDA R2 Header</w:t>
          </w:r>
        </w:p>
      </w:tc>
      <w:tc>
        <w:tcPr>
          <w:tcW w:w="1843" w:type="dxa"/>
        </w:tcPr>
        <w:p w14:paraId="3CA14E23" w14:textId="77777777" w:rsidR="007648C5" w:rsidRPr="005666C0" w:rsidRDefault="007648C5" w:rsidP="005D7586">
          <w:pPr>
            <w:pStyle w:val="Yltunniste"/>
            <w:jc w:val="center"/>
            <w:rPr>
              <w:b/>
              <w:color w:val="FF0000"/>
              <w:sz w:val="16"/>
            </w:rPr>
          </w:pPr>
        </w:p>
      </w:tc>
      <w:tc>
        <w:tcPr>
          <w:tcW w:w="850" w:type="dxa"/>
        </w:tcPr>
        <w:p w14:paraId="133F66EA" w14:textId="77777777" w:rsidR="007648C5" w:rsidRDefault="007648C5" w:rsidP="005D7586">
          <w:pPr>
            <w:pStyle w:val="Yltunniste"/>
          </w:pPr>
        </w:p>
      </w:tc>
    </w:tr>
  </w:tbl>
  <w:p w14:paraId="1924FF85" w14:textId="77777777" w:rsidR="007648C5" w:rsidRPr="00F113D8"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6CF"/>
    <w:rsid w:val="003C7EA2"/>
    <w:rsid w:val="003D00FF"/>
    <w:rsid w:val="003D0179"/>
    <w:rsid w:val="003D1110"/>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1FA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454FAE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279791-B1DF-4980-B081-5975BAAE7E49}">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83DE93-274E-4E57-93D4-6D96342000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14112</Words>
  <Characters>114311</Characters>
  <Application>Microsoft Office Word</Application>
  <DocSecurity>2</DocSecurity>
  <Lines>952</Lines>
  <Paragraphs>256</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128167</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_Toc57124217</vt:lpwstr>
      </vt:variant>
      <vt:variant>
        <vt:i4>1441841</vt:i4>
      </vt:variant>
      <vt:variant>
        <vt:i4>464</vt:i4>
      </vt:variant>
      <vt:variant>
        <vt:i4>0</vt:i4>
      </vt:variant>
      <vt:variant>
        <vt:i4>5</vt:i4>
      </vt:variant>
      <vt:variant>
        <vt:lpwstr/>
      </vt:variant>
      <vt:variant>
        <vt:lpwstr>_Toc57124216</vt:lpwstr>
      </vt:variant>
      <vt:variant>
        <vt:i4>1376305</vt:i4>
      </vt:variant>
      <vt:variant>
        <vt:i4>458</vt:i4>
      </vt:variant>
      <vt:variant>
        <vt:i4>0</vt:i4>
      </vt:variant>
      <vt:variant>
        <vt:i4>5</vt:i4>
      </vt:variant>
      <vt:variant>
        <vt:lpwstr/>
      </vt:variant>
      <vt:variant>
        <vt:lpwstr>_Toc57124215</vt:lpwstr>
      </vt:variant>
      <vt:variant>
        <vt:i4>1310769</vt:i4>
      </vt:variant>
      <vt:variant>
        <vt:i4>452</vt:i4>
      </vt:variant>
      <vt:variant>
        <vt:i4>0</vt:i4>
      </vt:variant>
      <vt:variant>
        <vt:i4>5</vt:i4>
      </vt:variant>
      <vt:variant>
        <vt:lpwstr/>
      </vt:variant>
      <vt:variant>
        <vt:lpwstr>_Toc57124214</vt:lpwstr>
      </vt:variant>
      <vt:variant>
        <vt:i4>1245233</vt:i4>
      </vt:variant>
      <vt:variant>
        <vt:i4>446</vt:i4>
      </vt:variant>
      <vt:variant>
        <vt:i4>0</vt:i4>
      </vt:variant>
      <vt:variant>
        <vt:i4>5</vt:i4>
      </vt:variant>
      <vt:variant>
        <vt:lpwstr/>
      </vt:variant>
      <vt:variant>
        <vt:lpwstr>_Toc57124213</vt:lpwstr>
      </vt:variant>
      <vt:variant>
        <vt:i4>1179697</vt:i4>
      </vt:variant>
      <vt:variant>
        <vt:i4>440</vt:i4>
      </vt:variant>
      <vt:variant>
        <vt:i4>0</vt:i4>
      </vt:variant>
      <vt:variant>
        <vt:i4>5</vt:i4>
      </vt:variant>
      <vt:variant>
        <vt:lpwstr/>
      </vt:variant>
      <vt:variant>
        <vt:lpwstr>_Toc57124212</vt:lpwstr>
      </vt:variant>
      <vt:variant>
        <vt:i4>1114161</vt:i4>
      </vt:variant>
      <vt:variant>
        <vt:i4>434</vt:i4>
      </vt:variant>
      <vt:variant>
        <vt:i4>0</vt:i4>
      </vt:variant>
      <vt:variant>
        <vt:i4>5</vt:i4>
      </vt:variant>
      <vt:variant>
        <vt:lpwstr/>
      </vt:variant>
      <vt:variant>
        <vt:lpwstr>_Toc57124211</vt:lpwstr>
      </vt:variant>
      <vt:variant>
        <vt:i4>1048625</vt:i4>
      </vt:variant>
      <vt:variant>
        <vt:i4>428</vt:i4>
      </vt:variant>
      <vt:variant>
        <vt:i4>0</vt:i4>
      </vt:variant>
      <vt:variant>
        <vt:i4>5</vt:i4>
      </vt:variant>
      <vt:variant>
        <vt:lpwstr/>
      </vt:variant>
      <vt:variant>
        <vt:lpwstr>_Toc57124210</vt:lpwstr>
      </vt:variant>
      <vt:variant>
        <vt:i4>1638448</vt:i4>
      </vt:variant>
      <vt:variant>
        <vt:i4>422</vt:i4>
      </vt:variant>
      <vt:variant>
        <vt:i4>0</vt:i4>
      </vt:variant>
      <vt:variant>
        <vt:i4>5</vt:i4>
      </vt:variant>
      <vt:variant>
        <vt:lpwstr/>
      </vt:variant>
      <vt:variant>
        <vt:lpwstr>_Toc57124209</vt:lpwstr>
      </vt:variant>
      <vt:variant>
        <vt:i4>1572912</vt:i4>
      </vt:variant>
      <vt:variant>
        <vt:i4>416</vt:i4>
      </vt:variant>
      <vt:variant>
        <vt:i4>0</vt:i4>
      </vt:variant>
      <vt:variant>
        <vt:i4>5</vt:i4>
      </vt:variant>
      <vt:variant>
        <vt:lpwstr/>
      </vt:variant>
      <vt:variant>
        <vt:lpwstr>_Toc57124208</vt:lpwstr>
      </vt:variant>
      <vt:variant>
        <vt:i4>1507376</vt:i4>
      </vt:variant>
      <vt:variant>
        <vt:i4>410</vt:i4>
      </vt:variant>
      <vt:variant>
        <vt:i4>0</vt:i4>
      </vt:variant>
      <vt:variant>
        <vt:i4>5</vt:i4>
      </vt:variant>
      <vt:variant>
        <vt:lpwstr/>
      </vt:variant>
      <vt:variant>
        <vt:lpwstr>_Toc57124207</vt:lpwstr>
      </vt:variant>
      <vt:variant>
        <vt:i4>1441840</vt:i4>
      </vt:variant>
      <vt:variant>
        <vt:i4>404</vt:i4>
      </vt:variant>
      <vt:variant>
        <vt:i4>0</vt:i4>
      </vt:variant>
      <vt:variant>
        <vt:i4>5</vt:i4>
      </vt:variant>
      <vt:variant>
        <vt:lpwstr/>
      </vt:variant>
      <vt:variant>
        <vt:lpwstr>_Toc57124206</vt:lpwstr>
      </vt:variant>
      <vt:variant>
        <vt:i4>1376304</vt:i4>
      </vt:variant>
      <vt:variant>
        <vt:i4>398</vt:i4>
      </vt:variant>
      <vt:variant>
        <vt:i4>0</vt:i4>
      </vt:variant>
      <vt:variant>
        <vt:i4>5</vt:i4>
      </vt:variant>
      <vt:variant>
        <vt:lpwstr/>
      </vt:variant>
      <vt:variant>
        <vt:lpwstr>_Toc57124205</vt:lpwstr>
      </vt:variant>
      <vt:variant>
        <vt:i4>1310768</vt:i4>
      </vt:variant>
      <vt:variant>
        <vt:i4>392</vt:i4>
      </vt:variant>
      <vt:variant>
        <vt:i4>0</vt:i4>
      </vt:variant>
      <vt:variant>
        <vt:i4>5</vt:i4>
      </vt:variant>
      <vt:variant>
        <vt:lpwstr/>
      </vt:variant>
      <vt:variant>
        <vt:lpwstr>_Toc57124204</vt:lpwstr>
      </vt:variant>
      <vt:variant>
        <vt:i4>1245232</vt:i4>
      </vt:variant>
      <vt:variant>
        <vt:i4>386</vt:i4>
      </vt:variant>
      <vt:variant>
        <vt:i4>0</vt:i4>
      </vt:variant>
      <vt:variant>
        <vt:i4>5</vt:i4>
      </vt:variant>
      <vt:variant>
        <vt:lpwstr/>
      </vt:variant>
      <vt:variant>
        <vt:lpwstr>_Toc57124203</vt:lpwstr>
      </vt:variant>
      <vt:variant>
        <vt:i4>1179696</vt:i4>
      </vt:variant>
      <vt:variant>
        <vt:i4>380</vt:i4>
      </vt:variant>
      <vt:variant>
        <vt:i4>0</vt:i4>
      </vt:variant>
      <vt:variant>
        <vt:i4>5</vt:i4>
      </vt:variant>
      <vt:variant>
        <vt:lpwstr/>
      </vt:variant>
      <vt:variant>
        <vt:lpwstr>_Toc57124202</vt:lpwstr>
      </vt:variant>
      <vt:variant>
        <vt:i4>1114160</vt:i4>
      </vt:variant>
      <vt:variant>
        <vt:i4>374</vt:i4>
      </vt:variant>
      <vt:variant>
        <vt:i4>0</vt:i4>
      </vt:variant>
      <vt:variant>
        <vt:i4>5</vt:i4>
      </vt:variant>
      <vt:variant>
        <vt:lpwstr/>
      </vt:variant>
      <vt:variant>
        <vt:lpwstr>_Toc57124201</vt:lpwstr>
      </vt:variant>
      <vt:variant>
        <vt:i4>1048624</vt:i4>
      </vt:variant>
      <vt:variant>
        <vt:i4>368</vt:i4>
      </vt:variant>
      <vt:variant>
        <vt:i4>0</vt:i4>
      </vt:variant>
      <vt:variant>
        <vt:i4>5</vt:i4>
      </vt:variant>
      <vt:variant>
        <vt:lpwstr/>
      </vt:variant>
      <vt:variant>
        <vt:lpwstr>_Toc57124200</vt:lpwstr>
      </vt:variant>
      <vt:variant>
        <vt:i4>1703993</vt:i4>
      </vt:variant>
      <vt:variant>
        <vt:i4>362</vt:i4>
      </vt:variant>
      <vt:variant>
        <vt:i4>0</vt:i4>
      </vt:variant>
      <vt:variant>
        <vt:i4>5</vt:i4>
      </vt:variant>
      <vt:variant>
        <vt:lpwstr/>
      </vt:variant>
      <vt:variant>
        <vt:lpwstr>_Toc57124199</vt:lpwstr>
      </vt:variant>
      <vt:variant>
        <vt:i4>1769529</vt:i4>
      </vt:variant>
      <vt:variant>
        <vt:i4>356</vt:i4>
      </vt:variant>
      <vt:variant>
        <vt:i4>0</vt:i4>
      </vt:variant>
      <vt:variant>
        <vt:i4>5</vt:i4>
      </vt:variant>
      <vt:variant>
        <vt:lpwstr/>
      </vt:variant>
      <vt:variant>
        <vt:lpwstr>_Toc57124198</vt:lpwstr>
      </vt:variant>
      <vt:variant>
        <vt:i4>1310777</vt:i4>
      </vt:variant>
      <vt:variant>
        <vt:i4>350</vt:i4>
      </vt:variant>
      <vt:variant>
        <vt:i4>0</vt:i4>
      </vt:variant>
      <vt:variant>
        <vt:i4>5</vt:i4>
      </vt:variant>
      <vt:variant>
        <vt:lpwstr/>
      </vt:variant>
      <vt:variant>
        <vt:lpwstr>_Toc57124197</vt:lpwstr>
      </vt:variant>
      <vt:variant>
        <vt:i4>1376313</vt:i4>
      </vt:variant>
      <vt:variant>
        <vt:i4>344</vt:i4>
      </vt:variant>
      <vt:variant>
        <vt:i4>0</vt:i4>
      </vt:variant>
      <vt:variant>
        <vt:i4>5</vt:i4>
      </vt:variant>
      <vt:variant>
        <vt:lpwstr/>
      </vt:variant>
      <vt:variant>
        <vt:lpwstr>_Toc57124196</vt:lpwstr>
      </vt:variant>
      <vt:variant>
        <vt:i4>1441849</vt:i4>
      </vt:variant>
      <vt:variant>
        <vt:i4>338</vt:i4>
      </vt:variant>
      <vt:variant>
        <vt:i4>0</vt:i4>
      </vt:variant>
      <vt:variant>
        <vt:i4>5</vt:i4>
      </vt:variant>
      <vt:variant>
        <vt:lpwstr/>
      </vt:variant>
      <vt:variant>
        <vt:lpwstr>_Toc57124195</vt:lpwstr>
      </vt:variant>
      <vt:variant>
        <vt:i4>1507385</vt:i4>
      </vt:variant>
      <vt:variant>
        <vt:i4>332</vt:i4>
      </vt:variant>
      <vt:variant>
        <vt:i4>0</vt:i4>
      </vt:variant>
      <vt:variant>
        <vt:i4>5</vt:i4>
      </vt:variant>
      <vt:variant>
        <vt:lpwstr/>
      </vt:variant>
      <vt:variant>
        <vt:lpwstr>_Toc57124194</vt:lpwstr>
      </vt:variant>
      <vt:variant>
        <vt:i4>1048633</vt:i4>
      </vt:variant>
      <vt:variant>
        <vt:i4>326</vt:i4>
      </vt:variant>
      <vt:variant>
        <vt:i4>0</vt:i4>
      </vt:variant>
      <vt:variant>
        <vt:i4>5</vt:i4>
      </vt:variant>
      <vt:variant>
        <vt:lpwstr/>
      </vt:variant>
      <vt:variant>
        <vt:lpwstr>_Toc57124193</vt:lpwstr>
      </vt:variant>
      <vt:variant>
        <vt:i4>1114169</vt:i4>
      </vt:variant>
      <vt:variant>
        <vt:i4>320</vt:i4>
      </vt:variant>
      <vt:variant>
        <vt:i4>0</vt:i4>
      </vt:variant>
      <vt:variant>
        <vt:i4>5</vt:i4>
      </vt:variant>
      <vt:variant>
        <vt:lpwstr/>
      </vt:variant>
      <vt:variant>
        <vt:lpwstr>_Toc57124192</vt:lpwstr>
      </vt:variant>
      <vt:variant>
        <vt:i4>1179705</vt:i4>
      </vt:variant>
      <vt:variant>
        <vt:i4>314</vt:i4>
      </vt:variant>
      <vt:variant>
        <vt:i4>0</vt:i4>
      </vt:variant>
      <vt:variant>
        <vt:i4>5</vt:i4>
      </vt:variant>
      <vt:variant>
        <vt:lpwstr/>
      </vt:variant>
      <vt:variant>
        <vt:lpwstr>_Toc57124191</vt:lpwstr>
      </vt:variant>
      <vt:variant>
        <vt:i4>1245241</vt:i4>
      </vt:variant>
      <vt:variant>
        <vt:i4>308</vt:i4>
      </vt:variant>
      <vt:variant>
        <vt:i4>0</vt:i4>
      </vt:variant>
      <vt:variant>
        <vt:i4>5</vt:i4>
      </vt:variant>
      <vt:variant>
        <vt:lpwstr/>
      </vt:variant>
      <vt:variant>
        <vt:lpwstr>_Toc57124190</vt:lpwstr>
      </vt:variant>
      <vt:variant>
        <vt:i4>1703992</vt:i4>
      </vt:variant>
      <vt:variant>
        <vt:i4>302</vt:i4>
      </vt:variant>
      <vt:variant>
        <vt:i4>0</vt:i4>
      </vt:variant>
      <vt:variant>
        <vt:i4>5</vt:i4>
      </vt:variant>
      <vt:variant>
        <vt:lpwstr/>
      </vt:variant>
      <vt:variant>
        <vt:lpwstr>_Toc57124189</vt:lpwstr>
      </vt:variant>
      <vt:variant>
        <vt:i4>1769528</vt:i4>
      </vt:variant>
      <vt:variant>
        <vt:i4>296</vt:i4>
      </vt:variant>
      <vt:variant>
        <vt:i4>0</vt:i4>
      </vt:variant>
      <vt:variant>
        <vt:i4>5</vt:i4>
      </vt:variant>
      <vt:variant>
        <vt:lpwstr/>
      </vt:variant>
      <vt:variant>
        <vt:lpwstr>_Toc57124188</vt:lpwstr>
      </vt:variant>
      <vt:variant>
        <vt:i4>1310776</vt:i4>
      </vt:variant>
      <vt:variant>
        <vt:i4>290</vt:i4>
      </vt:variant>
      <vt:variant>
        <vt:i4>0</vt:i4>
      </vt:variant>
      <vt:variant>
        <vt:i4>5</vt:i4>
      </vt:variant>
      <vt:variant>
        <vt:lpwstr/>
      </vt:variant>
      <vt:variant>
        <vt:lpwstr>_Toc57124187</vt:lpwstr>
      </vt:variant>
      <vt:variant>
        <vt:i4>1376312</vt:i4>
      </vt:variant>
      <vt:variant>
        <vt:i4>284</vt:i4>
      </vt:variant>
      <vt:variant>
        <vt:i4>0</vt:i4>
      </vt:variant>
      <vt:variant>
        <vt:i4>5</vt:i4>
      </vt:variant>
      <vt:variant>
        <vt:lpwstr/>
      </vt:variant>
      <vt:variant>
        <vt:lpwstr>_Toc57124186</vt:lpwstr>
      </vt:variant>
      <vt:variant>
        <vt:i4>1441848</vt:i4>
      </vt:variant>
      <vt:variant>
        <vt:i4>278</vt:i4>
      </vt:variant>
      <vt:variant>
        <vt:i4>0</vt:i4>
      </vt:variant>
      <vt:variant>
        <vt:i4>5</vt:i4>
      </vt:variant>
      <vt:variant>
        <vt:lpwstr/>
      </vt:variant>
      <vt:variant>
        <vt:lpwstr>_Toc57124185</vt:lpwstr>
      </vt:variant>
      <vt:variant>
        <vt:i4>1507384</vt:i4>
      </vt:variant>
      <vt:variant>
        <vt:i4>272</vt:i4>
      </vt:variant>
      <vt:variant>
        <vt:i4>0</vt:i4>
      </vt:variant>
      <vt:variant>
        <vt:i4>5</vt:i4>
      </vt:variant>
      <vt:variant>
        <vt:lpwstr/>
      </vt:variant>
      <vt:variant>
        <vt:lpwstr>_Toc57124184</vt:lpwstr>
      </vt:variant>
      <vt:variant>
        <vt:i4>1048632</vt:i4>
      </vt:variant>
      <vt:variant>
        <vt:i4>266</vt:i4>
      </vt:variant>
      <vt:variant>
        <vt:i4>0</vt:i4>
      </vt:variant>
      <vt:variant>
        <vt:i4>5</vt:i4>
      </vt:variant>
      <vt:variant>
        <vt:lpwstr/>
      </vt:variant>
      <vt:variant>
        <vt:lpwstr>_Toc57124183</vt:lpwstr>
      </vt:variant>
      <vt:variant>
        <vt:i4>1114168</vt:i4>
      </vt:variant>
      <vt:variant>
        <vt:i4>260</vt:i4>
      </vt:variant>
      <vt:variant>
        <vt:i4>0</vt:i4>
      </vt:variant>
      <vt:variant>
        <vt:i4>5</vt:i4>
      </vt:variant>
      <vt:variant>
        <vt:lpwstr/>
      </vt:variant>
      <vt:variant>
        <vt:lpwstr>_Toc57124182</vt:lpwstr>
      </vt:variant>
      <vt:variant>
        <vt:i4>1179704</vt:i4>
      </vt:variant>
      <vt:variant>
        <vt:i4>254</vt:i4>
      </vt:variant>
      <vt:variant>
        <vt:i4>0</vt:i4>
      </vt:variant>
      <vt:variant>
        <vt:i4>5</vt:i4>
      </vt:variant>
      <vt:variant>
        <vt:lpwstr/>
      </vt:variant>
      <vt:variant>
        <vt:lpwstr>_Toc57124181</vt:lpwstr>
      </vt:variant>
      <vt:variant>
        <vt:i4>1245240</vt:i4>
      </vt:variant>
      <vt:variant>
        <vt:i4>248</vt:i4>
      </vt:variant>
      <vt:variant>
        <vt:i4>0</vt:i4>
      </vt:variant>
      <vt:variant>
        <vt:i4>5</vt:i4>
      </vt:variant>
      <vt:variant>
        <vt:lpwstr/>
      </vt:variant>
      <vt:variant>
        <vt:lpwstr>_Toc57124180</vt:lpwstr>
      </vt:variant>
      <vt:variant>
        <vt:i4>1703991</vt:i4>
      </vt:variant>
      <vt:variant>
        <vt:i4>242</vt:i4>
      </vt:variant>
      <vt:variant>
        <vt:i4>0</vt:i4>
      </vt:variant>
      <vt:variant>
        <vt:i4>5</vt:i4>
      </vt:variant>
      <vt:variant>
        <vt:lpwstr/>
      </vt:variant>
      <vt:variant>
        <vt:lpwstr>_Toc57124179</vt:lpwstr>
      </vt:variant>
      <vt:variant>
        <vt:i4>1769527</vt:i4>
      </vt:variant>
      <vt:variant>
        <vt:i4>236</vt:i4>
      </vt:variant>
      <vt:variant>
        <vt:i4>0</vt:i4>
      </vt:variant>
      <vt:variant>
        <vt:i4>5</vt:i4>
      </vt:variant>
      <vt:variant>
        <vt:lpwstr/>
      </vt:variant>
      <vt:variant>
        <vt:lpwstr>_Toc57124178</vt:lpwstr>
      </vt:variant>
      <vt:variant>
        <vt:i4>1310775</vt:i4>
      </vt:variant>
      <vt:variant>
        <vt:i4>230</vt:i4>
      </vt:variant>
      <vt:variant>
        <vt:i4>0</vt:i4>
      </vt:variant>
      <vt:variant>
        <vt:i4>5</vt:i4>
      </vt:variant>
      <vt:variant>
        <vt:lpwstr/>
      </vt:variant>
      <vt:variant>
        <vt:lpwstr>_Toc57124177</vt:lpwstr>
      </vt:variant>
      <vt:variant>
        <vt:i4>1376311</vt:i4>
      </vt:variant>
      <vt:variant>
        <vt:i4>224</vt:i4>
      </vt:variant>
      <vt:variant>
        <vt:i4>0</vt:i4>
      </vt:variant>
      <vt:variant>
        <vt:i4>5</vt:i4>
      </vt:variant>
      <vt:variant>
        <vt:lpwstr/>
      </vt:variant>
      <vt:variant>
        <vt:lpwstr>_Toc57124176</vt:lpwstr>
      </vt:variant>
      <vt:variant>
        <vt:i4>1441847</vt:i4>
      </vt:variant>
      <vt:variant>
        <vt:i4>218</vt:i4>
      </vt:variant>
      <vt:variant>
        <vt:i4>0</vt:i4>
      </vt:variant>
      <vt:variant>
        <vt:i4>5</vt:i4>
      </vt:variant>
      <vt:variant>
        <vt:lpwstr/>
      </vt:variant>
      <vt:variant>
        <vt:lpwstr>_Toc57124175</vt:lpwstr>
      </vt:variant>
      <vt:variant>
        <vt:i4>1048631</vt:i4>
      </vt:variant>
      <vt:variant>
        <vt:i4>212</vt:i4>
      </vt:variant>
      <vt:variant>
        <vt:i4>0</vt:i4>
      </vt:variant>
      <vt:variant>
        <vt:i4>5</vt:i4>
      </vt:variant>
      <vt:variant>
        <vt:lpwstr/>
      </vt:variant>
      <vt:variant>
        <vt:lpwstr>_Toc57124173</vt:lpwstr>
      </vt:variant>
      <vt:variant>
        <vt:i4>1114167</vt:i4>
      </vt:variant>
      <vt:variant>
        <vt:i4>206</vt:i4>
      </vt:variant>
      <vt:variant>
        <vt:i4>0</vt:i4>
      </vt:variant>
      <vt:variant>
        <vt:i4>5</vt:i4>
      </vt:variant>
      <vt:variant>
        <vt:lpwstr/>
      </vt:variant>
      <vt:variant>
        <vt:lpwstr>_Toc57124172</vt:lpwstr>
      </vt:variant>
      <vt:variant>
        <vt:i4>1179703</vt:i4>
      </vt:variant>
      <vt:variant>
        <vt:i4>200</vt:i4>
      </vt:variant>
      <vt:variant>
        <vt:i4>0</vt:i4>
      </vt:variant>
      <vt:variant>
        <vt:i4>5</vt:i4>
      </vt:variant>
      <vt:variant>
        <vt:lpwstr/>
      </vt:variant>
      <vt:variant>
        <vt:lpwstr>_Toc57124171</vt:lpwstr>
      </vt:variant>
      <vt:variant>
        <vt:i4>1245239</vt:i4>
      </vt:variant>
      <vt:variant>
        <vt:i4>194</vt:i4>
      </vt:variant>
      <vt:variant>
        <vt:i4>0</vt:i4>
      </vt:variant>
      <vt:variant>
        <vt:i4>5</vt:i4>
      </vt:variant>
      <vt:variant>
        <vt:lpwstr/>
      </vt:variant>
      <vt:variant>
        <vt:lpwstr>_Toc57124170</vt:lpwstr>
      </vt:variant>
      <vt:variant>
        <vt:i4>1703990</vt:i4>
      </vt:variant>
      <vt:variant>
        <vt:i4>188</vt:i4>
      </vt:variant>
      <vt:variant>
        <vt:i4>0</vt:i4>
      </vt:variant>
      <vt:variant>
        <vt:i4>5</vt:i4>
      </vt:variant>
      <vt:variant>
        <vt:lpwstr/>
      </vt:variant>
      <vt:variant>
        <vt:lpwstr>_Toc57124169</vt:lpwstr>
      </vt:variant>
      <vt:variant>
        <vt:i4>1769526</vt:i4>
      </vt:variant>
      <vt:variant>
        <vt:i4>182</vt:i4>
      </vt:variant>
      <vt:variant>
        <vt:i4>0</vt:i4>
      </vt:variant>
      <vt:variant>
        <vt:i4>5</vt:i4>
      </vt:variant>
      <vt:variant>
        <vt:lpwstr/>
      </vt:variant>
      <vt:variant>
        <vt:lpwstr>_Toc57124168</vt:lpwstr>
      </vt:variant>
      <vt:variant>
        <vt:i4>1310774</vt:i4>
      </vt:variant>
      <vt:variant>
        <vt:i4>176</vt:i4>
      </vt:variant>
      <vt:variant>
        <vt:i4>0</vt:i4>
      </vt:variant>
      <vt:variant>
        <vt:i4>5</vt:i4>
      </vt:variant>
      <vt:variant>
        <vt:lpwstr/>
      </vt:variant>
      <vt:variant>
        <vt:lpwstr>_Toc57124167</vt:lpwstr>
      </vt:variant>
      <vt:variant>
        <vt:i4>1376310</vt:i4>
      </vt:variant>
      <vt:variant>
        <vt:i4>170</vt:i4>
      </vt:variant>
      <vt:variant>
        <vt:i4>0</vt:i4>
      </vt:variant>
      <vt:variant>
        <vt:i4>5</vt:i4>
      </vt:variant>
      <vt:variant>
        <vt:lpwstr/>
      </vt:variant>
      <vt:variant>
        <vt:lpwstr>_Toc57124166</vt:lpwstr>
      </vt:variant>
      <vt:variant>
        <vt:i4>1441846</vt:i4>
      </vt:variant>
      <vt:variant>
        <vt:i4>164</vt:i4>
      </vt:variant>
      <vt:variant>
        <vt:i4>0</vt:i4>
      </vt:variant>
      <vt:variant>
        <vt:i4>5</vt:i4>
      </vt:variant>
      <vt:variant>
        <vt:lpwstr/>
      </vt:variant>
      <vt:variant>
        <vt:lpwstr>_Toc57124165</vt:lpwstr>
      </vt:variant>
      <vt:variant>
        <vt:i4>1507382</vt:i4>
      </vt:variant>
      <vt:variant>
        <vt:i4>158</vt:i4>
      </vt:variant>
      <vt:variant>
        <vt:i4>0</vt:i4>
      </vt:variant>
      <vt:variant>
        <vt:i4>5</vt:i4>
      </vt:variant>
      <vt:variant>
        <vt:lpwstr/>
      </vt:variant>
      <vt:variant>
        <vt:lpwstr>_Toc57124164</vt:lpwstr>
      </vt:variant>
      <vt:variant>
        <vt:i4>1048630</vt:i4>
      </vt:variant>
      <vt:variant>
        <vt:i4>152</vt:i4>
      </vt:variant>
      <vt:variant>
        <vt:i4>0</vt:i4>
      </vt:variant>
      <vt:variant>
        <vt:i4>5</vt:i4>
      </vt:variant>
      <vt:variant>
        <vt:lpwstr/>
      </vt:variant>
      <vt:variant>
        <vt:lpwstr>_Toc57124163</vt:lpwstr>
      </vt:variant>
      <vt:variant>
        <vt:i4>1114166</vt:i4>
      </vt:variant>
      <vt:variant>
        <vt:i4>146</vt:i4>
      </vt:variant>
      <vt:variant>
        <vt:i4>0</vt:i4>
      </vt:variant>
      <vt:variant>
        <vt:i4>5</vt:i4>
      </vt:variant>
      <vt:variant>
        <vt:lpwstr/>
      </vt:variant>
      <vt:variant>
        <vt:lpwstr>_Toc57124162</vt:lpwstr>
      </vt:variant>
      <vt:variant>
        <vt:i4>1179702</vt:i4>
      </vt:variant>
      <vt:variant>
        <vt:i4>140</vt:i4>
      </vt:variant>
      <vt:variant>
        <vt:i4>0</vt:i4>
      </vt:variant>
      <vt:variant>
        <vt:i4>5</vt:i4>
      </vt:variant>
      <vt:variant>
        <vt:lpwstr/>
      </vt:variant>
      <vt:variant>
        <vt:lpwstr>_Toc57124161</vt:lpwstr>
      </vt:variant>
      <vt:variant>
        <vt:i4>1245238</vt:i4>
      </vt:variant>
      <vt:variant>
        <vt:i4>134</vt:i4>
      </vt:variant>
      <vt:variant>
        <vt:i4>0</vt:i4>
      </vt:variant>
      <vt:variant>
        <vt:i4>5</vt:i4>
      </vt:variant>
      <vt:variant>
        <vt:lpwstr/>
      </vt:variant>
      <vt:variant>
        <vt:lpwstr>_Toc57124160</vt:lpwstr>
      </vt:variant>
      <vt:variant>
        <vt:i4>1703989</vt:i4>
      </vt:variant>
      <vt:variant>
        <vt:i4>128</vt:i4>
      </vt:variant>
      <vt:variant>
        <vt:i4>0</vt:i4>
      </vt:variant>
      <vt:variant>
        <vt:i4>5</vt:i4>
      </vt:variant>
      <vt:variant>
        <vt:lpwstr/>
      </vt:variant>
      <vt:variant>
        <vt:lpwstr>_Toc57124159</vt:lpwstr>
      </vt:variant>
      <vt:variant>
        <vt:i4>1769525</vt:i4>
      </vt:variant>
      <vt:variant>
        <vt:i4>122</vt:i4>
      </vt:variant>
      <vt:variant>
        <vt:i4>0</vt:i4>
      </vt:variant>
      <vt:variant>
        <vt:i4>5</vt:i4>
      </vt:variant>
      <vt:variant>
        <vt:lpwstr/>
      </vt:variant>
      <vt:variant>
        <vt:lpwstr>_Toc57124158</vt:lpwstr>
      </vt:variant>
      <vt:variant>
        <vt:i4>1310773</vt:i4>
      </vt:variant>
      <vt:variant>
        <vt:i4>116</vt:i4>
      </vt:variant>
      <vt:variant>
        <vt:i4>0</vt:i4>
      </vt:variant>
      <vt:variant>
        <vt:i4>5</vt:i4>
      </vt:variant>
      <vt:variant>
        <vt:lpwstr/>
      </vt:variant>
      <vt:variant>
        <vt:lpwstr>_Toc57124157</vt:lpwstr>
      </vt:variant>
      <vt:variant>
        <vt:i4>1376309</vt:i4>
      </vt:variant>
      <vt:variant>
        <vt:i4>110</vt:i4>
      </vt:variant>
      <vt:variant>
        <vt:i4>0</vt:i4>
      </vt:variant>
      <vt:variant>
        <vt:i4>5</vt:i4>
      </vt:variant>
      <vt:variant>
        <vt:lpwstr/>
      </vt:variant>
      <vt:variant>
        <vt:lpwstr>_Toc57124156</vt:lpwstr>
      </vt:variant>
      <vt:variant>
        <vt:i4>1441845</vt:i4>
      </vt:variant>
      <vt:variant>
        <vt:i4>104</vt:i4>
      </vt:variant>
      <vt:variant>
        <vt:i4>0</vt:i4>
      </vt:variant>
      <vt:variant>
        <vt:i4>5</vt:i4>
      </vt:variant>
      <vt:variant>
        <vt:lpwstr/>
      </vt:variant>
      <vt:variant>
        <vt:lpwstr>_Toc57124155</vt:lpwstr>
      </vt:variant>
      <vt:variant>
        <vt:i4>1507381</vt:i4>
      </vt:variant>
      <vt:variant>
        <vt:i4>98</vt:i4>
      </vt:variant>
      <vt:variant>
        <vt:i4>0</vt:i4>
      </vt:variant>
      <vt:variant>
        <vt:i4>5</vt:i4>
      </vt:variant>
      <vt:variant>
        <vt:lpwstr/>
      </vt:variant>
      <vt:variant>
        <vt:lpwstr>_Toc57124154</vt:lpwstr>
      </vt:variant>
      <vt:variant>
        <vt:i4>1048629</vt:i4>
      </vt:variant>
      <vt:variant>
        <vt:i4>92</vt:i4>
      </vt:variant>
      <vt:variant>
        <vt:i4>0</vt:i4>
      </vt:variant>
      <vt:variant>
        <vt:i4>5</vt:i4>
      </vt:variant>
      <vt:variant>
        <vt:lpwstr/>
      </vt:variant>
      <vt:variant>
        <vt:lpwstr>_Toc57124153</vt:lpwstr>
      </vt:variant>
      <vt:variant>
        <vt:i4>1114165</vt:i4>
      </vt:variant>
      <vt:variant>
        <vt:i4>86</vt:i4>
      </vt:variant>
      <vt:variant>
        <vt:i4>0</vt:i4>
      </vt:variant>
      <vt:variant>
        <vt:i4>5</vt:i4>
      </vt:variant>
      <vt:variant>
        <vt:lpwstr/>
      </vt:variant>
      <vt:variant>
        <vt:lpwstr>_Toc57124152</vt:lpwstr>
      </vt:variant>
      <vt:variant>
        <vt:i4>1179701</vt:i4>
      </vt:variant>
      <vt:variant>
        <vt:i4>80</vt:i4>
      </vt:variant>
      <vt:variant>
        <vt:i4>0</vt:i4>
      </vt:variant>
      <vt:variant>
        <vt:i4>5</vt:i4>
      </vt:variant>
      <vt:variant>
        <vt:lpwstr/>
      </vt:variant>
      <vt:variant>
        <vt:lpwstr>_Toc57124151</vt:lpwstr>
      </vt:variant>
      <vt:variant>
        <vt:i4>1245237</vt:i4>
      </vt:variant>
      <vt:variant>
        <vt:i4>74</vt:i4>
      </vt:variant>
      <vt:variant>
        <vt:i4>0</vt:i4>
      </vt:variant>
      <vt:variant>
        <vt:i4>5</vt:i4>
      </vt:variant>
      <vt:variant>
        <vt:lpwstr/>
      </vt:variant>
      <vt:variant>
        <vt:lpwstr>_Toc57124150</vt:lpwstr>
      </vt:variant>
      <vt:variant>
        <vt:i4>1703988</vt:i4>
      </vt:variant>
      <vt:variant>
        <vt:i4>68</vt:i4>
      </vt:variant>
      <vt:variant>
        <vt:i4>0</vt:i4>
      </vt:variant>
      <vt:variant>
        <vt:i4>5</vt:i4>
      </vt:variant>
      <vt:variant>
        <vt:lpwstr/>
      </vt:variant>
      <vt:variant>
        <vt:lpwstr>_Toc57124149</vt:lpwstr>
      </vt:variant>
      <vt:variant>
        <vt:i4>1769524</vt:i4>
      </vt:variant>
      <vt:variant>
        <vt:i4>62</vt:i4>
      </vt:variant>
      <vt:variant>
        <vt:i4>0</vt:i4>
      </vt:variant>
      <vt:variant>
        <vt:i4>5</vt:i4>
      </vt:variant>
      <vt:variant>
        <vt:lpwstr/>
      </vt:variant>
      <vt:variant>
        <vt:lpwstr>_Toc57124148</vt:lpwstr>
      </vt:variant>
      <vt:variant>
        <vt:i4>1310772</vt:i4>
      </vt:variant>
      <vt:variant>
        <vt:i4>56</vt:i4>
      </vt:variant>
      <vt:variant>
        <vt:i4>0</vt:i4>
      </vt:variant>
      <vt:variant>
        <vt:i4>5</vt:i4>
      </vt:variant>
      <vt:variant>
        <vt:lpwstr/>
      </vt:variant>
      <vt:variant>
        <vt:lpwstr>_Toc57124147</vt:lpwstr>
      </vt:variant>
      <vt:variant>
        <vt:i4>1376308</vt:i4>
      </vt:variant>
      <vt:variant>
        <vt:i4>50</vt:i4>
      </vt:variant>
      <vt:variant>
        <vt:i4>0</vt:i4>
      </vt:variant>
      <vt:variant>
        <vt:i4>5</vt:i4>
      </vt:variant>
      <vt:variant>
        <vt:lpwstr/>
      </vt:variant>
      <vt:variant>
        <vt:lpwstr>_Toc57124146</vt:lpwstr>
      </vt:variant>
      <vt:variant>
        <vt:i4>1441844</vt:i4>
      </vt:variant>
      <vt:variant>
        <vt:i4>44</vt:i4>
      </vt:variant>
      <vt:variant>
        <vt:i4>0</vt:i4>
      </vt:variant>
      <vt:variant>
        <vt:i4>5</vt:i4>
      </vt:variant>
      <vt:variant>
        <vt:lpwstr/>
      </vt:variant>
      <vt:variant>
        <vt:lpwstr>_Toc57124145</vt:lpwstr>
      </vt:variant>
      <vt:variant>
        <vt:i4>1507380</vt:i4>
      </vt:variant>
      <vt:variant>
        <vt:i4>38</vt:i4>
      </vt:variant>
      <vt:variant>
        <vt:i4>0</vt:i4>
      </vt:variant>
      <vt:variant>
        <vt:i4>5</vt:i4>
      </vt:variant>
      <vt:variant>
        <vt:lpwstr/>
      </vt:variant>
      <vt:variant>
        <vt:lpwstr>_Toc57124144</vt:lpwstr>
      </vt:variant>
      <vt:variant>
        <vt:i4>1048628</vt:i4>
      </vt:variant>
      <vt:variant>
        <vt:i4>32</vt:i4>
      </vt:variant>
      <vt:variant>
        <vt:i4>0</vt:i4>
      </vt:variant>
      <vt:variant>
        <vt:i4>5</vt:i4>
      </vt:variant>
      <vt:variant>
        <vt:lpwstr/>
      </vt:variant>
      <vt:variant>
        <vt:lpwstr>_Toc57124143</vt:lpwstr>
      </vt:variant>
      <vt:variant>
        <vt:i4>1114164</vt:i4>
      </vt:variant>
      <vt:variant>
        <vt:i4>26</vt:i4>
      </vt:variant>
      <vt:variant>
        <vt:i4>0</vt:i4>
      </vt:variant>
      <vt:variant>
        <vt:i4>5</vt:i4>
      </vt:variant>
      <vt:variant>
        <vt:lpwstr/>
      </vt:variant>
      <vt:variant>
        <vt:lpwstr>_Toc57124142</vt:lpwstr>
      </vt:variant>
      <vt:variant>
        <vt:i4>1179700</vt:i4>
      </vt:variant>
      <vt:variant>
        <vt:i4>20</vt:i4>
      </vt:variant>
      <vt:variant>
        <vt:i4>0</vt:i4>
      </vt:variant>
      <vt:variant>
        <vt:i4>5</vt:i4>
      </vt:variant>
      <vt:variant>
        <vt:lpwstr/>
      </vt:variant>
      <vt:variant>
        <vt:lpwstr>_Toc57124141</vt:lpwstr>
      </vt:variant>
      <vt:variant>
        <vt:i4>1245236</vt:i4>
      </vt:variant>
      <vt:variant>
        <vt:i4>14</vt:i4>
      </vt:variant>
      <vt:variant>
        <vt:i4>0</vt:i4>
      </vt:variant>
      <vt:variant>
        <vt:i4>5</vt:i4>
      </vt:variant>
      <vt:variant>
        <vt:lpwstr/>
      </vt:variant>
      <vt:variant>
        <vt:lpwstr>_Toc57124140</vt:lpwstr>
      </vt:variant>
      <vt:variant>
        <vt:i4>1703987</vt:i4>
      </vt:variant>
      <vt:variant>
        <vt:i4>8</vt:i4>
      </vt:variant>
      <vt:variant>
        <vt:i4>0</vt:i4>
      </vt:variant>
      <vt:variant>
        <vt:i4>5</vt:i4>
      </vt:variant>
      <vt:variant>
        <vt:lpwstr/>
      </vt:variant>
      <vt:variant>
        <vt:lpwstr>_Toc57124139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2025-06-27T10:24:00Z</dcterms:created>
  <dcterms:modified xsi:type="dcterms:W3CDTF">2025-06-27T10:24:00Z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