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0D6E" w:rsidRDefault="008D6E82">
      <w:r>
        <w:tab/>
      </w:r>
      <w:r w:rsidR="00A44F0A">
        <w:tab/>
      </w:r>
    </w:p>
    <w:p w:rsidR="00610D6E" w:rsidRPr="007D641B" w:rsidRDefault="00BF273A" w:rsidP="00013BC3">
      <w:pPr>
        <w:tabs>
          <w:tab w:val="left" w:pos="3857"/>
          <w:tab w:val="left" w:pos="5091"/>
        </w:tabs>
      </w:pPr>
      <w:r>
        <w:rPr>
          <w:noProof/>
        </w:rPr>
        <w:drawing>
          <wp:anchor distT="0" distB="0" distL="114300" distR="114300" simplePos="0" relativeHeight="251653120" behindDoc="0" locked="0" layoutInCell="1" allowOverlap="1">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extent cx="1863090" cy="466090"/>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rsidR="00610D6E" w:rsidRPr="007D641B" w:rsidRDefault="00610D6E"/>
    <w:p w:rsidR="00610D6E" w:rsidRDefault="00610D6E"/>
    <w:p w:rsidR="00610D6E" w:rsidRDefault="00610D6E"/>
    <w:p w:rsidR="00610D6E" w:rsidRDefault="00610D6E"/>
    <w:p w:rsidR="00610D6E" w:rsidRDefault="00610D6E"/>
    <w:p w:rsidR="00610D6E" w:rsidRPr="00233613" w:rsidRDefault="00610D6E">
      <w:r w:rsidRPr="00233613">
        <w:t>___________________________________________________________________________</w:t>
      </w:r>
      <w:ins w:id="0" w:author="Tekijä" w:date="2022-09-20T11:17:00Z">
        <w:r w:rsidR="00874FAD">
          <w:t>_</w:t>
        </w:r>
      </w:ins>
    </w:p>
    <w:p w:rsidR="00610D6E" w:rsidRPr="00233613" w:rsidRDefault="00610D6E"/>
    <w:p w:rsidR="00610D6E" w:rsidRPr="00233613" w:rsidRDefault="00610D6E">
      <w:r w:rsidRPr="00233613">
        <w:t>____________________________________________________________________________</w:t>
      </w:r>
    </w:p>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E57986" w:rsidRDefault="007F19A5">
      <w:pPr>
        <w:pStyle w:val="Vakiosisennys"/>
        <w:jc w:val="center"/>
        <w:outlineLvl w:val="0"/>
        <w:rPr>
          <w:b/>
          <w:sz w:val="40"/>
        </w:rPr>
      </w:pPr>
      <w:bookmarkStart w:id="1" w:name="_Toc114565138"/>
      <w:r w:rsidRPr="00E57986">
        <w:rPr>
          <w:b/>
          <w:bCs/>
          <w:sz w:val="40"/>
        </w:rPr>
        <w:t>Potilastiedon arkiston</w:t>
      </w:r>
      <w:r w:rsidR="00650CFA" w:rsidRPr="00E57986">
        <w:rPr>
          <w:b/>
          <w:bCs/>
          <w:sz w:val="40"/>
        </w:rPr>
        <w:t xml:space="preserve"> </w:t>
      </w:r>
      <w:r w:rsidR="00610D6E" w:rsidRPr="00E57986">
        <w:rPr>
          <w:b/>
          <w:bCs/>
          <w:sz w:val="40"/>
        </w:rPr>
        <w:t>CDA R2 Header</w:t>
      </w:r>
      <w:bookmarkEnd w:id="1"/>
      <w:r w:rsidR="00610D6E" w:rsidRPr="00E57986">
        <w:rPr>
          <w:b/>
          <w:sz w:val="40"/>
        </w:rPr>
        <w:br/>
      </w:r>
    </w:p>
    <w:p w:rsidR="00610D6E" w:rsidRPr="00E57986" w:rsidRDefault="00610D6E" w:rsidP="0034780F"/>
    <w:p w:rsidR="00B12F70" w:rsidRPr="00E57986" w:rsidRDefault="00B12F70" w:rsidP="00B12F70"/>
    <w:p w:rsidR="00610D6E" w:rsidRPr="00E57986" w:rsidRDefault="00610D6E">
      <w:pPr>
        <w:rPr>
          <w:b/>
        </w:rPr>
      </w:pPr>
    </w:p>
    <w:p w:rsidR="00610D6E" w:rsidRPr="00E57986" w:rsidRDefault="00610D6E">
      <w:pPr>
        <w:rPr>
          <w:b/>
        </w:rPr>
      </w:pPr>
    </w:p>
    <w:p w:rsidR="00610D6E" w:rsidRPr="00E57986" w:rsidRDefault="00610D6E">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610D6E" w:rsidRPr="00E57986" w:rsidRDefault="00610D6E">
      <w:pPr>
        <w:rPr>
          <w:b/>
        </w:rPr>
      </w:pPr>
    </w:p>
    <w:p w:rsidR="00610D6E" w:rsidRPr="00E57986" w:rsidRDefault="00610D6E">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610D6E" w:rsidRPr="00E57986" w:rsidRDefault="00610D6E">
      <w:pPr>
        <w:rPr>
          <w:b/>
        </w:rPr>
      </w:pPr>
    </w:p>
    <w:p w:rsidR="00610D6E"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del w:id="2" w:author="Tekijä" w:date="2022-09-20T11:14:00Z">
        <w:r w:rsidR="008A6D5F" w:rsidDel="00484E51">
          <w:rPr>
            <w:b/>
            <w:bCs/>
            <w:sz w:val="32"/>
            <w:lang w:val="en-US"/>
          </w:rPr>
          <w:delText>3</w:delText>
        </w:r>
      </w:del>
      <w:ins w:id="3" w:author="Tekijä" w:date="2022-09-20T11:14:00Z">
        <w:r w:rsidR="00484E51">
          <w:rPr>
            <w:b/>
            <w:bCs/>
            <w:sz w:val="32"/>
            <w:lang w:val="en-US"/>
          </w:rPr>
          <w:t>4</w:t>
        </w:r>
      </w:ins>
    </w:p>
    <w:p w:rsidR="00894787" w:rsidRPr="00484E51" w:rsidRDefault="008A6D5F">
      <w:pPr>
        <w:spacing w:line="360" w:lineRule="auto"/>
        <w:jc w:val="right"/>
        <w:rPr>
          <w:b/>
          <w:bCs/>
          <w:sz w:val="32"/>
        </w:rPr>
      </w:pPr>
      <w:del w:id="4" w:author="Tekijä" w:date="2022-09-30T13:22:00Z">
        <w:r w:rsidRPr="00484E51" w:rsidDel="00673F0B">
          <w:rPr>
            <w:b/>
            <w:bCs/>
            <w:sz w:val="32"/>
          </w:rPr>
          <w:delText>17</w:delText>
        </w:r>
        <w:r w:rsidR="00E855C5" w:rsidRPr="00484E51" w:rsidDel="00673F0B">
          <w:rPr>
            <w:b/>
            <w:bCs/>
            <w:sz w:val="32"/>
          </w:rPr>
          <w:delText>.</w:delText>
        </w:r>
        <w:r w:rsidRPr="00484E51" w:rsidDel="00673F0B">
          <w:rPr>
            <w:b/>
            <w:bCs/>
            <w:sz w:val="32"/>
          </w:rPr>
          <w:delText>6</w:delText>
        </w:r>
      </w:del>
      <w:ins w:id="5" w:author="Tekijä" w:date="2022-09-30T13:22:00Z">
        <w:r w:rsidR="00673F0B">
          <w:rPr>
            <w:b/>
            <w:bCs/>
            <w:sz w:val="32"/>
          </w:rPr>
          <w:t>10.11</w:t>
        </w:r>
      </w:ins>
      <w:r w:rsidR="00E855C5" w:rsidRPr="00484E51">
        <w:rPr>
          <w:b/>
          <w:bCs/>
          <w:sz w:val="32"/>
        </w:rPr>
        <w:t>.2022</w:t>
      </w:r>
    </w:p>
    <w:p w:rsidR="00894787" w:rsidRPr="00484E51" w:rsidRDefault="00894787">
      <w:pPr>
        <w:spacing w:line="360" w:lineRule="auto"/>
        <w:jc w:val="right"/>
        <w:rPr>
          <w:b/>
          <w:bCs/>
          <w:sz w:val="32"/>
        </w:rPr>
      </w:pPr>
    </w:p>
    <w:p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rsidR="00610D6E" w:rsidRPr="002E0BC0" w:rsidDel="00484E51" w:rsidRDefault="00610D6E">
      <w:pPr>
        <w:pStyle w:val="Vakiosisennys"/>
        <w:outlineLvl w:val="0"/>
        <w:rPr>
          <w:del w:id="16" w:author="Tekijä" w:date="2022-09-20T11:15:00Z"/>
          <w:b/>
        </w:rPr>
      </w:pPr>
      <w:bookmarkStart w:id="17" w:name="_Toc32384905"/>
      <w:bookmarkStart w:id="18" w:name="_Toc32974351"/>
      <w:bookmarkStart w:id="19" w:name="_Toc33328965"/>
      <w:del w:id="20" w:author="Tekijä" w:date="2022-09-20T11:15:00Z">
        <w:r w:rsidRPr="002E0BC0" w:rsidDel="00484E51">
          <w:rPr>
            <w:b/>
          </w:rPr>
          <w:lastRenderedPageBreak/>
          <w:delText>Versiohistoria:</w:delText>
        </w:r>
        <w:bookmarkEnd w:id="17"/>
        <w:bookmarkEnd w:id="18"/>
        <w:bookmarkEnd w:id="19"/>
        <w:r w:rsidRPr="002E0BC0" w:rsidDel="00484E51">
          <w:rPr>
            <w:b/>
          </w:rPr>
          <w:delText xml:space="preserve"> </w:delText>
        </w:r>
      </w:del>
    </w:p>
    <w:p w:rsidR="00610D6E" w:rsidRPr="002E0BC0" w:rsidDel="00484E51" w:rsidRDefault="00610D6E">
      <w:pPr>
        <w:rPr>
          <w:del w:id="21" w:author="Tekijä" w:date="2022-09-20T11:15:00Z"/>
        </w:rPr>
      </w:pP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610D6E" w:rsidDel="00484E51">
        <w:trPr>
          <w:cantSplit/>
          <w:del w:id="22" w:author="Tekijä" w:date="2022-09-20T11:15:00Z"/>
        </w:trPr>
        <w:tc>
          <w:tcPr>
            <w:tcW w:w="1101" w:type="dxa"/>
            <w:shd w:val="pct12" w:color="auto" w:fill="auto"/>
          </w:tcPr>
          <w:p w:rsidR="00610D6E" w:rsidDel="00484E51" w:rsidRDefault="00610D6E">
            <w:pPr>
              <w:pStyle w:val="Vakiosisennys"/>
              <w:rPr>
                <w:del w:id="23" w:author="Tekijä" w:date="2022-09-20T11:15:00Z"/>
                <w:b/>
              </w:rPr>
            </w:pPr>
            <w:del w:id="24" w:author="Tekijä" w:date="2022-09-20T11:15:00Z">
              <w:r w:rsidDel="00484E51">
                <w:rPr>
                  <w:b/>
                </w:rPr>
                <w:delText>Versio:</w:delText>
              </w:r>
            </w:del>
          </w:p>
        </w:tc>
        <w:tc>
          <w:tcPr>
            <w:tcW w:w="1417" w:type="dxa"/>
            <w:shd w:val="pct12" w:color="auto" w:fill="auto"/>
          </w:tcPr>
          <w:p w:rsidR="00610D6E" w:rsidDel="00484E51" w:rsidRDefault="00610D6E">
            <w:pPr>
              <w:pStyle w:val="Vakiosisennys"/>
              <w:rPr>
                <w:del w:id="25" w:author="Tekijä" w:date="2022-09-20T11:15:00Z"/>
                <w:b/>
              </w:rPr>
            </w:pPr>
            <w:del w:id="26" w:author="Tekijä" w:date="2022-09-20T11:15:00Z">
              <w:r w:rsidDel="00484E51">
                <w:rPr>
                  <w:b/>
                </w:rPr>
                <w:delText>Pvm:</w:delText>
              </w:r>
            </w:del>
          </w:p>
        </w:tc>
        <w:tc>
          <w:tcPr>
            <w:tcW w:w="992" w:type="dxa"/>
            <w:shd w:val="pct12" w:color="auto" w:fill="auto"/>
          </w:tcPr>
          <w:p w:rsidR="00610D6E" w:rsidDel="00484E51" w:rsidRDefault="00610D6E">
            <w:pPr>
              <w:pStyle w:val="Vakiosisennys"/>
              <w:rPr>
                <w:del w:id="27" w:author="Tekijä" w:date="2022-09-20T11:15:00Z"/>
                <w:b/>
              </w:rPr>
            </w:pPr>
            <w:del w:id="28" w:author="Tekijä" w:date="2022-09-20T11:15:00Z">
              <w:r w:rsidDel="00484E51">
                <w:rPr>
                  <w:b/>
                </w:rPr>
                <w:delText>Laatijat:</w:delText>
              </w:r>
            </w:del>
          </w:p>
        </w:tc>
        <w:tc>
          <w:tcPr>
            <w:tcW w:w="5954" w:type="dxa"/>
            <w:shd w:val="pct12" w:color="auto" w:fill="auto"/>
          </w:tcPr>
          <w:p w:rsidR="00610D6E" w:rsidDel="00484E51" w:rsidRDefault="00610D6E">
            <w:pPr>
              <w:pStyle w:val="Vakiosisennys"/>
              <w:rPr>
                <w:del w:id="29" w:author="Tekijä" w:date="2022-09-20T11:15:00Z"/>
                <w:b/>
              </w:rPr>
            </w:pPr>
            <w:del w:id="30" w:author="Tekijä" w:date="2022-09-20T11:15:00Z">
              <w:r w:rsidDel="00484E51">
                <w:rPr>
                  <w:b/>
                </w:rPr>
                <w:delText>Muutokset:</w:delText>
              </w:r>
            </w:del>
          </w:p>
        </w:tc>
      </w:tr>
      <w:tr w:rsidR="00610D6E" w:rsidDel="00484E51">
        <w:trPr>
          <w:cantSplit/>
          <w:del w:id="31" w:author="Tekijä" w:date="2022-09-20T11:15:00Z"/>
        </w:trPr>
        <w:tc>
          <w:tcPr>
            <w:tcW w:w="1101" w:type="dxa"/>
          </w:tcPr>
          <w:p w:rsidR="00610D6E" w:rsidDel="00484E51" w:rsidRDefault="00961096">
            <w:pPr>
              <w:pStyle w:val="Vakiosisennys"/>
              <w:rPr>
                <w:del w:id="32" w:author="Tekijä" w:date="2022-09-20T11:15:00Z"/>
              </w:rPr>
            </w:pPr>
            <w:del w:id="33" w:author="Tekijä" w:date="2022-09-20T11:15:00Z">
              <w:r w:rsidDel="00484E51">
                <w:delText>1.91</w:delText>
              </w:r>
            </w:del>
          </w:p>
        </w:tc>
        <w:tc>
          <w:tcPr>
            <w:tcW w:w="1417" w:type="dxa"/>
          </w:tcPr>
          <w:p w:rsidR="00610D6E" w:rsidDel="00484E51" w:rsidRDefault="00961096">
            <w:pPr>
              <w:pStyle w:val="Vakiosisennys"/>
              <w:rPr>
                <w:del w:id="34" w:author="Tekijä" w:date="2022-09-20T11:15:00Z"/>
              </w:rPr>
            </w:pPr>
            <w:del w:id="35" w:author="Tekijä" w:date="2022-09-20T11:15:00Z">
              <w:r w:rsidDel="00484E51">
                <w:delText>30.12.2005</w:delText>
              </w:r>
            </w:del>
          </w:p>
        </w:tc>
        <w:tc>
          <w:tcPr>
            <w:tcW w:w="992" w:type="dxa"/>
          </w:tcPr>
          <w:p w:rsidR="00610D6E" w:rsidDel="00484E51" w:rsidRDefault="00961096">
            <w:pPr>
              <w:pStyle w:val="Vakiosisennys"/>
              <w:rPr>
                <w:del w:id="36" w:author="Tekijä" w:date="2022-09-20T11:15:00Z"/>
              </w:rPr>
            </w:pPr>
            <w:del w:id="37" w:author="Tekijä" w:date="2022-09-20T11:15:00Z">
              <w:r w:rsidDel="00484E51">
                <w:delText>AE</w:delText>
              </w:r>
            </w:del>
          </w:p>
        </w:tc>
        <w:tc>
          <w:tcPr>
            <w:tcW w:w="5954" w:type="dxa"/>
          </w:tcPr>
          <w:p w:rsidR="00610D6E" w:rsidDel="00484E51" w:rsidRDefault="00961096">
            <w:pPr>
              <w:pStyle w:val="Vakiosisennys"/>
              <w:rPr>
                <w:del w:id="38" w:author="Tekijä" w:date="2022-09-20T11:15:00Z"/>
              </w:rPr>
            </w:pPr>
            <w:del w:id="39" w:author="Tekijä" w:date="2022-09-20T11:15:00Z">
              <w:r w:rsidDel="00484E51">
                <w:delText>Päivitetty sekä CDA R2 kansainvälisten muutosten että viranomaismääritysten perusteella. Paikallistetut hl7fi nimeäminen en</w:delText>
              </w:r>
              <w:r w:rsidR="00B16449" w:rsidDel="00484E51">
                <w:delText>g</w:delText>
              </w:r>
              <w:r w:rsidDel="00484E51">
                <w:delText xml:space="preserve">lanninkieliseksi </w:delText>
              </w:r>
            </w:del>
          </w:p>
        </w:tc>
      </w:tr>
      <w:tr w:rsidR="00610D6E" w:rsidDel="00484E51">
        <w:trPr>
          <w:cantSplit/>
          <w:del w:id="40" w:author="Tekijä" w:date="2022-09-20T11:15:00Z"/>
        </w:trPr>
        <w:tc>
          <w:tcPr>
            <w:tcW w:w="1101" w:type="dxa"/>
          </w:tcPr>
          <w:p w:rsidR="00610D6E" w:rsidDel="00484E51" w:rsidRDefault="00B16449">
            <w:pPr>
              <w:pStyle w:val="Vakiosisennys"/>
              <w:rPr>
                <w:del w:id="41" w:author="Tekijä" w:date="2022-09-20T11:15:00Z"/>
              </w:rPr>
            </w:pPr>
            <w:del w:id="42" w:author="Tekijä" w:date="2022-09-20T11:15:00Z">
              <w:r w:rsidDel="00484E51">
                <w:delText>2.0</w:delText>
              </w:r>
            </w:del>
          </w:p>
        </w:tc>
        <w:tc>
          <w:tcPr>
            <w:tcW w:w="1417" w:type="dxa"/>
          </w:tcPr>
          <w:p w:rsidR="00610D6E" w:rsidDel="00484E51" w:rsidRDefault="00B16449">
            <w:pPr>
              <w:pStyle w:val="Vakiosisennys"/>
              <w:rPr>
                <w:del w:id="43" w:author="Tekijä" w:date="2022-09-20T11:15:00Z"/>
              </w:rPr>
            </w:pPr>
            <w:del w:id="44" w:author="Tekijä" w:date="2022-09-20T11:15:00Z">
              <w:r w:rsidDel="00484E51">
                <w:delText>31.1.2006</w:delText>
              </w:r>
            </w:del>
          </w:p>
        </w:tc>
        <w:tc>
          <w:tcPr>
            <w:tcW w:w="992" w:type="dxa"/>
          </w:tcPr>
          <w:p w:rsidR="00610D6E" w:rsidDel="00484E51" w:rsidRDefault="00B16449">
            <w:pPr>
              <w:pStyle w:val="Vakiosisennys"/>
              <w:rPr>
                <w:del w:id="45" w:author="Tekijä" w:date="2022-09-20T11:15:00Z"/>
              </w:rPr>
            </w:pPr>
            <w:del w:id="46" w:author="Tekijä" w:date="2022-09-20T11:15:00Z">
              <w:r w:rsidDel="00484E51">
                <w:delText>AE</w:delText>
              </w:r>
            </w:del>
          </w:p>
        </w:tc>
        <w:tc>
          <w:tcPr>
            <w:tcW w:w="5954" w:type="dxa"/>
          </w:tcPr>
          <w:p w:rsidR="00610D6E" w:rsidDel="00484E51" w:rsidRDefault="00B16449">
            <w:pPr>
              <w:pStyle w:val="Vakiosisennys"/>
              <w:rPr>
                <w:del w:id="47" w:author="Tekijä" w:date="2022-09-20T11:15:00Z"/>
              </w:rPr>
            </w:pPr>
            <w:del w:id="48" w:author="Tekijä" w:date="2022-09-20T11:15:00Z">
              <w:r w:rsidDel="00484E51">
                <w:delText>viranomaismääritysten ja Open CDA 2005 kokouksessa 24.1.2006 sovitut muutokset</w:delText>
              </w:r>
            </w:del>
          </w:p>
        </w:tc>
      </w:tr>
      <w:tr w:rsidR="00610D6E" w:rsidDel="00484E51">
        <w:trPr>
          <w:cantSplit/>
          <w:del w:id="49" w:author="Tekijä" w:date="2022-09-20T11:15:00Z"/>
        </w:trPr>
        <w:tc>
          <w:tcPr>
            <w:tcW w:w="1101" w:type="dxa"/>
          </w:tcPr>
          <w:p w:rsidR="00610D6E" w:rsidDel="00484E51" w:rsidRDefault="00E05D0A">
            <w:pPr>
              <w:pStyle w:val="Vakiosisennys"/>
              <w:rPr>
                <w:del w:id="50" w:author="Tekijä" w:date="2022-09-20T11:15:00Z"/>
              </w:rPr>
            </w:pPr>
            <w:del w:id="51" w:author="Tekijä" w:date="2022-09-20T11:15:00Z">
              <w:r w:rsidDel="00484E51">
                <w:delText>2.0</w:delText>
              </w:r>
            </w:del>
          </w:p>
        </w:tc>
        <w:tc>
          <w:tcPr>
            <w:tcW w:w="1417" w:type="dxa"/>
          </w:tcPr>
          <w:p w:rsidR="00610D6E" w:rsidDel="00484E51" w:rsidRDefault="00E05D0A">
            <w:pPr>
              <w:pStyle w:val="Vakiosisennys"/>
              <w:rPr>
                <w:del w:id="52" w:author="Tekijä" w:date="2022-09-20T11:15:00Z"/>
              </w:rPr>
            </w:pPr>
            <w:del w:id="53" w:author="Tekijä" w:date="2022-09-20T11:15:00Z">
              <w:r w:rsidDel="00484E51">
                <w:delText>28.2.2006</w:delText>
              </w:r>
            </w:del>
          </w:p>
        </w:tc>
        <w:tc>
          <w:tcPr>
            <w:tcW w:w="992" w:type="dxa"/>
          </w:tcPr>
          <w:p w:rsidR="00610D6E" w:rsidDel="00484E51" w:rsidRDefault="00E05D0A">
            <w:pPr>
              <w:pStyle w:val="Vakiosisennys"/>
              <w:rPr>
                <w:del w:id="54" w:author="Tekijä" w:date="2022-09-20T11:15:00Z"/>
              </w:rPr>
            </w:pPr>
            <w:del w:id="55" w:author="Tekijä" w:date="2022-09-20T11:15:00Z">
              <w:r w:rsidDel="00484E51">
                <w:delText>AE</w:delText>
              </w:r>
            </w:del>
          </w:p>
        </w:tc>
        <w:tc>
          <w:tcPr>
            <w:tcW w:w="5954" w:type="dxa"/>
          </w:tcPr>
          <w:p w:rsidR="00610D6E" w:rsidDel="00484E51" w:rsidRDefault="00B37E26">
            <w:pPr>
              <w:pStyle w:val="Vakiosisennys"/>
              <w:rPr>
                <w:del w:id="56" w:author="Tekijä" w:date="2022-09-20T11:15:00Z"/>
              </w:rPr>
            </w:pPr>
            <w:del w:id="57" w:author="Tekijä" w:date="2022-09-20T11:15:00Z">
              <w:r w:rsidDel="00484E51">
                <w:delText>Timo Tarhosen</w:delText>
              </w:r>
              <w:r w:rsidR="002069FE" w:rsidDel="00484E51">
                <w:delText>, Timo Itälän</w:delText>
              </w:r>
              <w:r w:rsidDel="00484E51">
                <w:delText xml:space="preserve"> ja Kuopion yliopiston kommentit ja 16.2.2006 Open CDA 2005 ja teknisen työryhmän kommentit </w:delText>
              </w:r>
            </w:del>
          </w:p>
        </w:tc>
      </w:tr>
      <w:tr w:rsidR="00610D6E" w:rsidDel="00484E51">
        <w:trPr>
          <w:cantSplit/>
          <w:del w:id="58" w:author="Tekijä" w:date="2022-09-20T11:15:00Z"/>
        </w:trPr>
        <w:tc>
          <w:tcPr>
            <w:tcW w:w="1101" w:type="dxa"/>
          </w:tcPr>
          <w:p w:rsidR="00610D6E" w:rsidDel="00484E51" w:rsidRDefault="006E5FC8">
            <w:pPr>
              <w:pStyle w:val="Vakiosisennys"/>
              <w:rPr>
                <w:del w:id="59" w:author="Tekijä" w:date="2022-09-20T11:15:00Z"/>
              </w:rPr>
            </w:pPr>
            <w:del w:id="60" w:author="Tekijä" w:date="2022-09-20T11:15:00Z">
              <w:r w:rsidDel="00484E51">
                <w:delText>2.01</w:delText>
              </w:r>
            </w:del>
          </w:p>
        </w:tc>
        <w:tc>
          <w:tcPr>
            <w:tcW w:w="1417" w:type="dxa"/>
          </w:tcPr>
          <w:p w:rsidR="00610D6E" w:rsidDel="00484E51" w:rsidRDefault="006E5FC8">
            <w:pPr>
              <w:pStyle w:val="Vakiosisennys"/>
              <w:rPr>
                <w:del w:id="61" w:author="Tekijä" w:date="2022-09-20T11:15:00Z"/>
              </w:rPr>
            </w:pPr>
            <w:del w:id="62" w:author="Tekijä" w:date="2022-09-20T11:15:00Z">
              <w:r w:rsidDel="00484E51">
                <w:delText>4.5.2006</w:delText>
              </w:r>
            </w:del>
          </w:p>
        </w:tc>
        <w:tc>
          <w:tcPr>
            <w:tcW w:w="992" w:type="dxa"/>
          </w:tcPr>
          <w:p w:rsidR="00610D6E" w:rsidDel="00484E51" w:rsidRDefault="006E5FC8">
            <w:pPr>
              <w:pStyle w:val="Vakiosisennys"/>
              <w:rPr>
                <w:del w:id="63" w:author="Tekijä" w:date="2022-09-20T11:15:00Z"/>
              </w:rPr>
            </w:pPr>
            <w:del w:id="64" w:author="Tekijä" w:date="2022-09-20T11:15:00Z">
              <w:r w:rsidDel="00484E51">
                <w:delText>AVE</w:delText>
              </w:r>
            </w:del>
          </w:p>
        </w:tc>
        <w:tc>
          <w:tcPr>
            <w:tcW w:w="5954" w:type="dxa"/>
          </w:tcPr>
          <w:p w:rsidR="0047324B" w:rsidRPr="0047324B" w:rsidDel="00484E51" w:rsidRDefault="006E5FC8" w:rsidP="005C2050">
            <w:pPr>
              <w:pStyle w:val="Vakiosisennys"/>
              <w:rPr>
                <w:del w:id="65" w:author="Tekijä" w:date="2022-09-20T11:15:00Z"/>
              </w:rPr>
            </w:pPr>
            <w:del w:id="66" w:author="Tekijä" w:date="2022-09-20T11:15:00Z">
              <w:r w:rsidDel="00484E51">
                <w:delText>Päivitetty Timo Pessin ja Timo Kaskisen kommentit viite</w:delText>
              </w:r>
              <w:r w:rsidR="00D25C09" w:rsidDel="00484E51">
                <w:delText>tietokantojen käyttöön liittyen.</w:delText>
              </w:r>
            </w:del>
          </w:p>
        </w:tc>
      </w:tr>
      <w:tr w:rsidR="00610D6E" w:rsidDel="00484E51">
        <w:trPr>
          <w:cantSplit/>
          <w:del w:id="67" w:author="Tekijä" w:date="2022-09-20T11:15:00Z"/>
        </w:trPr>
        <w:tc>
          <w:tcPr>
            <w:tcW w:w="1101" w:type="dxa"/>
          </w:tcPr>
          <w:p w:rsidR="00610D6E" w:rsidDel="00484E51" w:rsidRDefault="00DB25F3">
            <w:pPr>
              <w:pStyle w:val="Vakiosisennys"/>
              <w:rPr>
                <w:del w:id="68" w:author="Tekijä" w:date="2022-09-20T11:15:00Z"/>
              </w:rPr>
            </w:pPr>
            <w:del w:id="69" w:author="Tekijä" w:date="2022-09-20T11:15:00Z">
              <w:r w:rsidDel="00484E51">
                <w:delText>2.0</w:delText>
              </w:r>
              <w:r w:rsidR="000C4573" w:rsidDel="00484E51">
                <w:delText>4</w:delText>
              </w:r>
            </w:del>
          </w:p>
        </w:tc>
        <w:tc>
          <w:tcPr>
            <w:tcW w:w="1417" w:type="dxa"/>
          </w:tcPr>
          <w:p w:rsidR="00610D6E" w:rsidDel="00484E51" w:rsidRDefault="000C4573">
            <w:pPr>
              <w:pStyle w:val="Vakiosisennys"/>
              <w:rPr>
                <w:del w:id="70" w:author="Tekijä" w:date="2022-09-20T11:15:00Z"/>
              </w:rPr>
            </w:pPr>
            <w:del w:id="71" w:author="Tekijä" w:date="2022-09-20T11:15:00Z">
              <w:r w:rsidDel="00484E51">
                <w:delText>8</w:delText>
              </w:r>
              <w:r w:rsidR="0047324B" w:rsidDel="00484E51">
                <w:delText>.</w:delText>
              </w:r>
              <w:r w:rsidDel="00484E51">
                <w:delText>6</w:delText>
              </w:r>
              <w:r w:rsidR="0047324B" w:rsidDel="00484E51">
                <w:delText>.2006</w:delText>
              </w:r>
            </w:del>
          </w:p>
        </w:tc>
        <w:tc>
          <w:tcPr>
            <w:tcW w:w="992" w:type="dxa"/>
          </w:tcPr>
          <w:p w:rsidR="00610D6E" w:rsidDel="00484E51" w:rsidRDefault="00DB25F3">
            <w:pPr>
              <w:pStyle w:val="Vakiosisennys"/>
              <w:rPr>
                <w:del w:id="72" w:author="Tekijä" w:date="2022-09-20T11:15:00Z"/>
              </w:rPr>
            </w:pPr>
            <w:del w:id="73" w:author="Tekijä" w:date="2022-09-20T11:15:00Z">
              <w:r w:rsidDel="00484E51">
                <w:delText>AVE</w:delText>
              </w:r>
            </w:del>
          </w:p>
        </w:tc>
        <w:tc>
          <w:tcPr>
            <w:tcW w:w="5954" w:type="dxa"/>
          </w:tcPr>
          <w:p w:rsidR="00610D6E" w:rsidDel="00484E51" w:rsidRDefault="0047324B">
            <w:pPr>
              <w:pStyle w:val="Vakiosisennys"/>
              <w:rPr>
                <w:del w:id="74" w:author="Tekijä" w:date="2022-09-20T11:15:00Z"/>
              </w:rPr>
            </w:pPr>
            <w:del w:id="75" w:author="Tekijä" w:date="2022-09-20T11:15:00Z">
              <w:r w:rsidDel="00484E51">
                <w:delText>Päivitetty TC-kokouksen 17.5.2006 kommenttien perusteella.</w:delText>
              </w:r>
            </w:del>
          </w:p>
        </w:tc>
      </w:tr>
      <w:tr w:rsidR="00B214D7" w:rsidDel="00484E51">
        <w:trPr>
          <w:cantSplit/>
          <w:del w:id="76" w:author="Tekijä" w:date="2022-09-20T11:15:00Z"/>
        </w:trPr>
        <w:tc>
          <w:tcPr>
            <w:tcW w:w="1101" w:type="dxa"/>
          </w:tcPr>
          <w:p w:rsidR="00B214D7" w:rsidDel="00484E51" w:rsidRDefault="00B214D7">
            <w:pPr>
              <w:pStyle w:val="Vakiosisennys"/>
              <w:rPr>
                <w:del w:id="77" w:author="Tekijä" w:date="2022-09-20T11:15:00Z"/>
              </w:rPr>
            </w:pPr>
            <w:del w:id="78" w:author="Tekijä" w:date="2022-09-20T11:15:00Z">
              <w:r w:rsidDel="00484E51">
                <w:delText>2.2</w:delText>
              </w:r>
            </w:del>
          </w:p>
        </w:tc>
        <w:tc>
          <w:tcPr>
            <w:tcW w:w="1417" w:type="dxa"/>
          </w:tcPr>
          <w:p w:rsidR="00B214D7" w:rsidDel="00484E51" w:rsidRDefault="00B214D7">
            <w:pPr>
              <w:pStyle w:val="Vakiosisennys"/>
              <w:rPr>
                <w:del w:id="79" w:author="Tekijä" w:date="2022-09-20T11:15:00Z"/>
              </w:rPr>
            </w:pPr>
            <w:del w:id="80" w:author="Tekijä" w:date="2022-09-20T11:15:00Z">
              <w:r w:rsidDel="00484E51">
                <w:delText>15.9.2006</w:delText>
              </w:r>
            </w:del>
          </w:p>
        </w:tc>
        <w:tc>
          <w:tcPr>
            <w:tcW w:w="992" w:type="dxa"/>
          </w:tcPr>
          <w:p w:rsidR="00B214D7" w:rsidDel="00484E51" w:rsidRDefault="00B214D7">
            <w:pPr>
              <w:pStyle w:val="Vakiosisennys"/>
              <w:rPr>
                <w:del w:id="81" w:author="Tekijä" w:date="2022-09-20T11:15:00Z"/>
              </w:rPr>
            </w:pPr>
            <w:del w:id="82" w:author="Tekijä" w:date="2022-09-20T11:15:00Z">
              <w:r w:rsidDel="00484E51">
                <w:delText>AVE</w:delText>
              </w:r>
            </w:del>
          </w:p>
        </w:tc>
        <w:tc>
          <w:tcPr>
            <w:tcW w:w="5954" w:type="dxa"/>
          </w:tcPr>
          <w:p w:rsidR="00B214D7" w:rsidDel="00484E51" w:rsidRDefault="00B214D7">
            <w:pPr>
              <w:pStyle w:val="Vakiosisennys"/>
              <w:rPr>
                <w:del w:id="83" w:author="Tekijä" w:date="2022-09-20T11:15:00Z"/>
              </w:rPr>
            </w:pPr>
            <w:del w:id="84" w:author="Tekijä" w:date="2022-09-20T11:15:00Z">
              <w:r w:rsidDel="00484E51">
                <w:delText xml:space="preserve">Päivitetty saapuneiden ja </w:delText>
              </w:r>
              <w:r w:rsidR="008276AC" w:rsidDel="00484E51">
                <w:delText xml:space="preserve">23.8.2006 </w:delText>
              </w:r>
              <w:r w:rsidDel="00484E51">
                <w:delText>TC-kokouksen kommenttien perusteella.</w:delText>
              </w:r>
            </w:del>
          </w:p>
        </w:tc>
      </w:tr>
      <w:tr w:rsidR="00505135" w:rsidDel="00484E51">
        <w:trPr>
          <w:cantSplit/>
          <w:del w:id="85" w:author="Tekijä" w:date="2022-09-20T11:15:00Z"/>
        </w:trPr>
        <w:tc>
          <w:tcPr>
            <w:tcW w:w="1101" w:type="dxa"/>
          </w:tcPr>
          <w:p w:rsidR="00505135" w:rsidDel="00484E51" w:rsidRDefault="00505135">
            <w:pPr>
              <w:pStyle w:val="Vakiosisennys"/>
              <w:rPr>
                <w:del w:id="86" w:author="Tekijä" w:date="2022-09-20T11:15:00Z"/>
              </w:rPr>
            </w:pPr>
            <w:del w:id="87" w:author="Tekijä" w:date="2022-09-20T11:15:00Z">
              <w:r w:rsidDel="00484E51">
                <w:delText>2.3</w:delText>
              </w:r>
            </w:del>
          </w:p>
        </w:tc>
        <w:tc>
          <w:tcPr>
            <w:tcW w:w="1417" w:type="dxa"/>
          </w:tcPr>
          <w:p w:rsidR="00505135" w:rsidDel="00484E51" w:rsidRDefault="00505135">
            <w:pPr>
              <w:pStyle w:val="Vakiosisennys"/>
              <w:rPr>
                <w:del w:id="88" w:author="Tekijä" w:date="2022-09-20T11:15:00Z"/>
              </w:rPr>
            </w:pPr>
            <w:del w:id="89" w:author="Tekijä" w:date="2022-09-20T11:15:00Z">
              <w:r w:rsidDel="00484E51">
                <w:delText>25.9.2006</w:delText>
              </w:r>
            </w:del>
          </w:p>
        </w:tc>
        <w:tc>
          <w:tcPr>
            <w:tcW w:w="992" w:type="dxa"/>
          </w:tcPr>
          <w:p w:rsidR="00505135" w:rsidDel="00484E51" w:rsidRDefault="00505135">
            <w:pPr>
              <w:pStyle w:val="Vakiosisennys"/>
              <w:rPr>
                <w:del w:id="90" w:author="Tekijä" w:date="2022-09-20T11:15:00Z"/>
              </w:rPr>
            </w:pPr>
            <w:del w:id="91" w:author="Tekijä" w:date="2022-09-20T11:15:00Z">
              <w:r w:rsidDel="00484E51">
                <w:delText>AVE</w:delText>
              </w:r>
            </w:del>
          </w:p>
        </w:tc>
        <w:tc>
          <w:tcPr>
            <w:tcW w:w="5954" w:type="dxa"/>
          </w:tcPr>
          <w:p w:rsidR="00505135" w:rsidDel="00484E51" w:rsidRDefault="00505135">
            <w:pPr>
              <w:pStyle w:val="Vakiosisennys"/>
              <w:rPr>
                <w:del w:id="92" w:author="Tekijä" w:date="2022-09-20T11:15:00Z"/>
              </w:rPr>
            </w:pPr>
            <w:del w:id="93" w:author="Tekijä" w:date="2022-09-20T11:15:00Z">
              <w:r w:rsidDel="00484E51">
                <w:delText>Päivitetty ja korjattu Timo Pessin kommenttien perusteella.</w:delText>
              </w:r>
            </w:del>
          </w:p>
        </w:tc>
      </w:tr>
      <w:tr w:rsidR="00BD176B" w:rsidDel="00484E51">
        <w:trPr>
          <w:cantSplit/>
          <w:del w:id="94" w:author="Tekijä" w:date="2022-09-20T11:15:00Z"/>
        </w:trPr>
        <w:tc>
          <w:tcPr>
            <w:tcW w:w="1101" w:type="dxa"/>
          </w:tcPr>
          <w:p w:rsidR="00BD176B" w:rsidDel="00484E51" w:rsidRDefault="00BD176B">
            <w:pPr>
              <w:pStyle w:val="Vakiosisennys"/>
              <w:rPr>
                <w:del w:id="95" w:author="Tekijä" w:date="2022-09-20T11:15:00Z"/>
              </w:rPr>
            </w:pPr>
            <w:del w:id="96" w:author="Tekijä" w:date="2022-09-20T11:15:00Z">
              <w:r w:rsidDel="00484E51">
                <w:delText>2.4</w:delText>
              </w:r>
            </w:del>
          </w:p>
        </w:tc>
        <w:tc>
          <w:tcPr>
            <w:tcW w:w="1417" w:type="dxa"/>
          </w:tcPr>
          <w:p w:rsidR="00BD176B" w:rsidDel="00484E51" w:rsidRDefault="00BD176B">
            <w:pPr>
              <w:pStyle w:val="Vakiosisennys"/>
              <w:rPr>
                <w:del w:id="97" w:author="Tekijä" w:date="2022-09-20T11:15:00Z"/>
              </w:rPr>
            </w:pPr>
            <w:del w:id="98" w:author="Tekijä" w:date="2022-09-20T11:15:00Z">
              <w:r w:rsidDel="00484E51">
                <w:delText>26.9.2006</w:delText>
              </w:r>
            </w:del>
          </w:p>
        </w:tc>
        <w:tc>
          <w:tcPr>
            <w:tcW w:w="992" w:type="dxa"/>
          </w:tcPr>
          <w:p w:rsidR="00BD176B" w:rsidDel="00484E51" w:rsidRDefault="00BD176B">
            <w:pPr>
              <w:pStyle w:val="Vakiosisennys"/>
              <w:rPr>
                <w:del w:id="99" w:author="Tekijä" w:date="2022-09-20T11:15:00Z"/>
              </w:rPr>
            </w:pPr>
            <w:del w:id="100" w:author="Tekijä" w:date="2022-09-20T11:15:00Z">
              <w:r w:rsidDel="00484E51">
                <w:delText>AVE</w:delText>
              </w:r>
            </w:del>
          </w:p>
        </w:tc>
        <w:tc>
          <w:tcPr>
            <w:tcW w:w="5954" w:type="dxa"/>
          </w:tcPr>
          <w:p w:rsidR="00015F26" w:rsidRPr="00015F26" w:rsidDel="00484E51" w:rsidRDefault="00BD176B" w:rsidP="00015F26">
            <w:pPr>
              <w:pStyle w:val="Vakiosisennys"/>
              <w:rPr>
                <w:del w:id="101" w:author="Tekijä" w:date="2022-09-20T11:15:00Z"/>
              </w:rPr>
            </w:pPr>
            <w:del w:id="102" w:author="Tekijä" w:date="2022-09-20T11:15:00Z">
              <w:r w:rsidDel="00484E51">
                <w:delText>Tarkennettu kuvalinkin määrittelyä</w:delText>
              </w:r>
            </w:del>
          </w:p>
        </w:tc>
      </w:tr>
      <w:tr w:rsidR="00015F26" w:rsidDel="00484E51">
        <w:trPr>
          <w:cantSplit/>
          <w:del w:id="103" w:author="Tekijä" w:date="2022-09-20T11:15:00Z"/>
        </w:trPr>
        <w:tc>
          <w:tcPr>
            <w:tcW w:w="1101" w:type="dxa"/>
          </w:tcPr>
          <w:p w:rsidR="00015F26" w:rsidDel="00484E51" w:rsidRDefault="00015F26">
            <w:pPr>
              <w:pStyle w:val="Vakiosisennys"/>
              <w:rPr>
                <w:del w:id="104" w:author="Tekijä" w:date="2022-09-20T11:15:00Z"/>
              </w:rPr>
            </w:pPr>
            <w:del w:id="105" w:author="Tekijä" w:date="2022-09-20T11:15:00Z">
              <w:r w:rsidDel="00484E51">
                <w:delText>2.5</w:delText>
              </w:r>
            </w:del>
          </w:p>
        </w:tc>
        <w:tc>
          <w:tcPr>
            <w:tcW w:w="1417" w:type="dxa"/>
          </w:tcPr>
          <w:p w:rsidR="00015F26" w:rsidDel="00484E51" w:rsidRDefault="00015F26">
            <w:pPr>
              <w:pStyle w:val="Vakiosisennys"/>
              <w:rPr>
                <w:del w:id="106" w:author="Tekijä" w:date="2022-09-20T11:15:00Z"/>
              </w:rPr>
            </w:pPr>
            <w:del w:id="107" w:author="Tekijä" w:date="2022-09-20T11:15:00Z">
              <w:r w:rsidDel="00484E51">
                <w:delText>29.9.2006</w:delText>
              </w:r>
            </w:del>
          </w:p>
        </w:tc>
        <w:tc>
          <w:tcPr>
            <w:tcW w:w="992" w:type="dxa"/>
          </w:tcPr>
          <w:p w:rsidR="00015F26" w:rsidDel="00484E51" w:rsidRDefault="00015F26">
            <w:pPr>
              <w:pStyle w:val="Vakiosisennys"/>
              <w:rPr>
                <w:del w:id="108" w:author="Tekijä" w:date="2022-09-20T11:15:00Z"/>
              </w:rPr>
            </w:pPr>
            <w:del w:id="109" w:author="Tekijä" w:date="2022-09-20T11:15:00Z">
              <w:r w:rsidDel="00484E51">
                <w:delText>AVE</w:delText>
              </w:r>
            </w:del>
          </w:p>
        </w:tc>
        <w:tc>
          <w:tcPr>
            <w:tcW w:w="5954" w:type="dxa"/>
          </w:tcPr>
          <w:p w:rsidR="00015F26" w:rsidDel="00484E51" w:rsidRDefault="00015F26" w:rsidP="00015F26">
            <w:pPr>
              <w:pStyle w:val="Vakiosisennys"/>
              <w:rPr>
                <w:del w:id="110" w:author="Tekijä" w:date="2022-09-20T11:15:00Z"/>
              </w:rPr>
            </w:pPr>
            <w:del w:id="111" w:author="Tekijä" w:date="2022-09-20T11:15:00Z">
              <w:r w:rsidDel="00484E51">
                <w:delText>Muokattu julkaistavaksi dokumenttiarkistossa.</w:delText>
              </w:r>
            </w:del>
          </w:p>
        </w:tc>
      </w:tr>
      <w:tr w:rsidR="008267CD" w:rsidDel="00484E51">
        <w:trPr>
          <w:cantSplit/>
          <w:del w:id="112" w:author="Tekijä" w:date="2022-09-20T11:15:00Z"/>
        </w:trPr>
        <w:tc>
          <w:tcPr>
            <w:tcW w:w="1101" w:type="dxa"/>
          </w:tcPr>
          <w:p w:rsidR="008267CD" w:rsidDel="00484E51" w:rsidRDefault="008267CD">
            <w:pPr>
              <w:pStyle w:val="Vakiosisennys"/>
              <w:rPr>
                <w:del w:id="113" w:author="Tekijä" w:date="2022-09-20T11:15:00Z"/>
              </w:rPr>
            </w:pPr>
            <w:del w:id="114" w:author="Tekijä" w:date="2022-09-20T11:15:00Z">
              <w:r w:rsidDel="00484E51">
                <w:delText>2.6</w:delText>
              </w:r>
            </w:del>
          </w:p>
        </w:tc>
        <w:tc>
          <w:tcPr>
            <w:tcW w:w="1417" w:type="dxa"/>
          </w:tcPr>
          <w:p w:rsidR="008267CD" w:rsidDel="00484E51" w:rsidRDefault="008267CD">
            <w:pPr>
              <w:pStyle w:val="Vakiosisennys"/>
              <w:rPr>
                <w:del w:id="115" w:author="Tekijä" w:date="2022-09-20T11:15:00Z"/>
              </w:rPr>
            </w:pPr>
            <w:del w:id="116" w:author="Tekijä" w:date="2022-09-20T11:15:00Z">
              <w:r w:rsidDel="00484E51">
                <w:delText>5.11.2006</w:delText>
              </w:r>
            </w:del>
          </w:p>
        </w:tc>
        <w:tc>
          <w:tcPr>
            <w:tcW w:w="992" w:type="dxa"/>
          </w:tcPr>
          <w:p w:rsidR="008267CD" w:rsidDel="00484E51" w:rsidRDefault="008267CD">
            <w:pPr>
              <w:pStyle w:val="Vakiosisennys"/>
              <w:rPr>
                <w:del w:id="117" w:author="Tekijä" w:date="2022-09-20T11:15:00Z"/>
              </w:rPr>
            </w:pPr>
            <w:del w:id="118" w:author="Tekijä" w:date="2022-09-20T11:15:00Z">
              <w:r w:rsidDel="00484E51">
                <w:delText>AVE</w:delText>
              </w:r>
            </w:del>
          </w:p>
        </w:tc>
        <w:tc>
          <w:tcPr>
            <w:tcW w:w="5954" w:type="dxa"/>
          </w:tcPr>
          <w:p w:rsidR="0071431C" w:rsidRPr="0071431C" w:rsidDel="00484E51" w:rsidRDefault="008267CD" w:rsidP="0071431C">
            <w:pPr>
              <w:pStyle w:val="Vakiosisennys"/>
              <w:rPr>
                <w:del w:id="119" w:author="Tekijä" w:date="2022-09-20T11:15:00Z"/>
              </w:rPr>
            </w:pPr>
            <w:del w:id="120" w:author="Tekijä" w:date="2022-09-20T11:15:00Z">
              <w:r w:rsidDel="00484E51">
                <w:delText>Päivitetty DokumenttiSIG-kokouksessa 12.10.2006 esille tulleet asiat sekä RTG-näkymän</w:delText>
              </w:r>
              <w:r w:rsidR="00DF3246" w:rsidDel="00484E51">
                <w:delText xml:space="preserve"> ja eResepti-</w:delText>
              </w:r>
              <w:r w:rsidDel="00484E51">
                <w:delText>määrittely</w:delText>
              </w:r>
              <w:r w:rsidR="00DF3246" w:rsidDel="00484E51">
                <w:delText>jen esille tuomat</w:delText>
              </w:r>
              <w:r w:rsidDel="00484E51">
                <w:delText xml:space="preserve"> muutokset.</w:delText>
              </w:r>
              <w:r w:rsidR="00AB53CA" w:rsidDel="00484E51">
                <w:delText xml:space="preserve"> RTG-näkymän hoitoprosessin vaihe- ja otsikkokoodit ovat muuttuneet.</w:delText>
              </w:r>
            </w:del>
          </w:p>
        </w:tc>
      </w:tr>
      <w:tr w:rsidR="0071431C" w:rsidDel="00484E51">
        <w:trPr>
          <w:cantSplit/>
          <w:del w:id="121" w:author="Tekijä" w:date="2022-09-20T11:15:00Z"/>
        </w:trPr>
        <w:tc>
          <w:tcPr>
            <w:tcW w:w="1101" w:type="dxa"/>
          </w:tcPr>
          <w:p w:rsidR="0071431C" w:rsidDel="00484E51" w:rsidRDefault="0071431C">
            <w:pPr>
              <w:pStyle w:val="Vakiosisennys"/>
              <w:rPr>
                <w:del w:id="122" w:author="Tekijä" w:date="2022-09-20T11:15:00Z"/>
              </w:rPr>
            </w:pPr>
            <w:del w:id="123" w:author="Tekijä" w:date="2022-09-20T11:15:00Z">
              <w:r w:rsidDel="00484E51">
                <w:delText>2.7</w:delText>
              </w:r>
            </w:del>
          </w:p>
        </w:tc>
        <w:tc>
          <w:tcPr>
            <w:tcW w:w="1417" w:type="dxa"/>
          </w:tcPr>
          <w:p w:rsidR="0071431C" w:rsidDel="00484E51" w:rsidRDefault="0071431C">
            <w:pPr>
              <w:pStyle w:val="Vakiosisennys"/>
              <w:rPr>
                <w:del w:id="124" w:author="Tekijä" w:date="2022-09-20T11:15:00Z"/>
              </w:rPr>
            </w:pPr>
            <w:del w:id="125" w:author="Tekijä" w:date="2022-09-20T11:15:00Z">
              <w:r w:rsidDel="00484E51">
                <w:delText>20.11.2006</w:delText>
              </w:r>
            </w:del>
          </w:p>
        </w:tc>
        <w:tc>
          <w:tcPr>
            <w:tcW w:w="992" w:type="dxa"/>
          </w:tcPr>
          <w:p w:rsidR="0071431C" w:rsidDel="00484E51" w:rsidRDefault="0071431C">
            <w:pPr>
              <w:pStyle w:val="Vakiosisennys"/>
              <w:rPr>
                <w:del w:id="126" w:author="Tekijä" w:date="2022-09-20T11:15:00Z"/>
              </w:rPr>
            </w:pPr>
            <w:del w:id="127" w:author="Tekijä" w:date="2022-09-20T11:15:00Z">
              <w:r w:rsidDel="00484E51">
                <w:delText>AVE</w:delText>
              </w:r>
            </w:del>
          </w:p>
        </w:tc>
        <w:tc>
          <w:tcPr>
            <w:tcW w:w="5954" w:type="dxa"/>
          </w:tcPr>
          <w:p w:rsidR="0071431C" w:rsidDel="00484E51" w:rsidRDefault="0071431C" w:rsidP="0071431C">
            <w:pPr>
              <w:pStyle w:val="Vakiosisennys"/>
              <w:rPr>
                <w:del w:id="128" w:author="Tekijä" w:date="2022-09-20T11:15:00Z"/>
              </w:rPr>
            </w:pPr>
            <w:del w:id="129" w:author="Tekijä" w:date="2022-09-20T11:15:00Z">
              <w:r w:rsidDel="00484E51">
                <w:delText xml:space="preserve">Päivitetty eResepti-määrittelyjen mukana </w:delText>
              </w:r>
              <w:r w:rsidR="002936A1" w:rsidDel="00484E51">
                <w:delText>tulleita</w:delText>
              </w:r>
              <w:r w:rsidDel="00484E51">
                <w:delText xml:space="preserve"> muutoksia.</w:delText>
              </w:r>
            </w:del>
          </w:p>
          <w:p w:rsidR="00F231AA" w:rsidRPr="00F231AA" w:rsidDel="00484E51" w:rsidRDefault="00F231AA" w:rsidP="00F231AA">
            <w:pPr>
              <w:rPr>
                <w:del w:id="130" w:author="Tekijä" w:date="2022-09-20T11:15:00Z"/>
              </w:rPr>
            </w:pPr>
            <w:del w:id="131" w:author="Tekijä" w:date="2022-09-20T11:15:00Z">
              <w:r w:rsidDel="00484E51">
                <w:delText>Hl7fi:softwareSupport merkitystä muutettu.</w:delText>
              </w:r>
            </w:del>
          </w:p>
        </w:tc>
      </w:tr>
      <w:tr w:rsidR="00D95FF4" w:rsidDel="00484E51">
        <w:trPr>
          <w:cantSplit/>
          <w:del w:id="132" w:author="Tekijä" w:date="2022-09-20T11:15:00Z"/>
        </w:trPr>
        <w:tc>
          <w:tcPr>
            <w:tcW w:w="1101" w:type="dxa"/>
          </w:tcPr>
          <w:p w:rsidR="00D95FF4" w:rsidDel="00484E51" w:rsidRDefault="00D95FF4">
            <w:pPr>
              <w:pStyle w:val="Vakiosisennys"/>
              <w:rPr>
                <w:del w:id="133" w:author="Tekijä" w:date="2022-09-20T11:15:00Z"/>
              </w:rPr>
            </w:pPr>
            <w:del w:id="134" w:author="Tekijä" w:date="2022-09-20T11:15:00Z">
              <w:r w:rsidDel="00484E51">
                <w:delText>3.0</w:delText>
              </w:r>
            </w:del>
          </w:p>
        </w:tc>
        <w:tc>
          <w:tcPr>
            <w:tcW w:w="1417" w:type="dxa"/>
          </w:tcPr>
          <w:p w:rsidR="00D95FF4" w:rsidDel="00484E51" w:rsidRDefault="004241B0">
            <w:pPr>
              <w:pStyle w:val="Vakiosisennys"/>
              <w:rPr>
                <w:del w:id="135" w:author="Tekijä" w:date="2022-09-20T11:15:00Z"/>
              </w:rPr>
            </w:pPr>
            <w:del w:id="136" w:author="Tekijä" w:date="2022-09-20T11:15:00Z">
              <w:r w:rsidDel="00484E51">
                <w:delText>18</w:delText>
              </w:r>
              <w:r w:rsidR="00D95FF4" w:rsidDel="00484E51">
                <w:delText>.1.200</w:delText>
              </w:r>
              <w:r w:rsidDel="00484E51">
                <w:delText>7</w:delText>
              </w:r>
            </w:del>
          </w:p>
        </w:tc>
        <w:tc>
          <w:tcPr>
            <w:tcW w:w="992" w:type="dxa"/>
          </w:tcPr>
          <w:p w:rsidR="00D95FF4" w:rsidDel="00484E51" w:rsidRDefault="00D95FF4">
            <w:pPr>
              <w:pStyle w:val="Vakiosisennys"/>
              <w:rPr>
                <w:del w:id="137" w:author="Tekijä" w:date="2022-09-20T11:15:00Z"/>
              </w:rPr>
            </w:pPr>
          </w:p>
        </w:tc>
        <w:tc>
          <w:tcPr>
            <w:tcW w:w="5954" w:type="dxa"/>
          </w:tcPr>
          <w:p w:rsidR="00D95FF4" w:rsidDel="00484E51" w:rsidRDefault="004C4503" w:rsidP="0071431C">
            <w:pPr>
              <w:pStyle w:val="Vakiosisennys"/>
              <w:rPr>
                <w:del w:id="138" w:author="Tekijä" w:date="2022-09-20T11:15:00Z"/>
              </w:rPr>
            </w:pPr>
            <w:del w:id="139" w:author="Tekijä" w:date="2022-09-20T11:15:00Z">
              <w:r w:rsidDel="00484E51">
                <w:delText>Uuden lain ja OID määritysten mukaisia tarkistuksia</w:delText>
              </w:r>
            </w:del>
          </w:p>
        </w:tc>
      </w:tr>
      <w:tr w:rsidR="00FF61D8" w:rsidDel="00484E51">
        <w:trPr>
          <w:cantSplit/>
          <w:del w:id="140" w:author="Tekijä" w:date="2022-09-20T11:15:00Z"/>
        </w:trPr>
        <w:tc>
          <w:tcPr>
            <w:tcW w:w="1101" w:type="dxa"/>
          </w:tcPr>
          <w:p w:rsidR="00FF61D8" w:rsidDel="00484E51" w:rsidRDefault="00FF61D8">
            <w:pPr>
              <w:pStyle w:val="Vakiosisennys"/>
              <w:rPr>
                <w:del w:id="141" w:author="Tekijä" w:date="2022-09-20T11:15:00Z"/>
              </w:rPr>
            </w:pPr>
            <w:del w:id="142" w:author="Tekijä" w:date="2022-09-20T11:15:00Z">
              <w:r w:rsidDel="00484E51">
                <w:delText>4.0</w:delText>
              </w:r>
            </w:del>
          </w:p>
        </w:tc>
        <w:tc>
          <w:tcPr>
            <w:tcW w:w="1417" w:type="dxa"/>
          </w:tcPr>
          <w:p w:rsidR="00FF61D8" w:rsidDel="00484E51" w:rsidRDefault="00D9344A">
            <w:pPr>
              <w:pStyle w:val="Vakiosisennys"/>
              <w:rPr>
                <w:del w:id="143" w:author="Tekijä" w:date="2022-09-20T11:15:00Z"/>
              </w:rPr>
            </w:pPr>
            <w:del w:id="144" w:author="Tekijä" w:date="2022-09-20T11:15:00Z">
              <w:r w:rsidDel="00484E51">
                <w:delText>4</w:delText>
              </w:r>
              <w:r w:rsidR="00FF61D8" w:rsidDel="00484E51">
                <w:delText>.</w:delText>
              </w:r>
              <w:r w:rsidDel="00484E51">
                <w:delText>2</w:delText>
              </w:r>
              <w:r w:rsidR="00FF61D8" w:rsidDel="00484E51">
                <w:delText>.2008</w:delText>
              </w:r>
            </w:del>
          </w:p>
        </w:tc>
        <w:tc>
          <w:tcPr>
            <w:tcW w:w="992" w:type="dxa"/>
          </w:tcPr>
          <w:p w:rsidR="00FF61D8" w:rsidDel="00484E51" w:rsidRDefault="00FF61D8">
            <w:pPr>
              <w:pStyle w:val="Vakiosisennys"/>
              <w:rPr>
                <w:del w:id="145" w:author="Tekijä" w:date="2022-09-20T11:15:00Z"/>
              </w:rPr>
            </w:pPr>
            <w:del w:id="146" w:author="Tekijä" w:date="2022-09-20T11:15:00Z">
              <w:r w:rsidDel="00484E51">
                <w:delText>AE, JP</w:delText>
              </w:r>
              <w:r w:rsidR="001B7B76" w:rsidDel="00484E51">
                <w:delText xml:space="preserve"> ja</w:delText>
              </w:r>
              <w:r w:rsidR="008E079F" w:rsidDel="00484E51">
                <w:delText xml:space="preserve"> TT </w:delText>
              </w:r>
            </w:del>
          </w:p>
        </w:tc>
        <w:tc>
          <w:tcPr>
            <w:tcW w:w="5954" w:type="dxa"/>
          </w:tcPr>
          <w:p w:rsidR="00FF61D8" w:rsidDel="00484E51" w:rsidRDefault="00473905" w:rsidP="007665D2">
            <w:pPr>
              <w:pStyle w:val="Vakiosisennys"/>
              <w:rPr>
                <w:del w:id="147" w:author="Tekijä" w:date="2022-09-20T11:15:00Z"/>
              </w:rPr>
            </w:pPr>
            <w:del w:id="148" w:author="Tekijä" w:date="2022-09-20T11:15:00Z">
              <w:r w:rsidDel="00484E51">
                <w:delText>1. a</w:delText>
              </w:r>
              <w:r w:rsidR="00D832AA" w:rsidDel="00484E51">
                <w:delText>siakirjan versi</w:delText>
              </w:r>
              <w:r w:rsidR="008E079F" w:rsidDel="00484E51">
                <w:delText xml:space="preserve">ointi, </w:delText>
              </w:r>
              <w:r w:rsidR="005D1E20" w:rsidDel="00484E51">
                <w:delText xml:space="preserve">2. </w:delText>
              </w:r>
              <w:r w:rsidR="00D832AA" w:rsidDel="00484E51">
                <w:delText>ydindokumentti uudet tietokentät</w:delText>
              </w:r>
              <w:r w:rsidR="005D1E20" w:rsidDel="00484E51">
                <w:delText xml:space="preserve">, 3. </w:delText>
              </w:r>
              <w:r w:rsidR="008E079F" w:rsidDel="00484E51">
                <w:delText>ClinicalDocument.informationRecipient käyttöönotto</w:delText>
              </w:r>
              <w:r w:rsidR="005D1E20" w:rsidDel="00484E51">
                <w:delText xml:space="preserve"> 4. </w:delText>
              </w:r>
              <w:r w:rsidR="008E079F" w:rsidDel="00484E51">
                <w:delText>pa</w:delText>
              </w:r>
              <w:r w:rsidR="007665D2" w:rsidDel="00484E51">
                <w:delText>l</w:delText>
              </w:r>
              <w:r w:rsidR="008E079F" w:rsidDel="00484E51">
                <w:delText>velutapahtuma - componentOf&gt; &lt;encompassingEncounter&gt;</w:delText>
              </w:r>
              <w:r w:rsidR="00D832AA" w:rsidDel="00484E51">
                <w:delText xml:space="preserve"> </w:delText>
              </w:r>
              <w:r w:rsidR="005D1E20" w:rsidDel="00484E51">
                <w:delText>5. moniallekirjoitus</w:delText>
              </w:r>
              <w:r w:rsidR="008A0DE4" w:rsidDel="00484E51">
                <w:delText xml:space="preserve"> 6. virheiden korjaus</w:delText>
              </w:r>
              <w:r w:rsidR="00E060B5" w:rsidDel="00484E51">
                <w:delText xml:space="preserve"> CDA R2 vs. ydintiedot</w:delText>
              </w:r>
              <w:r w:rsidR="00967DDF" w:rsidDel="00484E51">
                <w:delText xml:space="preserve">, </w:delText>
              </w:r>
              <w:r w:rsidR="009461E0" w:rsidDel="00484E51">
                <w:delText>7</w:delText>
              </w:r>
              <w:r w:rsidR="00967DDF" w:rsidDel="00484E51">
                <w:delText xml:space="preserve">. </w:delText>
              </w:r>
              <w:r w:rsidR="00967DDF" w:rsidRPr="0098338E" w:rsidDel="00484E51">
                <w:delText>Medico</w:delText>
              </w:r>
              <w:r w:rsidR="007665D2" w:rsidDel="00484E51">
                <w:delText>n</w:delText>
              </w:r>
              <w:r w:rsidR="00967DDF" w:rsidRPr="0098338E" w:rsidDel="00484E51">
                <w:delText>sult kommentit</w:delText>
              </w:r>
            </w:del>
          </w:p>
        </w:tc>
      </w:tr>
      <w:tr w:rsidR="00B67E2B" w:rsidDel="00484E51">
        <w:trPr>
          <w:cantSplit/>
          <w:del w:id="149" w:author="Tekijä" w:date="2022-09-20T11:15:00Z"/>
        </w:trPr>
        <w:tc>
          <w:tcPr>
            <w:tcW w:w="1101" w:type="dxa"/>
          </w:tcPr>
          <w:p w:rsidR="00B67E2B" w:rsidDel="00484E51" w:rsidRDefault="00B67E2B">
            <w:pPr>
              <w:pStyle w:val="Vakiosisennys"/>
              <w:rPr>
                <w:del w:id="150" w:author="Tekijä" w:date="2022-09-20T11:15:00Z"/>
              </w:rPr>
            </w:pPr>
            <w:del w:id="151" w:author="Tekijä" w:date="2022-09-20T11:15:00Z">
              <w:r w:rsidDel="00484E51">
                <w:delText>4.1</w:delText>
              </w:r>
            </w:del>
          </w:p>
        </w:tc>
        <w:tc>
          <w:tcPr>
            <w:tcW w:w="1417" w:type="dxa"/>
          </w:tcPr>
          <w:p w:rsidR="00B67E2B" w:rsidDel="00484E51" w:rsidRDefault="00B67E2B">
            <w:pPr>
              <w:pStyle w:val="Vakiosisennys"/>
              <w:rPr>
                <w:del w:id="152" w:author="Tekijä" w:date="2022-09-20T11:15:00Z"/>
              </w:rPr>
            </w:pPr>
            <w:del w:id="153" w:author="Tekijä" w:date="2022-09-20T11:15:00Z">
              <w:r w:rsidDel="00484E51">
                <w:delText>31.3.2008</w:delText>
              </w:r>
            </w:del>
          </w:p>
        </w:tc>
        <w:tc>
          <w:tcPr>
            <w:tcW w:w="992" w:type="dxa"/>
          </w:tcPr>
          <w:p w:rsidR="00B67E2B" w:rsidDel="00484E51" w:rsidRDefault="00B67E2B">
            <w:pPr>
              <w:pStyle w:val="Vakiosisennys"/>
              <w:rPr>
                <w:del w:id="154" w:author="Tekijä" w:date="2022-09-20T11:15:00Z"/>
              </w:rPr>
            </w:pPr>
            <w:del w:id="155" w:author="Tekijä" w:date="2022-09-20T11:15:00Z">
              <w:r w:rsidDel="00484E51">
                <w:delText>AE ja JP</w:delText>
              </w:r>
            </w:del>
          </w:p>
        </w:tc>
        <w:tc>
          <w:tcPr>
            <w:tcW w:w="5954" w:type="dxa"/>
          </w:tcPr>
          <w:p w:rsidR="00B67E2B" w:rsidDel="00484E51" w:rsidRDefault="00B67E2B" w:rsidP="007665D2">
            <w:pPr>
              <w:pStyle w:val="Vakiosisennys"/>
              <w:rPr>
                <w:del w:id="156" w:author="Tekijä" w:date="2022-09-20T11:15:00Z"/>
              </w:rPr>
            </w:pPr>
          </w:p>
        </w:tc>
      </w:tr>
      <w:tr w:rsidR="00E46FC2" w:rsidDel="00484E51">
        <w:trPr>
          <w:cantSplit/>
          <w:del w:id="157" w:author="Tekijä" w:date="2022-09-20T11:15:00Z"/>
        </w:trPr>
        <w:tc>
          <w:tcPr>
            <w:tcW w:w="1101" w:type="dxa"/>
          </w:tcPr>
          <w:p w:rsidR="00E46FC2" w:rsidDel="00484E51" w:rsidRDefault="00E46FC2">
            <w:pPr>
              <w:pStyle w:val="Vakiosisennys"/>
              <w:rPr>
                <w:del w:id="158" w:author="Tekijä" w:date="2022-09-20T11:15:00Z"/>
              </w:rPr>
            </w:pPr>
            <w:del w:id="159" w:author="Tekijä" w:date="2022-09-20T11:15:00Z">
              <w:r w:rsidDel="00484E51">
                <w:delText>4.2</w:delText>
              </w:r>
            </w:del>
          </w:p>
        </w:tc>
        <w:tc>
          <w:tcPr>
            <w:tcW w:w="1417" w:type="dxa"/>
          </w:tcPr>
          <w:p w:rsidR="00E46FC2" w:rsidDel="00484E51" w:rsidRDefault="004277C4">
            <w:pPr>
              <w:pStyle w:val="Vakiosisennys"/>
              <w:rPr>
                <w:del w:id="160" w:author="Tekijä" w:date="2022-09-20T11:15:00Z"/>
              </w:rPr>
            </w:pPr>
            <w:del w:id="161" w:author="Tekijä" w:date="2022-09-20T11:15:00Z">
              <w:r w:rsidDel="00484E51">
                <w:delText>23</w:delText>
              </w:r>
              <w:r w:rsidR="00552834" w:rsidDel="00484E51">
                <w:delText>.</w:delText>
              </w:r>
              <w:r w:rsidDel="00484E51">
                <w:delText>5</w:delText>
              </w:r>
              <w:r w:rsidR="00552834" w:rsidDel="00484E51">
                <w:delText>.2008</w:delText>
              </w:r>
            </w:del>
          </w:p>
        </w:tc>
        <w:tc>
          <w:tcPr>
            <w:tcW w:w="992" w:type="dxa"/>
          </w:tcPr>
          <w:p w:rsidR="00E46FC2" w:rsidDel="00484E51" w:rsidRDefault="00552834">
            <w:pPr>
              <w:pStyle w:val="Vakiosisennys"/>
              <w:rPr>
                <w:del w:id="162" w:author="Tekijä" w:date="2022-09-20T11:15:00Z"/>
              </w:rPr>
            </w:pPr>
            <w:del w:id="163" w:author="Tekijä" w:date="2022-09-20T11:15:00Z">
              <w:r w:rsidDel="00484E51">
                <w:delText>AE ja JP</w:delText>
              </w:r>
            </w:del>
          </w:p>
        </w:tc>
        <w:tc>
          <w:tcPr>
            <w:tcW w:w="5954" w:type="dxa"/>
          </w:tcPr>
          <w:p w:rsidR="00E46FC2" w:rsidDel="00484E51" w:rsidRDefault="00947002" w:rsidP="007665D2">
            <w:pPr>
              <w:pStyle w:val="Vakiosisennys"/>
              <w:rPr>
                <w:del w:id="164" w:author="Tekijä" w:date="2022-09-20T11:15:00Z"/>
              </w:rPr>
            </w:pPr>
            <w:del w:id="165" w:author="Tekijä" w:date="2022-09-20T11:15:00Z">
              <w:r w:rsidDel="00484E51">
                <w:delText>pakollisuus, palvelukokonaisuuden ja arkistoinnin tieto siirretty liitteeseen.</w:delText>
              </w:r>
            </w:del>
          </w:p>
        </w:tc>
      </w:tr>
      <w:tr w:rsidR="005A4AFC" w:rsidDel="00484E51">
        <w:trPr>
          <w:cantSplit/>
          <w:del w:id="166" w:author="Tekijä" w:date="2022-09-20T11:15:00Z"/>
        </w:trPr>
        <w:tc>
          <w:tcPr>
            <w:tcW w:w="1101" w:type="dxa"/>
          </w:tcPr>
          <w:p w:rsidR="005A4AFC" w:rsidDel="00484E51" w:rsidRDefault="005A4AFC">
            <w:pPr>
              <w:pStyle w:val="Vakiosisennys"/>
              <w:rPr>
                <w:del w:id="167" w:author="Tekijä" w:date="2022-09-20T11:15:00Z"/>
              </w:rPr>
            </w:pPr>
            <w:del w:id="168" w:author="Tekijä" w:date="2022-09-20T11:15:00Z">
              <w:r w:rsidDel="00484E51">
                <w:delText>4.2</w:delText>
              </w:r>
            </w:del>
          </w:p>
        </w:tc>
        <w:tc>
          <w:tcPr>
            <w:tcW w:w="1417" w:type="dxa"/>
          </w:tcPr>
          <w:p w:rsidR="005A4AFC" w:rsidDel="00484E51" w:rsidRDefault="005A4AFC">
            <w:pPr>
              <w:pStyle w:val="Vakiosisennys"/>
              <w:rPr>
                <w:del w:id="169" w:author="Tekijä" w:date="2022-09-20T11:15:00Z"/>
              </w:rPr>
            </w:pPr>
            <w:del w:id="170" w:author="Tekijä" w:date="2022-09-20T11:15:00Z">
              <w:r w:rsidDel="00484E51">
                <w:delText>19.8.2008</w:delText>
              </w:r>
            </w:del>
          </w:p>
        </w:tc>
        <w:tc>
          <w:tcPr>
            <w:tcW w:w="992" w:type="dxa"/>
          </w:tcPr>
          <w:p w:rsidR="005A4AFC" w:rsidDel="00484E51" w:rsidRDefault="005A4AFC">
            <w:pPr>
              <w:pStyle w:val="Vakiosisennys"/>
              <w:rPr>
                <w:del w:id="171" w:author="Tekijä" w:date="2022-09-20T11:15:00Z"/>
              </w:rPr>
            </w:pPr>
            <w:del w:id="172" w:author="Tekijä" w:date="2022-09-20T11:15:00Z">
              <w:r w:rsidDel="00484E51">
                <w:delText>AE, TT ja JP</w:delText>
              </w:r>
            </w:del>
          </w:p>
        </w:tc>
        <w:tc>
          <w:tcPr>
            <w:tcW w:w="5954" w:type="dxa"/>
          </w:tcPr>
          <w:p w:rsidR="005A4AFC" w:rsidDel="00484E51" w:rsidRDefault="005A4AFC" w:rsidP="007665D2">
            <w:pPr>
              <w:pStyle w:val="Vakiosisennys"/>
              <w:rPr>
                <w:del w:id="173" w:author="Tekijä" w:date="2022-09-20T11:15:00Z"/>
              </w:rPr>
            </w:pPr>
            <w:del w:id="174" w:author="Tekijä" w:date="2022-09-20T11:15:00Z">
              <w:r w:rsidDel="00484E51">
                <w:delText>määritysten tarkennukset ja lausunnot määrityksiin</w:delText>
              </w:r>
            </w:del>
          </w:p>
        </w:tc>
      </w:tr>
      <w:tr w:rsidR="008D3820" w:rsidDel="00484E51">
        <w:trPr>
          <w:cantSplit/>
          <w:del w:id="175" w:author="Tekijä" w:date="2022-09-20T11:15:00Z"/>
        </w:trPr>
        <w:tc>
          <w:tcPr>
            <w:tcW w:w="1101" w:type="dxa"/>
          </w:tcPr>
          <w:p w:rsidR="008D3820" w:rsidDel="00484E51" w:rsidRDefault="008D3820">
            <w:pPr>
              <w:pStyle w:val="Vakiosisennys"/>
              <w:rPr>
                <w:del w:id="176" w:author="Tekijä" w:date="2022-09-20T11:15:00Z"/>
              </w:rPr>
            </w:pPr>
            <w:del w:id="177" w:author="Tekijä" w:date="2022-09-20T11:15:00Z">
              <w:r w:rsidDel="00484E51">
                <w:delText>4.3</w:delText>
              </w:r>
            </w:del>
          </w:p>
        </w:tc>
        <w:tc>
          <w:tcPr>
            <w:tcW w:w="1417" w:type="dxa"/>
          </w:tcPr>
          <w:p w:rsidR="008D3820" w:rsidDel="00484E51" w:rsidRDefault="008D3820">
            <w:pPr>
              <w:pStyle w:val="Vakiosisennys"/>
              <w:rPr>
                <w:del w:id="178" w:author="Tekijä" w:date="2022-09-20T11:15:00Z"/>
              </w:rPr>
            </w:pPr>
            <w:del w:id="179" w:author="Tekijä" w:date="2022-09-20T11:15:00Z">
              <w:r w:rsidDel="00484E51">
                <w:delText>2</w:delText>
              </w:r>
              <w:r w:rsidR="008D1E29" w:rsidDel="00484E51">
                <w:delText>6</w:delText>
              </w:r>
              <w:r w:rsidDel="00484E51">
                <w:delText>.9.2008</w:delText>
              </w:r>
            </w:del>
          </w:p>
        </w:tc>
        <w:tc>
          <w:tcPr>
            <w:tcW w:w="992" w:type="dxa"/>
          </w:tcPr>
          <w:p w:rsidR="008D3820" w:rsidDel="00484E51" w:rsidRDefault="008D3820">
            <w:pPr>
              <w:pStyle w:val="Vakiosisennys"/>
              <w:rPr>
                <w:del w:id="180" w:author="Tekijä" w:date="2022-09-20T11:15:00Z"/>
              </w:rPr>
            </w:pPr>
            <w:del w:id="181" w:author="Tekijä" w:date="2022-09-20T11:15:00Z">
              <w:r w:rsidDel="00484E51">
                <w:delText>AE, TT ja JP</w:delText>
              </w:r>
            </w:del>
          </w:p>
        </w:tc>
        <w:tc>
          <w:tcPr>
            <w:tcW w:w="5954" w:type="dxa"/>
          </w:tcPr>
          <w:p w:rsidR="008D3820" w:rsidDel="00484E51" w:rsidRDefault="008D3820" w:rsidP="007665D2">
            <w:pPr>
              <w:pStyle w:val="Vakiosisennys"/>
              <w:rPr>
                <w:del w:id="182" w:author="Tekijä" w:date="2022-09-20T11:15:00Z"/>
              </w:rPr>
            </w:pPr>
          </w:p>
        </w:tc>
      </w:tr>
      <w:tr w:rsidR="00934291" w:rsidDel="00484E51">
        <w:trPr>
          <w:cantSplit/>
          <w:del w:id="183" w:author="Tekijä" w:date="2022-09-20T11:15:00Z"/>
        </w:trPr>
        <w:tc>
          <w:tcPr>
            <w:tcW w:w="1101" w:type="dxa"/>
          </w:tcPr>
          <w:p w:rsidR="00934291" w:rsidDel="00484E51" w:rsidRDefault="00934291">
            <w:pPr>
              <w:pStyle w:val="Vakiosisennys"/>
              <w:rPr>
                <w:del w:id="184" w:author="Tekijä" w:date="2022-09-20T11:15:00Z"/>
              </w:rPr>
            </w:pPr>
            <w:del w:id="185" w:author="Tekijä" w:date="2022-09-20T11:15:00Z">
              <w:r w:rsidDel="00484E51">
                <w:lastRenderedPageBreak/>
                <w:delText>4.4</w:delText>
              </w:r>
            </w:del>
          </w:p>
        </w:tc>
        <w:tc>
          <w:tcPr>
            <w:tcW w:w="1417" w:type="dxa"/>
          </w:tcPr>
          <w:p w:rsidR="00934291" w:rsidDel="00484E51" w:rsidRDefault="00934291">
            <w:pPr>
              <w:pStyle w:val="Vakiosisennys"/>
              <w:rPr>
                <w:del w:id="186" w:author="Tekijä" w:date="2022-09-20T11:15:00Z"/>
              </w:rPr>
            </w:pPr>
            <w:del w:id="187" w:author="Tekijä" w:date="2022-09-20T11:15:00Z">
              <w:r w:rsidDel="00484E51">
                <w:delText>4.12.2008</w:delText>
              </w:r>
            </w:del>
          </w:p>
        </w:tc>
        <w:tc>
          <w:tcPr>
            <w:tcW w:w="992" w:type="dxa"/>
          </w:tcPr>
          <w:p w:rsidR="00934291" w:rsidDel="00484E51" w:rsidRDefault="00934291">
            <w:pPr>
              <w:pStyle w:val="Vakiosisennys"/>
              <w:rPr>
                <w:del w:id="188" w:author="Tekijä" w:date="2022-09-20T11:15:00Z"/>
              </w:rPr>
            </w:pPr>
            <w:del w:id="189" w:author="Tekijä" w:date="2022-09-20T11:15:00Z">
              <w:r w:rsidDel="00484E51">
                <w:delText>AE ja JP</w:delText>
              </w:r>
            </w:del>
          </w:p>
        </w:tc>
        <w:tc>
          <w:tcPr>
            <w:tcW w:w="5954" w:type="dxa"/>
          </w:tcPr>
          <w:p w:rsidR="00934291" w:rsidDel="00484E51" w:rsidRDefault="00572CB4" w:rsidP="007665D2">
            <w:pPr>
              <w:pStyle w:val="Vakiosisennys"/>
              <w:rPr>
                <w:del w:id="190" w:author="Tekijä" w:date="2022-09-20T11:15:00Z"/>
              </w:rPr>
            </w:pPr>
            <w:del w:id="191" w:author="Tekijä" w:date="2022-09-20T11:15:00Z">
              <w:r w:rsidDel="00484E51">
                <w:delText>Liite2 muutokset tehty:</w:delText>
              </w:r>
            </w:del>
          </w:p>
          <w:p w:rsidR="00572CB4" w:rsidDel="00484E51" w:rsidRDefault="00C829CC" w:rsidP="00C829CC">
            <w:pPr>
              <w:ind w:left="360"/>
              <w:rPr>
                <w:del w:id="192" w:author="Tekijä" w:date="2022-09-20T11:15:00Z"/>
              </w:rPr>
            </w:pPr>
            <w:del w:id="193" w:author="Tekijä" w:date="2022-09-20T11:15:00Z">
              <w:r w:rsidRPr="00C829CC" w:rsidDel="00484E51">
                <w:delText>2.2.21.1 Asiakirjan arkistonmuodostaja</w:delText>
              </w:r>
            </w:del>
          </w:p>
          <w:p w:rsidR="00572CB4" w:rsidDel="00484E51" w:rsidRDefault="00C829CC" w:rsidP="00C829CC">
            <w:pPr>
              <w:ind w:left="360"/>
              <w:rPr>
                <w:del w:id="194" w:author="Tekijä" w:date="2022-09-20T11:15:00Z"/>
              </w:rPr>
            </w:pPr>
            <w:del w:id="195" w:author="Tekijä" w:date="2022-09-20T11:15:00Z">
              <w:r w:rsidRPr="00C829CC" w:rsidDel="00484E51">
                <w:delText>2.4.33 Potilaan kotikunta</w:delText>
              </w:r>
            </w:del>
          </w:p>
          <w:p w:rsidR="00C829CC" w:rsidDel="00484E51" w:rsidRDefault="00C829CC" w:rsidP="00C829CC">
            <w:pPr>
              <w:ind w:left="360"/>
              <w:rPr>
                <w:del w:id="196" w:author="Tekijä" w:date="2022-09-20T11:15:00Z"/>
              </w:rPr>
            </w:pPr>
            <w:del w:id="197" w:author="Tekijä" w:date="2022-09-20T11:15:00Z">
              <w:r w:rsidRPr="00C829CC" w:rsidDel="00484E51">
                <w:delText xml:space="preserve">2.2.21.2 Asiakirjan toista henkilöä </w:delText>
              </w:r>
              <w:r w:rsidR="00845B71" w:rsidDel="00484E51">
                <w:delText>sisältävien</w:delText>
              </w:r>
              <w:r w:rsidRPr="00C829CC" w:rsidDel="00484E51">
                <w:delText xml:space="preserve"> tietojen omistajan henkilötunnus</w:delText>
              </w:r>
            </w:del>
          </w:p>
          <w:p w:rsidR="008966A2" w:rsidDel="00484E51" w:rsidRDefault="008966A2" w:rsidP="00C829CC">
            <w:pPr>
              <w:ind w:left="360"/>
              <w:rPr>
                <w:del w:id="198" w:author="Tekijä" w:date="2022-09-20T11:15:00Z"/>
              </w:rPr>
            </w:pPr>
            <w:del w:id="199" w:author="Tekijä" w:date="2022-09-20T11:15:00Z">
              <w:r w:rsidRPr="008966A2" w:rsidDel="00484E51">
                <w:delText>2.2.26.4 Palveluntuottaja</w:delText>
              </w:r>
            </w:del>
          </w:p>
          <w:p w:rsidR="008966A2" w:rsidDel="00484E51" w:rsidRDefault="008966A2" w:rsidP="008966A2">
            <w:pPr>
              <w:ind w:left="360"/>
              <w:rPr>
                <w:del w:id="200" w:author="Tekijä" w:date="2022-09-20T11:15:00Z"/>
              </w:rPr>
            </w:pPr>
            <w:del w:id="201" w:author="Tekijä" w:date="2022-09-20T11:15:00Z">
              <w:r w:rsidDel="00484E51">
                <w:delText>2.4.27.1 Palvelunjärjestäjä</w:delText>
              </w:r>
            </w:del>
          </w:p>
          <w:p w:rsidR="008966A2" w:rsidDel="00484E51" w:rsidRDefault="008966A2" w:rsidP="008966A2">
            <w:pPr>
              <w:ind w:left="360"/>
              <w:rPr>
                <w:del w:id="202" w:author="Tekijä" w:date="2022-09-20T11:15:00Z"/>
              </w:rPr>
            </w:pPr>
            <w:del w:id="203" w:author="Tekijä" w:date="2022-09-20T11:15:00Z">
              <w:r w:rsidDel="00484E51">
                <w:delText>2.4.27.2 Palvelunjärjestäjän</w:delText>
              </w:r>
              <w:r w:rsidR="0052068C" w:rsidDel="00484E51">
                <w:delText xml:space="preserve"> nimi</w:delText>
              </w:r>
            </w:del>
          </w:p>
          <w:p w:rsidR="00714F53" w:rsidRPr="00714F53" w:rsidDel="00484E51" w:rsidRDefault="00864A2E" w:rsidP="008966A2">
            <w:pPr>
              <w:ind w:left="360"/>
              <w:rPr>
                <w:del w:id="204" w:author="Tekijä" w:date="2022-09-20T11:15:00Z"/>
              </w:rPr>
            </w:pPr>
            <w:del w:id="205" w:author="Tekijä" w:date="2022-09-20T11:15:00Z">
              <w:r w:rsidDel="00484E51">
                <w:delText>2.2.14</w:delText>
              </w:r>
              <w:r w:rsidR="00714F53" w:rsidRPr="00714F53" w:rsidDel="00484E51">
                <w:delText xml:space="preserve"> Ammattihenkilö</w:delText>
              </w:r>
            </w:del>
          </w:p>
          <w:p w:rsidR="00934291" w:rsidDel="00484E51" w:rsidRDefault="00934291" w:rsidP="007665D2">
            <w:pPr>
              <w:pStyle w:val="Vakiosisennys"/>
              <w:rPr>
                <w:del w:id="206" w:author="Tekijä" w:date="2022-09-20T11:15:00Z"/>
              </w:rPr>
            </w:pPr>
          </w:p>
          <w:p w:rsidR="00934291" w:rsidDel="00484E51" w:rsidRDefault="00934291" w:rsidP="007665D2">
            <w:pPr>
              <w:pStyle w:val="Vakiosisennys"/>
              <w:rPr>
                <w:del w:id="207" w:author="Tekijä" w:date="2022-09-20T11:15:00Z"/>
              </w:rPr>
            </w:pPr>
            <w:del w:id="208" w:author="Tekijä" w:date="2022-09-20T11:15:00Z">
              <w:r w:rsidDel="00484E51">
                <w:delText xml:space="preserve">Poistettu liitteenä ollut Kelan ohje ja siirretty siitä tietoa osaksi header dokumenttia. </w:delText>
              </w:r>
            </w:del>
          </w:p>
          <w:p w:rsidR="00934291" w:rsidDel="00484E51" w:rsidRDefault="00934291" w:rsidP="007665D2">
            <w:pPr>
              <w:pStyle w:val="Vakiosisennys"/>
              <w:rPr>
                <w:del w:id="209" w:author="Tekijä" w:date="2022-09-20T11:15:00Z"/>
              </w:rPr>
            </w:pPr>
          </w:p>
          <w:p w:rsidR="00934291" w:rsidDel="00484E51" w:rsidRDefault="00934291" w:rsidP="007665D2">
            <w:pPr>
              <w:pStyle w:val="Vakiosisennys"/>
              <w:rPr>
                <w:del w:id="210" w:author="Tekijä" w:date="2022-09-20T11:15:00Z"/>
              </w:rPr>
            </w:pPr>
            <w:del w:id="211" w:author="Tekijä" w:date="2022-09-20T11:15:00Z">
              <w:r w:rsidDel="00484E51">
                <w:delText>Teknisen komitean (2008/11) päätöksen mukaisesti muutettu localHeader (HL7FI) määritellyt xs:ID tyyppiset attribuutit ja vastaava structuredBody elementin attribuutin nimi kirjoitusasuun ”ID”. Muutokset tehty tekstiin ja skeemaan. Toteutus on nyt yhtenevä eReseptin kanssa.</w:delText>
              </w:r>
            </w:del>
          </w:p>
          <w:p w:rsidR="00934291" w:rsidDel="00484E51" w:rsidRDefault="00934291" w:rsidP="007665D2">
            <w:pPr>
              <w:pStyle w:val="Vakiosisennys"/>
              <w:rPr>
                <w:del w:id="212" w:author="Tekijä" w:date="2022-09-20T11:15:00Z"/>
              </w:rPr>
            </w:pPr>
          </w:p>
          <w:p w:rsidR="00934291" w:rsidDel="00484E51" w:rsidRDefault="00934291" w:rsidP="007665D2">
            <w:pPr>
              <w:pStyle w:val="Vakiosisennys"/>
              <w:rPr>
                <w:del w:id="213" w:author="Tekijä" w:date="2022-09-20T11:15:00Z"/>
              </w:rPr>
            </w:pPr>
            <w:del w:id="214" w:author="Tekijä" w:date="2022-09-20T11:15:00Z">
              <w:r w:rsidDel="00484E51">
                <w:delText xml:space="preserve"> Skeemaan on päivitetty potilaan kotikunta.</w:delText>
              </w:r>
            </w:del>
          </w:p>
        </w:tc>
      </w:tr>
      <w:tr w:rsidR="00251D38" w:rsidDel="00484E51">
        <w:trPr>
          <w:cantSplit/>
          <w:del w:id="215" w:author="Tekijä" w:date="2022-09-20T11:15:00Z"/>
        </w:trPr>
        <w:tc>
          <w:tcPr>
            <w:tcW w:w="1101" w:type="dxa"/>
          </w:tcPr>
          <w:p w:rsidR="00251D38" w:rsidDel="00484E51" w:rsidRDefault="00251D38">
            <w:pPr>
              <w:pStyle w:val="Vakiosisennys"/>
              <w:rPr>
                <w:del w:id="216" w:author="Tekijä" w:date="2022-09-20T11:15:00Z"/>
              </w:rPr>
            </w:pPr>
            <w:del w:id="217" w:author="Tekijä" w:date="2022-09-20T11:15:00Z">
              <w:r w:rsidDel="00484E51">
                <w:delText>4.41</w:delText>
              </w:r>
            </w:del>
          </w:p>
          <w:p w:rsidR="00AF02BD" w:rsidDel="00484E51" w:rsidRDefault="00AF02BD" w:rsidP="00AF02BD">
            <w:pPr>
              <w:rPr>
                <w:del w:id="218" w:author="Tekijä" w:date="2022-09-20T11:15:00Z"/>
              </w:rPr>
            </w:pPr>
          </w:p>
          <w:p w:rsidR="00AF02BD" w:rsidDel="00484E51" w:rsidRDefault="00AF02BD" w:rsidP="00AF02BD">
            <w:pPr>
              <w:rPr>
                <w:del w:id="219" w:author="Tekijä" w:date="2022-09-20T11:15:00Z"/>
              </w:rPr>
            </w:pPr>
          </w:p>
          <w:p w:rsidR="00AF02BD" w:rsidDel="00484E51" w:rsidRDefault="00AF02BD" w:rsidP="00AF02BD">
            <w:pPr>
              <w:rPr>
                <w:del w:id="220" w:author="Tekijä" w:date="2022-09-20T11:15:00Z"/>
              </w:rPr>
            </w:pPr>
          </w:p>
          <w:p w:rsidR="00AF02BD" w:rsidDel="00484E51" w:rsidRDefault="00AF02BD" w:rsidP="00AF02BD">
            <w:pPr>
              <w:rPr>
                <w:del w:id="221" w:author="Tekijä" w:date="2022-09-20T11:15:00Z"/>
              </w:rPr>
            </w:pPr>
          </w:p>
          <w:p w:rsidR="00AF02BD" w:rsidDel="00484E51" w:rsidRDefault="006F3F70" w:rsidP="00AF02BD">
            <w:pPr>
              <w:rPr>
                <w:del w:id="222" w:author="Tekijä" w:date="2022-09-20T11:15:00Z"/>
              </w:rPr>
            </w:pPr>
            <w:del w:id="223" w:author="Tekijä" w:date="2022-09-20T11:15:00Z">
              <w:r w:rsidDel="00484E51">
                <w:delText>4.42</w:delText>
              </w:r>
            </w:del>
          </w:p>
        </w:tc>
        <w:tc>
          <w:tcPr>
            <w:tcW w:w="1417" w:type="dxa"/>
          </w:tcPr>
          <w:p w:rsidR="00251D38" w:rsidDel="00484E51" w:rsidRDefault="00251D38">
            <w:pPr>
              <w:pStyle w:val="Vakiosisennys"/>
              <w:rPr>
                <w:del w:id="224" w:author="Tekijä" w:date="2022-09-20T11:15:00Z"/>
              </w:rPr>
            </w:pPr>
            <w:del w:id="225" w:author="Tekijä" w:date="2022-09-20T11:15:00Z">
              <w:r w:rsidDel="00484E51">
                <w:delText>1</w:delText>
              </w:r>
              <w:r w:rsidR="00DA5C22" w:rsidDel="00484E51">
                <w:delText>8</w:delText>
              </w:r>
              <w:r w:rsidDel="00484E51">
                <w:delText>.3.2009</w:delText>
              </w:r>
            </w:del>
          </w:p>
          <w:p w:rsidR="00AF02BD" w:rsidDel="00484E51" w:rsidRDefault="00AF02BD" w:rsidP="00AF02BD">
            <w:pPr>
              <w:rPr>
                <w:del w:id="226" w:author="Tekijä" w:date="2022-09-20T11:15:00Z"/>
              </w:rPr>
            </w:pPr>
          </w:p>
          <w:p w:rsidR="00AF02BD" w:rsidDel="00484E51" w:rsidRDefault="00AF02BD" w:rsidP="00AF02BD">
            <w:pPr>
              <w:rPr>
                <w:del w:id="227" w:author="Tekijä" w:date="2022-09-20T11:15:00Z"/>
              </w:rPr>
            </w:pPr>
          </w:p>
          <w:p w:rsidR="00AF02BD" w:rsidDel="00484E51" w:rsidRDefault="00AF02BD" w:rsidP="00AF02BD">
            <w:pPr>
              <w:rPr>
                <w:del w:id="228" w:author="Tekijä" w:date="2022-09-20T11:15:00Z"/>
              </w:rPr>
            </w:pPr>
          </w:p>
          <w:p w:rsidR="00AF02BD" w:rsidDel="00484E51" w:rsidRDefault="00AF02BD" w:rsidP="00AF02BD">
            <w:pPr>
              <w:rPr>
                <w:del w:id="229" w:author="Tekijä" w:date="2022-09-20T11:15:00Z"/>
              </w:rPr>
            </w:pPr>
          </w:p>
          <w:p w:rsidR="00AF02BD" w:rsidDel="00484E51" w:rsidRDefault="006F3F70" w:rsidP="00AF02BD">
            <w:pPr>
              <w:rPr>
                <w:del w:id="230" w:author="Tekijä" w:date="2022-09-20T11:15:00Z"/>
              </w:rPr>
            </w:pPr>
            <w:del w:id="231" w:author="Tekijä" w:date="2022-09-20T11:15:00Z">
              <w:r w:rsidDel="00484E51">
                <w:delText>17.2.2011</w:delText>
              </w:r>
            </w:del>
          </w:p>
        </w:tc>
        <w:tc>
          <w:tcPr>
            <w:tcW w:w="992" w:type="dxa"/>
          </w:tcPr>
          <w:p w:rsidR="00251D38" w:rsidDel="00484E51" w:rsidRDefault="00251D38">
            <w:pPr>
              <w:pStyle w:val="Vakiosisennys"/>
              <w:rPr>
                <w:del w:id="232" w:author="Tekijä" w:date="2022-09-20T11:15:00Z"/>
              </w:rPr>
            </w:pPr>
            <w:del w:id="233" w:author="Tekijä" w:date="2022-09-20T11:15:00Z">
              <w:r w:rsidDel="00484E51">
                <w:delText>AE</w:delText>
              </w:r>
            </w:del>
          </w:p>
          <w:p w:rsidR="00AF02BD" w:rsidDel="00484E51" w:rsidRDefault="00AF02BD" w:rsidP="00AF02BD">
            <w:pPr>
              <w:rPr>
                <w:del w:id="234" w:author="Tekijä" w:date="2022-09-20T11:15:00Z"/>
              </w:rPr>
            </w:pPr>
          </w:p>
          <w:p w:rsidR="00AF02BD" w:rsidDel="00484E51" w:rsidRDefault="00AF02BD" w:rsidP="00AF02BD">
            <w:pPr>
              <w:rPr>
                <w:del w:id="235" w:author="Tekijä" w:date="2022-09-20T11:15:00Z"/>
              </w:rPr>
            </w:pPr>
          </w:p>
          <w:p w:rsidR="00AF02BD" w:rsidDel="00484E51" w:rsidRDefault="00AF02BD" w:rsidP="00AF02BD">
            <w:pPr>
              <w:rPr>
                <w:del w:id="236" w:author="Tekijä" w:date="2022-09-20T11:15:00Z"/>
              </w:rPr>
            </w:pPr>
          </w:p>
          <w:p w:rsidR="00AF02BD" w:rsidDel="00484E51" w:rsidRDefault="00AF02BD" w:rsidP="00AF02BD">
            <w:pPr>
              <w:rPr>
                <w:del w:id="237" w:author="Tekijä" w:date="2022-09-20T11:15:00Z"/>
              </w:rPr>
            </w:pPr>
          </w:p>
          <w:p w:rsidR="00AF02BD" w:rsidDel="00484E51" w:rsidRDefault="006F3F70" w:rsidP="00AF02BD">
            <w:pPr>
              <w:rPr>
                <w:del w:id="238" w:author="Tekijä" w:date="2022-09-20T11:15:00Z"/>
              </w:rPr>
            </w:pPr>
            <w:del w:id="239" w:author="Tekijä" w:date="2022-09-20T11:15:00Z">
              <w:r w:rsidDel="00484E51">
                <w:delText>PR</w:delText>
              </w:r>
            </w:del>
          </w:p>
        </w:tc>
        <w:tc>
          <w:tcPr>
            <w:tcW w:w="5954" w:type="dxa"/>
          </w:tcPr>
          <w:p w:rsidR="00251D38" w:rsidDel="00484E51" w:rsidRDefault="00251D38" w:rsidP="00CF4876">
            <w:pPr>
              <w:pStyle w:val="Vakiosisennys"/>
              <w:numPr>
                <w:ilvl w:val="0"/>
                <w:numId w:val="15"/>
              </w:numPr>
              <w:rPr>
                <w:del w:id="240" w:author="Tekijä" w:date="2022-09-20T11:15:00Z"/>
                <w:rFonts w:ascii="Arial" w:hAnsi="Arial" w:cs="Arial"/>
                <w:sz w:val="20"/>
              </w:rPr>
            </w:pPr>
            <w:del w:id="241" w:author="Tekijä" w:date="2022-09-20T11:15:00Z">
              <w:r w:rsidDel="00484E51">
                <w:rPr>
                  <w:rFonts w:ascii="Arial" w:hAnsi="Arial" w:cs="Arial"/>
                  <w:sz w:val="20"/>
                </w:rPr>
                <w:delText>asiakirjan headeristä on poistettu arkistonmuodostaja-tieto kohdasta 2.2.21.1</w:delText>
              </w:r>
            </w:del>
          </w:p>
          <w:p w:rsidR="00AF02BD" w:rsidDel="00484E51" w:rsidRDefault="00251D38" w:rsidP="00CF4876">
            <w:pPr>
              <w:numPr>
                <w:ilvl w:val="0"/>
                <w:numId w:val="15"/>
              </w:numPr>
              <w:rPr>
                <w:del w:id="242" w:author="Tekijä" w:date="2022-09-20T11:15:00Z"/>
              </w:rPr>
            </w:pPr>
            <w:del w:id="243" w:author="Tekijä" w:date="2022-09-20T11:15:00Z">
              <w:r w:rsidRPr="00251D38" w:rsidDel="00484E51">
                <w:delText>P</w:delText>
              </w:r>
              <w:r w:rsidDel="00484E51">
                <w:delText xml:space="preserve">alvelutapahtuman lajikoodiston otettu uudestaan käyttöön </w:delText>
              </w:r>
              <w:r w:rsidRPr="00251D38" w:rsidDel="00484E51">
                <w:delText>(1.2.246.537.5.40156)</w:delText>
              </w:r>
              <w:r w:rsidDel="00484E51">
                <w:delText xml:space="preserve"> 2.4.23</w:delText>
              </w:r>
            </w:del>
          </w:p>
          <w:p w:rsidR="00AF02BD" w:rsidDel="00484E51" w:rsidRDefault="00251D38" w:rsidP="00CF4876">
            <w:pPr>
              <w:numPr>
                <w:ilvl w:val="0"/>
                <w:numId w:val="15"/>
              </w:numPr>
              <w:rPr>
                <w:del w:id="244" w:author="Tekijä" w:date="2022-09-20T11:15:00Z"/>
              </w:rPr>
            </w:pPr>
            <w:del w:id="245" w:author="Tekijä" w:date="2022-09-20T11:15:00Z">
              <w:r w:rsidRPr="00251D38" w:rsidDel="00484E51">
                <w:delText>palvelutapahtuman alkamis- ja päättymisajat</w:delText>
              </w:r>
              <w:r w:rsidDel="00484E51">
                <w:delText xml:space="preserve"> </w:delText>
              </w:r>
              <w:r w:rsidR="001D1C82" w:rsidDel="00484E51">
                <w:delText>2.2.26</w:delText>
              </w:r>
            </w:del>
          </w:p>
          <w:p w:rsidR="00AF02BD" w:rsidDel="00484E51" w:rsidRDefault="003B2CC2" w:rsidP="00AF02BD">
            <w:pPr>
              <w:rPr>
                <w:del w:id="246" w:author="Tekijä" w:date="2022-09-20T11:15:00Z"/>
                <w:szCs w:val="24"/>
              </w:rPr>
            </w:pPr>
            <w:del w:id="247" w:author="Tekijä" w:date="2022-09-20T11:15:00Z">
              <w:r w:rsidRPr="003B2CC2" w:rsidDel="00484E51">
                <w:rPr>
                  <w:szCs w:val="24"/>
                </w:rPr>
                <w:delText xml:space="preserve">Määrittelyyn korjattu </w:delText>
              </w:r>
              <w:r w:rsidR="00B23398" w:rsidDel="00484E51">
                <w:rPr>
                  <w:szCs w:val="24"/>
                </w:rPr>
                <w:delText>koodistoj</w:delText>
              </w:r>
              <w:r w:rsidR="00724B42" w:rsidDel="00484E51">
                <w:rPr>
                  <w:szCs w:val="24"/>
                </w:rPr>
                <w:delText>a:</w:delText>
              </w:r>
            </w:del>
          </w:p>
          <w:p w:rsidR="00724B42" w:rsidRPr="00724B42" w:rsidDel="00484E51" w:rsidRDefault="00724B42" w:rsidP="00724B42">
            <w:pPr>
              <w:rPr>
                <w:del w:id="248" w:author="Tekijä" w:date="2022-09-20T11:15:00Z"/>
                <w:szCs w:val="24"/>
              </w:rPr>
            </w:pPr>
            <w:del w:id="249" w:author="Tekijä" w:date="2022-09-20T11:15:00Z">
              <w:r w:rsidRPr="00724B42" w:rsidDel="00484E51">
                <w:rPr>
                  <w:szCs w:val="24"/>
                </w:rPr>
                <w:delText>2.2.5</w:delText>
              </w:r>
              <w:r w:rsidRPr="00724B42" w:rsidDel="00484E51">
                <w:rPr>
                  <w:szCs w:val="24"/>
                </w:rPr>
                <w:tab/>
                <w:delText>ClinicalDocument.code – asiakirjan potilasrekisteritunnus</w:delText>
              </w:r>
            </w:del>
          </w:p>
          <w:p w:rsidR="00724B42" w:rsidRPr="00724B42" w:rsidDel="00484E51" w:rsidRDefault="00724B42" w:rsidP="00724B42">
            <w:pPr>
              <w:rPr>
                <w:del w:id="250" w:author="Tekijä" w:date="2022-09-20T11:15:00Z"/>
                <w:szCs w:val="24"/>
              </w:rPr>
            </w:pPr>
            <w:del w:id="251" w:author="Tekijä" w:date="2022-09-20T11:15:00Z">
              <w:r w:rsidRPr="00724B42" w:rsidDel="00484E51">
                <w:rPr>
                  <w:szCs w:val="24"/>
                </w:rPr>
                <w:delText>2.2.8</w:delText>
              </w:r>
              <w:r w:rsidRPr="00724B42" w:rsidDel="00484E51">
                <w:rPr>
                  <w:szCs w:val="24"/>
                </w:rPr>
                <w:tab/>
                <w:delText xml:space="preserve"> ClinicalDocument.confidentialityCode - asiakirjan </w:delText>
              </w:r>
            </w:del>
          </w:p>
          <w:p w:rsidR="00724B42" w:rsidRPr="00724B42" w:rsidDel="00484E51" w:rsidRDefault="00724B42" w:rsidP="00724B42">
            <w:pPr>
              <w:rPr>
                <w:del w:id="252" w:author="Tekijä" w:date="2022-09-20T11:15:00Z"/>
                <w:szCs w:val="24"/>
              </w:rPr>
            </w:pPr>
            <w:del w:id="253" w:author="Tekijä" w:date="2022-09-20T11:15:00Z">
              <w:r w:rsidRPr="00724B42" w:rsidDel="00484E51">
                <w:rPr>
                  <w:szCs w:val="24"/>
                </w:rPr>
                <w:delText>luottamuksellisuus</w:delText>
              </w:r>
            </w:del>
          </w:p>
          <w:p w:rsidR="00724B42" w:rsidRPr="00724B42" w:rsidDel="00484E51" w:rsidRDefault="00724B42" w:rsidP="00724B42">
            <w:pPr>
              <w:rPr>
                <w:del w:id="254" w:author="Tekijä" w:date="2022-09-20T11:15:00Z"/>
                <w:szCs w:val="24"/>
              </w:rPr>
            </w:pPr>
            <w:del w:id="255" w:author="Tekijä" w:date="2022-09-20T11:15:00Z">
              <w:r w:rsidRPr="00724B42" w:rsidDel="00484E51">
                <w:rPr>
                  <w:szCs w:val="24"/>
                </w:rPr>
                <w:delText>2.2.9</w:delText>
              </w:r>
              <w:r w:rsidRPr="00724B42" w:rsidDel="00484E51">
                <w:rPr>
                  <w:szCs w:val="24"/>
                </w:rPr>
                <w:tab/>
                <w:delText xml:space="preserve"> ClinicalDocument.languageCode – asiakirjan kieli</w:delText>
              </w:r>
            </w:del>
          </w:p>
          <w:p w:rsidR="00724B42" w:rsidRPr="00724B42" w:rsidDel="00484E51" w:rsidRDefault="00724B42" w:rsidP="00724B42">
            <w:pPr>
              <w:rPr>
                <w:del w:id="256" w:author="Tekijä" w:date="2022-09-20T11:15:00Z"/>
                <w:szCs w:val="24"/>
              </w:rPr>
            </w:pPr>
            <w:del w:id="257" w:author="Tekijä" w:date="2022-09-20T11:15:00Z">
              <w:r w:rsidRPr="00724B42" w:rsidDel="00484E51">
                <w:rPr>
                  <w:szCs w:val="24"/>
                </w:rPr>
                <w:delText>2.4.9</w:delText>
              </w:r>
              <w:r w:rsidRPr="00724B42" w:rsidDel="00484E51">
                <w:rPr>
                  <w:szCs w:val="24"/>
                </w:rPr>
                <w:tab/>
                <w:delText>hl7fi:documentType - asiakirjan tyyppi</w:delText>
              </w:r>
            </w:del>
          </w:p>
          <w:p w:rsidR="00724B42" w:rsidRPr="00724B42" w:rsidDel="00484E51" w:rsidRDefault="00724B42" w:rsidP="00724B42">
            <w:pPr>
              <w:rPr>
                <w:del w:id="258" w:author="Tekijä" w:date="2022-09-20T11:15:00Z"/>
                <w:szCs w:val="24"/>
              </w:rPr>
            </w:pPr>
            <w:del w:id="259" w:author="Tekijä" w:date="2022-09-20T11:15:00Z">
              <w:r w:rsidRPr="00724B42" w:rsidDel="00484E51">
                <w:rPr>
                  <w:szCs w:val="24"/>
                </w:rPr>
                <w:delText>2.4.12</w:delText>
              </w:r>
              <w:r w:rsidRPr="00724B42" w:rsidDel="00484E51">
                <w:rPr>
                  <w:szCs w:val="24"/>
                </w:rPr>
                <w:tab/>
                <w:delText xml:space="preserve"> hl7fi:functionCode - asiakirjan tehtäväluokkatehtävätunnus (eAMS)</w:delText>
              </w:r>
            </w:del>
          </w:p>
          <w:p w:rsidR="00724B42" w:rsidRPr="00724B42" w:rsidDel="00484E51" w:rsidRDefault="00724B42" w:rsidP="00724B42">
            <w:pPr>
              <w:rPr>
                <w:del w:id="260" w:author="Tekijä" w:date="2022-09-20T11:15:00Z"/>
                <w:szCs w:val="24"/>
              </w:rPr>
            </w:pPr>
            <w:del w:id="261" w:author="Tekijä" w:date="2022-09-20T11:15:00Z">
              <w:r w:rsidRPr="00724B42" w:rsidDel="00484E51">
                <w:rPr>
                  <w:szCs w:val="24"/>
                </w:rPr>
                <w:delText>2.4.18</w:delText>
              </w:r>
              <w:r w:rsidRPr="00724B42" w:rsidDel="00484E51">
                <w:rPr>
                  <w:szCs w:val="24"/>
                </w:rPr>
                <w:tab/>
                <w:delText xml:space="preserve"> hl7fi:signatureCollection - Allekirjoitukset</w:delText>
              </w:r>
            </w:del>
          </w:p>
          <w:p w:rsidR="00724B42" w:rsidRPr="00724B42" w:rsidDel="00484E51" w:rsidRDefault="00724B42" w:rsidP="00724B42">
            <w:pPr>
              <w:rPr>
                <w:del w:id="262" w:author="Tekijä" w:date="2022-09-20T11:15:00Z"/>
                <w:szCs w:val="24"/>
              </w:rPr>
            </w:pPr>
            <w:del w:id="263" w:author="Tekijä" w:date="2022-09-20T11:15:00Z">
              <w:r w:rsidRPr="00724B42" w:rsidDel="00484E51">
                <w:rPr>
                  <w:szCs w:val="24"/>
                </w:rPr>
                <w:delText>2.4.28</w:delText>
              </w:r>
              <w:r w:rsidRPr="00724B42" w:rsidDel="00484E51">
                <w:rPr>
                  <w:szCs w:val="24"/>
                </w:rPr>
                <w:tab/>
                <w:delText>hl7fi:retentionPeriodClass – asiakirjan säilytysaikaluokka</w:delText>
              </w:r>
            </w:del>
          </w:p>
          <w:p w:rsidR="00AF02BD" w:rsidDel="00484E51" w:rsidRDefault="00724B42" w:rsidP="00D5726E">
            <w:pPr>
              <w:rPr>
                <w:del w:id="264" w:author="Tekijä" w:date="2022-09-20T11:15:00Z"/>
              </w:rPr>
            </w:pPr>
            <w:del w:id="265" w:author="Tekijä" w:date="2022-09-20T11:15:00Z">
              <w:r w:rsidDel="00484E51">
                <w:rPr>
                  <w:szCs w:val="24"/>
                </w:rPr>
                <w:delText>Lisäksi muita pieniä stilisointeja</w:delText>
              </w:r>
            </w:del>
          </w:p>
        </w:tc>
      </w:tr>
      <w:tr w:rsidR="005D009F" w:rsidDel="00484E51">
        <w:trPr>
          <w:cantSplit/>
          <w:del w:id="266" w:author="Tekijä" w:date="2022-09-20T11:15:00Z"/>
        </w:trPr>
        <w:tc>
          <w:tcPr>
            <w:tcW w:w="1101" w:type="dxa"/>
          </w:tcPr>
          <w:p w:rsidR="005D009F" w:rsidDel="00484E51" w:rsidRDefault="00224FB5">
            <w:pPr>
              <w:pStyle w:val="Vakiosisennys"/>
              <w:rPr>
                <w:del w:id="267" w:author="Tekijä" w:date="2022-09-20T11:15:00Z"/>
              </w:rPr>
            </w:pPr>
            <w:del w:id="268" w:author="Tekijä" w:date="2022-09-20T11:15:00Z">
              <w:r w:rsidDel="00484E51">
                <w:delText>4.50</w:delText>
              </w:r>
            </w:del>
          </w:p>
        </w:tc>
        <w:tc>
          <w:tcPr>
            <w:tcW w:w="1417" w:type="dxa"/>
          </w:tcPr>
          <w:p w:rsidR="005D009F" w:rsidDel="00484E51" w:rsidRDefault="00224FB5">
            <w:pPr>
              <w:pStyle w:val="Vakiosisennys"/>
              <w:rPr>
                <w:del w:id="269" w:author="Tekijä" w:date="2022-09-20T11:15:00Z"/>
              </w:rPr>
            </w:pPr>
            <w:del w:id="270" w:author="Tekijä" w:date="2022-09-20T11:15:00Z">
              <w:r w:rsidDel="00484E51">
                <w:delText>31.10.2011</w:delText>
              </w:r>
            </w:del>
          </w:p>
        </w:tc>
        <w:tc>
          <w:tcPr>
            <w:tcW w:w="992" w:type="dxa"/>
          </w:tcPr>
          <w:p w:rsidR="005D009F" w:rsidDel="00484E51" w:rsidRDefault="00A90BBC">
            <w:pPr>
              <w:pStyle w:val="Vakiosisennys"/>
              <w:rPr>
                <w:del w:id="271" w:author="Tekijä" w:date="2022-09-20T11:15:00Z"/>
              </w:rPr>
            </w:pPr>
            <w:del w:id="272" w:author="Tekijä" w:date="2022-09-20T11:15:00Z">
              <w:r w:rsidDel="00484E51">
                <w:delText>S&amp;P</w:delText>
              </w:r>
            </w:del>
          </w:p>
        </w:tc>
        <w:tc>
          <w:tcPr>
            <w:tcW w:w="5954" w:type="dxa"/>
          </w:tcPr>
          <w:p w:rsidR="007B5680" w:rsidDel="00484E51" w:rsidRDefault="007B5680" w:rsidP="007B5680">
            <w:pPr>
              <w:pStyle w:val="Vakiosisennys"/>
              <w:rPr>
                <w:del w:id="273" w:author="Tekijä" w:date="2022-09-20T11:15:00Z"/>
                <w:szCs w:val="24"/>
              </w:rPr>
            </w:pPr>
            <w:del w:id="274" w:author="Tekijä" w:date="2022-09-20T11:15:00Z">
              <w:r w:rsidRPr="00940E97" w:rsidDel="00484E51">
                <w:rPr>
                  <w:szCs w:val="24"/>
                </w:rPr>
                <w:delText>Päivitetty määrittelyä seuraav</w:delText>
              </w:r>
              <w:r w:rsidDel="00484E51">
                <w:rPr>
                  <w:szCs w:val="24"/>
                </w:rPr>
                <w:delText>asti</w:delText>
              </w:r>
              <w:r w:rsidRPr="00940E97" w:rsidDel="00484E51">
                <w:rPr>
                  <w:szCs w:val="24"/>
                </w:rPr>
                <w:delText>:</w:delText>
              </w:r>
            </w:del>
          </w:p>
          <w:p w:rsidR="007B5680" w:rsidDel="00484E51" w:rsidRDefault="007B5680" w:rsidP="00CF4876">
            <w:pPr>
              <w:pStyle w:val="Vakiosisennys"/>
              <w:numPr>
                <w:ilvl w:val="0"/>
                <w:numId w:val="16"/>
              </w:numPr>
              <w:rPr>
                <w:del w:id="275" w:author="Tekijä" w:date="2022-09-20T11:15:00Z"/>
                <w:szCs w:val="24"/>
              </w:rPr>
            </w:pPr>
            <w:del w:id="276" w:author="Tekijä" w:date="2022-09-20T11:15:00Z">
              <w:r w:rsidRPr="00940E97" w:rsidDel="00484E51">
                <w:rPr>
                  <w:szCs w:val="24"/>
                </w:rPr>
                <w:delText>”Asiakirjojen kuvailutietojen pakollisuudet versio 221 04102011</w:delText>
              </w:r>
              <w:r w:rsidDel="00484E51">
                <w:rPr>
                  <w:szCs w:val="24"/>
                </w:rPr>
                <w:delText>.xls</w:delText>
              </w:r>
              <w:r w:rsidRPr="00940E97" w:rsidDel="00484E51">
                <w:rPr>
                  <w:szCs w:val="24"/>
                </w:rPr>
                <w:delText>”-</w:delText>
              </w:r>
              <w:r w:rsidDel="00484E51">
                <w:rPr>
                  <w:szCs w:val="24"/>
                </w:rPr>
                <w:delText>taulukon</w:delText>
              </w:r>
              <w:r w:rsidRPr="00940E97" w:rsidDel="00484E51">
                <w:rPr>
                  <w:szCs w:val="24"/>
                </w:rPr>
                <w:delText xml:space="preserve"> mukaiseksi. </w:delText>
              </w:r>
              <w:r w:rsidDel="00484E51">
                <w:rPr>
                  <w:szCs w:val="24"/>
                </w:rPr>
                <w:delText xml:space="preserve">Muutokset sisältävät pääosin tarkennuksia kenttien soveltamisohjeisiin. </w:delText>
              </w:r>
            </w:del>
          </w:p>
          <w:p w:rsidR="007B5680" w:rsidRPr="00940E97" w:rsidDel="00484E51" w:rsidRDefault="007B5680" w:rsidP="00CF4876">
            <w:pPr>
              <w:pStyle w:val="Luettelokappale"/>
              <w:numPr>
                <w:ilvl w:val="0"/>
                <w:numId w:val="16"/>
              </w:numPr>
              <w:rPr>
                <w:del w:id="277" w:author="Tekijä" w:date="2022-09-20T11:15:00Z"/>
              </w:rPr>
            </w:pPr>
            <w:del w:id="278" w:author="Tekijä" w:date="2022-09-20T11:15:00Z">
              <w:r w:rsidDel="00484E51">
                <w:delText>Dokumenttia stilisoitiin. Luvut 2.5 kokonainen header esimerkki ja 2.6 näyttömuotoesimerkki poistettiin, sillä sama tieto on liitteenä olevassa esimerkissä.</w:delText>
              </w:r>
            </w:del>
          </w:p>
          <w:p w:rsidR="007B5680" w:rsidDel="00484E51" w:rsidRDefault="007B5680" w:rsidP="00CF4876">
            <w:pPr>
              <w:pStyle w:val="Luettelokappale"/>
              <w:numPr>
                <w:ilvl w:val="0"/>
                <w:numId w:val="16"/>
              </w:numPr>
              <w:rPr>
                <w:del w:id="279" w:author="Tekijä" w:date="2022-09-20T11:15:00Z"/>
              </w:rPr>
            </w:pPr>
            <w:del w:id="280" w:author="Tekijä" w:date="2022-09-20T11:15:00Z">
              <w:r w:rsidDel="00484E51">
                <w:delText>Header</w:delText>
              </w:r>
              <w:r w:rsidR="00D04826" w:rsidDel="00484E51">
                <w:delText>-</w:delText>
              </w:r>
              <w:r w:rsidDel="00484E51">
                <w:delText>esimerkki päivitetty</w:delText>
              </w:r>
            </w:del>
          </w:p>
          <w:p w:rsidR="005D009F" w:rsidRPr="00A119FB" w:rsidDel="00484E51" w:rsidRDefault="007B5680" w:rsidP="00CF4876">
            <w:pPr>
              <w:pStyle w:val="Luettelokappale"/>
              <w:numPr>
                <w:ilvl w:val="0"/>
                <w:numId w:val="16"/>
              </w:numPr>
              <w:rPr>
                <w:del w:id="281" w:author="Tekijä" w:date="2022-09-20T11:15:00Z"/>
                <w:rFonts w:ascii="Arial" w:hAnsi="Arial" w:cs="Arial"/>
                <w:sz w:val="20"/>
              </w:rPr>
            </w:pPr>
            <w:del w:id="282" w:author="Tekijä" w:date="2022-09-20T11:15:00Z">
              <w:r w:rsidDel="00484E51">
                <w:delText>tyylitiedosto päivitetty</w:delText>
              </w:r>
              <w:r w:rsidR="0074047D" w:rsidDel="00484E51">
                <w:delText xml:space="preserve"> </w:delText>
              </w:r>
              <w:r w:rsidR="0074047D" w:rsidRPr="0074047D" w:rsidDel="00484E51">
                <w:delText>CDA_Fi_header_2011-10-31</w:delText>
              </w:r>
              <w:r w:rsidR="0074047D" w:rsidDel="00484E51">
                <w:delText>.xsl</w:delText>
              </w:r>
            </w:del>
          </w:p>
        </w:tc>
      </w:tr>
      <w:tr w:rsidR="00A119FB" w:rsidDel="00484E51">
        <w:trPr>
          <w:cantSplit/>
          <w:del w:id="283" w:author="Tekijä" w:date="2022-09-20T11:15:00Z"/>
        </w:trPr>
        <w:tc>
          <w:tcPr>
            <w:tcW w:w="1101" w:type="dxa"/>
          </w:tcPr>
          <w:p w:rsidR="00A119FB" w:rsidDel="00484E51" w:rsidRDefault="00A119FB">
            <w:pPr>
              <w:pStyle w:val="Vakiosisennys"/>
              <w:rPr>
                <w:del w:id="284" w:author="Tekijä" w:date="2022-09-20T11:15:00Z"/>
              </w:rPr>
            </w:pPr>
            <w:del w:id="285" w:author="Tekijä" w:date="2022-09-20T11:15:00Z">
              <w:r w:rsidDel="00484E51">
                <w:delText>4.51</w:delText>
              </w:r>
            </w:del>
          </w:p>
        </w:tc>
        <w:tc>
          <w:tcPr>
            <w:tcW w:w="1417" w:type="dxa"/>
          </w:tcPr>
          <w:p w:rsidR="00A119FB" w:rsidDel="00484E51" w:rsidRDefault="00B56B67">
            <w:pPr>
              <w:pStyle w:val="Vakiosisennys"/>
              <w:rPr>
                <w:del w:id="286" w:author="Tekijä" w:date="2022-09-20T11:15:00Z"/>
              </w:rPr>
            </w:pPr>
            <w:del w:id="287" w:author="Tekijä" w:date="2022-09-20T11:15:00Z">
              <w:r w:rsidDel="00484E51">
                <w:delText>11</w:delText>
              </w:r>
              <w:r w:rsidR="00A119FB" w:rsidDel="00484E51">
                <w:delText>.11.2011</w:delText>
              </w:r>
            </w:del>
          </w:p>
        </w:tc>
        <w:tc>
          <w:tcPr>
            <w:tcW w:w="992" w:type="dxa"/>
          </w:tcPr>
          <w:p w:rsidR="00A119FB" w:rsidDel="00484E51" w:rsidRDefault="00A119FB">
            <w:pPr>
              <w:pStyle w:val="Vakiosisennys"/>
              <w:rPr>
                <w:del w:id="288" w:author="Tekijä" w:date="2022-09-20T11:15:00Z"/>
              </w:rPr>
            </w:pPr>
            <w:del w:id="289" w:author="Tekijä" w:date="2022-09-20T11:15:00Z">
              <w:r w:rsidDel="00484E51">
                <w:delText>S&amp;P</w:delText>
              </w:r>
            </w:del>
          </w:p>
        </w:tc>
        <w:tc>
          <w:tcPr>
            <w:tcW w:w="5954" w:type="dxa"/>
          </w:tcPr>
          <w:p w:rsidR="00A119FB" w:rsidDel="00484E51" w:rsidRDefault="00A119FB" w:rsidP="007B5680">
            <w:pPr>
              <w:pStyle w:val="Vakiosisennys"/>
              <w:rPr>
                <w:del w:id="290" w:author="Tekijä" w:date="2022-09-20T11:15:00Z"/>
                <w:szCs w:val="24"/>
              </w:rPr>
            </w:pPr>
            <w:del w:id="291" w:author="Tekijä" w:date="2022-09-20T11:15:00Z">
              <w:r w:rsidDel="00484E51">
                <w:rPr>
                  <w:szCs w:val="24"/>
                </w:rPr>
                <w:delText>Kelan kommenttien perusteella tarkennettu seuraavat:</w:delText>
              </w:r>
            </w:del>
          </w:p>
          <w:p w:rsidR="00E017A1" w:rsidDel="00484E51" w:rsidRDefault="0039656D" w:rsidP="00CF4876">
            <w:pPr>
              <w:pStyle w:val="Luettelokappale"/>
              <w:numPr>
                <w:ilvl w:val="0"/>
                <w:numId w:val="17"/>
              </w:numPr>
              <w:rPr>
                <w:del w:id="292" w:author="Tekijä" w:date="2022-09-20T11:15:00Z"/>
              </w:rPr>
            </w:pPr>
            <w:del w:id="293" w:author="Tekijä" w:date="2022-09-20T11:15:00Z">
              <w:r w:rsidDel="00484E51">
                <w:delText xml:space="preserve">Ammattihenkilöiden tunnistetietoja </w:delText>
              </w:r>
              <w:r w:rsidR="00E017A1" w:rsidDel="00484E51">
                <w:delText xml:space="preserve">tarkennettu </w:delText>
              </w:r>
              <w:r w:rsidR="008E2F17" w:rsidDel="00484E51">
                <w:delText>linjausten mukaisiksi</w:delText>
              </w:r>
              <w:r w:rsidDel="00484E51">
                <w:delText xml:space="preserve"> </w:delText>
              </w:r>
            </w:del>
          </w:p>
          <w:p w:rsidR="0039656D" w:rsidDel="00484E51" w:rsidRDefault="00E017A1" w:rsidP="00CF4876">
            <w:pPr>
              <w:pStyle w:val="Luettelokappale"/>
              <w:numPr>
                <w:ilvl w:val="0"/>
                <w:numId w:val="17"/>
              </w:numPr>
              <w:rPr>
                <w:del w:id="294" w:author="Tekijä" w:date="2022-09-20T11:15:00Z"/>
              </w:rPr>
            </w:pPr>
            <w:del w:id="295" w:author="Tekijä" w:date="2022-09-20T11:15:00Z">
              <w:r w:rsidDel="00484E51">
                <w:delText xml:space="preserve">Ammattihenkilöiden </w:delText>
              </w:r>
              <w:r w:rsidR="0039656D" w:rsidDel="00484E51">
                <w:delText xml:space="preserve">roolitietoja tarkennettu, HOIVAS </w:delText>
              </w:r>
              <w:r w:rsidDel="00484E51">
                <w:delText xml:space="preserve">roolin pakollisuus </w:delText>
              </w:r>
              <w:r w:rsidR="0039656D" w:rsidDel="00484E51">
                <w:delText>poistettu</w:delText>
              </w:r>
            </w:del>
          </w:p>
          <w:p w:rsidR="00DA27D6" w:rsidRPr="00DA27D6" w:rsidDel="00484E51" w:rsidRDefault="00DA27D6" w:rsidP="00CF4876">
            <w:pPr>
              <w:pStyle w:val="Luettelokappale"/>
              <w:numPr>
                <w:ilvl w:val="0"/>
                <w:numId w:val="17"/>
              </w:numPr>
              <w:rPr>
                <w:del w:id="296" w:author="Tekijä" w:date="2022-09-20T11:15:00Z"/>
              </w:rPr>
            </w:pPr>
            <w:del w:id="297" w:author="Tekijä" w:date="2022-09-20T11:15:00Z">
              <w:r w:rsidDel="00484E51">
                <w:delText xml:space="preserve">2.4.9 </w:delText>
              </w:r>
              <w:r w:rsidRPr="00DA27D6" w:rsidDel="00484E51">
                <w:delText>hl7fi:documentType - asiakirjan tyyppi</w:delText>
              </w:r>
              <w:r w:rsidDel="00484E51">
                <w:delText>. Lisätty asiakirjan tyyppi-koodisto</w:delText>
              </w:r>
              <w:r w:rsidR="00E96F6B" w:rsidDel="00484E51">
                <w:delText xml:space="preserve"> ja lisätty sama esimerkkiin.</w:delText>
              </w:r>
            </w:del>
          </w:p>
          <w:p w:rsidR="00A119FB" w:rsidDel="00484E51" w:rsidRDefault="00DA27D6" w:rsidP="00CF4876">
            <w:pPr>
              <w:pStyle w:val="Luettelokappale"/>
              <w:numPr>
                <w:ilvl w:val="0"/>
                <w:numId w:val="17"/>
              </w:numPr>
              <w:rPr>
                <w:del w:id="298" w:author="Tekijä" w:date="2022-09-20T11:15:00Z"/>
              </w:rPr>
            </w:pPr>
            <w:del w:id="299" w:author="Tekijä" w:date="2022-09-20T11:15:00Z">
              <w:r w:rsidDel="00484E51">
                <w:delText>poistettu viittauksia sähköiseen lääkemääräykseen</w:delText>
              </w:r>
            </w:del>
          </w:p>
          <w:p w:rsidR="00DA27D6" w:rsidRPr="00A119FB" w:rsidDel="00484E51" w:rsidRDefault="007930F1" w:rsidP="00CF4876">
            <w:pPr>
              <w:pStyle w:val="Luettelokappale"/>
              <w:numPr>
                <w:ilvl w:val="0"/>
                <w:numId w:val="17"/>
              </w:numPr>
              <w:rPr>
                <w:del w:id="300" w:author="Tekijä" w:date="2022-09-20T11:15:00Z"/>
              </w:rPr>
            </w:pPr>
            <w:del w:id="301" w:author="Tekijä" w:date="2022-09-20T11:15:00Z">
              <w:r w:rsidDel="00484E51">
                <w:delText>koodistojen nimiä yhtenäistetty koodistopalvelussa käytetyiksi dokumenttiin ja esimerkkiin</w:delText>
              </w:r>
            </w:del>
          </w:p>
        </w:tc>
      </w:tr>
      <w:tr w:rsidR="00160C73" w:rsidDel="00484E51">
        <w:trPr>
          <w:cantSplit/>
          <w:del w:id="302" w:author="Tekijä" w:date="2022-09-20T11:15:00Z"/>
        </w:trPr>
        <w:tc>
          <w:tcPr>
            <w:tcW w:w="1101" w:type="dxa"/>
          </w:tcPr>
          <w:p w:rsidR="00160C73" w:rsidDel="00484E51" w:rsidRDefault="00160C73">
            <w:pPr>
              <w:pStyle w:val="Vakiosisennys"/>
              <w:rPr>
                <w:del w:id="303" w:author="Tekijä" w:date="2022-09-20T11:15:00Z"/>
              </w:rPr>
            </w:pPr>
            <w:del w:id="304" w:author="Tekijä" w:date="2022-09-20T11:15:00Z">
              <w:r w:rsidDel="00484E51">
                <w:delText>4.52</w:delText>
              </w:r>
            </w:del>
          </w:p>
        </w:tc>
        <w:tc>
          <w:tcPr>
            <w:tcW w:w="1417" w:type="dxa"/>
          </w:tcPr>
          <w:p w:rsidR="00160C73" w:rsidDel="00484E51" w:rsidRDefault="00650CFA">
            <w:pPr>
              <w:pStyle w:val="Vakiosisennys"/>
              <w:rPr>
                <w:del w:id="305" w:author="Tekijä" w:date="2022-09-20T11:15:00Z"/>
              </w:rPr>
            </w:pPr>
            <w:del w:id="306" w:author="Tekijä" w:date="2022-09-20T11:15:00Z">
              <w:r w:rsidDel="00484E51">
                <w:delText>10</w:delText>
              </w:r>
              <w:r w:rsidR="00160C73" w:rsidDel="00484E51">
                <w:delText>.1.2012</w:delText>
              </w:r>
            </w:del>
          </w:p>
        </w:tc>
        <w:tc>
          <w:tcPr>
            <w:tcW w:w="992" w:type="dxa"/>
          </w:tcPr>
          <w:p w:rsidR="00160C73" w:rsidDel="00484E51" w:rsidRDefault="00160C73">
            <w:pPr>
              <w:pStyle w:val="Vakiosisennys"/>
              <w:rPr>
                <w:del w:id="307" w:author="Tekijä" w:date="2022-09-20T11:15:00Z"/>
              </w:rPr>
            </w:pPr>
            <w:del w:id="308" w:author="Tekijä" w:date="2022-09-20T11:15:00Z">
              <w:r w:rsidDel="00484E51">
                <w:delText>S&amp;P</w:delText>
              </w:r>
            </w:del>
          </w:p>
        </w:tc>
        <w:tc>
          <w:tcPr>
            <w:tcW w:w="5954" w:type="dxa"/>
          </w:tcPr>
          <w:p w:rsidR="00602723" w:rsidDel="00484E51" w:rsidRDefault="00160C73" w:rsidP="00602723">
            <w:pPr>
              <w:pStyle w:val="Vakiosisennys"/>
              <w:rPr>
                <w:del w:id="309" w:author="Tekijä" w:date="2022-09-20T11:15:00Z"/>
                <w:szCs w:val="24"/>
              </w:rPr>
            </w:pPr>
            <w:del w:id="310" w:author="Tekijä" w:date="2022-09-20T11:15:00Z">
              <w:r w:rsidDel="00484E51">
                <w:rPr>
                  <w:szCs w:val="24"/>
                </w:rPr>
                <w:delText xml:space="preserve">Lausuntokierroksen kommenttien korjaukset, </w:delText>
              </w:r>
              <w:r w:rsidR="002873F3" w:rsidDel="00484E51">
                <w:rPr>
                  <w:szCs w:val="24"/>
                </w:rPr>
                <w:delText xml:space="preserve">lausuntokommenteista </w:delText>
              </w:r>
              <w:r w:rsidR="00602723" w:rsidDel="00484E51">
                <w:rPr>
                  <w:szCs w:val="24"/>
                </w:rPr>
                <w:delText xml:space="preserve">ja niiden vastauksista </w:delText>
              </w:r>
              <w:r w:rsidR="002873F3" w:rsidDel="00484E51">
                <w:rPr>
                  <w:szCs w:val="24"/>
                </w:rPr>
                <w:delText>on erillinen excel</w:delText>
              </w:r>
              <w:r w:rsidR="00602723" w:rsidDel="00484E51">
                <w:rPr>
                  <w:szCs w:val="24"/>
                </w:rPr>
                <w:delText xml:space="preserve">. </w:delText>
              </w:r>
              <w:r w:rsidR="00650CFA" w:rsidDel="00484E51">
                <w:rPr>
                  <w:szCs w:val="24"/>
                </w:rPr>
                <w:delText>Keskeiset muutokset</w:delText>
              </w:r>
            </w:del>
          </w:p>
          <w:p w:rsidR="00160C73" w:rsidDel="00484E51" w:rsidRDefault="00602723" w:rsidP="00CF4876">
            <w:pPr>
              <w:pStyle w:val="Vakiosisennys"/>
              <w:numPr>
                <w:ilvl w:val="0"/>
                <w:numId w:val="18"/>
              </w:numPr>
              <w:rPr>
                <w:del w:id="311" w:author="Tekijä" w:date="2022-09-20T11:15:00Z"/>
                <w:szCs w:val="24"/>
              </w:rPr>
            </w:pPr>
            <w:del w:id="312" w:author="Tekijä" w:date="2022-09-20T11:15:00Z">
              <w:r w:rsidDel="00484E51">
                <w:rPr>
                  <w:szCs w:val="24"/>
                </w:rPr>
                <w:delText>Author</w:delText>
              </w:r>
              <w:r w:rsidR="00D04826" w:rsidDel="00484E51">
                <w:rPr>
                  <w:szCs w:val="24"/>
                </w:rPr>
                <w:delText>-</w:delText>
              </w:r>
              <w:r w:rsidDel="00484E51">
                <w:rPr>
                  <w:szCs w:val="24"/>
                </w:rPr>
                <w:delText>elementtiin Headeriin tuotavat tiedot</w:delText>
              </w:r>
              <w:r w:rsidR="002873F3" w:rsidDel="00484E51">
                <w:rPr>
                  <w:szCs w:val="24"/>
                </w:rPr>
                <w:delText xml:space="preserve"> </w:delText>
              </w:r>
            </w:del>
          </w:p>
          <w:p w:rsidR="009D42FD" w:rsidDel="00484E51" w:rsidRDefault="009D42FD" w:rsidP="00CF4876">
            <w:pPr>
              <w:pStyle w:val="Luettelokappale"/>
              <w:numPr>
                <w:ilvl w:val="0"/>
                <w:numId w:val="18"/>
              </w:numPr>
              <w:rPr>
                <w:del w:id="313" w:author="Tekijä" w:date="2022-09-20T11:15:00Z"/>
              </w:rPr>
            </w:pPr>
            <w:del w:id="314" w:author="Tekijä" w:date="2022-09-20T11:15:00Z">
              <w:r w:rsidDel="00484E51">
                <w:delText>template</w:delText>
              </w:r>
              <w:r w:rsidR="00D04826" w:rsidDel="00484E51">
                <w:delText>I</w:delText>
              </w:r>
              <w:r w:rsidDel="00484E51">
                <w:delText xml:space="preserve">d asiakirjan kuvailutietojen versioinnille </w:delText>
              </w:r>
            </w:del>
          </w:p>
          <w:p w:rsidR="009D42FD" w:rsidDel="00484E51" w:rsidRDefault="009D42FD" w:rsidP="00CF4876">
            <w:pPr>
              <w:pStyle w:val="Luettelokappale"/>
              <w:numPr>
                <w:ilvl w:val="0"/>
                <w:numId w:val="18"/>
              </w:numPr>
              <w:rPr>
                <w:del w:id="315" w:author="Tekijä" w:date="2022-09-20T11:15:00Z"/>
              </w:rPr>
            </w:pPr>
            <w:del w:id="316" w:author="Tekijä" w:date="2022-09-20T11:15:00Z">
              <w:r w:rsidDel="00484E51">
                <w:delText>allekirjoitusta varten structuredBodyn ID attribuutti (tekstilisäys)</w:delText>
              </w:r>
            </w:del>
          </w:p>
          <w:p w:rsidR="00602723" w:rsidDel="00484E51" w:rsidRDefault="009D42FD" w:rsidP="00CF4876">
            <w:pPr>
              <w:pStyle w:val="Luettelokappale"/>
              <w:numPr>
                <w:ilvl w:val="0"/>
                <w:numId w:val="18"/>
              </w:numPr>
              <w:rPr>
                <w:del w:id="317" w:author="Tekijä" w:date="2022-09-20T11:15:00Z"/>
              </w:rPr>
            </w:pPr>
            <w:del w:id="318" w:author="Tekijä" w:date="2022-09-20T11:15:00Z">
              <w:r w:rsidDel="00484E51">
                <w:delText>yhtenäistetty termien käyttöä</w:delText>
              </w:r>
            </w:del>
          </w:p>
          <w:p w:rsidR="009D42FD" w:rsidDel="00484E51" w:rsidRDefault="009D42FD" w:rsidP="00CF4876">
            <w:pPr>
              <w:pStyle w:val="Luettelokappale"/>
              <w:numPr>
                <w:ilvl w:val="0"/>
                <w:numId w:val="18"/>
              </w:numPr>
              <w:rPr>
                <w:del w:id="319" w:author="Tekijä" w:date="2022-09-20T11:15:00Z"/>
              </w:rPr>
            </w:pPr>
            <w:del w:id="320" w:author="Tekijä" w:date="2022-09-20T11:15:00Z">
              <w:r w:rsidDel="00484E51">
                <w:delText>tarkennettu ohjeistustekstejä kautta linjan</w:delText>
              </w:r>
            </w:del>
          </w:p>
          <w:p w:rsidR="00650CFA" w:rsidDel="00484E51" w:rsidRDefault="00650CFA" w:rsidP="00CF4876">
            <w:pPr>
              <w:pStyle w:val="Luettelokappale"/>
              <w:numPr>
                <w:ilvl w:val="0"/>
                <w:numId w:val="18"/>
              </w:numPr>
              <w:rPr>
                <w:del w:id="321" w:author="Tekijä" w:date="2022-09-20T11:15:00Z"/>
              </w:rPr>
            </w:pPr>
            <w:del w:id="322" w:author="Tekijä" w:date="2022-09-20T11:15:00Z">
              <w:r w:rsidDel="00484E51">
                <w:delText>päivitetty esimerkki</w:delText>
              </w:r>
            </w:del>
          </w:p>
          <w:p w:rsidR="002F2BF2" w:rsidRPr="00602723" w:rsidDel="00484E51" w:rsidRDefault="002F2BF2" w:rsidP="00043C6D">
            <w:pPr>
              <w:pStyle w:val="Luettelokappale"/>
              <w:numPr>
                <w:ilvl w:val="0"/>
                <w:numId w:val="18"/>
              </w:numPr>
              <w:rPr>
                <w:del w:id="323" w:author="Tekijä" w:date="2022-09-20T11:15:00Z"/>
              </w:rPr>
            </w:pPr>
            <w:del w:id="324" w:author="Tekijä" w:date="2022-09-20T11:15:00Z">
              <w:r w:rsidDel="00484E51">
                <w:delText xml:space="preserve">tyylitiedosto päivitetty </w:delText>
              </w:r>
              <w:r w:rsidRPr="0074047D" w:rsidDel="00484E51">
                <w:delText>CDA_Fi_header_201</w:delText>
              </w:r>
              <w:r w:rsidDel="00484E51">
                <w:delText>2</w:delText>
              </w:r>
              <w:r w:rsidRPr="0074047D" w:rsidDel="00484E51">
                <w:delText>-</w:delText>
              </w:r>
              <w:r w:rsidDel="00484E51">
                <w:delText>01</w:delText>
              </w:r>
              <w:r w:rsidRPr="0074047D" w:rsidDel="00484E51">
                <w:delText>-</w:delText>
              </w:r>
              <w:r w:rsidDel="00484E51">
                <w:delText>10.xsl</w:delText>
              </w:r>
            </w:del>
          </w:p>
        </w:tc>
      </w:tr>
      <w:tr w:rsidR="00AA7541" w:rsidDel="00484E51">
        <w:trPr>
          <w:cantSplit/>
          <w:del w:id="325" w:author="Tekijä" w:date="2022-09-20T11:15:00Z"/>
        </w:trPr>
        <w:tc>
          <w:tcPr>
            <w:tcW w:w="1101" w:type="dxa"/>
          </w:tcPr>
          <w:p w:rsidR="00AA7541" w:rsidDel="00484E51" w:rsidRDefault="00AA7541">
            <w:pPr>
              <w:pStyle w:val="Vakiosisennys"/>
              <w:rPr>
                <w:del w:id="326" w:author="Tekijä" w:date="2022-09-20T11:15:00Z"/>
              </w:rPr>
            </w:pPr>
            <w:del w:id="327" w:author="Tekijä" w:date="2022-09-20T11:15:00Z">
              <w:r w:rsidDel="00484E51">
                <w:delText>4.53</w:delText>
              </w:r>
            </w:del>
          </w:p>
        </w:tc>
        <w:tc>
          <w:tcPr>
            <w:tcW w:w="1417" w:type="dxa"/>
          </w:tcPr>
          <w:p w:rsidR="00AA7541" w:rsidDel="00484E51" w:rsidRDefault="00AA7541">
            <w:pPr>
              <w:pStyle w:val="Vakiosisennys"/>
              <w:rPr>
                <w:del w:id="328" w:author="Tekijä" w:date="2022-09-20T11:15:00Z"/>
              </w:rPr>
            </w:pPr>
            <w:del w:id="329" w:author="Tekijä" w:date="2022-09-20T11:15:00Z">
              <w:r w:rsidDel="00484E51">
                <w:delText>27.1.2012</w:delText>
              </w:r>
            </w:del>
          </w:p>
        </w:tc>
        <w:tc>
          <w:tcPr>
            <w:tcW w:w="992" w:type="dxa"/>
          </w:tcPr>
          <w:p w:rsidR="00AA7541" w:rsidDel="00484E51" w:rsidRDefault="00AA7541">
            <w:pPr>
              <w:pStyle w:val="Vakiosisennys"/>
              <w:rPr>
                <w:del w:id="330" w:author="Tekijä" w:date="2022-09-20T11:15:00Z"/>
              </w:rPr>
            </w:pPr>
            <w:del w:id="331" w:author="Tekijä" w:date="2022-09-20T11:15:00Z">
              <w:r w:rsidDel="00484E51">
                <w:delText>S&amp;P</w:delText>
              </w:r>
            </w:del>
          </w:p>
        </w:tc>
        <w:tc>
          <w:tcPr>
            <w:tcW w:w="5954" w:type="dxa"/>
          </w:tcPr>
          <w:p w:rsidR="00AA7541" w:rsidDel="00484E51" w:rsidRDefault="00AA7541" w:rsidP="00602723">
            <w:pPr>
              <w:pStyle w:val="Vakiosisennys"/>
              <w:rPr>
                <w:del w:id="332" w:author="Tekijä" w:date="2022-09-20T11:15:00Z"/>
                <w:szCs w:val="24"/>
              </w:rPr>
            </w:pPr>
            <w:del w:id="333" w:author="Tekijä" w:date="2022-09-20T11:15:00Z">
              <w:r w:rsidDel="00484E51">
                <w:rPr>
                  <w:szCs w:val="24"/>
                </w:rPr>
                <w:delText>Teknisen komitean hyväksymä versio. Päivitetty liitteenä olevien skeematiedostojen rivivaihdot CRLF:ksi.</w:delText>
              </w:r>
            </w:del>
          </w:p>
        </w:tc>
      </w:tr>
      <w:tr w:rsidR="007751FD" w:rsidDel="00484E51">
        <w:trPr>
          <w:cantSplit/>
          <w:del w:id="334" w:author="Tekijä" w:date="2022-09-20T11:15:00Z"/>
        </w:trPr>
        <w:tc>
          <w:tcPr>
            <w:tcW w:w="1101" w:type="dxa"/>
          </w:tcPr>
          <w:p w:rsidR="007751FD" w:rsidDel="00484E51" w:rsidRDefault="007751FD">
            <w:pPr>
              <w:pStyle w:val="Vakiosisennys"/>
              <w:rPr>
                <w:del w:id="335" w:author="Tekijä" w:date="2022-09-20T11:15:00Z"/>
              </w:rPr>
            </w:pPr>
            <w:del w:id="336" w:author="Tekijä" w:date="2022-09-20T11:15:00Z">
              <w:r w:rsidDel="00484E51">
                <w:delText>4.54</w:delText>
              </w:r>
            </w:del>
          </w:p>
        </w:tc>
        <w:tc>
          <w:tcPr>
            <w:tcW w:w="1417" w:type="dxa"/>
          </w:tcPr>
          <w:p w:rsidR="007751FD" w:rsidDel="00484E51" w:rsidRDefault="007751FD">
            <w:pPr>
              <w:pStyle w:val="Vakiosisennys"/>
              <w:rPr>
                <w:del w:id="337" w:author="Tekijä" w:date="2022-09-20T11:15:00Z"/>
              </w:rPr>
            </w:pPr>
            <w:del w:id="338" w:author="Tekijä" w:date="2022-09-20T11:15:00Z">
              <w:r w:rsidDel="00484E51">
                <w:delText>7.1.2013</w:delText>
              </w:r>
            </w:del>
          </w:p>
          <w:p w:rsidR="009B3F52" w:rsidDel="00484E51" w:rsidRDefault="009B3F52" w:rsidP="0097130A">
            <w:pPr>
              <w:rPr>
                <w:del w:id="339" w:author="Tekijä" w:date="2022-09-20T11:15:00Z"/>
              </w:rPr>
            </w:pPr>
          </w:p>
          <w:p w:rsidR="009B3F52" w:rsidDel="00484E51" w:rsidRDefault="009B3F52" w:rsidP="0097130A">
            <w:pPr>
              <w:rPr>
                <w:del w:id="340" w:author="Tekijä" w:date="2022-09-20T11:15:00Z"/>
              </w:rPr>
            </w:pPr>
          </w:p>
          <w:p w:rsidR="009B3F52" w:rsidDel="00484E51" w:rsidRDefault="009B3F52" w:rsidP="0097130A">
            <w:pPr>
              <w:rPr>
                <w:del w:id="341" w:author="Tekijä" w:date="2022-09-20T11:15:00Z"/>
              </w:rPr>
            </w:pPr>
          </w:p>
          <w:p w:rsidR="009B3F52" w:rsidDel="00484E51" w:rsidRDefault="009B3F52" w:rsidP="0097130A">
            <w:pPr>
              <w:rPr>
                <w:del w:id="342" w:author="Tekijä" w:date="2022-09-20T11:15:00Z"/>
              </w:rPr>
            </w:pPr>
          </w:p>
          <w:p w:rsidR="009B3F52" w:rsidRPr="009B3F52" w:rsidDel="00484E51" w:rsidRDefault="009B3F52" w:rsidP="0097130A">
            <w:pPr>
              <w:rPr>
                <w:del w:id="343" w:author="Tekijä" w:date="2022-09-20T11:15:00Z"/>
              </w:rPr>
            </w:pPr>
          </w:p>
        </w:tc>
        <w:tc>
          <w:tcPr>
            <w:tcW w:w="992" w:type="dxa"/>
          </w:tcPr>
          <w:p w:rsidR="007751FD" w:rsidDel="00484E51" w:rsidRDefault="007751FD">
            <w:pPr>
              <w:pStyle w:val="Vakiosisennys"/>
              <w:rPr>
                <w:del w:id="344" w:author="Tekijä" w:date="2022-09-20T11:15:00Z"/>
              </w:rPr>
            </w:pPr>
            <w:del w:id="345" w:author="Tekijä" w:date="2022-09-20T11:15:00Z">
              <w:r w:rsidDel="00484E51">
                <w:delText>S&amp;P</w:delText>
              </w:r>
            </w:del>
          </w:p>
          <w:p w:rsidR="009B3F52" w:rsidDel="00484E51" w:rsidRDefault="009B3F52" w:rsidP="0097130A">
            <w:pPr>
              <w:rPr>
                <w:del w:id="346" w:author="Tekijä" w:date="2022-09-20T11:15:00Z"/>
              </w:rPr>
            </w:pPr>
          </w:p>
          <w:p w:rsidR="009B3F52" w:rsidDel="00484E51" w:rsidRDefault="009B3F52" w:rsidP="0097130A">
            <w:pPr>
              <w:rPr>
                <w:del w:id="347" w:author="Tekijä" w:date="2022-09-20T11:15:00Z"/>
              </w:rPr>
            </w:pPr>
          </w:p>
          <w:p w:rsidR="009B3F52" w:rsidDel="00484E51" w:rsidRDefault="009B3F52" w:rsidP="0097130A">
            <w:pPr>
              <w:rPr>
                <w:del w:id="348" w:author="Tekijä" w:date="2022-09-20T11:15:00Z"/>
              </w:rPr>
            </w:pPr>
          </w:p>
          <w:p w:rsidR="009B3F52" w:rsidDel="00484E51" w:rsidRDefault="009B3F52" w:rsidP="0097130A">
            <w:pPr>
              <w:rPr>
                <w:del w:id="349" w:author="Tekijä" w:date="2022-09-20T11:15:00Z"/>
              </w:rPr>
            </w:pPr>
          </w:p>
          <w:p w:rsidR="00ED6C3D" w:rsidRPr="009B3F52" w:rsidDel="00484E51" w:rsidRDefault="00FF4E96" w:rsidP="0097130A">
            <w:pPr>
              <w:rPr>
                <w:del w:id="350" w:author="Tekijä" w:date="2022-09-20T11:15:00Z"/>
              </w:rPr>
            </w:pPr>
            <w:del w:id="351" w:author="Tekijä" w:date="2022-09-20T11:15:00Z">
              <w:r w:rsidDel="00484E51">
                <w:delText>TV</w:delText>
              </w:r>
            </w:del>
          </w:p>
        </w:tc>
        <w:tc>
          <w:tcPr>
            <w:tcW w:w="5954" w:type="dxa"/>
          </w:tcPr>
          <w:p w:rsidR="009B3F52" w:rsidDel="00484E51" w:rsidRDefault="0037558B" w:rsidP="009B3F52">
            <w:pPr>
              <w:pStyle w:val="Vakiosisennys"/>
              <w:rPr>
                <w:del w:id="352" w:author="Tekijä" w:date="2022-09-20T11:15:00Z"/>
                <w:szCs w:val="24"/>
              </w:rPr>
            </w:pPr>
            <w:del w:id="353" w:author="Tekijä" w:date="2022-09-20T11:15:00Z">
              <w:r w:rsidDel="00484E51">
                <w:rPr>
                  <w:szCs w:val="24"/>
                </w:rPr>
                <w:delText>Päivitetty</w:delText>
              </w:r>
              <w:r w:rsidR="007751FD" w:rsidDel="00484E51">
                <w:rPr>
                  <w:szCs w:val="24"/>
                </w:rPr>
                <w:delText xml:space="preserve"> </w:delText>
              </w:r>
              <w:r w:rsidDel="00484E51">
                <w:rPr>
                  <w:szCs w:val="24"/>
                </w:rPr>
                <w:delText xml:space="preserve">Headerin </w:delText>
              </w:r>
              <w:r w:rsidR="007751FD" w:rsidDel="00484E51">
                <w:rPr>
                  <w:szCs w:val="24"/>
                </w:rPr>
                <w:delText>author-tietojen käsittelyn ohjeistusta (kohta 2.2.14)</w:delText>
              </w:r>
              <w:r w:rsidR="00DC123A" w:rsidDel="00484E51">
                <w:rPr>
                  <w:szCs w:val="24"/>
                </w:rPr>
                <w:delText xml:space="preserve"> </w:delText>
              </w:r>
              <w:r w:rsidDel="00484E51">
                <w:rPr>
                  <w:szCs w:val="24"/>
                </w:rPr>
                <w:delText>– nimen osalta headerissa ei esitetä enää suffix:ia</w:delText>
              </w:r>
              <w:r w:rsidR="007751FD" w:rsidDel="00484E51">
                <w:rPr>
                  <w:szCs w:val="24"/>
                </w:rPr>
                <w:delText xml:space="preserve">. </w:delText>
              </w:r>
              <w:r w:rsidR="00D04826" w:rsidDel="00484E51">
                <w:rPr>
                  <w:szCs w:val="24"/>
                </w:rPr>
                <w:delText xml:space="preserve">Header-esimerkki päivitetty author-elementin </w:delText>
              </w:r>
              <w:r w:rsidDel="00484E51">
                <w:rPr>
                  <w:szCs w:val="24"/>
                </w:rPr>
                <w:delText xml:space="preserve">ja asiakirjassa noudatettujen määritysten </w:delText>
              </w:r>
              <w:r w:rsidR="00D04826" w:rsidDel="00484E51">
                <w:rPr>
                  <w:szCs w:val="24"/>
                </w:rPr>
                <w:delText>osalta.</w:delText>
              </w:r>
              <w:r w:rsidDel="00484E51">
                <w:rPr>
                  <w:szCs w:val="24"/>
                </w:rPr>
                <w:delText xml:space="preserve"> Samat tiedot päivitetty myös lukuun 3 näyttömuotoesimerkki.</w:delText>
              </w:r>
            </w:del>
          </w:p>
          <w:p w:rsidR="009B3F52" w:rsidDel="00484E51" w:rsidRDefault="009B3F52" w:rsidP="009B3F52">
            <w:pPr>
              <w:pStyle w:val="Vakiosisennys"/>
              <w:rPr>
                <w:del w:id="354" w:author="Tekijä" w:date="2022-09-20T11:15:00Z"/>
                <w:szCs w:val="24"/>
              </w:rPr>
            </w:pPr>
            <w:del w:id="355" w:author="Tekijä" w:date="2022-09-20T11:15:00Z">
              <w:r w:rsidDel="00484E51">
                <w:rPr>
                  <w:szCs w:val="24"/>
                </w:rPr>
                <w:delText>Muutokset seuraaviin kohtiin:</w:delText>
              </w:r>
            </w:del>
          </w:p>
          <w:p w:rsidR="009B3F52" w:rsidDel="00484E51" w:rsidRDefault="009B3F52" w:rsidP="009B3F52">
            <w:pPr>
              <w:pStyle w:val="Luettelokappale"/>
              <w:numPr>
                <w:ilvl w:val="0"/>
                <w:numId w:val="32"/>
              </w:numPr>
              <w:rPr>
                <w:del w:id="356" w:author="Tekijä" w:date="2022-09-20T11:15:00Z"/>
              </w:rPr>
            </w:pPr>
            <w:del w:id="357" w:author="Tekijä" w:date="2022-09-20T11:15:00Z">
              <w:r w:rsidRPr="00D742D5" w:rsidDel="00484E51">
                <w:delText>2.2.18 ClinicalDocument.informationRecipient</w:delText>
              </w:r>
            </w:del>
          </w:p>
          <w:p w:rsidR="009B3F52" w:rsidRPr="009B3F52" w:rsidDel="00484E51" w:rsidRDefault="009B3F52" w:rsidP="0097130A">
            <w:pPr>
              <w:pStyle w:val="Luettelokappale"/>
              <w:numPr>
                <w:ilvl w:val="0"/>
                <w:numId w:val="32"/>
              </w:numPr>
              <w:rPr>
                <w:del w:id="358" w:author="Tekijä" w:date="2022-09-20T11:15:00Z"/>
              </w:rPr>
            </w:pPr>
            <w:del w:id="359" w:author="Tekijä" w:date="2022-09-20T11:15:00Z">
              <w:r w:rsidRPr="007621A8" w:rsidDel="00484E51">
                <w:delText>2.2.25</w:delText>
              </w:r>
              <w:r w:rsidDel="00484E51">
                <w:delText xml:space="preserve"> </w:delText>
              </w:r>
              <w:r w:rsidRPr="007621A8" w:rsidDel="00484E51">
                <w:delText>ClinicalDocument.authorization - valtuudet</w:delText>
              </w:r>
            </w:del>
          </w:p>
        </w:tc>
      </w:tr>
      <w:tr w:rsidR="004D7B75" w:rsidDel="00484E51">
        <w:trPr>
          <w:cantSplit/>
          <w:del w:id="360" w:author="Tekijä" w:date="2022-09-20T11:15:00Z"/>
        </w:trPr>
        <w:tc>
          <w:tcPr>
            <w:tcW w:w="1101" w:type="dxa"/>
          </w:tcPr>
          <w:p w:rsidR="004D7B75" w:rsidDel="00484E51" w:rsidRDefault="004D7B75">
            <w:pPr>
              <w:pStyle w:val="Vakiosisennys"/>
              <w:rPr>
                <w:del w:id="361" w:author="Tekijä" w:date="2022-09-20T11:15:00Z"/>
              </w:rPr>
            </w:pPr>
            <w:del w:id="362" w:author="Tekijä" w:date="2022-09-20T11:15:00Z">
              <w:r w:rsidDel="00484E51">
                <w:delText>4.55</w:delText>
              </w:r>
            </w:del>
          </w:p>
        </w:tc>
        <w:tc>
          <w:tcPr>
            <w:tcW w:w="1417" w:type="dxa"/>
          </w:tcPr>
          <w:p w:rsidR="004D7B75" w:rsidDel="00484E51" w:rsidRDefault="009F4099">
            <w:pPr>
              <w:pStyle w:val="Vakiosisennys"/>
              <w:rPr>
                <w:del w:id="363" w:author="Tekijä" w:date="2022-09-20T11:15:00Z"/>
              </w:rPr>
            </w:pPr>
            <w:del w:id="364" w:author="Tekijä" w:date="2022-09-20T11:15:00Z">
              <w:r w:rsidDel="00484E51">
                <w:delText>13</w:delText>
              </w:r>
              <w:r w:rsidR="00267F8F" w:rsidDel="00484E51">
                <w:delText>.2.2013</w:delText>
              </w:r>
            </w:del>
          </w:p>
        </w:tc>
        <w:tc>
          <w:tcPr>
            <w:tcW w:w="992" w:type="dxa"/>
          </w:tcPr>
          <w:p w:rsidR="004D7B75" w:rsidDel="00484E51" w:rsidRDefault="004D7B75" w:rsidP="00341E19">
            <w:pPr>
              <w:pStyle w:val="Vakiosisennys"/>
              <w:rPr>
                <w:del w:id="365" w:author="Tekijä" w:date="2022-09-20T11:15:00Z"/>
              </w:rPr>
            </w:pPr>
            <w:del w:id="366" w:author="Tekijä" w:date="2022-09-20T11:15:00Z">
              <w:r w:rsidDel="00484E51">
                <w:delText>TP</w:delText>
              </w:r>
            </w:del>
          </w:p>
          <w:p w:rsidR="00267F8F" w:rsidRPr="00267F8F" w:rsidDel="00484E51" w:rsidRDefault="00267F8F" w:rsidP="00544A63">
            <w:pPr>
              <w:rPr>
                <w:del w:id="367" w:author="Tekijä" w:date="2022-09-20T11:15:00Z"/>
              </w:rPr>
            </w:pPr>
            <w:del w:id="368" w:author="Tekijä" w:date="2022-09-20T11:15:00Z">
              <w:r w:rsidDel="00484E51">
                <w:delText>MJ</w:delText>
              </w:r>
            </w:del>
          </w:p>
        </w:tc>
        <w:tc>
          <w:tcPr>
            <w:tcW w:w="5954" w:type="dxa"/>
          </w:tcPr>
          <w:p w:rsidR="004D7B75" w:rsidDel="00484E51" w:rsidRDefault="00A97090" w:rsidP="009B3F52">
            <w:pPr>
              <w:pStyle w:val="Vakiosisennys"/>
              <w:rPr>
                <w:del w:id="369" w:author="Tekijä" w:date="2022-09-20T11:15:00Z"/>
                <w:szCs w:val="24"/>
              </w:rPr>
            </w:pPr>
            <w:del w:id="370" w:author="Tekijä" w:date="2022-09-20T11:15:00Z">
              <w:r w:rsidDel="00484E51">
                <w:rPr>
                  <w:szCs w:val="24"/>
                </w:rPr>
                <w:delText>2.2.14 ja 2.2.26 luvuissa täsmennetty kenttien käyttöä palvelutapahtuma-asiakirjojen kohdalla</w:delText>
              </w:r>
              <w:r w:rsidR="00013813" w:rsidDel="00484E51">
                <w:rPr>
                  <w:szCs w:val="24"/>
                </w:rPr>
                <w:delText xml:space="preserve"> ja l</w:delText>
              </w:r>
              <w:r w:rsidDel="00484E51">
                <w:rPr>
                  <w:szCs w:val="24"/>
                </w:rPr>
                <w:delText xml:space="preserve">uvussa 2.4.7 tarkennettu kentän täyttöohjetta. </w:delText>
              </w:r>
            </w:del>
          </w:p>
        </w:tc>
      </w:tr>
      <w:tr w:rsidR="00AF6CE4" w:rsidDel="00484E51">
        <w:trPr>
          <w:cantSplit/>
          <w:del w:id="371" w:author="Tekijä" w:date="2022-09-20T11:15:00Z"/>
        </w:trPr>
        <w:tc>
          <w:tcPr>
            <w:tcW w:w="1101" w:type="dxa"/>
          </w:tcPr>
          <w:p w:rsidR="00AF6CE4" w:rsidDel="00484E51" w:rsidRDefault="00AF6CE4">
            <w:pPr>
              <w:pStyle w:val="Vakiosisennys"/>
              <w:rPr>
                <w:del w:id="372" w:author="Tekijä" w:date="2022-09-20T11:15:00Z"/>
              </w:rPr>
            </w:pPr>
            <w:del w:id="373" w:author="Tekijä" w:date="2022-09-20T11:15:00Z">
              <w:r w:rsidDel="00484E51">
                <w:delText>4.56</w:delText>
              </w:r>
            </w:del>
          </w:p>
        </w:tc>
        <w:tc>
          <w:tcPr>
            <w:tcW w:w="1417" w:type="dxa"/>
          </w:tcPr>
          <w:p w:rsidR="00AF6CE4" w:rsidDel="00484E51" w:rsidRDefault="00707D51">
            <w:pPr>
              <w:pStyle w:val="Vakiosisennys"/>
              <w:rPr>
                <w:del w:id="374" w:author="Tekijä" w:date="2022-09-20T11:15:00Z"/>
              </w:rPr>
            </w:pPr>
            <w:del w:id="375" w:author="Tekijä" w:date="2022-09-20T11:15:00Z">
              <w:r w:rsidDel="00484E51">
                <w:delText>20</w:delText>
              </w:r>
              <w:r w:rsidR="00AF6CE4" w:rsidDel="00484E51">
                <w:delText>.3.2013</w:delText>
              </w:r>
            </w:del>
          </w:p>
        </w:tc>
        <w:tc>
          <w:tcPr>
            <w:tcW w:w="992" w:type="dxa"/>
          </w:tcPr>
          <w:p w:rsidR="00AF6CE4" w:rsidDel="00484E51" w:rsidRDefault="00AF6CE4" w:rsidP="00341E19">
            <w:pPr>
              <w:pStyle w:val="Vakiosisennys"/>
              <w:rPr>
                <w:del w:id="376" w:author="Tekijä" w:date="2022-09-20T11:15:00Z"/>
              </w:rPr>
            </w:pPr>
            <w:del w:id="377" w:author="Tekijä" w:date="2022-09-20T11:15:00Z">
              <w:r w:rsidDel="00484E51">
                <w:delText>TP</w:delText>
              </w:r>
            </w:del>
          </w:p>
        </w:tc>
        <w:tc>
          <w:tcPr>
            <w:tcW w:w="5954" w:type="dxa"/>
          </w:tcPr>
          <w:p w:rsidR="00AF6CE4" w:rsidDel="00484E51" w:rsidRDefault="007D0657" w:rsidP="005E5717">
            <w:pPr>
              <w:pStyle w:val="Vakiosisennys"/>
              <w:rPr>
                <w:del w:id="378" w:author="Tekijä" w:date="2022-09-20T11:15:00Z"/>
                <w:szCs w:val="24"/>
              </w:rPr>
            </w:pPr>
            <w:del w:id="379" w:author="Tekijä" w:date="2022-09-20T11:15:00Z">
              <w:r w:rsidDel="00484E51">
                <w:rPr>
                  <w:szCs w:val="24"/>
                </w:rPr>
                <w:delText>2.2.14 ja 2.2.26 lu</w:delText>
              </w:r>
              <w:r w:rsidR="005E5717" w:rsidDel="00484E51">
                <w:rPr>
                  <w:szCs w:val="24"/>
                </w:rPr>
                <w:delText xml:space="preserve">kuja päivitetty, koska näiden kenttien tietojen pakollisuudet </w:delText>
              </w:r>
              <w:r w:rsidDel="00484E51">
                <w:rPr>
                  <w:szCs w:val="24"/>
                </w:rPr>
                <w:delText>palvelutapahtuma-asiakirjo</w:delText>
              </w:r>
              <w:r w:rsidR="005E5717" w:rsidDel="00484E51">
                <w:rPr>
                  <w:szCs w:val="24"/>
                </w:rPr>
                <w:delText>issa muuttuivat</w:delText>
              </w:r>
              <w:r w:rsidR="00D61D00" w:rsidDel="00484E51">
                <w:rPr>
                  <w:szCs w:val="24"/>
                </w:rPr>
                <w:delText xml:space="preserve">. </w:delText>
              </w:r>
              <w:r w:rsidR="005E5717" w:rsidDel="00484E51">
                <w:rPr>
                  <w:szCs w:val="24"/>
                </w:rPr>
                <w:delText xml:space="preserve">Lisäksi luvussa </w:delText>
              </w:r>
              <w:r w:rsidR="00D61D00" w:rsidDel="00484E51">
                <w:rPr>
                  <w:szCs w:val="24"/>
                </w:rPr>
                <w:delText>2.2.26 tarkennettu palvelutapahtuman kokonaisajan ja palveluntuottajan täyttöohjeita.</w:delText>
              </w:r>
            </w:del>
          </w:p>
        </w:tc>
      </w:tr>
      <w:tr w:rsidR="00772ECF" w:rsidDel="00484E51">
        <w:trPr>
          <w:cantSplit/>
          <w:del w:id="380" w:author="Tekijä" w:date="2022-09-20T11:15:00Z"/>
        </w:trPr>
        <w:tc>
          <w:tcPr>
            <w:tcW w:w="1101" w:type="dxa"/>
          </w:tcPr>
          <w:p w:rsidR="00772ECF" w:rsidDel="00484E51" w:rsidRDefault="00772ECF">
            <w:pPr>
              <w:pStyle w:val="Vakiosisennys"/>
              <w:rPr>
                <w:del w:id="381" w:author="Tekijä" w:date="2022-09-20T11:15:00Z"/>
              </w:rPr>
            </w:pPr>
            <w:del w:id="382" w:author="Tekijä" w:date="2022-09-20T11:15:00Z">
              <w:r w:rsidDel="00484E51">
                <w:delText>4.57</w:delText>
              </w:r>
            </w:del>
          </w:p>
          <w:p w:rsidR="0039493F" w:rsidDel="00484E51" w:rsidRDefault="0039493F" w:rsidP="0083202F">
            <w:pPr>
              <w:rPr>
                <w:del w:id="383" w:author="Tekijä" w:date="2022-09-20T11:15:00Z"/>
              </w:rPr>
            </w:pPr>
          </w:p>
          <w:p w:rsidR="0039493F" w:rsidDel="00484E51" w:rsidRDefault="0039493F" w:rsidP="0083202F">
            <w:pPr>
              <w:rPr>
                <w:del w:id="384" w:author="Tekijä" w:date="2022-09-20T11:15:00Z"/>
              </w:rPr>
            </w:pPr>
          </w:p>
          <w:p w:rsidR="0039493F" w:rsidDel="00484E51" w:rsidRDefault="0039493F" w:rsidP="0083202F">
            <w:pPr>
              <w:rPr>
                <w:del w:id="385" w:author="Tekijä" w:date="2022-09-20T11:15:00Z"/>
              </w:rPr>
            </w:pPr>
          </w:p>
          <w:p w:rsidR="0039493F" w:rsidDel="00484E51" w:rsidRDefault="0039493F" w:rsidP="0083202F">
            <w:pPr>
              <w:rPr>
                <w:del w:id="386" w:author="Tekijä" w:date="2022-09-20T11:15:00Z"/>
              </w:rPr>
            </w:pPr>
          </w:p>
          <w:p w:rsidR="0039493F" w:rsidDel="00484E51" w:rsidRDefault="0039493F" w:rsidP="0083202F">
            <w:pPr>
              <w:rPr>
                <w:del w:id="387" w:author="Tekijä" w:date="2022-09-20T11:15:00Z"/>
              </w:rPr>
            </w:pPr>
          </w:p>
          <w:p w:rsidR="0039493F" w:rsidRPr="0039493F" w:rsidDel="00484E51" w:rsidRDefault="0039493F" w:rsidP="0083202F">
            <w:pPr>
              <w:rPr>
                <w:del w:id="388" w:author="Tekijä" w:date="2022-09-20T11:15:00Z"/>
              </w:rPr>
            </w:pPr>
            <w:del w:id="389" w:author="Tekijä" w:date="2022-09-20T11:15:00Z">
              <w:r w:rsidDel="00484E51">
                <w:delText>4.58</w:delText>
              </w:r>
            </w:del>
          </w:p>
        </w:tc>
        <w:tc>
          <w:tcPr>
            <w:tcW w:w="1417" w:type="dxa"/>
          </w:tcPr>
          <w:p w:rsidR="00772ECF" w:rsidDel="00484E51" w:rsidRDefault="00772ECF">
            <w:pPr>
              <w:pStyle w:val="Vakiosisennys"/>
              <w:rPr>
                <w:del w:id="390" w:author="Tekijä" w:date="2022-09-20T11:15:00Z"/>
              </w:rPr>
            </w:pPr>
            <w:del w:id="391" w:author="Tekijä" w:date="2022-09-20T11:15:00Z">
              <w:r w:rsidDel="00484E51">
                <w:delText>10.6.2013</w:delText>
              </w:r>
            </w:del>
          </w:p>
          <w:p w:rsidR="0039493F" w:rsidDel="00484E51" w:rsidRDefault="0039493F" w:rsidP="0083202F">
            <w:pPr>
              <w:rPr>
                <w:del w:id="392" w:author="Tekijä" w:date="2022-09-20T11:15:00Z"/>
              </w:rPr>
            </w:pPr>
          </w:p>
          <w:p w:rsidR="0039493F" w:rsidDel="00484E51" w:rsidRDefault="0039493F" w:rsidP="0083202F">
            <w:pPr>
              <w:rPr>
                <w:del w:id="393" w:author="Tekijä" w:date="2022-09-20T11:15:00Z"/>
              </w:rPr>
            </w:pPr>
          </w:p>
          <w:p w:rsidR="0039493F" w:rsidDel="00484E51" w:rsidRDefault="0039493F" w:rsidP="0083202F">
            <w:pPr>
              <w:rPr>
                <w:del w:id="394" w:author="Tekijä" w:date="2022-09-20T11:15:00Z"/>
              </w:rPr>
            </w:pPr>
          </w:p>
          <w:p w:rsidR="0039493F" w:rsidDel="00484E51" w:rsidRDefault="0039493F" w:rsidP="0083202F">
            <w:pPr>
              <w:rPr>
                <w:del w:id="395" w:author="Tekijä" w:date="2022-09-20T11:15:00Z"/>
              </w:rPr>
            </w:pPr>
          </w:p>
          <w:p w:rsidR="0039493F" w:rsidDel="00484E51" w:rsidRDefault="0039493F" w:rsidP="0083202F">
            <w:pPr>
              <w:rPr>
                <w:del w:id="396" w:author="Tekijä" w:date="2022-09-20T11:15:00Z"/>
              </w:rPr>
            </w:pPr>
          </w:p>
          <w:p w:rsidR="0039493F" w:rsidRPr="0039493F" w:rsidDel="00484E51" w:rsidRDefault="006C2A2E" w:rsidP="0083202F">
            <w:pPr>
              <w:rPr>
                <w:del w:id="397" w:author="Tekijä" w:date="2022-09-20T11:15:00Z"/>
              </w:rPr>
            </w:pPr>
            <w:del w:id="398" w:author="Tekijä" w:date="2022-09-20T11:15:00Z">
              <w:r w:rsidDel="00484E51">
                <w:delText>19</w:delText>
              </w:r>
              <w:r w:rsidR="0039493F" w:rsidDel="00484E51">
                <w:delText>.</w:delText>
              </w:r>
              <w:r w:rsidDel="00484E51">
                <w:delText>12</w:delText>
              </w:r>
              <w:r w:rsidR="0039493F" w:rsidDel="00484E51">
                <w:delText>.</w:delText>
              </w:r>
              <w:r w:rsidDel="00484E51">
                <w:delText>2013</w:delText>
              </w:r>
            </w:del>
          </w:p>
        </w:tc>
        <w:tc>
          <w:tcPr>
            <w:tcW w:w="992" w:type="dxa"/>
          </w:tcPr>
          <w:p w:rsidR="00772ECF" w:rsidDel="00484E51" w:rsidRDefault="00772ECF" w:rsidP="00341E19">
            <w:pPr>
              <w:pStyle w:val="Vakiosisennys"/>
              <w:rPr>
                <w:del w:id="399" w:author="Tekijä" w:date="2022-09-20T11:15:00Z"/>
              </w:rPr>
            </w:pPr>
            <w:del w:id="400" w:author="Tekijä" w:date="2022-09-20T11:15:00Z">
              <w:r w:rsidDel="00484E51">
                <w:delText>TP</w:delText>
              </w:r>
            </w:del>
          </w:p>
          <w:p w:rsidR="0039493F" w:rsidDel="00484E51" w:rsidRDefault="0039493F" w:rsidP="0083202F">
            <w:pPr>
              <w:rPr>
                <w:del w:id="401" w:author="Tekijä" w:date="2022-09-20T11:15:00Z"/>
              </w:rPr>
            </w:pPr>
          </w:p>
          <w:p w:rsidR="0039493F" w:rsidDel="00484E51" w:rsidRDefault="0039493F" w:rsidP="0083202F">
            <w:pPr>
              <w:rPr>
                <w:del w:id="402" w:author="Tekijä" w:date="2022-09-20T11:15:00Z"/>
              </w:rPr>
            </w:pPr>
          </w:p>
          <w:p w:rsidR="0039493F" w:rsidDel="00484E51" w:rsidRDefault="0039493F" w:rsidP="0083202F">
            <w:pPr>
              <w:rPr>
                <w:del w:id="403" w:author="Tekijä" w:date="2022-09-20T11:15:00Z"/>
              </w:rPr>
            </w:pPr>
          </w:p>
          <w:p w:rsidR="0039493F" w:rsidDel="00484E51" w:rsidRDefault="0039493F" w:rsidP="0083202F">
            <w:pPr>
              <w:rPr>
                <w:del w:id="404" w:author="Tekijä" w:date="2022-09-20T11:15:00Z"/>
              </w:rPr>
            </w:pPr>
          </w:p>
          <w:p w:rsidR="0039493F" w:rsidDel="00484E51" w:rsidRDefault="0039493F" w:rsidP="0083202F">
            <w:pPr>
              <w:rPr>
                <w:del w:id="405" w:author="Tekijä" w:date="2022-09-20T11:15:00Z"/>
              </w:rPr>
            </w:pPr>
          </w:p>
          <w:p w:rsidR="0039493F" w:rsidRPr="0039493F" w:rsidDel="00484E51" w:rsidRDefault="0039493F" w:rsidP="0083202F">
            <w:pPr>
              <w:rPr>
                <w:del w:id="406" w:author="Tekijä" w:date="2022-09-20T11:15:00Z"/>
              </w:rPr>
            </w:pPr>
            <w:del w:id="407" w:author="Tekijä" w:date="2022-09-20T11:15:00Z">
              <w:r w:rsidDel="00484E51">
                <w:delText>PR</w:delText>
              </w:r>
            </w:del>
          </w:p>
        </w:tc>
        <w:tc>
          <w:tcPr>
            <w:tcW w:w="5954" w:type="dxa"/>
          </w:tcPr>
          <w:p w:rsidR="00772ECF" w:rsidDel="00484E51" w:rsidRDefault="009A44C0" w:rsidP="009A44C0">
            <w:pPr>
              <w:pStyle w:val="Vakiosisennys"/>
              <w:rPr>
                <w:del w:id="408" w:author="Tekijä" w:date="2022-09-20T11:15:00Z"/>
                <w:szCs w:val="24"/>
              </w:rPr>
            </w:pPr>
            <w:del w:id="409" w:author="Tekijä" w:date="2022-09-20T11:15:00Z">
              <w:r w:rsidDel="00484E51">
                <w:rPr>
                  <w:szCs w:val="24"/>
                </w:rPr>
                <w:delText xml:space="preserve">Luvussa 2.2.26 on poistettu  kenttää ”Palvelutapahtumaan osallistuvat palveluyksiköt ja prosessitapahtumien aika” koskien hoidon päättymisajan pakollisuus ja luvussa </w:delText>
              </w:r>
              <w:r w:rsidR="003B2C68" w:rsidDel="00484E51">
                <w:rPr>
                  <w:szCs w:val="24"/>
                </w:rPr>
                <w:delText xml:space="preserve">2.4.2 </w:delText>
              </w:r>
              <w:r w:rsidDel="00484E51">
                <w:rPr>
                  <w:szCs w:val="24"/>
                </w:rPr>
                <w:delText>on lisätty  mahdollisuus käyttää a</w:delText>
              </w:r>
              <w:r w:rsidR="003B2C68" w:rsidDel="00484E51">
                <w:rPr>
                  <w:szCs w:val="24"/>
                </w:rPr>
                <w:delText>siakirjan sisällysluettelo</w:delText>
              </w:r>
              <w:r w:rsidDel="00484E51">
                <w:rPr>
                  <w:szCs w:val="24"/>
                </w:rPr>
                <w:delText>ssa</w:delText>
              </w:r>
              <w:r w:rsidR="003B2C68" w:rsidDel="00484E51">
                <w:rPr>
                  <w:szCs w:val="24"/>
                </w:rPr>
                <w:delText xml:space="preserve"> </w:delText>
              </w:r>
              <w:r w:rsidDel="00484E51">
                <w:rPr>
                  <w:szCs w:val="24"/>
                </w:rPr>
                <w:delText xml:space="preserve">kansallisten näkymien lisäksi </w:delText>
              </w:r>
              <w:r w:rsidR="003B2C68" w:rsidDel="00484E51">
                <w:rPr>
                  <w:szCs w:val="24"/>
                </w:rPr>
                <w:delText>myös paikallisia näkymiä.</w:delText>
              </w:r>
            </w:del>
          </w:p>
          <w:p w:rsidR="0039493F" w:rsidRPr="0039493F" w:rsidDel="00484E51" w:rsidRDefault="0039493F" w:rsidP="0083202F">
            <w:pPr>
              <w:rPr>
                <w:del w:id="410" w:author="Tekijä" w:date="2022-09-20T11:15:00Z"/>
              </w:rPr>
            </w:pPr>
            <w:del w:id="411" w:author="Tekijä" w:date="2022-09-20T11:15:00Z">
              <w:r w:rsidDel="00484E51">
                <w:delText xml:space="preserve">Lisätty vanhojen tietojen (PDF-A) arkistoinnin vaatimukset lukuihin: </w:delText>
              </w:r>
              <w:r w:rsidR="000E188E" w:rsidDel="00484E51">
                <w:delText>2.4.5</w:delText>
              </w:r>
              <w:r w:rsidR="0029486F" w:rsidDel="00484E51">
                <w:delText xml:space="preserve">, lisäksi HL7FI-skeemaan lisätty </w:delText>
              </w:r>
              <w:r w:rsidR="0029486F" w:rsidDel="00484E51">
                <w:rPr>
                  <w:szCs w:val="24"/>
                  <w:lang w:eastAsia="fi-FI"/>
                </w:rPr>
                <w:delText>nonXMLBody-elementille</w:delText>
              </w:r>
              <w:r w:rsidR="0029486F" w:rsidDel="00484E51">
                <w:delText xml:space="preserve"> ID-attribuutti vanhan aineiston sähköistä allekirjoitusta varten.</w:delText>
              </w:r>
            </w:del>
          </w:p>
        </w:tc>
      </w:tr>
      <w:tr w:rsidR="00ED3132" w:rsidDel="00484E51">
        <w:trPr>
          <w:cantSplit/>
          <w:del w:id="412" w:author="Tekijä" w:date="2022-09-20T11:15:00Z"/>
        </w:trPr>
        <w:tc>
          <w:tcPr>
            <w:tcW w:w="1101" w:type="dxa"/>
          </w:tcPr>
          <w:p w:rsidR="00ED3132" w:rsidDel="00484E51" w:rsidRDefault="00ED3132">
            <w:pPr>
              <w:pStyle w:val="Vakiosisennys"/>
              <w:rPr>
                <w:del w:id="413" w:author="Tekijä" w:date="2022-09-20T11:15:00Z"/>
              </w:rPr>
            </w:pPr>
            <w:del w:id="414" w:author="Tekijä" w:date="2022-09-20T11:15:00Z">
              <w:r w:rsidDel="00484E51">
                <w:delText>4.59</w:delText>
              </w:r>
            </w:del>
          </w:p>
        </w:tc>
        <w:tc>
          <w:tcPr>
            <w:tcW w:w="1417" w:type="dxa"/>
          </w:tcPr>
          <w:p w:rsidR="00ED3132" w:rsidDel="00484E51" w:rsidRDefault="00ED3132">
            <w:pPr>
              <w:pStyle w:val="Vakiosisennys"/>
              <w:rPr>
                <w:del w:id="415" w:author="Tekijä" w:date="2022-09-20T11:15:00Z"/>
              </w:rPr>
            </w:pPr>
            <w:del w:id="416" w:author="Tekijä" w:date="2022-09-20T11:15:00Z">
              <w:r w:rsidDel="00484E51">
                <w:delText>1</w:delText>
              </w:r>
              <w:r w:rsidR="003A46A8" w:rsidDel="00484E51">
                <w:delText>3</w:delText>
              </w:r>
              <w:r w:rsidDel="00484E51">
                <w:delText>.</w:delText>
              </w:r>
              <w:r w:rsidR="003A46A8" w:rsidDel="00484E51">
                <w:delText>3</w:delText>
              </w:r>
              <w:r w:rsidDel="00484E51">
                <w:delText>.2014</w:delText>
              </w:r>
            </w:del>
          </w:p>
        </w:tc>
        <w:tc>
          <w:tcPr>
            <w:tcW w:w="992" w:type="dxa"/>
          </w:tcPr>
          <w:p w:rsidR="00A16487" w:rsidDel="00484E51" w:rsidRDefault="00ED3132" w:rsidP="00341E19">
            <w:pPr>
              <w:pStyle w:val="Vakiosisennys"/>
              <w:rPr>
                <w:del w:id="417" w:author="Tekijä" w:date="2022-09-20T11:15:00Z"/>
              </w:rPr>
            </w:pPr>
            <w:del w:id="418" w:author="Tekijä" w:date="2022-09-20T11:15:00Z">
              <w:r w:rsidDel="00484E51">
                <w:delText>MT</w:delText>
              </w:r>
              <w:r w:rsidR="006938CC" w:rsidDel="00484E51">
                <w:delText>, PR, TP, ME</w:delText>
              </w:r>
            </w:del>
          </w:p>
          <w:p w:rsidR="00A16487" w:rsidRPr="00A16487" w:rsidDel="00484E51" w:rsidRDefault="00A16487" w:rsidP="00783DF0">
            <w:pPr>
              <w:rPr>
                <w:del w:id="419" w:author="Tekijä" w:date="2022-09-20T11:15:00Z"/>
              </w:rPr>
            </w:pPr>
          </w:p>
          <w:p w:rsidR="00A16487" w:rsidRPr="000463E8" w:rsidDel="00484E51" w:rsidRDefault="00A16487" w:rsidP="00783DF0">
            <w:pPr>
              <w:rPr>
                <w:del w:id="420" w:author="Tekijä" w:date="2022-09-20T11:15:00Z"/>
              </w:rPr>
            </w:pPr>
          </w:p>
          <w:p w:rsidR="00A16487" w:rsidRPr="000463E8" w:rsidDel="00484E51" w:rsidRDefault="00A16487" w:rsidP="00783DF0">
            <w:pPr>
              <w:rPr>
                <w:del w:id="421" w:author="Tekijä" w:date="2022-09-20T11:15:00Z"/>
              </w:rPr>
            </w:pPr>
          </w:p>
          <w:p w:rsidR="00A16487" w:rsidRPr="00D065AF" w:rsidDel="00484E51" w:rsidRDefault="00A16487" w:rsidP="00783DF0">
            <w:pPr>
              <w:rPr>
                <w:del w:id="422" w:author="Tekijä" w:date="2022-09-20T11:15:00Z"/>
              </w:rPr>
            </w:pPr>
          </w:p>
          <w:p w:rsidR="00A16487" w:rsidRPr="00D065AF" w:rsidDel="00484E51" w:rsidRDefault="00A16487" w:rsidP="00783DF0">
            <w:pPr>
              <w:rPr>
                <w:del w:id="423" w:author="Tekijä" w:date="2022-09-20T11:15:00Z"/>
              </w:rPr>
            </w:pPr>
          </w:p>
          <w:p w:rsidR="00A16487" w:rsidRPr="00D065AF" w:rsidDel="00484E51" w:rsidRDefault="00A16487" w:rsidP="00783DF0">
            <w:pPr>
              <w:rPr>
                <w:del w:id="424" w:author="Tekijä" w:date="2022-09-20T11:15:00Z"/>
              </w:rPr>
            </w:pPr>
          </w:p>
          <w:p w:rsidR="00A16487" w:rsidRPr="00314105" w:rsidDel="00484E51" w:rsidRDefault="00A16487" w:rsidP="00783DF0">
            <w:pPr>
              <w:rPr>
                <w:del w:id="425" w:author="Tekijä" w:date="2022-09-20T11:15:00Z"/>
              </w:rPr>
            </w:pPr>
          </w:p>
          <w:p w:rsidR="00A16487" w:rsidRPr="00573C18" w:rsidDel="00484E51" w:rsidRDefault="00A16487" w:rsidP="00783DF0">
            <w:pPr>
              <w:rPr>
                <w:del w:id="426" w:author="Tekijä" w:date="2022-09-20T11:15:00Z"/>
              </w:rPr>
            </w:pPr>
          </w:p>
          <w:p w:rsidR="00A16487" w:rsidDel="00484E51" w:rsidRDefault="00A16487" w:rsidP="00A16487">
            <w:pPr>
              <w:rPr>
                <w:del w:id="427" w:author="Tekijä" w:date="2022-09-20T11:15:00Z"/>
              </w:rPr>
            </w:pPr>
          </w:p>
          <w:p w:rsidR="00A16487" w:rsidDel="00484E51" w:rsidRDefault="00A16487" w:rsidP="00A16487">
            <w:pPr>
              <w:rPr>
                <w:del w:id="428" w:author="Tekijä" w:date="2022-09-20T11:15:00Z"/>
              </w:rPr>
            </w:pPr>
          </w:p>
          <w:p w:rsidR="00ED3132" w:rsidRPr="00A16487" w:rsidDel="00484E51" w:rsidRDefault="00ED3132" w:rsidP="00783DF0">
            <w:pPr>
              <w:rPr>
                <w:del w:id="429" w:author="Tekijä" w:date="2022-09-20T11:15:00Z"/>
              </w:rPr>
            </w:pPr>
          </w:p>
        </w:tc>
        <w:tc>
          <w:tcPr>
            <w:tcW w:w="5954" w:type="dxa"/>
          </w:tcPr>
          <w:p w:rsidR="00ED3132" w:rsidDel="00484E51" w:rsidRDefault="00ED3132" w:rsidP="009A44C0">
            <w:pPr>
              <w:pStyle w:val="Vakiosisennys"/>
              <w:rPr>
                <w:del w:id="430" w:author="Tekijä" w:date="2022-09-20T11:15:00Z"/>
                <w:szCs w:val="24"/>
              </w:rPr>
            </w:pPr>
            <w:del w:id="431" w:author="Tekijä" w:date="2022-09-20T11:15:00Z">
              <w:r w:rsidDel="00484E51">
                <w:rPr>
                  <w:szCs w:val="24"/>
                </w:rPr>
                <w:delText xml:space="preserve">Huomioitu hetun käyttömahdollisuus asiakirjan (potilas)rekisteritarkenteena nykyisen y-tunnuksen lisäksi kappaleessa 2.4.21, lisätty kappaleen otsikkoon mukaan myös </w:delText>
              </w:r>
              <w:r w:rsidR="00247D41" w:rsidDel="00484E51">
                <w:rPr>
                  <w:szCs w:val="24"/>
                </w:rPr>
                <w:delText>tarkenteen nimi</w:delText>
              </w:r>
            </w:del>
          </w:p>
          <w:p w:rsidR="006938CC" w:rsidDel="00484E51" w:rsidRDefault="006938CC" w:rsidP="00783DF0">
            <w:pPr>
              <w:rPr>
                <w:del w:id="432" w:author="Tekijä" w:date="2022-09-20T11:15:00Z"/>
              </w:rPr>
            </w:pPr>
          </w:p>
          <w:p w:rsidR="006938CC" w:rsidDel="00484E51" w:rsidRDefault="006938CC" w:rsidP="006938CC">
            <w:pPr>
              <w:rPr>
                <w:del w:id="433" w:author="Tekijä" w:date="2022-09-20T11:15:00Z"/>
              </w:rPr>
            </w:pPr>
            <w:del w:id="434" w:author="Tekijä" w:date="2022-09-20T11:15:00Z">
              <w:r w:rsidDel="00484E51">
                <w:delText>Lisäksi tarkennettu vanhojen asiakirjojen osuutta lukuihin 2.2.7, 2.4.5 ja 2.4.6</w:delText>
              </w:r>
            </w:del>
          </w:p>
          <w:p w:rsidR="006938CC" w:rsidDel="00484E51" w:rsidRDefault="006938CC" w:rsidP="006938CC">
            <w:pPr>
              <w:rPr>
                <w:del w:id="435" w:author="Tekijä" w:date="2022-09-20T11:15:00Z"/>
              </w:rPr>
            </w:pPr>
          </w:p>
          <w:p w:rsidR="006938CC" w:rsidDel="00484E51" w:rsidRDefault="006938CC" w:rsidP="00783DF0">
            <w:pPr>
              <w:rPr>
                <w:del w:id="436" w:author="Tekijä" w:date="2022-09-20T11:15:00Z"/>
              </w:rPr>
            </w:pPr>
            <w:del w:id="437" w:author="Tekijä" w:date="2022-09-20T11:15:00Z">
              <w:r w:rsidDel="00484E51">
                <w:delText>Luku 2.2.26, palvelutapahtumaan osallistuvat palveluyksiköt: teksti tarkennettu.</w:delText>
              </w:r>
            </w:del>
          </w:p>
          <w:p w:rsidR="006938CC" w:rsidDel="00484E51" w:rsidRDefault="006938CC" w:rsidP="00783DF0">
            <w:pPr>
              <w:rPr>
                <w:del w:id="438" w:author="Tekijä" w:date="2022-09-20T11:15:00Z"/>
              </w:rPr>
            </w:pPr>
            <w:del w:id="439" w:author="Tekijä" w:date="2022-09-20T11:15:00Z">
              <w:r w:rsidDel="00484E51">
                <w:delText>Seuraaviin lukuihin huomioitu ostopalveluihin liittyvät tarkennukset: 2.2.13 , 2</w:delText>
              </w:r>
              <w:r w:rsidR="00133CFB" w:rsidDel="00484E51">
                <w:delText>.</w:delText>
              </w:r>
              <w:r w:rsidR="000B67B7" w:rsidDel="00484E51">
                <w:delText>4.33.</w:delText>
              </w:r>
              <w:r w:rsidDel="00484E51">
                <w:delText xml:space="preserve"> </w:delText>
              </w:r>
            </w:del>
          </w:p>
          <w:p w:rsidR="00A015FD" w:rsidDel="00484E51" w:rsidRDefault="00A015FD" w:rsidP="00783DF0">
            <w:pPr>
              <w:rPr>
                <w:del w:id="440" w:author="Tekijä" w:date="2022-09-20T11:15:00Z"/>
              </w:rPr>
            </w:pPr>
          </w:p>
          <w:p w:rsidR="00A015FD" w:rsidRPr="006938CC" w:rsidDel="00484E51" w:rsidRDefault="00A015FD" w:rsidP="00783DF0">
            <w:pPr>
              <w:rPr>
                <w:del w:id="441" w:author="Tekijä" w:date="2022-09-20T11:15:00Z"/>
              </w:rPr>
            </w:pPr>
            <w:del w:id="442" w:author="Tekijä" w:date="2022-09-20T11:15:00Z">
              <w:r w:rsidDel="00484E51">
                <w:delText>Tarkennettu seuraavien lukujen tekstejä: 2.2.23, 2.4</w:delText>
              </w:r>
              <w:r w:rsidR="00220B5E" w:rsidDel="00484E51">
                <w:delText>.</w:delText>
              </w:r>
              <w:r w:rsidDel="00484E51">
                <w:delText>2.</w:delText>
              </w:r>
            </w:del>
          </w:p>
          <w:p w:rsidR="006938CC" w:rsidRPr="00683975" w:rsidDel="00484E51" w:rsidRDefault="006938CC" w:rsidP="00783DF0">
            <w:pPr>
              <w:rPr>
                <w:del w:id="443" w:author="Tekijä" w:date="2022-09-20T11:15:00Z"/>
              </w:rPr>
            </w:pPr>
          </w:p>
        </w:tc>
      </w:tr>
      <w:tr w:rsidR="000463E8" w:rsidDel="00484E51">
        <w:trPr>
          <w:cantSplit/>
          <w:del w:id="444" w:author="Tekijä" w:date="2022-09-20T11:15:00Z"/>
        </w:trPr>
        <w:tc>
          <w:tcPr>
            <w:tcW w:w="1101" w:type="dxa"/>
          </w:tcPr>
          <w:p w:rsidR="000463E8" w:rsidRPr="00ED3132" w:rsidDel="00484E51" w:rsidRDefault="009C5792">
            <w:pPr>
              <w:pStyle w:val="Vakiosisennys"/>
              <w:rPr>
                <w:del w:id="445" w:author="Tekijä" w:date="2022-09-20T11:15:00Z"/>
              </w:rPr>
            </w:pPr>
            <w:del w:id="446" w:author="Tekijä" w:date="2022-09-20T11:15:00Z">
              <w:r w:rsidDel="00484E51">
                <w:delText>4.60</w:delText>
              </w:r>
            </w:del>
          </w:p>
        </w:tc>
        <w:tc>
          <w:tcPr>
            <w:tcW w:w="1417" w:type="dxa"/>
          </w:tcPr>
          <w:p w:rsidR="000463E8" w:rsidDel="00484E51" w:rsidRDefault="009C5792">
            <w:pPr>
              <w:pStyle w:val="Vakiosisennys"/>
              <w:rPr>
                <w:del w:id="447" w:author="Tekijä" w:date="2022-09-20T11:15:00Z"/>
              </w:rPr>
            </w:pPr>
            <w:del w:id="448" w:author="Tekijä" w:date="2022-09-20T11:15:00Z">
              <w:r w:rsidDel="00484E51">
                <w:delText>7.8.2014</w:delText>
              </w:r>
            </w:del>
          </w:p>
        </w:tc>
        <w:tc>
          <w:tcPr>
            <w:tcW w:w="992" w:type="dxa"/>
          </w:tcPr>
          <w:p w:rsidR="000463E8" w:rsidDel="00484E51" w:rsidRDefault="009C5792" w:rsidP="00341E19">
            <w:pPr>
              <w:pStyle w:val="Vakiosisennys"/>
              <w:rPr>
                <w:del w:id="449" w:author="Tekijä" w:date="2022-09-20T11:15:00Z"/>
              </w:rPr>
            </w:pPr>
            <w:del w:id="450" w:author="Tekijä" w:date="2022-09-20T11:15:00Z">
              <w:r w:rsidDel="00484E51">
                <w:delText>MT, ME, TP</w:delText>
              </w:r>
            </w:del>
          </w:p>
          <w:p w:rsidR="006938CC" w:rsidDel="00484E51" w:rsidRDefault="006938CC" w:rsidP="00783DF0">
            <w:pPr>
              <w:rPr>
                <w:del w:id="451" w:author="Tekijä" w:date="2022-09-20T11:15:00Z"/>
              </w:rPr>
            </w:pPr>
          </w:p>
          <w:p w:rsidR="006938CC" w:rsidRPr="006938CC" w:rsidDel="00484E51" w:rsidRDefault="006938CC" w:rsidP="00783DF0">
            <w:pPr>
              <w:rPr>
                <w:del w:id="452" w:author="Tekijä" w:date="2022-09-20T11:15:00Z"/>
              </w:rPr>
            </w:pPr>
          </w:p>
        </w:tc>
        <w:tc>
          <w:tcPr>
            <w:tcW w:w="5954" w:type="dxa"/>
          </w:tcPr>
          <w:p w:rsidR="006938CC" w:rsidDel="00484E51" w:rsidRDefault="009C5792" w:rsidP="00783DF0">
            <w:pPr>
              <w:rPr>
                <w:del w:id="453" w:author="Tekijä" w:date="2022-09-20T11:15:00Z"/>
              </w:rPr>
            </w:pPr>
            <w:del w:id="454" w:author="Tekijä" w:date="2022-09-20T11:15:00Z">
              <w:r w:rsidDel="00484E51">
                <w:delText>Tarkennettu kotikunnan antamista k</w:delText>
              </w:r>
              <w:r w:rsidR="006E1C81" w:rsidDel="00484E51">
                <w:delText>pl</w:delText>
              </w:r>
              <w:r w:rsidDel="00484E51">
                <w:delText xml:space="preserve"> 2.4.33 sekä palveluyksikön tietojen antamista palvelutapahtumassa kpl 2.2. 26.</w:delText>
              </w:r>
            </w:del>
          </w:p>
          <w:p w:rsidR="006938CC" w:rsidDel="00484E51" w:rsidRDefault="006938CC" w:rsidP="00783DF0">
            <w:pPr>
              <w:rPr>
                <w:del w:id="455" w:author="Tekijä" w:date="2022-09-20T11:15:00Z"/>
              </w:rPr>
            </w:pPr>
          </w:p>
          <w:p w:rsidR="006938CC" w:rsidRPr="006938CC" w:rsidDel="00484E51" w:rsidRDefault="006938CC" w:rsidP="00783DF0">
            <w:pPr>
              <w:rPr>
                <w:del w:id="456" w:author="Tekijä" w:date="2022-09-20T11:15:00Z"/>
              </w:rPr>
            </w:pPr>
          </w:p>
        </w:tc>
      </w:tr>
      <w:tr w:rsidR="00B85A6B" w:rsidDel="00484E51">
        <w:trPr>
          <w:cantSplit/>
          <w:del w:id="457" w:author="Tekijä" w:date="2022-09-20T11:15:00Z"/>
        </w:trPr>
        <w:tc>
          <w:tcPr>
            <w:tcW w:w="1101" w:type="dxa"/>
          </w:tcPr>
          <w:p w:rsidR="00B85A6B" w:rsidDel="00484E51" w:rsidRDefault="00B85A6B">
            <w:pPr>
              <w:pStyle w:val="Vakiosisennys"/>
              <w:rPr>
                <w:del w:id="458" w:author="Tekijä" w:date="2022-09-20T11:15:00Z"/>
              </w:rPr>
            </w:pPr>
            <w:del w:id="459" w:author="Tekijä" w:date="2022-09-20T11:15:00Z">
              <w:r w:rsidDel="00484E51">
                <w:delText>4.61</w:delText>
              </w:r>
            </w:del>
          </w:p>
        </w:tc>
        <w:tc>
          <w:tcPr>
            <w:tcW w:w="1417" w:type="dxa"/>
          </w:tcPr>
          <w:p w:rsidR="00B85A6B" w:rsidDel="00484E51" w:rsidRDefault="00ED1D7D">
            <w:pPr>
              <w:pStyle w:val="Vakiosisennys"/>
              <w:rPr>
                <w:del w:id="460" w:author="Tekijä" w:date="2022-09-20T11:15:00Z"/>
              </w:rPr>
            </w:pPr>
            <w:del w:id="461" w:author="Tekijä" w:date="2022-09-20T11:15:00Z">
              <w:r w:rsidDel="00484E51">
                <w:delText>26.11.2014</w:delText>
              </w:r>
            </w:del>
          </w:p>
        </w:tc>
        <w:tc>
          <w:tcPr>
            <w:tcW w:w="992" w:type="dxa"/>
          </w:tcPr>
          <w:p w:rsidR="00B85A6B" w:rsidDel="00484E51" w:rsidRDefault="00B85A6B" w:rsidP="00341E19">
            <w:pPr>
              <w:pStyle w:val="Vakiosisennys"/>
              <w:rPr>
                <w:del w:id="462" w:author="Tekijä" w:date="2022-09-20T11:15:00Z"/>
              </w:rPr>
            </w:pPr>
            <w:del w:id="463" w:author="Tekijä" w:date="2022-09-20T11:15:00Z">
              <w:r w:rsidDel="00484E51">
                <w:delText>MT</w:delText>
              </w:r>
            </w:del>
          </w:p>
        </w:tc>
        <w:tc>
          <w:tcPr>
            <w:tcW w:w="5954" w:type="dxa"/>
          </w:tcPr>
          <w:p w:rsidR="00B85A6B" w:rsidRPr="0033357D" w:rsidDel="00484E51" w:rsidRDefault="00B85A6B" w:rsidP="00783DF0">
            <w:pPr>
              <w:rPr>
                <w:del w:id="464" w:author="Tekijä" w:date="2022-09-20T11:15:00Z"/>
              </w:rPr>
            </w:pPr>
            <w:del w:id="465" w:author="Tekijä" w:date="2022-09-20T11:15:00Z">
              <w:r w:rsidRPr="0033357D" w:rsidDel="00484E51">
                <w:delText>Kappaleeseen 2.2.14 author on lisätty maininta, että VRK yksilövän tunnuksen root on 1.2.246.537.29  Terveydenhuollon muu henkilöstö (ei terveydenhuollon ammattihenkilö)</w:delText>
              </w:r>
            </w:del>
          </w:p>
          <w:p w:rsidR="003050C8" w:rsidRPr="0033357D" w:rsidDel="00484E51" w:rsidRDefault="003050C8" w:rsidP="00783DF0">
            <w:pPr>
              <w:rPr>
                <w:del w:id="466" w:author="Tekijä" w:date="2022-09-20T11:15:00Z"/>
              </w:rPr>
            </w:pPr>
          </w:p>
          <w:p w:rsidR="003050C8" w:rsidRPr="0033357D" w:rsidDel="00484E51" w:rsidRDefault="003050C8" w:rsidP="00783DF0">
            <w:pPr>
              <w:rPr>
                <w:del w:id="467" w:author="Tekijä" w:date="2022-09-20T11:15:00Z"/>
              </w:rPr>
            </w:pPr>
            <w:del w:id="468" w:author="Tekijä" w:date="2022-09-20T11:15:00Z">
              <w:r w:rsidRPr="0033357D" w:rsidDel="00484E51">
                <w:delText>Kappaleeseen 2.2.13</w:delText>
              </w:r>
              <w:r w:rsidRPr="0033357D" w:rsidDel="00484E51">
                <w:tab/>
                <w:delText>ClinicalDocument.recordTarget – kenen potilaan asiakirjasta on kyse lisätty tilapäisen yksilöintitunnuksen muodostamissääntö.</w:delText>
              </w:r>
            </w:del>
          </w:p>
          <w:p w:rsidR="001501F1" w:rsidRPr="0033357D" w:rsidDel="00484E51" w:rsidRDefault="001501F1" w:rsidP="00783DF0">
            <w:pPr>
              <w:rPr>
                <w:del w:id="469" w:author="Tekijä" w:date="2022-09-20T11:15:00Z"/>
              </w:rPr>
            </w:pPr>
          </w:p>
          <w:p w:rsidR="001501F1" w:rsidRPr="0033357D" w:rsidDel="00484E51" w:rsidRDefault="001501F1" w:rsidP="00783DF0">
            <w:pPr>
              <w:rPr>
                <w:del w:id="470" w:author="Tekijä" w:date="2022-09-20T11:15:00Z"/>
              </w:rPr>
            </w:pPr>
            <w:del w:id="471" w:author="Tekijä" w:date="2022-09-20T11:15:00Z">
              <w:r w:rsidRPr="0033357D" w:rsidDel="00484E51">
                <w:delText>Kappaleesta 2.4.22</w:delText>
              </w:r>
              <w:r w:rsidRPr="0033357D" w:rsidDel="00484E51">
                <w:tab/>
                <w:delText>hl7fi:custodianTypeCode – asiakirjan rekisteripitäjän laji poistettu teksti rekisterinpitäjän lajin ja rekisterinpitäjärekisterin välisestä suhteesta, sillä tätä suhdetta ei pystytä yksityisten toimijoiden tapauksessa selvittämään (eivät ole rekisterinpitäjärekisterissä).</w:delText>
              </w:r>
            </w:del>
          </w:p>
          <w:p w:rsidR="00B85A6B" w:rsidDel="00484E51" w:rsidRDefault="00B85A6B" w:rsidP="00783DF0">
            <w:pPr>
              <w:rPr>
                <w:del w:id="472" w:author="Tekijä" w:date="2022-09-20T11:15:00Z"/>
                <w:color w:val="1F497D"/>
              </w:rPr>
            </w:pPr>
          </w:p>
          <w:p w:rsidR="00B85A6B" w:rsidDel="00484E51" w:rsidRDefault="004C2A56" w:rsidP="00ED12E1">
            <w:pPr>
              <w:rPr>
                <w:del w:id="473" w:author="Tekijä" w:date="2022-09-20T11:15:00Z"/>
              </w:rPr>
            </w:pPr>
            <w:del w:id="474" w:author="Tekijä" w:date="2022-09-20T11:15:00Z">
              <w:r w:rsidDel="00484E51">
                <w:delText>Kappaleeseen 2.2.26 comp</w:delText>
              </w:r>
              <w:r w:rsidR="00A220C8" w:rsidDel="00484E51">
                <w:delText>o</w:delText>
              </w:r>
              <w:r w:rsidDel="00484E51">
                <w:delText xml:space="preserve">nentOf – palvelutapahtuman käyntitiedot lisätty </w:delText>
              </w:r>
              <w:r w:rsidR="00884F8E" w:rsidDel="00484E51">
                <w:delText xml:space="preserve">tekstiä, miten yksityisen terveydenhuollon </w:delText>
              </w:r>
              <w:r w:rsidR="00ED12E1" w:rsidDel="00484E51">
                <w:delText>yhteis</w:delText>
              </w:r>
              <w:r w:rsidR="00884F8E" w:rsidDel="00484E51">
                <w:delText>liittyjien on esitettävä vuokralaisen ja isännän tiedot.</w:delText>
              </w:r>
            </w:del>
          </w:p>
          <w:p w:rsidR="00A220C8" w:rsidDel="00484E51" w:rsidRDefault="00A220C8" w:rsidP="00ED12E1">
            <w:pPr>
              <w:rPr>
                <w:del w:id="475" w:author="Tekijä" w:date="2022-09-20T11:15:00Z"/>
              </w:rPr>
            </w:pPr>
          </w:p>
          <w:p w:rsidR="00A220C8" w:rsidDel="00484E51" w:rsidRDefault="00A220C8" w:rsidP="00ED12E1">
            <w:pPr>
              <w:rPr>
                <w:del w:id="476" w:author="Tekijä" w:date="2022-09-20T11:15:00Z"/>
              </w:rPr>
            </w:pPr>
            <w:del w:id="477" w:author="Tekijä" w:date="2022-09-20T11:15:00Z">
              <w:r w:rsidDel="00484E51">
                <w:delText>Kappaleeseen 2.2.26 comp</w:delText>
              </w:r>
              <w:r w:rsidR="00044F05" w:rsidDel="00484E51">
                <w:delText>o</w:delText>
              </w:r>
              <w:r w:rsidDel="00484E51">
                <w:delText>nentOf – palvelutapahtuman käyntitiedot täsmennetty palveluyksikkötiedon antamista sekä encounterParticipant.typeCoden koodien käyttöä.</w:delText>
              </w:r>
              <w:r w:rsidR="00A82800" w:rsidDel="00484E51">
                <w:br/>
              </w:r>
              <w:r w:rsidR="00A82800" w:rsidDel="00484E51">
                <w:br/>
                <w:delText>Kappaleesta 2.4.33 poistettu potilaan kotikunta -tiedon ehdollinen pakollisuus koskien muita asiakirjoja kuin palvelutapahtuma-asiakirjaa.</w:delText>
              </w:r>
              <w:r w:rsidR="008B3C1E" w:rsidDel="00484E51">
                <w:br/>
              </w:r>
              <w:r w:rsidR="00A82800" w:rsidDel="00484E51">
                <w:delText xml:space="preserve"> </w:delText>
              </w:r>
            </w:del>
          </w:p>
        </w:tc>
      </w:tr>
      <w:tr w:rsidR="00C42490" w:rsidDel="00484E51" w:rsidTr="00FE1585">
        <w:trPr>
          <w:cantSplit/>
          <w:del w:id="478" w:author="Tekijä" w:date="2022-09-20T11:15:00Z"/>
        </w:trPr>
        <w:tc>
          <w:tcPr>
            <w:tcW w:w="1101" w:type="dxa"/>
            <w:tcBorders>
              <w:bottom w:val="single" w:sz="4" w:space="0" w:color="auto"/>
            </w:tcBorders>
          </w:tcPr>
          <w:p w:rsidR="00C42490" w:rsidDel="00484E51" w:rsidRDefault="00C42490">
            <w:pPr>
              <w:pStyle w:val="Vakiosisennys"/>
              <w:rPr>
                <w:del w:id="479" w:author="Tekijä" w:date="2022-09-20T11:15:00Z"/>
              </w:rPr>
            </w:pPr>
            <w:del w:id="480" w:author="Tekijä" w:date="2022-09-20T11:15:00Z">
              <w:r w:rsidDel="00484E51">
                <w:delText>4.62</w:delText>
              </w:r>
            </w:del>
          </w:p>
        </w:tc>
        <w:tc>
          <w:tcPr>
            <w:tcW w:w="1417" w:type="dxa"/>
            <w:tcBorders>
              <w:bottom w:val="single" w:sz="4" w:space="0" w:color="auto"/>
            </w:tcBorders>
          </w:tcPr>
          <w:p w:rsidR="00C42490" w:rsidDel="00484E51" w:rsidRDefault="003277AC">
            <w:pPr>
              <w:pStyle w:val="Vakiosisennys"/>
              <w:rPr>
                <w:del w:id="481" w:author="Tekijä" w:date="2022-09-20T11:15:00Z"/>
              </w:rPr>
            </w:pPr>
            <w:del w:id="482" w:author="Tekijä" w:date="2022-09-20T11:15:00Z">
              <w:r w:rsidDel="00484E51">
                <w:delText>3</w:delText>
              </w:r>
              <w:r w:rsidR="00C42490" w:rsidDel="00484E51">
                <w:delText>.</w:delText>
              </w:r>
              <w:r w:rsidDel="00484E51">
                <w:delText>3</w:delText>
              </w:r>
              <w:r w:rsidR="00C42490" w:rsidDel="00484E51">
                <w:delText>.2015</w:delText>
              </w:r>
            </w:del>
          </w:p>
        </w:tc>
        <w:tc>
          <w:tcPr>
            <w:tcW w:w="992" w:type="dxa"/>
            <w:tcBorders>
              <w:bottom w:val="single" w:sz="4" w:space="0" w:color="auto"/>
            </w:tcBorders>
          </w:tcPr>
          <w:p w:rsidR="00C42490" w:rsidDel="00484E51" w:rsidRDefault="00280D5B" w:rsidP="00341E19">
            <w:pPr>
              <w:pStyle w:val="Vakiosisennys"/>
              <w:rPr>
                <w:del w:id="483" w:author="Tekijä" w:date="2022-09-20T11:15:00Z"/>
              </w:rPr>
            </w:pPr>
            <w:del w:id="484" w:author="Tekijä" w:date="2022-09-20T11:15:00Z">
              <w:r w:rsidDel="00484E51">
                <w:delText>Kela</w:delText>
              </w:r>
            </w:del>
          </w:p>
        </w:tc>
        <w:tc>
          <w:tcPr>
            <w:tcW w:w="5954" w:type="dxa"/>
            <w:tcBorders>
              <w:bottom w:val="single" w:sz="4" w:space="0" w:color="auto"/>
            </w:tcBorders>
          </w:tcPr>
          <w:p w:rsidR="006F1374" w:rsidDel="00484E51" w:rsidRDefault="006F1374" w:rsidP="00135AC7">
            <w:pPr>
              <w:rPr>
                <w:del w:id="485" w:author="Tekijä" w:date="2022-09-20T11:15:00Z"/>
              </w:rPr>
            </w:pPr>
            <w:del w:id="486" w:author="Tekijä" w:date="2022-09-20T11:15:00Z">
              <w:r w:rsidDel="00484E51">
                <w:delText>Kappale 2.2.3 templateId tekstiä täsmennetty</w:delText>
              </w:r>
            </w:del>
          </w:p>
          <w:p w:rsidR="006F1374" w:rsidDel="00484E51" w:rsidRDefault="006F1374" w:rsidP="00135AC7">
            <w:pPr>
              <w:rPr>
                <w:del w:id="487" w:author="Tekijä" w:date="2022-09-20T11:15:00Z"/>
              </w:rPr>
            </w:pPr>
          </w:p>
          <w:p w:rsidR="00135AC7" w:rsidRPr="0033357D" w:rsidDel="00484E51" w:rsidRDefault="00135AC7" w:rsidP="00135AC7">
            <w:pPr>
              <w:rPr>
                <w:del w:id="488" w:author="Tekijä" w:date="2022-09-20T11:15:00Z"/>
              </w:rPr>
            </w:pPr>
            <w:del w:id="489" w:author="Tekijä" w:date="2022-09-20T11:15:00Z">
              <w:r w:rsidRPr="0033357D" w:rsidDel="00484E51">
                <w:delText>Kappaleeseen 2.2.13</w:delText>
              </w:r>
              <w:r w:rsidRPr="0033357D" w:rsidDel="00484E51">
                <w:tab/>
                <w:delText>ClinicalDocument.recordTarget – kenen potilaan asiakirjasta on kyse lisätty tilapäisen yksilö</w:delText>
              </w:r>
              <w:r w:rsidDel="00484E51">
                <w:delText>intitunnuksen muodostamissääntö ja viittaus JHS 159 sijaan ISO-oid dokumentteihin (versiot 2/2007 ja 1/2011)</w:delText>
              </w:r>
            </w:del>
          </w:p>
          <w:p w:rsidR="00135AC7" w:rsidDel="00484E51" w:rsidRDefault="00135AC7" w:rsidP="00783DF0">
            <w:pPr>
              <w:rPr>
                <w:del w:id="490" w:author="Tekijä" w:date="2022-09-20T11:15:00Z"/>
              </w:rPr>
            </w:pPr>
          </w:p>
          <w:p w:rsidR="00C42490" w:rsidDel="00484E51" w:rsidRDefault="00C42490" w:rsidP="00783DF0">
            <w:pPr>
              <w:rPr>
                <w:del w:id="491" w:author="Tekijä" w:date="2022-09-20T11:15:00Z"/>
              </w:rPr>
            </w:pPr>
            <w:del w:id="492" w:author="Tekijä" w:date="2022-09-20T11:15:00Z">
              <w:r w:rsidDel="00484E51">
                <w:delText>Täsmennetty  kpl 2.2.17 asiakirjan rekisterinpitäjä kenttää ja siihen liittyvää yksityisen toimijan huomiointia.</w:delText>
              </w:r>
            </w:del>
          </w:p>
          <w:p w:rsidR="003811EE" w:rsidDel="00484E51" w:rsidRDefault="003811EE" w:rsidP="00783DF0">
            <w:pPr>
              <w:rPr>
                <w:del w:id="493" w:author="Tekijä" w:date="2022-09-20T11:15:00Z"/>
              </w:rPr>
            </w:pPr>
          </w:p>
          <w:p w:rsidR="003811EE" w:rsidDel="00484E51" w:rsidRDefault="003811EE" w:rsidP="00783DF0">
            <w:pPr>
              <w:rPr>
                <w:del w:id="494" w:author="Tekijä" w:date="2022-09-20T11:15:00Z"/>
              </w:rPr>
            </w:pPr>
            <w:del w:id="495" w:author="Tekijä" w:date="2022-09-20T11:15:00Z">
              <w:r w:rsidDel="00484E51">
                <w:delText>Kpl 2.2.24 huomioitu ylläpidettävän asiakirjan pohjaversion ilmoittaminen.</w:delText>
              </w:r>
            </w:del>
          </w:p>
          <w:p w:rsidR="00C42490" w:rsidDel="00484E51" w:rsidRDefault="00C42490" w:rsidP="00783DF0">
            <w:pPr>
              <w:rPr>
                <w:del w:id="496" w:author="Tekijä" w:date="2022-09-20T11:15:00Z"/>
              </w:rPr>
            </w:pPr>
          </w:p>
          <w:p w:rsidR="00C42490" w:rsidDel="00484E51" w:rsidRDefault="00C42490" w:rsidP="00783DF0">
            <w:pPr>
              <w:rPr>
                <w:del w:id="497" w:author="Tekijä" w:date="2022-09-20T11:15:00Z"/>
              </w:rPr>
            </w:pPr>
            <w:del w:id="498" w:author="Tekijä" w:date="2022-09-20T11:15:00Z">
              <w:r w:rsidDel="00484E51">
                <w:delText>Kpl 2.2.26 lisätty palveluyksikkötiedon huomioi</w:delText>
              </w:r>
              <w:r w:rsidR="003277AC" w:rsidDel="00484E51">
                <w:delText>ntia koskien</w:delText>
              </w:r>
              <w:r w:rsidDel="00484E51">
                <w:delText xml:space="preserve"> tarkennukset tilanteisiin, joissa palveluyksikkötietoa ei voi antaa.</w:delText>
              </w:r>
              <w:r w:rsidR="003277AC" w:rsidDel="00484E51">
                <w:br/>
                <w:delText>Muutettu ohjeistusta koskien palveluyk</w:delText>
              </w:r>
              <w:r w:rsidR="006D02B4" w:rsidDel="00484E51">
                <w:delText>sikkö-tietojen kerryttämistä ja</w:delText>
              </w:r>
              <w:r w:rsidR="003277AC" w:rsidDel="00484E51">
                <w:delText xml:space="preserve"> päivittämistä palvelutapahtuma-asiakirjan kuvailutietoihin.</w:delText>
              </w:r>
            </w:del>
          </w:p>
          <w:p w:rsidR="00797D07" w:rsidDel="00484E51" w:rsidRDefault="00797D07" w:rsidP="00783DF0">
            <w:pPr>
              <w:rPr>
                <w:del w:id="499" w:author="Tekijä" w:date="2022-09-20T11:15:00Z"/>
              </w:rPr>
            </w:pPr>
          </w:p>
          <w:p w:rsidR="00797D07" w:rsidRPr="0033357D" w:rsidDel="00484E51" w:rsidRDefault="00797D07" w:rsidP="00783DF0">
            <w:pPr>
              <w:rPr>
                <w:del w:id="500" w:author="Tekijä" w:date="2022-09-20T11:15:00Z"/>
              </w:rPr>
            </w:pPr>
            <w:del w:id="501" w:author="Tekijä" w:date="2022-09-20T11:15:00Z">
              <w:r w:rsidDel="00484E51">
                <w:delText>Kpl 2.4.18 päivitetty allekirjoituskohtaa vastaamaan erillisiä allekirjoitusmäärittelyjä.</w:delText>
              </w:r>
            </w:del>
          </w:p>
        </w:tc>
      </w:tr>
      <w:tr w:rsidR="00FE1585" w:rsidDel="00484E51" w:rsidTr="00FE1585">
        <w:trPr>
          <w:cantSplit/>
          <w:del w:id="502" w:author="Tekijä" w:date="2022-09-20T11:15:00Z"/>
        </w:trPr>
        <w:tc>
          <w:tcPr>
            <w:tcW w:w="1101" w:type="dxa"/>
            <w:tcBorders>
              <w:top w:val="single" w:sz="4" w:space="0" w:color="auto"/>
              <w:left w:val="single" w:sz="4" w:space="0" w:color="auto"/>
              <w:bottom w:val="single" w:sz="4" w:space="0" w:color="auto"/>
            </w:tcBorders>
          </w:tcPr>
          <w:p w:rsidR="00FE1585" w:rsidDel="00484E51" w:rsidRDefault="00FE1585">
            <w:pPr>
              <w:pStyle w:val="Vakiosisennys"/>
              <w:rPr>
                <w:del w:id="503" w:author="Tekijä" w:date="2022-09-20T11:15:00Z"/>
              </w:rPr>
            </w:pPr>
            <w:del w:id="504" w:author="Tekijä" w:date="2022-09-20T11:15:00Z">
              <w:r w:rsidDel="00484E51">
                <w:delText>4.63</w:delText>
              </w:r>
            </w:del>
          </w:p>
        </w:tc>
        <w:tc>
          <w:tcPr>
            <w:tcW w:w="1417" w:type="dxa"/>
            <w:tcBorders>
              <w:top w:val="single" w:sz="4" w:space="0" w:color="auto"/>
              <w:bottom w:val="single" w:sz="4" w:space="0" w:color="auto"/>
            </w:tcBorders>
          </w:tcPr>
          <w:p w:rsidR="00FE1585" w:rsidDel="00484E51" w:rsidRDefault="00FE1585">
            <w:pPr>
              <w:pStyle w:val="Vakiosisennys"/>
              <w:rPr>
                <w:del w:id="505" w:author="Tekijä" w:date="2022-09-20T11:15:00Z"/>
              </w:rPr>
            </w:pPr>
            <w:del w:id="506" w:author="Tekijä" w:date="2022-09-20T11:15:00Z">
              <w:r w:rsidDel="00484E51">
                <w:delText>24.3.2015</w:delText>
              </w:r>
            </w:del>
          </w:p>
        </w:tc>
        <w:tc>
          <w:tcPr>
            <w:tcW w:w="992" w:type="dxa"/>
            <w:tcBorders>
              <w:top w:val="single" w:sz="4" w:space="0" w:color="auto"/>
              <w:bottom w:val="single" w:sz="4" w:space="0" w:color="auto"/>
            </w:tcBorders>
          </w:tcPr>
          <w:p w:rsidR="00FE1585" w:rsidDel="00484E51" w:rsidRDefault="00FE1585" w:rsidP="00341E19">
            <w:pPr>
              <w:pStyle w:val="Vakiosisennys"/>
              <w:rPr>
                <w:del w:id="507" w:author="Tekijä" w:date="2022-09-20T11:15:00Z"/>
              </w:rPr>
            </w:pPr>
            <w:del w:id="508"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FE1585" w:rsidDel="00484E51" w:rsidRDefault="007525E2" w:rsidP="007525E2">
            <w:pPr>
              <w:rPr>
                <w:del w:id="509" w:author="Tekijä" w:date="2022-09-20T11:15:00Z"/>
              </w:rPr>
            </w:pPr>
            <w:del w:id="510" w:author="Tekijä" w:date="2022-09-20T11:15:00Z">
              <w:r w:rsidDel="00484E51">
                <w:delText>Kpl 2.2.26 päivitetty palveluyksikkötiedon antamisen ohjeistus yhteisliittyjätilanteessa, kun isäntäorganisaatio arkistoi palvelutapahtuman vuokralaisen nimissä.</w:delText>
              </w:r>
            </w:del>
          </w:p>
        </w:tc>
      </w:tr>
      <w:tr w:rsidR="00B62D55" w:rsidDel="00484E51" w:rsidTr="00FE1585">
        <w:trPr>
          <w:cantSplit/>
          <w:del w:id="511" w:author="Tekijä" w:date="2022-09-20T11:15:00Z"/>
        </w:trPr>
        <w:tc>
          <w:tcPr>
            <w:tcW w:w="1101" w:type="dxa"/>
            <w:tcBorders>
              <w:top w:val="single" w:sz="4" w:space="0" w:color="auto"/>
              <w:left w:val="single" w:sz="4" w:space="0" w:color="auto"/>
              <w:bottom w:val="single" w:sz="4" w:space="0" w:color="auto"/>
            </w:tcBorders>
          </w:tcPr>
          <w:p w:rsidR="00B62D55" w:rsidDel="00484E51" w:rsidRDefault="00B62D55" w:rsidP="002D5F30">
            <w:pPr>
              <w:pStyle w:val="Vakiosisennys"/>
              <w:rPr>
                <w:del w:id="512" w:author="Tekijä" w:date="2022-09-20T11:15:00Z"/>
              </w:rPr>
            </w:pPr>
            <w:del w:id="513" w:author="Tekijä" w:date="2022-09-20T11:15:00Z">
              <w:r w:rsidDel="00484E51">
                <w:delText>4.64</w:delText>
              </w:r>
            </w:del>
          </w:p>
        </w:tc>
        <w:tc>
          <w:tcPr>
            <w:tcW w:w="1417" w:type="dxa"/>
            <w:tcBorders>
              <w:top w:val="single" w:sz="4" w:space="0" w:color="auto"/>
              <w:bottom w:val="single" w:sz="4" w:space="0" w:color="auto"/>
            </w:tcBorders>
          </w:tcPr>
          <w:p w:rsidR="00B62D55" w:rsidDel="00484E51" w:rsidRDefault="00B62D55">
            <w:pPr>
              <w:pStyle w:val="Vakiosisennys"/>
              <w:rPr>
                <w:del w:id="514" w:author="Tekijä" w:date="2022-09-20T11:15:00Z"/>
              </w:rPr>
            </w:pPr>
            <w:del w:id="515" w:author="Tekijä" w:date="2022-09-20T11:15:00Z">
              <w:r w:rsidDel="00484E51">
                <w:delText>28.4.015</w:delText>
              </w:r>
            </w:del>
          </w:p>
        </w:tc>
        <w:tc>
          <w:tcPr>
            <w:tcW w:w="992" w:type="dxa"/>
            <w:tcBorders>
              <w:top w:val="single" w:sz="4" w:space="0" w:color="auto"/>
              <w:bottom w:val="single" w:sz="4" w:space="0" w:color="auto"/>
            </w:tcBorders>
          </w:tcPr>
          <w:p w:rsidR="00B62D55" w:rsidDel="00484E51" w:rsidRDefault="00B62D55" w:rsidP="00341E19">
            <w:pPr>
              <w:pStyle w:val="Vakiosisennys"/>
              <w:rPr>
                <w:del w:id="516" w:author="Tekijä" w:date="2022-09-20T11:15:00Z"/>
              </w:rPr>
            </w:pPr>
            <w:del w:id="517"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B62D55" w:rsidDel="00484E51" w:rsidRDefault="00B62D55" w:rsidP="00B62D55">
            <w:pPr>
              <w:rPr>
                <w:del w:id="518" w:author="Tekijä" w:date="2022-09-20T11:15:00Z"/>
              </w:rPr>
            </w:pPr>
            <w:del w:id="519" w:author="Tekijä" w:date="2022-09-20T11:15:00Z">
              <w:r w:rsidDel="00484E51">
                <w:delText>Kpl 2.4.5 päivitetty. Vanhan asiakirjan kuvailutiedon (</w:delText>
              </w:r>
              <w:r w:rsidRPr="00B62D55" w:rsidDel="00484E51">
                <w:delText>hl7fi:typeCode</w:delText>
              </w:r>
              <w:r w:rsidDel="00484E51">
                <w:delText xml:space="preserve">) koodiston OID jouduttu muuttamaan THL:n koodistopalvelun mukaiseksi: </w:delText>
              </w:r>
            </w:del>
          </w:p>
          <w:p w:rsidR="00B62D55" w:rsidDel="00484E51" w:rsidRDefault="00B62D55" w:rsidP="00B62D55">
            <w:pPr>
              <w:rPr>
                <w:del w:id="520" w:author="Tekijä" w:date="2022-09-20T11:15:00Z"/>
              </w:rPr>
            </w:pPr>
            <w:del w:id="521" w:author="Tekijä" w:date="2022-09-20T11:15:00Z">
              <w:r w:rsidDel="00484E51">
                <w:delText xml:space="preserve">Vanha käytöstä poistunut OID: </w:delText>
              </w:r>
              <w:r w:rsidRPr="00B62D55" w:rsidDel="00484E51">
                <w:delText>1.2.246.537.5.4020</w:delText>
              </w:r>
              <w:r w:rsidDel="00484E51">
                <w:delText>0</w:delText>
              </w:r>
              <w:r w:rsidRPr="00B62D55" w:rsidDel="00484E51">
                <w:delText>.2013</w:delText>
              </w:r>
            </w:del>
          </w:p>
          <w:p w:rsidR="00B62D55" w:rsidDel="00484E51" w:rsidRDefault="00B62D55" w:rsidP="00B62D55">
            <w:pPr>
              <w:rPr>
                <w:del w:id="522" w:author="Tekijä" w:date="2022-09-20T11:15:00Z"/>
              </w:rPr>
            </w:pPr>
            <w:del w:id="523" w:author="Tekijä" w:date="2022-09-20T11:15:00Z">
              <w:r w:rsidDel="00484E51">
                <w:delText xml:space="preserve">Uusi OID: </w:delText>
              </w:r>
              <w:r w:rsidRPr="00B62D55" w:rsidDel="00484E51">
                <w:delText>1.2.246.537.5.40201.2013</w:delText>
              </w:r>
            </w:del>
          </w:p>
        </w:tc>
      </w:tr>
      <w:tr w:rsidR="004F02B9" w:rsidDel="00484E51" w:rsidTr="00FE1585">
        <w:trPr>
          <w:cantSplit/>
          <w:del w:id="524" w:author="Tekijä" w:date="2022-09-20T11:15:00Z"/>
        </w:trPr>
        <w:tc>
          <w:tcPr>
            <w:tcW w:w="1101" w:type="dxa"/>
            <w:tcBorders>
              <w:top w:val="single" w:sz="4" w:space="0" w:color="auto"/>
              <w:left w:val="single" w:sz="4" w:space="0" w:color="auto"/>
              <w:bottom w:val="single" w:sz="4" w:space="0" w:color="auto"/>
            </w:tcBorders>
          </w:tcPr>
          <w:p w:rsidR="004F02B9" w:rsidDel="00484E51" w:rsidRDefault="004F02B9" w:rsidP="002D5F30">
            <w:pPr>
              <w:pStyle w:val="Vakiosisennys"/>
              <w:rPr>
                <w:del w:id="525" w:author="Tekijä" w:date="2022-09-20T11:15:00Z"/>
              </w:rPr>
            </w:pPr>
            <w:del w:id="526" w:author="Tekijä" w:date="2022-09-20T11:15:00Z">
              <w:r w:rsidDel="00484E51">
                <w:delText>4.65</w:delText>
              </w:r>
            </w:del>
          </w:p>
        </w:tc>
        <w:tc>
          <w:tcPr>
            <w:tcW w:w="1417" w:type="dxa"/>
            <w:tcBorders>
              <w:top w:val="single" w:sz="4" w:space="0" w:color="auto"/>
              <w:bottom w:val="single" w:sz="4" w:space="0" w:color="auto"/>
            </w:tcBorders>
          </w:tcPr>
          <w:p w:rsidR="004F02B9" w:rsidDel="00484E51" w:rsidRDefault="004F02B9">
            <w:pPr>
              <w:pStyle w:val="Vakiosisennys"/>
              <w:rPr>
                <w:del w:id="527" w:author="Tekijä" w:date="2022-09-20T11:15:00Z"/>
              </w:rPr>
            </w:pPr>
            <w:del w:id="528" w:author="Tekijä" w:date="2022-09-20T11:15:00Z">
              <w:r w:rsidDel="00484E51">
                <w:delText>25.6.2015</w:delText>
              </w:r>
            </w:del>
          </w:p>
        </w:tc>
        <w:tc>
          <w:tcPr>
            <w:tcW w:w="992" w:type="dxa"/>
            <w:tcBorders>
              <w:top w:val="single" w:sz="4" w:space="0" w:color="auto"/>
              <w:bottom w:val="single" w:sz="4" w:space="0" w:color="auto"/>
            </w:tcBorders>
          </w:tcPr>
          <w:p w:rsidR="004F02B9" w:rsidDel="00484E51" w:rsidRDefault="004F02B9" w:rsidP="00341E19">
            <w:pPr>
              <w:pStyle w:val="Vakiosisennys"/>
              <w:rPr>
                <w:del w:id="529" w:author="Tekijä" w:date="2022-09-20T11:15:00Z"/>
              </w:rPr>
            </w:pPr>
            <w:del w:id="530"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E57986" w:rsidDel="00484E51" w:rsidRDefault="00E57986" w:rsidP="00E57986">
            <w:pPr>
              <w:rPr>
                <w:del w:id="531" w:author="Tekijä" w:date="2022-09-20T11:15:00Z"/>
              </w:rPr>
            </w:pPr>
            <w:del w:id="532" w:author="Tekijä" w:date="2022-09-20T11:15:00Z">
              <w:r w:rsidDel="00484E51">
                <w:delText xml:space="preserve">Muutettu dokumentin otsikon eArkisto muotoon Potilastiedon arkisto. Dokumentin sisällä vastaavaa käsitemuunnosta ei ole vielä tehty. </w:delText>
              </w:r>
            </w:del>
          </w:p>
          <w:p w:rsidR="008A7ADE" w:rsidDel="00484E51" w:rsidRDefault="008A7ADE" w:rsidP="00CA2AD9">
            <w:pPr>
              <w:rPr>
                <w:del w:id="533" w:author="Tekijä" w:date="2022-09-20T11:15:00Z"/>
              </w:rPr>
            </w:pPr>
          </w:p>
          <w:p w:rsidR="004F02B9" w:rsidDel="00484E51" w:rsidRDefault="004F02B9" w:rsidP="00CA2AD9">
            <w:pPr>
              <w:rPr>
                <w:del w:id="534" w:author="Tekijä" w:date="2022-09-20T11:15:00Z"/>
              </w:rPr>
            </w:pPr>
            <w:del w:id="535" w:author="Tekijä" w:date="2022-09-20T11:15:00Z">
              <w:r w:rsidDel="00484E51">
                <w:delText>Lisätty k</w:delText>
              </w:r>
              <w:r w:rsidR="00812F26" w:rsidDel="00484E51">
                <w:delText>a</w:delText>
              </w:r>
              <w:r w:rsidDel="00484E51">
                <w:delText>p</w:delText>
              </w:r>
              <w:r w:rsidR="00812F26" w:rsidDel="00484E51">
                <w:delText>pa</w:delText>
              </w:r>
              <w:r w:rsidDel="00484E51">
                <w:delText>l</w:delText>
              </w:r>
              <w:r w:rsidR="00812F26" w:rsidDel="00484E51">
                <w:delText>eeseen</w:delText>
              </w:r>
              <w:r w:rsidDel="00484E51">
                <w:delText xml:space="preserve"> 2.2.3 templateId tulevaa määrittely</w:delText>
              </w:r>
              <w:r w:rsidR="00812F26" w:rsidDel="00484E51">
                <w:delText>kokoelman</w:delText>
              </w:r>
              <w:r w:rsidDel="00484E51">
                <w:delText xml:space="preserve"> id:tä varten.</w:delText>
              </w:r>
            </w:del>
          </w:p>
        </w:tc>
      </w:tr>
      <w:tr w:rsidR="00A13CF1" w:rsidDel="00484E51" w:rsidTr="00FE1585">
        <w:trPr>
          <w:cantSplit/>
          <w:del w:id="536" w:author="Tekijä" w:date="2022-09-20T11:15:00Z"/>
        </w:trPr>
        <w:tc>
          <w:tcPr>
            <w:tcW w:w="1101" w:type="dxa"/>
            <w:tcBorders>
              <w:top w:val="single" w:sz="4" w:space="0" w:color="auto"/>
              <w:left w:val="single" w:sz="4" w:space="0" w:color="auto"/>
              <w:bottom w:val="single" w:sz="4" w:space="0" w:color="auto"/>
            </w:tcBorders>
          </w:tcPr>
          <w:p w:rsidR="00A13CF1" w:rsidDel="00484E51" w:rsidRDefault="00A13CF1" w:rsidP="002D5F30">
            <w:pPr>
              <w:pStyle w:val="Vakiosisennys"/>
              <w:rPr>
                <w:del w:id="537" w:author="Tekijä" w:date="2022-09-20T11:15:00Z"/>
              </w:rPr>
            </w:pPr>
            <w:del w:id="538" w:author="Tekijä" w:date="2022-09-20T11:15:00Z">
              <w:r w:rsidDel="00484E51">
                <w:delText>4.66</w:delText>
              </w:r>
            </w:del>
          </w:p>
        </w:tc>
        <w:tc>
          <w:tcPr>
            <w:tcW w:w="1417" w:type="dxa"/>
            <w:tcBorders>
              <w:top w:val="single" w:sz="4" w:space="0" w:color="auto"/>
              <w:bottom w:val="single" w:sz="4" w:space="0" w:color="auto"/>
            </w:tcBorders>
          </w:tcPr>
          <w:p w:rsidR="00A13CF1" w:rsidDel="00484E51" w:rsidRDefault="0014651E">
            <w:pPr>
              <w:pStyle w:val="Vakiosisennys"/>
              <w:rPr>
                <w:del w:id="539" w:author="Tekijä" w:date="2022-09-20T11:15:00Z"/>
              </w:rPr>
            </w:pPr>
            <w:del w:id="540" w:author="Tekijä" w:date="2022-09-20T11:15:00Z">
              <w:r w:rsidDel="00484E51">
                <w:delText>2.12</w:delText>
              </w:r>
              <w:r w:rsidR="00A13CF1" w:rsidDel="00484E51">
                <w:delText>.2015</w:delText>
              </w:r>
            </w:del>
          </w:p>
        </w:tc>
        <w:tc>
          <w:tcPr>
            <w:tcW w:w="992" w:type="dxa"/>
            <w:tcBorders>
              <w:top w:val="single" w:sz="4" w:space="0" w:color="auto"/>
              <w:bottom w:val="single" w:sz="4" w:space="0" w:color="auto"/>
            </w:tcBorders>
          </w:tcPr>
          <w:p w:rsidR="00A13CF1" w:rsidDel="00484E51" w:rsidRDefault="00A13CF1" w:rsidP="00341E19">
            <w:pPr>
              <w:pStyle w:val="Vakiosisennys"/>
              <w:rPr>
                <w:del w:id="541" w:author="Tekijä" w:date="2022-09-20T11:15:00Z"/>
              </w:rPr>
            </w:pPr>
            <w:del w:id="542"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200DA0" w:rsidDel="00484E51" w:rsidRDefault="00200DA0" w:rsidP="00A13CF1">
            <w:pPr>
              <w:rPr>
                <w:del w:id="543" w:author="Tekijä" w:date="2022-09-20T11:15:00Z"/>
              </w:rPr>
            </w:pPr>
            <w:del w:id="544" w:author="Tekijä" w:date="2022-09-20T11:15:00Z">
              <w:r w:rsidDel="00484E51">
                <w:delText>Kpl 1.1 p</w:delText>
              </w:r>
              <w:r w:rsidR="00C14FD9" w:rsidDel="00484E51">
                <w:delText>ä</w:delText>
              </w:r>
              <w:r w:rsidDel="00484E51">
                <w:delText>ivitetty. Lisätty kuvailutietojen maksimipituuksia koskeva huomautus.</w:delText>
              </w:r>
            </w:del>
          </w:p>
          <w:p w:rsidR="00A13CF1" w:rsidDel="00484E51" w:rsidRDefault="00A13CF1" w:rsidP="00A13CF1">
            <w:pPr>
              <w:rPr>
                <w:del w:id="545" w:author="Tekijä" w:date="2022-09-20T11:15:00Z"/>
              </w:rPr>
            </w:pPr>
            <w:del w:id="546" w:author="Tekijä" w:date="2022-09-20T11:15:00Z">
              <w:r w:rsidDel="00484E51">
                <w:delText>Kpl 2.2.26 päivitetty. Jos kyseessä on yhteisliittyjämalli ja ostopalvelu, asiakirjan kuvailutiedoissa ei anneta is</w:delText>
              </w:r>
              <w:r w:rsidR="00C14FD9" w:rsidDel="00484E51">
                <w:delText>ä</w:delText>
              </w:r>
              <w:r w:rsidDel="00484E51">
                <w:delText>nnän tietoja.</w:delText>
              </w:r>
            </w:del>
          </w:p>
          <w:p w:rsidR="00C14FD9" w:rsidDel="00484E51" w:rsidRDefault="00CA632D" w:rsidP="00A13CF1">
            <w:pPr>
              <w:rPr>
                <w:del w:id="547" w:author="Tekijä" w:date="2022-09-20T11:15:00Z"/>
              </w:rPr>
            </w:pPr>
            <w:del w:id="548" w:author="Tekijä" w:date="2022-09-20T11:15:00Z">
              <w:r w:rsidDel="00484E51">
                <w:delText>Kpl</w:delText>
              </w:r>
              <w:r w:rsidR="00C14FD9" w:rsidDel="00484E51">
                <w:delText xml:space="preserve"> 2.2.3</w:delText>
              </w:r>
              <w:r w:rsidR="00233613" w:rsidDel="00484E51">
                <w:delText>,</w:delText>
              </w:r>
              <w:r w:rsidR="00C14FD9" w:rsidDel="00484E51">
                <w:delText xml:space="preserve"> päivitetty määrittelykokoelmaa koskevaa tekstiä.</w:delText>
              </w:r>
            </w:del>
          </w:p>
          <w:p w:rsidR="00CA632D" w:rsidDel="00484E51" w:rsidRDefault="00CA632D" w:rsidP="00A13CF1">
            <w:pPr>
              <w:rPr>
                <w:del w:id="549" w:author="Tekijä" w:date="2022-09-20T11:15:00Z"/>
              </w:rPr>
            </w:pPr>
            <w:del w:id="550" w:author="Tekijä" w:date="2022-09-20T11:15:00Z">
              <w:r w:rsidDel="00484E51">
                <w:delText>Kpl 2.2.7</w:delText>
              </w:r>
              <w:r w:rsidR="00233613" w:rsidDel="00484E51">
                <w:delText>,</w:delText>
              </w:r>
              <w:r w:rsidDel="00484E51">
                <w:delText xml:space="preserve"> lisätty aikavyöhyketietoa koskeva huomio</w:delText>
              </w:r>
            </w:del>
          </w:p>
          <w:p w:rsidR="002940BB" w:rsidDel="00484E51" w:rsidRDefault="002940BB" w:rsidP="00A13CF1">
            <w:pPr>
              <w:rPr>
                <w:del w:id="551" w:author="Tekijä" w:date="2022-09-20T11:15:00Z"/>
              </w:rPr>
            </w:pPr>
            <w:del w:id="552" w:author="Tekijä" w:date="2022-09-20T11:15:00Z">
              <w:r w:rsidDel="00484E51">
                <w:delText>Kpl 2.4.16</w:delText>
              </w:r>
              <w:r w:rsidR="00233613" w:rsidDel="00484E51">
                <w:delText>,</w:delText>
              </w:r>
              <w:r w:rsidDel="00484E51">
                <w:delText xml:space="preserve"> </w:delText>
              </w:r>
              <w:r w:rsidRPr="00D251B1" w:rsidDel="00484E51">
                <w:delText xml:space="preserve">hl7fi:episodeLink </w:delText>
              </w:r>
              <w:r w:rsidDel="00484E51">
                <w:delText>poistettu käytöstä</w:delText>
              </w:r>
            </w:del>
          </w:p>
          <w:p w:rsidR="00200DA0" w:rsidDel="00484E51" w:rsidRDefault="00C14FD9" w:rsidP="00C14FD9">
            <w:pPr>
              <w:rPr>
                <w:del w:id="553" w:author="Tekijä" w:date="2022-09-20T11:15:00Z"/>
              </w:rPr>
            </w:pPr>
            <w:del w:id="554" w:author="Tekijä" w:date="2022-09-20T11:15:00Z">
              <w:r w:rsidDel="00484E51">
                <w:delText xml:space="preserve">Tekstitarkennuksia lukuihin 2.2, </w:delText>
              </w:r>
              <w:r w:rsidR="002940BB" w:rsidDel="00484E51">
                <w:delText>2.2.13</w:delText>
              </w:r>
              <w:r w:rsidR="002C6781" w:rsidDel="00484E51">
                <w:delText>, 2.4.9</w:delText>
              </w:r>
              <w:r w:rsidDel="00484E51">
                <w:delText xml:space="preserve"> </w:delText>
              </w:r>
            </w:del>
          </w:p>
        </w:tc>
      </w:tr>
      <w:tr w:rsidR="00DD1CF9" w:rsidDel="00484E51" w:rsidTr="00FE1585">
        <w:trPr>
          <w:cantSplit/>
          <w:del w:id="555" w:author="Tekijä" w:date="2022-09-20T11:15:00Z"/>
        </w:trPr>
        <w:tc>
          <w:tcPr>
            <w:tcW w:w="1101" w:type="dxa"/>
            <w:tcBorders>
              <w:top w:val="single" w:sz="4" w:space="0" w:color="auto"/>
              <w:left w:val="single" w:sz="4" w:space="0" w:color="auto"/>
              <w:bottom w:val="single" w:sz="4" w:space="0" w:color="auto"/>
            </w:tcBorders>
          </w:tcPr>
          <w:p w:rsidR="00DD1CF9" w:rsidDel="00484E51" w:rsidRDefault="00DD1CF9" w:rsidP="002D5F30">
            <w:pPr>
              <w:pStyle w:val="Vakiosisennys"/>
              <w:rPr>
                <w:del w:id="556" w:author="Tekijä" w:date="2022-09-20T11:15:00Z"/>
              </w:rPr>
            </w:pPr>
            <w:del w:id="557" w:author="Tekijä" w:date="2022-09-20T11:15:00Z">
              <w:r w:rsidDel="00484E51">
                <w:delText>4.6</w:delText>
              </w:r>
              <w:r w:rsidR="00FC4B90" w:rsidDel="00484E51">
                <w:delText>6.1</w:delText>
              </w:r>
            </w:del>
          </w:p>
        </w:tc>
        <w:tc>
          <w:tcPr>
            <w:tcW w:w="1417" w:type="dxa"/>
            <w:tcBorders>
              <w:top w:val="single" w:sz="4" w:space="0" w:color="auto"/>
              <w:bottom w:val="single" w:sz="4" w:space="0" w:color="auto"/>
            </w:tcBorders>
          </w:tcPr>
          <w:p w:rsidR="00DD1CF9" w:rsidDel="00484E51" w:rsidRDefault="00DD1CF9">
            <w:pPr>
              <w:pStyle w:val="Vakiosisennys"/>
              <w:rPr>
                <w:del w:id="558" w:author="Tekijä" w:date="2022-09-20T11:15:00Z"/>
              </w:rPr>
            </w:pPr>
          </w:p>
        </w:tc>
        <w:tc>
          <w:tcPr>
            <w:tcW w:w="992" w:type="dxa"/>
            <w:tcBorders>
              <w:top w:val="single" w:sz="4" w:space="0" w:color="auto"/>
              <w:bottom w:val="single" w:sz="4" w:space="0" w:color="auto"/>
            </w:tcBorders>
          </w:tcPr>
          <w:p w:rsidR="00DD1CF9" w:rsidDel="00484E51" w:rsidRDefault="00DD1CF9" w:rsidP="00341E19">
            <w:pPr>
              <w:pStyle w:val="Vakiosisennys"/>
              <w:rPr>
                <w:del w:id="559" w:author="Tekijä" w:date="2022-09-20T11:15:00Z"/>
              </w:rPr>
            </w:pPr>
            <w:del w:id="560"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6B6560" w:rsidDel="00484E51" w:rsidRDefault="006B6560" w:rsidP="00A13CF1">
            <w:pPr>
              <w:rPr>
                <w:del w:id="561" w:author="Tekijä" w:date="2022-09-20T11:15:00Z"/>
              </w:rPr>
            </w:pPr>
            <w:del w:id="562" w:author="Tekijä" w:date="2022-09-20T11:15:00Z">
              <w:r w:rsidDel="00484E51">
                <w:delText xml:space="preserve">30.4.2019 </w:delText>
              </w:r>
              <w:r w:rsidR="007C68EE" w:rsidDel="00484E51">
                <w:delText>Siirrytty uuteen versiointikäytäntöön. Errata-dokumentista siirretyt ja muut muutokset kuvattu seuraavassa:</w:delText>
              </w:r>
            </w:del>
          </w:p>
          <w:p w:rsidR="006B6560" w:rsidDel="00484E51" w:rsidRDefault="006B6560" w:rsidP="00A13CF1">
            <w:pPr>
              <w:rPr>
                <w:del w:id="563" w:author="Tekijä" w:date="2022-09-20T11:15:00Z"/>
              </w:rPr>
            </w:pPr>
            <w:del w:id="564" w:author="Tekijä" w:date="2022-09-20T11:15:00Z">
              <w:r w:rsidDel="00484E51">
                <w:delText xml:space="preserve"> </w:delText>
              </w:r>
            </w:del>
          </w:p>
          <w:p w:rsidR="00630773" w:rsidDel="00484E51" w:rsidRDefault="00630773" w:rsidP="00A13CF1">
            <w:pPr>
              <w:rPr>
                <w:del w:id="565" w:author="Tekijä" w:date="2022-09-20T11:15:00Z"/>
              </w:rPr>
            </w:pPr>
            <w:del w:id="566" w:author="Tekijä" w:date="2022-09-20T11:15:00Z">
              <w:r w:rsidRPr="00630773" w:rsidDel="00484E51">
                <w:delText xml:space="preserve">Tarkennus ja selvennys </w:delText>
              </w:r>
              <w:r w:rsidDel="00484E51">
                <w:delText xml:space="preserve">kappaleeseen </w:delText>
              </w:r>
              <w:r w:rsidRPr="00630773" w:rsidDel="00484E51">
                <w:delText>2.2 CDA R2 asiakirja</w:delText>
              </w:r>
              <w:r w:rsidDel="00484E51">
                <w:delText xml:space="preserve"> liityen tyylitiedoston virallisuuteen ja käyttöön sekä ylläpitovastuisiin.</w:delText>
              </w:r>
            </w:del>
          </w:p>
          <w:p w:rsidR="00716F14" w:rsidDel="00484E51" w:rsidRDefault="00716F14" w:rsidP="00A13CF1">
            <w:pPr>
              <w:rPr>
                <w:del w:id="567" w:author="Tekijä" w:date="2022-09-20T11:15:00Z"/>
              </w:rPr>
            </w:pPr>
          </w:p>
          <w:p w:rsidR="00716F14" w:rsidDel="00484E51" w:rsidRDefault="00716F14" w:rsidP="00A13CF1">
            <w:pPr>
              <w:rPr>
                <w:del w:id="568" w:author="Tekijä" w:date="2022-09-20T11:15:00Z"/>
              </w:rPr>
            </w:pPr>
            <w:del w:id="569" w:author="Tekijä" w:date="2022-09-20T11:15:00Z">
              <w:r w:rsidDel="00484E51">
                <w:delText>Kpl 2.2.13: maininta väestötasoisesta ostopalvelunvaltuuksesta, jossa ei anneta potilaan tietoja.</w:delText>
              </w:r>
            </w:del>
          </w:p>
          <w:p w:rsidR="00716F14" w:rsidDel="00484E51" w:rsidRDefault="00716F14" w:rsidP="00A13CF1">
            <w:pPr>
              <w:rPr>
                <w:del w:id="570" w:author="Tekijä" w:date="2022-09-20T11:15:00Z"/>
              </w:rPr>
            </w:pPr>
          </w:p>
          <w:p w:rsidR="00716F14" w:rsidDel="00484E51" w:rsidRDefault="00716F14" w:rsidP="00A13CF1">
            <w:pPr>
              <w:rPr>
                <w:del w:id="571" w:author="Tekijä" w:date="2022-09-20T11:15:00Z"/>
              </w:rPr>
            </w:pPr>
            <w:del w:id="572" w:author="Tekijä" w:date="2022-09-20T11:15:00Z">
              <w:r w:rsidDel="00484E51">
                <w:delText>Tarkennuksia kappaleeseen 2.2.21.2</w:delText>
              </w:r>
            </w:del>
          </w:p>
          <w:p w:rsidR="00716F14" w:rsidDel="00484E51" w:rsidRDefault="00716F14" w:rsidP="00C249B6">
            <w:pPr>
              <w:numPr>
                <w:ilvl w:val="0"/>
                <w:numId w:val="36"/>
              </w:numPr>
              <w:rPr>
                <w:del w:id="573" w:author="Tekijä" w:date="2022-09-20T11:15:00Z"/>
              </w:rPr>
            </w:pPr>
            <w:del w:id="574" w:author="Tekijä" w:date="2022-09-20T11:15:00Z">
              <w:r w:rsidDel="00484E51">
                <w:delText>poistettu teksti ”</w:delText>
              </w:r>
              <w:r w:rsidRPr="00716F14" w:rsidDel="00484E51">
                <w:delText xml:space="preserve"> Mikäli kyseinen toinen henkilö haluaa tarkistaa itseään koskevat tiedot, niin rekisterinpitäjä hakee kyseiset tiedot kansallisesta arkistosta.</w:delText>
              </w:r>
              <w:r w:rsidDel="00484E51">
                <w:delText>”</w:delText>
              </w:r>
            </w:del>
          </w:p>
          <w:p w:rsidR="00716F14" w:rsidDel="00484E51" w:rsidRDefault="00716F14" w:rsidP="00C249B6">
            <w:pPr>
              <w:numPr>
                <w:ilvl w:val="0"/>
                <w:numId w:val="36"/>
              </w:numPr>
              <w:rPr>
                <w:del w:id="575" w:author="Tekijä" w:date="2022-09-20T11:15:00Z"/>
                <w:rStyle w:val="Voimakas"/>
                <w:b w:val="0"/>
                <w:bCs w:val="0"/>
              </w:rPr>
            </w:pPr>
            <w:del w:id="576" w:author="Tekijä" w:date="2022-09-20T11:15:00Z">
              <w:r w:rsidDel="00484E51">
                <w:delText>lisätty esimerkki nimen käytöstä</w:delText>
              </w:r>
            </w:del>
          </w:p>
          <w:p w:rsidR="00630773" w:rsidDel="00484E51" w:rsidRDefault="00630773" w:rsidP="00A13CF1">
            <w:pPr>
              <w:rPr>
                <w:del w:id="577" w:author="Tekijä" w:date="2022-09-20T11:15:00Z"/>
                <w:rStyle w:val="Voimakas"/>
                <w:b w:val="0"/>
                <w:bCs w:val="0"/>
              </w:rPr>
            </w:pPr>
            <w:del w:id="578" w:author="Tekijä" w:date="2022-09-20T11:15:00Z">
              <w:r w:rsidDel="00484E51">
                <w:rPr>
                  <w:rStyle w:val="Voimakas"/>
                  <w:b w:val="0"/>
                  <w:bCs w:val="0"/>
                </w:rPr>
                <w:delText xml:space="preserve"> </w:delText>
              </w:r>
            </w:del>
          </w:p>
          <w:p w:rsidR="00630773" w:rsidDel="00484E51" w:rsidRDefault="00630773" w:rsidP="00A13CF1">
            <w:pPr>
              <w:rPr>
                <w:del w:id="579" w:author="Tekijä" w:date="2022-09-20T11:15:00Z"/>
              </w:rPr>
            </w:pPr>
            <w:del w:id="580" w:author="Tekijä" w:date="2022-09-20T11:15:00Z">
              <w:r w:rsidRPr="00EE5EF0" w:rsidDel="00484E51">
                <w:delText>Lisätty kuvaus työterveyshuollon rekisterintarkenteen muodostamisesta y-tunnuksettomalle yritykselle, kpl 2.4.21</w:delText>
              </w:r>
            </w:del>
          </w:p>
          <w:p w:rsidR="00630773" w:rsidDel="00484E51" w:rsidRDefault="00630773" w:rsidP="00A13CF1">
            <w:pPr>
              <w:rPr>
                <w:del w:id="581" w:author="Tekijä" w:date="2022-09-20T11:15:00Z"/>
              </w:rPr>
            </w:pPr>
          </w:p>
          <w:p w:rsidR="00630773" w:rsidDel="00484E51" w:rsidRDefault="00630773" w:rsidP="00A13CF1">
            <w:pPr>
              <w:rPr>
                <w:del w:id="582" w:author="Tekijä" w:date="2022-09-20T11:15:00Z"/>
              </w:rPr>
            </w:pPr>
            <w:del w:id="583" w:author="Tekijä" w:date="2022-09-20T11:15:00Z">
              <w:r w:rsidDel="00484E51">
                <w:delText>K</w:delText>
              </w:r>
              <w:r w:rsidR="00282CA6" w:rsidDel="00484E51">
                <w:delText>pl 2.2.26</w:delText>
              </w:r>
              <w:r w:rsidR="00FE299F" w:rsidDel="00484E51">
                <w:delText xml:space="preserve">: </w:delText>
              </w:r>
            </w:del>
          </w:p>
          <w:p w:rsidR="00630773" w:rsidDel="00484E51" w:rsidRDefault="00630773" w:rsidP="00C249B6">
            <w:pPr>
              <w:numPr>
                <w:ilvl w:val="0"/>
                <w:numId w:val="35"/>
              </w:numPr>
              <w:rPr>
                <w:del w:id="584" w:author="Tekijä" w:date="2022-09-20T11:15:00Z"/>
              </w:rPr>
            </w:pPr>
            <w:del w:id="585" w:author="Tekijä" w:date="2022-09-20T11:15:00Z">
              <w:r w:rsidDel="00484E51">
                <w:delText xml:space="preserve">Poistettu teksti </w:delText>
              </w:r>
              <w:r w:rsidR="00FE299F" w:rsidDel="00484E51">
                <w:delText>”esimerkiksi its</w:delText>
              </w:r>
              <w:r w:rsidDel="00484E51">
                <w:delText>e</w:delText>
              </w:r>
              <w:r w:rsidR="00FE299F" w:rsidDel="00484E51">
                <w:delText>näinen ammatinharjoittaja”</w:delText>
              </w:r>
            </w:del>
          </w:p>
          <w:p w:rsidR="00630773" w:rsidDel="00484E51" w:rsidRDefault="000C0FD7" w:rsidP="00C249B6">
            <w:pPr>
              <w:numPr>
                <w:ilvl w:val="0"/>
                <w:numId w:val="35"/>
              </w:numPr>
              <w:rPr>
                <w:del w:id="586" w:author="Tekijä" w:date="2022-09-20T11:15:00Z"/>
              </w:rPr>
            </w:pPr>
            <w:del w:id="587" w:author="Tekijä" w:date="2022-09-20T11:15:00Z">
              <w:r w:rsidDel="00484E51">
                <w:delText xml:space="preserve">Lisätty viittaus dokumenttiin </w:delText>
              </w:r>
              <w:r w:rsidRPr="000C0FD7" w:rsidDel="00484E51">
                <w:delText>Yksityisten organisaatiotiedot HL7-sanomissa ja asiakirjoissa</w:delText>
              </w:r>
            </w:del>
          </w:p>
          <w:p w:rsidR="00DD1CF9" w:rsidDel="00484E51" w:rsidRDefault="00FE299F" w:rsidP="00A13CF1">
            <w:pPr>
              <w:rPr>
                <w:del w:id="588" w:author="Tekijä" w:date="2022-09-20T11:15:00Z"/>
              </w:rPr>
            </w:pPr>
            <w:del w:id="589" w:author="Tekijä" w:date="2022-09-20T11:15:00Z">
              <w:r w:rsidDel="00484E51">
                <w:delText xml:space="preserve"> </w:delText>
              </w:r>
            </w:del>
          </w:p>
          <w:p w:rsidR="00EC230F" w:rsidDel="00484E51" w:rsidRDefault="008C05DA" w:rsidP="00A13CF1">
            <w:pPr>
              <w:rPr>
                <w:del w:id="590" w:author="Tekijä" w:date="2022-09-20T11:15:00Z"/>
              </w:rPr>
            </w:pPr>
            <w:del w:id="591" w:author="Tekijä" w:date="2022-09-20T11:15:00Z">
              <w:r w:rsidDel="00484E51">
                <w:delText>Kpl 2.2.7: poistettu maininta aikavyöhyketiedon käyttöönotosta.</w:delText>
              </w:r>
            </w:del>
          </w:p>
          <w:p w:rsidR="006337E2" w:rsidDel="00484E51" w:rsidRDefault="006337E2" w:rsidP="00A13CF1">
            <w:pPr>
              <w:rPr>
                <w:del w:id="592" w:author="Tekijä" w:date="2022-09-20T11:15:00Z"/>
              </w:rPr>
            </w:pPr>
          </w:p>
          <w:p w:rsidR="006337E2" w:rsidDel="00484E51" w:rsidRDefault="006337E2" w:rsidP="006337E2">
            <w:pPr>
              <w:rPr>
                <w:del w:id="593" w:author="Tekijä" w:date="2022-09-20T11:15:00Z"/>
              </w:rPr>
            </w:pPr>
            <w:del w:id="594" w:author="Tekijä" w:date="2022-09-20T11:15:00Z">
              <w:r w:rsidRPr="00C249B6" w:rsidDel="00484E51">
                <w:delText>Lisätty lukuun 2.2.25 uusi kappale 2.2.25.2 ClinicalDocument.author</w:delText>
              </w:r>
              <w:r w:rsidR="006B6560" w:rsidDel="00484E51">
                <w:delText>i</w:delText>
              </w:r>
              <w:r w:rsidRPr="00C249B6" w:rsidDel="00484E51">
                <w:delText xml:space="preserve">zation käytöstä </w:delText>
              </w:r>
              <w:r w:rsidR="00AD562C" w:rsidDel="00484E51">
                <w:delText>huoltajille luovuttamisen kiellon</w:delText>
              </w:r>
              <w:r w:rsidRPr="00C249B6" w:rsidDel="00484E51">
                <w:delText xml:space="preserve"> asettamista varten. </w:delText>
              </w:r>
            </w:del>
          </w:p>
          <w:p w:rsidR="00716F14" w:rsidDel="00484E51" w:rsidRDefault="00716F14" w:rsidP="006337E2">
            <w:pPr>
              <w:rPr>
                <w:del w:id="595" w:author="Tekijä" w:date="2022-09-20T11:15:00Z"/>
              </w:rPr>
            </w:pPr>
          </w:p>
          <w:p w:rsidR="00D4710E" w:rsidDel="00484E51" w:rsidRDefault="00716F14" w:rsidP="00D4710E">
            <w:pPr>
              <w:pBdr>
                <w:bottom w:val="single" w:sz="6" w:space="1" w:color="auto"/>
              </w:pBdr>
              <w:rPr>
                <w:del w:id="596" w:author="Tekijä" w:date="2022-09-20T11:15:00Z"/>
              </w:rPr>
            </w:pPr>
            <w:del w:id="597" w:author="Tekijä" w:date="2022-09-20T11:15:00Z">
              <w:r w:rsidDel="00484E51">
                <w:delText>Kpl 2.4.29: Säilytysajan pidentämistoiminto ei ole käytössä Arkistonhoitajan käyttöliittymän nykyisessä tuotantoversiossa.</w:delText>
              </w:r>
            </w:del>
          </w:p>
          <w:p w:rsidR="00D4710E" w:rsidDel="00484E51" w:rsidRDefault="00D4710E" w:rsidP="00D4710E">
            <w:pPr>
              <w:pBdr>
                <w:bottom w:val="single" w:sz="6" w:space="1" w:color="auto"/>
              </w:pBdr>
              <w:rPr>
                <w:del w:id="598" w:author="Tekijä" w:date="2022-09-20T11:15:00Z"/>
              </w:rPr>
            </w:pPr>
          </w:p>
          <w:p w:rsidR="006337E2" w:rsidDel="00484E51" w:rsidRDefault="00D4710E" w:rsidP="00D4710E">
            <w:pPr>
              <w:pBdr>
                <w:bottom w:val="single" w:sz="6" w:space="1" w:color="auto"/>
              </w:pBdr>
              <w:rPr>
                <w:del w:id="599" w:author="Tekijä" w:date="2022-09-20T11:15:00Z"/>
              </w:rPr>
            </w:pPr>
            <w:del w:id="600" w:author="Tekijä" w:date="2022-09-20T11:15:00Z">
              <w:r w:rsidDel="00484E51">
                <w:delText xml:space="preserve"> </w:delText>
              </w:r>
              <w:r w:rsidR="00293879" w:rsidDel="00484E51">
                <w:delText>Kpl 2.4.32: tarkennus liittyen luovutusilmoitukseen.</w:delText>
              </w:r>
            </w:del>
          </w:p>
          <w:p w:rsidR="00D4710E" w:rsidDel="00484E51" w:rsidRDefault="00D4710E" w:rsidP="00D4710E">
            <w:pPr>
              <w:pBdr>
                <w:bottom w:val="single" w:sz="6" w:space="1" w:color="auto"/>
              </w:pBdr>
              <w:rPr>
                <w:del w:id="601" w:author="Tekijä" w:date="2022-09-20T11:15:00Z"/>
              </w:rPr>
            </w:pPr>
          </w:p>
          <w:p w:rsidR="00D4710E" w:rsidDel="00484E51" w:rsidRDefault="00D4710E" w:rsidP="00AC1246">
            <w:pPr>
              <w:pBdr>
                <w:bottom w:val="single" w:sz="6" w:space="1" w:color="auto"/>
              </w:pBdr>
              <w:rPr>
                <w:del w:id="602" w:author="Tekijä" w:date="2022-09-20T11:15:00Z"/>
              </w:rPr>
            </w:pPr>
            <w:del w:id="603" w:author="Tekijä" w:date="2022-09-20T11:15:00Z">
              <w:r w:rsidRPr="00D4710E" w:rsidDel="00484E51">
                <w:delText>Kpl 2.2.4: suositus yhteisliittymisen</w:delText>
              </w:r>
              <w:r w:rsidDel="00484E51">
                <w:delText xml:space="preserve"> ja </w:delText>
              </w:r>
              <w:r w:rsidR="00AC1246" w:rsidDel="00484E51">
                <w:delText>itsenäisen ammatinharjoittajan</w:delText>
              </w:r>
              <w:r w:rsidRPr="00D4710E" w:rsidDel="00484E51">
                <w:delText xml:space="preserve"> OID-tunnuksen muodostamiseen.</w:delText>
              </w:r>
            </w:del>
          </w:p>
        </w:tc>
      </w:tr>
      <w:tr w:rsidR="00703017" w:rsidDel="00484E51" w:rsidTr="00FE1585">
        <w:trPr>
          <w:cantSplit/>
          <w:del w:id="604" w:author="Tekijä" w:date="2022-09-20T11:15:00Z"/>
        </w:trPr>
        <w:tc>
          <w:tcPr>
            <w:tcW w:w="1101" w:type="dxa"/>
            <w:tcBorders>
              <w:top w:val="single" w:sz="4" w:space="0" w:color="auto"/>
              <w:left w:val="single" w:sz="4" w:space="0" w:color="auto"/>
              <w:bottom w:val="single" w:sz="4" w:space="0" w:color="auto"/>
            </w:tcBorders>
          </w:tcPr>
          <w:p w:rsidR="00703017" w:rsidDel="00484E51" w:rsidRDefault="00703017" w:rsidP="002D5F30">
            <w:pPr>
              <w:pStyle w:val="Vakiosisennys"/>
              <w:rPr>
                <w:del w:id="605" w:author="Tekijä" w:date="2022-09-20T11:15:00Z"/>
              </w:rPr>
            </w:pPr>
            <w:del w:id="606" w:author="Tekijä" w:date="2022-09-20T11:15:00Z">
              <w:r w:rsidDel="00484E51">
                <w:delText>4.66.2</w:delText>
              </w:r>
            </w:del>
          </w:p>
        </w:tc>
        <w:tc>
          <w:tcPr>
            <w:tcW w:w="1417" w:type="dxa"/>
            <w:tcBorders>
              <w:top w:val="single" w:sz="4" w:space="0" w:color="auto"/>
              <w:bottom w:val="single" w:sz="4" w:space="0" w:color="auto"/>
            </w:tcBorders>
          </w:tcPr>
          <w:p w:rsidR="00703017" w:rsidDel="00484E51" w:rsidRDefault="002F172A">
            <w:pPr>
              <w:pStyle w:val="Vakiosisennys"/>
              <w:rPr>
                <w:del w:id="607" w:author="Tekijä" w:date="2022-09-20T11:15:00Z"/>
              </w:rPr>
            </w:pPr>
            <w:del w:id="608" w:author="Tekijä" w:date="2022-09-20T11:15:00Z">
              <w:r w:rsidDel="00484E51">
                <w:delText>10.9.2019</w:delText>
              </w:r>
            </w:del>
          </w:p>
          <w:p w:rsidR="00F54725" w:rsidRPr="00F54725" w:rsidDel="00484E51" w:rsidRDefault="00F54725" w:rsidP="005A1B79">
            <w:pPr>
              <w:rPr>
                <w:del w:id="609" w:author="Tekijä" w:date="2022-09-20T11:15:00Z"/>
              </w:rPr>
            </w:pPr>
            <w:del w:id="610" w:author="Tekijä" w:date="2022-09-20T11:15:00Z">
              <w:r w:rsidDel="00484E51">
                <w:delText>10.8.2020 RC3</w:delText>
              </w:r>
            </w:del>
          </w:p>
        </w:tc>
        <w:tc>
          <w:tcPr>
            <w:tcW w:w="992" w:type="dxa"/>
            <w:tcBorders>
              <w:top w:val="single" w:sz="4" w:space="0" w:color="auto"/>
              <w:bottom w:val="single" w:sz="4" w:space="0" w:color="auto"/>
            </w:tcBorders>
          </w:tcPr>
          <w:p w:rsidR="00703017" w:rsidDel="00484E51" w:rsidRDefault="00703017" w:rsidP="00341E19">
            <w:pPr>
              <w:pStyle w:val="Vakiosisennys"/>
              <w:rPr>
                <w:del w:id="611" w:author="Tekijä" w:date="2022-09-20T11:15:00Z"/>
              </w:rPr>
            </w:pPr>
            <w:del w:id="612"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2F172A" w:rsidDel="00484E51" w:rsidRDefault="002F172A" w:rsidP="00A13CF1">
            <w:pPr>
              <w:rPr>
                <w:del w:id="613" w:author="Tekijä" w:date="2022-09-20T11:15:00Z"/>
              </w:rPr>
            </w:pPr>
            <w:del w:id="614" w:author="Tekijä" w:date="2022-09-20T11:15:00Z">
              <w:r w:rsidDel="00484E51">
                <w:delText>Kpl 2.2.14: Lisätty esimerkkiin pakollinen etunimi.</w:delText>
              </w:r>
            </w:del>
          </w:p>
          <w:p w:rsidR="007B13D5" w:rsidDel="00484E51" w:rsidRDefault="00703017" w:rsidP="00A13CF1">
            <w:pPr>
              <w:rPr>
                <w:del w:id="615" w:author="Tekijä" w:date="2022-09-20T11:15:00Z"/>
                <w:rFonts w:eastAsia="SimSun"/>
                <w:color w:val="000000"/>
                <w:szCs w:val="24"/>
              </w:rPr>
            </w:pPr>
            <w:del w:id="616" w:author="Tekijä" w:date="2022-09-20T11:15:00Z">
              <w:r w:rsidDel="00484E51">
                <w:delText xml:space="preserve">Kpl 2.2.22: </w:delText>
              </w:r>
              <w:r w:rsidRPr="00C92054" w:rsidDel="00484E51">
                <w:rPr>
                  <w:rFonts w:eastAsia="SimSun"/>
                  <w:color w:val="000000"/>
                  <w:szCs w:val="24"/>
                </w:rPr>
                <w:delText>Ostopalvelutilanteessa palvelutapahtumaan kytketyt ostopalvelun valtutuksen tunnisteet tuodaan inFulfillmentOf-rakenteessa</w:delText>
              </w:r>
              <w:r w:rsidDel="00484E51">
                <w:rPr>
                  <w:rFonts w:eastAsia="SimSun"/>
                  <w:color w:val="000000"/>
                  <w:szCs w:val="24"/>
                </w:rPr>
                <w:delText>.</w:delText>
              </w:r>
              <w:r w:rsidR="00A126CD" w:rsidDel="00484E51">
                <w:rPr>
                  <w:rFonts w:eastAsia="SimSun"/>
                  <w:color w:val="000000"/>
                  <w:szCs w:val="24"/>
                </w:rPr>
                <w:delText xml:space="preserve"> </w:delText>
              </w:r>
            </w:del>
          </w:p>
          <w:p w:rsidR="00A126CD" w:rsidDel="00484E51" w:rsidRDefault="00A126CD" w:rsidP="00A13CF1">
            <w:pPr>
              <w:rPr>
                <w:del w:id="617" w:author="Tekijä" w:date="2022-09-20T11:15:00Z"/>
                <w:rFonts w:eastAsia="SimSun"/>
                <w:color w:val="000000"/>
                <w:szCs w:val="24"/>
              </w:rPr>
            </w:pPr>
          </w:p>
          <w:p w:rsidR="00C92054" w:rsidDel="00484E51" w:rsidRDefault="00C92054" w:rsidP="00A13CF1">
            <w:pPr>
              <w:rPr>
                <w:del w:id="618" w:author="Tekijä" w:date="2022-09-20T11:15:00Z"/>
                <w:rFonts w:eastAsia="SimSun"/>
                <w:color w:val="000000"/>
                <w:szCs w:val="24"/>
              </w:rPr>
            </w:pPr>
            <w:del w:id="619" w:author="Tekijä" w:date="2022-09-20T11:15:00Z">
              <w:r w:rsidDel="00484E51">
                <w:rPr>
                  <w:rFonts w:eastAsia="SimSun"/>
                  <w:color w:val="000000"/>
                  <w:szCs w:val="24"/>
                </w:rPr>
                <w:delText xml:space="preserve">Kpl 2.2.25: </w:delText>
              </w:r>
              <w:r w:rsidR="00EB72F7" w:rsidDel="00484E51">
                <w:rPr>
                  <w:rFonts w:eastAsia="SimSun"/>
                  <w:color w:val="000000"/>
                  <w:szCs w:val="24"/>
                </w:rPr>
                <w:delText>T</w:delText>
              </w:r>
              <w:r w:rsidDel="00484E51">
                <w:rPr>
                  <w:rFonts w:eastAsia="SimSun"/>
                  <w:color w:val="000000"/>
                  <w:szCs w:val="24"/>
                </w:rPr>
                <w:delText xml:space="preserve">arkennettu </w:delText>
              </w:r>
              <w:r w:rsidDel="00484E51">
                <w:delText>Huoltajille luovuttamisen kielto –tiedon mahdollinen toistuma lähete- ja hoitopalaute-asiakirjalla.</w:delText>
              </w:r>
            </w:del>
          </w:p>
          <w:p w:rsidR="007B13D5" w:rsidDel="00484E51" w:rsidRDefault="007B13D5" w:rsidP="007B13D5">
            <w:pPr>
              <w:rPr>
                <w:del w:id="620" w:author="Tekijä" w:date="2022-09-20T11:15:00Z"/>
              </w:rPr>
            </w:pPr>
          </w:p>
          <w:p w:rsidR="007B13D5" w:rsidDel="00484E51" w:rsidRDefault="007B13D5" w:rsidP="007B13D5">
            <w:pPr>
              <w:rPr>
                <w:del w:id="621" w:author="Tekijä" w:date="2022-09-20T11:15:00Z"/>
              </w:rPr>
            </w:pPr>
            <w:del w:id="622" w:author="Tekijä" w:date="2022-09-20T11:15:00Z">
              <w:r w:rsidDel="00484E51">
                <w:delText xml:space="preserve">Kpl 2.2.26: Lisätty kohtaan 4 tarkennus, että palvelujen antajan tunnistetietoina on annettava sekä id että nimi. </w:delText>
              </w:r>
            </w:del>
          </w:p>
          <w:p w:rsidR="007B13D5" w:rsidDel="00484E51" w:rsidRDefault="007B13D5" w:rsidP="00A13CF1">
            <w:pPr>
              <w:rPr>
                <w:del w:id="623" w:author="Tekijä" w:date="2022-09-20T11:15:00Z"/>
                <w:rFonts w:eastAsia="SimSun"/>
                <w:color w:val="000000"/>
                <w:szCs w:val="24"/>
              </w:rPr>
            </w:pPr>
          </w:p>
          <w:p w:rsidR="002F172A" w:rsidDel="00484E51" w:rsidRDefault="002F172A" w:rsidP="00A13CF1">
            <w:pPr>
              <w:rPr>
                <w:del w:id="624" w:author="Tekijä" w:date="2022-09-20T11:15:00Z"/>
              </w:rPr>
            </w:pPr>
          </w:p>
        </w:tc>
      </w:tr>
      <w:tr w:rsidR="003A083B" w:rsidDel="00484E51" w:rsidTr="00FE1585">
        <w:trPr>
          <w:cantSplit/>
          <w:del w:id="625" w:author="Tekijä" w:date="2022-09-20T11:15:00Z"/>
        </w:trPr>
        <w:tc>
          <w:tcPr>
            <w:tcW w:w="1101" w:type="dxa"/>
            <w:tcBorders>
              <w:top w:val="single" w:sz="4" w:space="0" w:color="auto"/>
              <w:left w:val="single" w:sz="4" w:space="0" w:color="auto"/>
              <w:bottom w:val="single" w:sz="4" w:space="0" w:color="auto"/>
            </w:tcBorders>
          </w:tcPr>
          <w:p w:rsidR="003A083B" w:rsidDel="00484E51" w:rsidRDefault="00EC6FEE" w:rsidP="002D5F30">
            <w:pPr>
              <w:pStyle w:val="Vakiosisennys"/>
              <w:rPr>
                <w:del w:id="626" w:author="Tekijä" w:date="2022-09-20T11:15:00Z"/>
              </w:rPr>
            </w:pPr>
            <w:del w:id="627" w:author="Tekijä" w:date="2022-09-20T11:15:00Z">
              <w:r w:rsidDel="00484E51">
                <w:delText>4.6</w:delText>
              </w:r>
            </w:del>
            <w:del w:id="628" w:author="Tekijä" w:date="2022-09-20T10:55:00Z">
              <w:r w:rsidDel="006E5562">
                <w:delText>.</w:delText>
              </w:r>
            </w:del>
            <w:del w:id="629" w:author="Tekijä" w:date="2022-09-20T11:15:00Z">
              <w:r w:rsidDel="00484E51">
                <w:delText>6.2</w:delText>
              </w:r>
            </w:del>
          </w:p>
        </w:tc>
        <w:tc>
          <w:tcPr>
            <w:tcW w:w="1417" w:type="dxa"/>
            <w:tcBorders>
              <w:top w:val="single" w:sz="4" w:space="0" w:color="auto"/>
              <w:bottom w:val="single" w:sz="4" w:space="0" w:color="auto"/>
            </w:tcBorders>
          </w:tcPr>
          <w:p w:rsidR="003A083B" w:rsidDel="00484E51" w:rsidRDefault="00044F05">
            <w:pPr>
              <w:pStyle w:val="Vakiosisennys"/>
              <w:rPr>
                <w:del w:id="630" w:author="Tekijä" w:date="2022-09-20T11:15:00Z"/>
              </w:rPr>
            </w:pPr>
            <w:del w:id="631" w:author="Tekijä" w:date="2022-09-20T11:15:00Z">
              <w:r w:rsidDel="00484E51">
                <w:delText>24.11.2020</w:delText>
              </w:r>
            </w:del>
          </w:p>
          <w:p w:rsidR="00EC6FEE" w:rsidRPr="00EC6FEE" w:rsidDel="00484E51" w:rsidRDefault="00EC6FEE" w:rsidP="005A1B79">
            <w:pPr>
              <w:rPr>
                <w:del w:id="632" w:author="Tekijä" w:date="2022-09-20T11:15:00Z"/>
              </w:rPr>
            </w:pPr>
            <w:del w:id="633" w:author="Tekijä" w:date="2022-09-20T11:15:00Z">
              <w:r w:rsidDel="00484E51">
                <w:delText>RC4</w:delText>
              </w:r>
            </w:del>
          </w:p>
        </w:tc>
        <w:tc>
          <w:tcPr>
            <w:tcW w:w="992" w:type="dxa"/>
            <w:tcBorders>
              <w:top w:val="single" w:sz="4" w:space="0" w:color="auto"/>
              <w:bottom w:val="single" w:sz="4" w:space="0" w:color="auto"/>
            </w:tcBorders>
          </w:tcPr>
          <w:p w:rsidR="003A083B" w:rsidDel="00484E51" w:rsidRDefault="003A083B" w:rsidP="00341E19">
            <w:pPr>
              <w:pStyle w:val="Vakiosisennys"/>
              <w:rPr>
                <w:del w:id="634" w:author="Tekijä" w:date="2022-09-20T11:15:00Z"/>
              </w:rPr>
            </w:pPr>
            <w:del w:id="635"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27201A" w:rsidDel="00484E51" w:rsidRDefault="0027201A" w:rsidP="00866EA8">
            <w:pPr>
              <w:rPr>
                <w:del w:id="636" w:author="Tekijä" w:date="2022-09-20T11:15:00Z"/>
              </w:rPr>
            </w:pPr>
            <w:del w:id="637" w:author="Tekijä" w:date="2022-09-20T11:15:00Z">
              <w:r w:rsidDel="00484E51">
                <w:delText xml:space="preserve">Kpl 2.2.14 Tarkennettu author-rakenteen käyttöä: ammattihenkilön tiedot tuodaan header-osaan vain jos asiakirjassa on merkinnän tekijä –tietoja. </w:delText>
              </w:r>
            </w:del>
          </w:p>
          <w:p w:rsidR="003A083B" w:rsidDel="00484E51" w:rsidRDefault="003A083B" w:rsidP="00866EA8">
            <w:pPr>
              <w:rPr>
                <w:del w:id="638" w:author="Tekijä" w:date="2022-09-20T11:15:00Z"/>
              </w:rPr>
            </w:pPr>
            <w:del w:id="639" w:author="Tekijä" w:date="2022-09-20T11:15:00Z">
              <w:r w:rsidDel="00484E51">
                <w:delText>Kpl 2.2.4</w:delText>
              </w:r>
              <w:r w:rsidR="00B5051B" w:rsidDel="00484E51">
                <w:delText>: Tarkennettu asiakirjan yksilöintitunnuksen OID-</w:delText>
              </w:r>
              <w:r w:rsidR="00866EA8" w:rsidDel="00484E51">
                <w:delText>juuren muodostamista.</w:delText>
              </w:r>
            </w:del>
          </w:p>
          <w:p w:rsidR="00776986" w:rsidDel="00484E51" w:rsidRDefault="00776986" w:rsidP="00EC6FEE">
            <w:pPr>
              <w:rPr>
                <w:del w:id="640" w:author="Tekijä" w:date="2022-09-20T11:15:00Z"/>
              </w:rPr>
            </w:pPr>
            <w:del w:id="641" w:author="Tekijä" w:date="2022-09-20T11:15:00Z">
              <w:r w:rsidDel="00484E51">
                <w:delText xml:space="preserve">Kpl 1.1 lisätty huomautus siitä, että ajantasaiset koodistotiedot on varmistettava koodistopalvelimelta. </w:delText>
              </w:r>
              <w:r w:rsidDel="00484E51">
                <w:br/>
                <w:delText>Kpl 2.4.2 ja 2.4.9 luokitusten nimien päivityksiä.</w:delText>
              </w:r>
            </w:del>
          </w:p>
          <w:p w:rsidR="0034780F" w:rsidDel="00484E51" w:rsidRDefault="0034780F" w:rsidP="00EC6FEE">
            <w:pPr>
              <w:rPr>
                <w:del w:id="642" w:author="Tekijä" w:date="2022-09-20T11:15:00Z"/>
              </w:rPr>
            </w:pPr>
            <w:del w:id="643" w:author="Tekijä" w:date="2022-09-20T11:15:00Z">
              <w:r w:rsidDel="00484E51">
                <w:delText>Kpl 2.2.3 Korjattu kirjoitusvirhe määrittelykokoelma-esimerkistä.</w:delText>
              </w:r>
            </w:del>
          </w:p>
          <w:p w:rsidR="00C56188" w:rsidDel="00484E51" w:rsidRDefault="00C56188" w:rsidP="00EC6FEE">
            <w:pPr>
              <w:rPr>
                <w:del w:id="644" w:author="Tekijä" w:date="2022-09-20T11:15:00Z"/>
              </w:rPr>
            </w:pPr>
            <w:del w:id="645" w:author="Tekijä" w:date="2022-09-20T11:15:00Z">
              <w:r w:rsidDel="00484E51">
                <w:delText>Kpl 2.4.28 Päivitetty Potilastiedon arkistossa käytössä olevien säilytysaikaluokkien nimet.</w:delText>
              </w:r>
            </w:del>
          </w:p>
          <w:p w:rsidR="001D44C1" w:rsidDel="00484E51" w:rsidRDefault="001D44C1" w:rsidP="00EC6FEE">
            <w:pPr>
              <w:rPr>
                <w:del w:id="646" w:author="Tekijä" w:date="2022-09-20T11:15:00Z"/>
              </w:rPr>
            </w:pPr>
            <w:del w:id="647" w:author="Tekijä" w:date="2022-09-20T11:15:00Z">
              <w:r w:rsidDel="00484E51">
                <w:delText>Kpl 2.2.22: Tarkennettu pakollisuusehtoa (uusi palvelupyyntö PPA voidaan ottaa käyttöön ennen ostopalveluratkaisun muutoksia).</w:delText>
              </w:r>
            </w:del>
          </w:p>
        </w:tc>
      </w:tr>
      <w:tr w:rsidR="00B146A8" w:rsidDel="00484E51" w:rsidTr="00FE1585">
        <w:trPr>
          <w:cantSplit/>
          <w:del w:id="648" w:author="Tekijä" w:date="2022-09-20T11:15:00Z"/>
        </w:trPr>
        <w:tc>
          <w:tcPr>
            <w:tcW w:w="1101" w:type="dxa"/>
            <w:tcBorders>
              <w:top w:val="single" w:sz="4" w:space="0" w:color="auto"/>
              <w:left w:val="single" w:sz="4" w:space="0" w:color="auto"/>
              <w:bottom w:val="single" w:sz="4" w:space="0" w:color="auto"/>
            </w:tcBorders>
          </w:tcPr>
          <w:p w:rsidR="00B146A8" w:rsidDel="00484E51" w:rsidRDefault="00B146A8" w:rsidP="002D5F30">
            <w:pPr>
              <w:pStyle w:val="Vakiosisennys"/>
              <w:rPr>
                <w:del w:id="649" w:author="Tekijä" w:date="2022-09-20T11:15:00Z"/>
              </w:rPr>
            </w:pPr>
            <w:del w:id="650" w:author="Tekijä" w:date="2022-09-20T11:15:00Z">
              <w:r w:rsidDel="00484E51">
                <w:delText>4.6</w:delText>
              </w:r>
            </w:del>
            <w:del w:id="651" w:author="Tekijä" w:date="2022-09-20T10:55:00Z">
              <w:r w:rsidDel="006E5562">
                <w:delText>.</w:delText>
              </w:r>
            </w:del>
            <w:del w:id="652" w:author="Tekijä" w:date="2022-09-20T11:15:00Z">
              <w:r w:rsidDel="00484E51">
                <w:delText>6.2</w:delText>
              </w:r>
            </w:del>
          </w:p>
        </w:tc>
        <w:tc>
          <w:tcPr>
            <w:tcW w:w="1417" w:type="dxa"/>
            <w:tcBorders>
              <w:top w:val="single" w:sz="4" w:space="0" w:color="auto"/>
              <w:bottom w:val="single" w:sz="4" w:space="0" w:color="auto"/>
            </w:tcBorders>
          </w:tcPr>
          <w:p w:rsidR="00B146A8" w:rsidDel="00484E51" w:rsidRDefault="00B146A8">
            <w:pPr>
              <w:pStyle w:val="Vakiosisennys"/>
              <w:rPr>
                <w:del w:id="653" w:author="Tekijä" w:date="2022-09-20T11:15:00Z"/>
              </w:rPr>
            </w:pPr>
            <w:del w:id="654" w:author="Tekijä" w:date="2022-09-20T11:15:00Z">
              <w:r w:rsidDel="00484E51">
                <w:delText>28.3.2022</w:delText>
              </w:r>
            </w:del>
          </w:p>
        </w:tc>
        <w:tc>
          <w:tcPr>
            <w:tcW w:w="992" w:type="dxa"/>
            <w:tcBorders>
              <w:top w:val="single" w:sz="4" w:space="0" w:color="auto"/>
              <w:bottom w:val="single" w:sz="4" w:space="0" w:color="auto"/>
            </w:tcBorders>
          </w:tcPr>
          <w:p w:rsidR="00B146A8" w:rsidDel="00484E51" w:rsidRDefault="00B146A8" w:rsidP="00341E19">
            <w:pPr>
              <w:pStyle w:val="Vakiosisennys"/>
              <w:rPr>
                <w:del w:id="655" w:author="Tekijä" w:date="2022-09-20T11:15:00Z"/>
              </w:rPr>
            </w:pPr>
            <w:del w:id="656"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B146A8" w:rsidDel="00484E51" w:rsidRDefault="00B146A8" w:rsidP="00866EA8">
            <w:pPr>
              <w:rPr>
                <w:del w:id="657" w:author="Tekijä" w:date="2022-09-20T11:15:00Z"/>
              </w:rPr>
            </w:pPr>
            <w:del w:id="658" w:author="Tekijä" w:date="2022-09-20T11:15:00Z">
              <w:r w:rsidDel="00484E51">
                <w:delText>Tuotantoversio</w:delText>
              </w:r>
              <w:r w:rsidDel="00484E51">
                <w:br/>
                <w:delText xml:space="preserve">Sisältää RC-versioissa julkaistut muutokset </w:delText>
              </w:r>
            </w:del>
          </w:p>
          <w:p w:rsidR="00B146A8" w:rsidDel="00484E51" w:rsidRDefault="00B146A8" w:rsidP="00866EA8">
            <w:pPr>
              <w:rPr>
                <w:del w:id="659" w:author="Tekijä" w:date="2022-09-20T11:15:00Z"/>
              </w:rPr>
            </w:pPr>
          </w:p>
          <w:p w:rsidR="00B146A8" w:rsidDel="00484E51" w:rsidRDefault="00B146A8" w:rsidP="00866EA8">
            <w:pPr>
              <w:rPr>
                <w:del w:id="660" w:author="Tekijä" w:date="2022-09-20T11:15:00Z"/>
              </w:rPr>
            </w:pPr>
            <w:del w:id="661" w:author="Tekijä" w:date="2022-09-20T11:15:00Z">
              <w:r w:rsidDel="00484E51">
                <w:delText>Lisäksi tarkennettu</w:delText>
              </w:r>
            </w:del>
          </w:p>
          <w:p w:rsidR="00B146A8" w:rsidDel="00484E51" w:rsidRDefault="00B146A8" w:rsidP="00B146A8">
            <w:pPr>
              <w:rPr>
                <w:del w:id="662" w:author="Tekijä" w:date="2022-09-20T11:15:00Z"/>
              </w:rPr>
            </w:pPr>
            <w:del w:id="663" w:author="Tekijä" w:date="2022-09-20T11:15:00Z">
              <w:r w:rsidDel="00484E51">
                <w:delText xml:space="preserve"> - Kpl 1.1 koodiarvon pitkän nimen käyttö header- ja body-osassa 2016-vaiheistuksen asiakirjoista alkaen</w:delText>
              </w:r>
            </w:del>
          </w:p>
          <w:p w:rsidR="003C76CF" w:rsidDel="00484E51" w:rsidRDefault="003C76CF" w:rsidP="003C76CF">
            <w:pPr>
              <w:rPr>
                <w:del w:id="664" w:author="Tekijä" w:date="2022-09-20T11:15:00Z"/>
              </w:rPr>
            </w:pPr>
            <w:del w:id="665" w:author="Tekijä" w:date="2022-09-20T11:15:00Z">
              <w:r w:rsidDel="00484E51">
                <w:delText xml:space="preserve"> - Kpl 2.2.26 Tarkennettu palveluyksikkötiedon kirjaamista vanhoilla asiakirjoilla </w:delText>
              </w:r>
            </w:del>
          </w:p>
          <w:p w:rsidR="003C76CF" w:rsidDel="00484E51" w:rsidRDefault="003C76CF" w:rsidP="003C76CF">
            <w:pPr>
              <w:rPr>
                <w:del w:id="666" w:author="Tekijä" w:date="2022-09-20T11:15:00Z"/>
              </w:rPr>
            </w:pPr>
            <w:del w:id="667" w:author="Tekijä" w:date="2022-09-20T11:15:00Z">
              <w:r w:rsidDel="00484E51">
                <w:delText xml:space="preserve">- Kpl 2.4.24 Asiakirjan aktiivi rekisterinpitäjä –tiedosta palautetaan CDA R2 asiakirjalla ja MR-sanomalla rekisterinpitäjän OID, ei nimeä. </w:delText>
              </w:r>
            </w:del>
          </w:p>
        </w:tc>
      </w:tr>
      <w:tr w:rsidR="008A6D5F" w:rsidDel="00484E51" w:rsidTr="00FE1585">
        <w:trPr>
          <w:cantSplit/>
          <w:del w:id="668" w:author="Tekijä" w:date="2022-09-20T11:15:00Z"/>
        </w:trPr>
        <w:tc>
          <w:tcPr>
            <w:tcW w:w="1101" w:type="dxa"/>
            <w:tcBorders>
              <w:top w:val="single" w:sz="4" w:space="0" w:color="auto"/>
              <w:left w:val="single" w:sz="4" w:space="0" w:color="auto"/>
              <w:bottom w:val="single" w:sz="4" w:space="0" w:color="auto"/>
            </w:tcBorders>
          </w:tcPr>
          <w:p w:rsidR="008A6D5F" w:rsidDel="00484E51" w:rsidRDefault="008A6D5F" w:rsidP="002D5F30">
            <w:pPr>
              <w:pStyle w:val="Vakiosisennys"/>
              <w:rPr>
                <w:del w:id="669" w:author="Tekijä" w:date="2022-09-20T11:15:00Z"/>
              </w:rPr>
            </w:pPr>
            <w:del w:id="670" w:author="Tekijä" w:date="2022-09-20T11:15:00Z">
              <w:r w:rsidDel="00484E51">
                <w:delText>4.6</w:delText>
              </w:r>
            </w:del>
            <w:del w:id="671" w:author="Tekijä" w:date="2022-09-20T10:55:00Z">
              <w:r w:rsidDel="006E5562">
                <w:delText>.</w:delText>
              </w:r>
            </w:del>
            <w:del w:id="672" w:author="Tekijä" w:date="2022-09-20T11:15:00Z">
              <w:r w:rsidDel="00484E51">
                <w:delText>6.3</w:delText>
              </w:r>
            </w:del>
          </w:p>
        </w:tc>
        <w:tc>
          <w:tcPr>
            <w:tcW w:w="1417" w:type="dxa"/>
            <w:tcBorders>
              <w:top w:val="single" w:sz="4" w:space="0" w:color="auto"/>
              <w:bottom w:val="single" w:sz="4" w:space="0" w:color="auto"/>
            </w:tcBorders>
          </w:tcPr>
          <w:p w:rsidR="008A6D5F" w:rsidDel="00484E51" w:rsidRDefault="008A6D5F">
            <w:pPr>
              <w:pStyle w:val="Vakiosisennys"/>
              <w:rPr>
                <w:del w:id="673" w:author="Tekijä" w:date="2022-09-20T11:15:00Z"/>
              </w:rPr>
            </w:pPr>
            <w:del w:id="674" w:author="Tekijä" w:date="2022-09-20T11:15:00Z">
              <w:r w:rsidDel="00484E51">
                <w:delText>17.6.2022</w:delText>
              </w:r>
            </w:del>
          </w:p>
        </w:tc>
        <w:tc>
          <w:tcPr>
            <w:tcW w:w="992" w:type="dxa"/>
            <w:tcBorders>
              <w:top w:val="single" w:sz="4" w:space="0" w:color="auto"/>
              <w:bottom w:val="single" w:sz="4" w:space="0" w:color="auto"/>
            </w:tcBorders>
          </w:tcPr>
          <w:p w:rsidR="008A6D5F" w:rsidDel="00484E51" w:rsidRDefault="008A6D5F" w:rsidP="00341E19">
            <w:pPr>
              <w:pStyle w:val="Vakiosisennys"/>
              <w:rPr>
                <w:del w:id="675" w:author="Tekijä" w:date="2022-09-20T11:15:00Z"/>
              </w:rPr>
            </w:pPr>
            <w:del w:id="676" w:author="Tekijä" w:date="2022-09-20T11:15:00Z">
              <w:r w:rsidDel="00484E51">
                <w:delText>Kela</w:delText>
              </w:r>
            </w:del>
          </w:p>
        </w:tc>
        <w:tc>
          <w:tcPr>
            <w:tcW w:w="5954" w:type="dxa"/>
            <w:tcBorders>
              <w:top w:val="single" w:sz="4" w:space="0" w:color="auto"/>
              <w:bottom w:val="single" w:sz="4" w:space="0" w:color="auto"/>
              <w:right w:val="single" w:sz="4" w:space="0" w:color="auto"/>
            </w:tcBorders>
          </w:tcPr>
          <w:p w:rsidR="008A6D5F" w:rsidDel="00484E51" w:rsidRDefault="008A6D5F" w:rsidP="00866EA8">
            <w:pPr>
              <w:rPr>
                <w:del w:id="677" w:author="Tekijä" w:date="2022-09-20T11:15:00Z"/>
              </w:rPr>
            </w:pPr>
            <w:del w:id="678" w:author="Tekijä" w:date="2022-09-20T11:15:00Z">
              <w:r w:rsidDel="00484E51">
                <w:delText>Termi väestötasoinen ostopalvelun valtuutus muutettu rekisteritasoinen ostopalvelun valtuutus –termiksi</w:delText>
              </w:r>
            </w:del>
          </w:p>
          <w:p w:rsidR="008A6D5F" w:rsidDel="00484E51" w:rsidRDefault="008A6D5F" w:rsidP="00866EA8">
            <w:pPr>
              <w:rPr>
                <w:del w:id="679" w:author="Tekijä" w:date="2022-09-20T11:15:00Z"/>
              </w:rPr>
            </w:pPr>
            <w:del w:id="680" w:author="Tekijä" w:date="2022-09-20T11:15:00Z">
              <w:r w:rsidDel="00484E51">
                <w:delText>Muutokset kpl 2.2.13</w:delText>
              </w:r>
            </w:del>
          </w:p>
        </w:tc>
      </w:tr>
    </w:tbl>
    <w:p w:rsidR="00D25C09" w:rsidDel="00484E51" w:rsidRDefault="00D25C09" w:rsidP="0034780F">
      <w:pPr>
        <w:rPr>
          <w:del w:id="681" w:author="Tekijä" w:date="2022-09-20T11:15:00Z"/>
        </w:rPr>
      </w:pPr>
    </w:p>
    <w:p w:rsidR="001B7B76" w:rsidRPr="001B7B76" w:rsidDel="00484E51" w:rsidRDefault="001B7B76" w:rsidP="00102A37">
      <w:pPr>
        <w:pStyle w:val="NormaaliP"/>
        <w:rPr>
          <w:del w:id="682" w:author="Tekijä" w:date="2022-09-20T11:15:00Z"/>
        </w:rPr>
      </w:pPr>
      <w:del w:id="683" w:author="Tekijä" w:date="2022-09-20T11:15:00Z">
        <w:r w:rsidRPr="001B7B76" w:rsidDel="00484E51">
          <w:delText>AE</w:delText>
        </w:r>
        <w:r w:rsidR="00E060B5" w:rsidRPr="001B7B76" w:rsidDel="00484E51">
          <w:delText xml:space="preserve"> = Antero Ensio</w:delText>
        </w:r>
        <w:r w:rsidR="00102A37" w:rsidDel="00484E51">
          <w:tab/>
        </w:r>
        <w:r w:rsidR="00102A37" w:rsidDel="00484E51">
          <w:tab/>
        </w:r>
        <w:r w:rsidR="00102A37" w:rsidDel="00484E51">
          <w:tab/>
        </w:r>
        <w:r w:rsidR="00102A37" w:rsidDel="00484E51">
          <w:tab/>
        </w:r>
        <w:r w:rsidR="00102A37" w:rsidDel="00484E51">
          <w:tab/>
        </w:r>
        <w:r w:rsidR="00102A37" w:rsidDel="00484E51">
          <w:tab/>
        </w:r>
        <w:r w:rsidDel="00484E51">
          <w:delText>AVE = Ari Vähä-Erkkilä</w:delText>
        </w:r>
      </w:del>
    </w:p>
    <w:p w:rsidR="00E060B5" w:rsidDel="00484E51" w:rsidRDefault="001B7B76" w:rsidP="00E060B5">
      <w:pPr>
        <w:pStyle w:val="NormaaliP"/>
        <w:rPr>
          <w:del w:id="684" w:author="Tekijä" w:date="2022-09-20T11:15:00Z"/>
        </w:rPr>
      </w:pPr>
      <w:del w:id="685" w:author="Tekijä" w:date="2022-09-20T11:15:00Z">
        <w:r w:rsidRPr="001B7B76" w:rsidDel="00484E51">
          <w:delText>TT</w:delText>
        </w:r>
        <w:r w:rsidR="00E060B5" w:rsidRPr="001B7B76" w:rsidDel="00484E51">
          <w:delText xml:space="preserve"> = Timo tarhonen</w:delText>
        </w:r>
        <w:r w:rsidR="00102A37" w:rsidDel="00484E51">
          <w:tab/>
        </w:r>
        <w:r w:rsidR="00102A37" w:rsidDel="00484E51">
          <w:tab/>
        </w:r>
        <w:r w:rsidR="00102A37" w:rsidDel="00484E51">
          <w:tab/>
        </w:r>
        <w:r w:rsidR="00102A37" w:rsidDel="00484E51">
          <w:tab/>
        </w:r>
        <w:r w:rsidR="00102A37" w:rsidDel="00484E51">
          <w:tab/>
        </w:r>
        <w:r w:rsidR="00102A37" w:rsidDel="00484E51">
          <w:tab/>
        </w:r>
        <w:r w:rsidDel="00484E51">
          <w:delText>JP</w:delText>
        </w:r>
        <w:r w:rsidR="00E060B5" w:rsidDel="00484E51">
          <w:delText xml:space="preserve"> = Jari Porrasmaa </w:delText>
        </w:r>
      </w:del>
    </w:p>
    <w:p w:rsidR="00FF4E96" w:rsidDel="00484E51" w:rsidRDefault="006F3F70" w:rsidP="00BD658D">
      <w:pPr>
        <w:pStyle w:val="NormaaliP"/>
        <w:rPr>
          <w:del w:id="686" w:author="Tekijä" w:date="2022-09-20T11:15:00Z"/>
        </w:rPr>
      </w:pPr>
      <w:del w:id="687" w:author="Tekijä" w:date="2022-09-20T11:15:00Z">
        <w:r w:rsidDel="00484E51">
          <w:delText>PR = Pekka Rinne</w:delText>
        </w:r>
        <w:r w:rsidR="00F16794" w:rsidDel="00484E51">
          <w:delText xml:space="preserve"> </w:delText>
        </w:r>
        <w:r w:rsidR="00F16794" w:rsidDel="00484E51">
          <w:tab/>
        </w:r>
        <w:r w:rsidR="00F16794" w:rsidDel="00484E51">
          <w:tab/>
        </w:r>
        <w:r w:rsidR="00F16794" w:rsidDel="00484E51">
          <w:tab/>
        </w:r>
        <w:r w:rsidR="00F16794" w:rsidDel="00484E51">
          <w:tab/>
        </w:r>
        <w:r w:rsidR="00F16794" w:rsidDel="00484E51">
          <w:tab/>
        </w:r>
        <w:r w:rsidR="00F16794" w:rsidDel="00484E51">
          <w:tab/>
        </w:r>
        <w:r w:rsidR="00A90BBC" w:rsidDel="00484E51">
          <w:delText>S&amp;P</w:delText>
        </w:r>
        <w:r w:rsidR="00224FB5" w:rsidDel="00484E51">
          <w:delText xml:space="preserve"> = Timo Kaskinen</w:delText>
        </w:r>
        <w:r w:rsidR="00A90BBC" w:rsidDel="00484E51">
          <w:delText>, Timo Siira, Jarkko Närvänen</w:delText>
        </w:r>
      </w:del>
    </w:p>
    <w:p w:rsidR="00267F8F" w:rsidDel="00484E51" w:rsidRDefault="00F47606" w:rsidP="00FA13E8">
      <w:pPr>
        <w:pStyle w:val="NormaaliP"/>
        <w:rPr>
          <w:del w:id="688" w:author="Tekijä" w:date="2022-09-20T11:15:00Z"/>
        </w:rPr>
      </w:pPr>
      <w:del w:id="689" w:author="Tekijä" w:date="2022-09-20T11:15:00Z">
        <w:r w:rsidDel="00484E51">
          <w:delText>TV = Tero Viitala</w:delText>
        </w:r>
        <w:r w:rsidR="00F16794" w:rsidDel="00484E51">
          <w:tab/>
          <w:delText xml:space="preserve"> </w:delText>
        </w:r>
        <w:r w:rsidR="00F16794" w:rsidDel="00484E51">
          <w:tab/>
        </w:r>
        <w:r w:rsidR="00F16794" w:rsidDel="00484E51">
          <w:tab/>
        </w:r>
        <w:r w:rsidR="00F16794" w:rsidDel="00484E51">
          <w:tab/>
        </w:r>
        <w:r w:rsidR="00F16794" w:rsidDel="00484E51">
          <w:tab/>
        </w:r>
        <w:r w:rsidR="00F16794" w:rsidDel="00484E51">
          <w:tab/>
        </w:r>
        <w:r w:rsidR="00FF4E96" w:rsidDel="00484E51">
          <w:delText>TP = Tiina Penttinen</w:delText>
        </w:r>
      </w:del>
    </w:p>
    <w:p w:rsidR="00397841" w:rsidRPr="00397841" w:rsidRDefault="00267F8F" w:rsidP="00BD658D">
      <w:pPr>
        <w:pStyle w:val="NormaaliP"/>
      </w:pPr>
      <w:del w:id="690" w:author="Tekijä" w:date="2022-09-20T11:15:00Z">
        <w:r w:rsidDel="00484E51">
          <w:delText>MJ = Marko Jalonen</w:delText>
        </w:r>
        <w:r w:rsidR="006E5562" w:rsidDel="00484E51">
          <w:tab/>
        </w:r>
        <w:r w:rsidR="006E5562" w:rsidDel="00484E51">
          <w:tab/>
        </w:r>
        <w:r w:rsidR="006E5562" w:rsidDel="00484E51">
          <w:tab/>
        </w:r>
        <w:r w:rsidR="006E5562" w:rsidDel="00484E51">
          <w:tab/>
        </w:r>
        <w:r w:rsidR="006E5562" w:rsidDel="00484E51">
          <w:tab/>
        </w:r>
        <w:r w:rsidR="00314105" w:rsidDel="00484E51">
          <w:delText>ME = Marjut Eklund</w:delText>
        </w:r>
      </w:del>
      <w:del w:id="691" w:author="Tekijä" w:date="2022-09-20T11:16:00Z">
        <w:r w:rsidR="006660BD" w:rsidDel="00874FAD">
          <w:br w:type="page"/>
        </w:r>
      </w:del>
    </w:p>
    <w:p w:rsidR="00610D6E" w:rsidRDefault="00610D6E">
      <w:pPr>
        <w:jc w:val="center"/>
        <w:outlineLvl w:val="0"/>
      </w:pPr>
      <w:bookmarkStart w:id="692" w:name="_Toc32384907"/>
      <w:bookmarkStart w:id="693" w:name="_Toc33328968"/>
      <w:bookmarkStart w:id="694" w:name="_Toc114565139"/>
      <w:r>
        <w:rPr>
          <w:b/>
          <w:sz w:val="32"/>
        </w:rPr>
        <w:t>SISÄLLYSLUETTELO</w:t>
      </w:r>
      <w:bookmarkEnd w:id="692"/>
      <w:bookmarkEnd w:id="693"/>
      <w:bookmarkEnd w:id="694"/>
    </w:p>
    <w:p w:rsidR="00874FAD" w:rsidRPr="00195266"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14565138" w:history="1">
        <w:r w:rsidR="00874FAD" w:rsidRPr="00025EC8">
          <w:rPr>
            <w:rStyle w:val="Hyperlinkki"/>
            <w:bCs/>
            <w:noProof/>
          </w:rPr>
          <w:t>Potilastiedon arkiston CDA R2 Header</w:t>
        </w:r>
        <w:r w:rsidR="00874FAD">
          <w:rPr>
            <w:noProof/>
            <w:webHidden/>
          </w:rPr>
          <w:tab/>
        </w:r>
        <w:r w:rsidR="00874FAD">
          <w:rPr>
            <w:noProof/>
            <w:webHidden/>
          </w:rPr>
          <w:fldChar w:fldCharType="begin"/>
        </w:r>
        <w:r w:rsidR="00874FAD">
          <w:rPr>
            <w:noProof/>
            <w:webHidden/>
          </w:rPr>
          <w:instrText xml:space="preserve"> PAGEREF _Toc114565138 \h </w:instrText>
        </w:r>
        <w:r w:rsidR="00874FAD">
          <w:rPr>
            <w:noProof/>
            <w:webHidden/>
          </w:rPr>
        </w:r>
        <w:r w:rsidR="00874FAD">
          <w:rPr>
            <w:noProof/>
            <w:webHidden/>
          </w:rPr>
          <w:fldChar w:fldCharType="separate"/>
        </w:r>
        <w:r w:rsidR="00874FAD">
          <w:rPr>
            <w:noProof/>
            <w:webHidden/>
          </w:rPr>
          <w:t>1</w:t>
        </w:r>
        <w:r w:rsidR="00874FAD">
          <w:rPr>
            <w:noProof/>
            <w:webHidden/>
          </w:rPr>
          <w:fldChar w:fldCharType="end"/>
        </w:r>
      </w:hyperlink>
    </w:p>
    <w:p w:rsidR="00874FAD" w:rsidRPr="00195266" w:rsidRDefault="00874FAD">
      <w:pPr>
        <w:pStyle w:val="Sisluet1"/>
        <w:tabs>
          <w:tab w:val="right" w:leader="dot" w:pos="9911"/>
        </w:tabs>
        <w:rPr>
          <w:rFonts w:ascii="Calibri" w:hAnsi="Calibri"/>
          <w:b w:val="0"/>
          <w:caps w:val="0"/>
          <w:noProof/>
          <w:sz w:val="22"/>
          <w:szCs w:val="22"/>
          <w:lang w:eastAsia="fi-FI"/>
        </w:rPr>
      </w:pPr>
      <w:hyperlink w:anchor="_Toc114565139" w:history="1">
        <w:r w:rsidRPr="00025EC8">
          <w:rPr>
            <w:rStyle w:val="Hyperlinkki"/>
            <w:noProof/>
          </w:rPr>
          <w:t>SISÄLLYSLUETTELO</w:t>
        </w:r>
        <w:r>
          <w:rPr>
            <w:noProof/>
            <w:webHidden/>
          </w:rPr>
          <w:tab/>
        </w:r>
        <w:r>
          <w:rPr>
            <w:noProof/>
            <w:webHidden/>
          </w:rPr>
          <w:fldChar w:fldCharType="begin"/>
        </w:r>
        <w:r>
          <w:rPr>
            <w:noProof/>
            <w:webHidden/>
          </w:rPr>
          <w:instrText xml:space="preserve"> PAGEREF _Toc114565139 \h </w:instrText>
        </w:r>
        <w:r>
          <w:rPr>
            <w:noProof/>
            <w:webHidden/>
          </w:rPr>
        </w:r>
        <w:r>
          <w:rPr>
            <w:noProof/>
            <w:webHidden/>
          </w:rPr>
          <w:fldChar w:fldCharType="separate"/>
        </w:r>
        <w:r>
          <w:rPr>
            <w:noProof/>
            <w:webHidden/>
          </w:rPr>
          <w:t>1</w:t>
        </w:r>
        <w:r>
          <w:rPr>
            <w:noProof/>
            <w:webHidden/>
          </w:rPr>
          <w:fldChar w:fldCharType="end"/>
        </w:r>
      </w:hyperlink>
    </w:p>
    <w:p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0" w:history="1">
        <w:r w:rsidRPr="00025EC8">
          <w:rPr>
            <w:rStyle w:val="Hyperlinkki"/>
            <w:noProof/>
          </w:rPr>
          <w:t>1.</w:t>
        </w:r>
        <w:r w:rsidRPr="00195266">
          <w:rPr>
            <w:rFonts w:ascii="Calibri" w:hAnsi="Calibri"/>
            <w:b w:val="0"/>
            <w:caps w:val="0"/>
            <w:noProof/>
            <w:sz w:val="22"/>
            <w:szCs w:val="22"/>
            <w:lang w:eastAsia="fi-FI"/>
          </w:rPr>
          <w:tab/>
        </w:r>
        <w:r w:rsidRPr="00025EC8">
          <w:rPr>
            <w:rStyle w:val="Hyperlinkki"/>
            <w:noProof/>
          </w:rPr>
          <w:t>Johdanto</w:t>
        </w:r>
        <w:r>
          <w:rPr>
            <w:noProof/>
            <w:webHidden/>
          </w:rPr>
          <w:tab/>
        </w:r>
        <w:r>
          <w:rPr>
            <w:noProof/>
            <w:webHidden/>
          </w:rPr>
          <w:fldChar w:fldCharType="begin"/>
        </w:r>
        <w:r>
          <w:rPr>
            <w:noProof/>
            <w:webHidden/>
          </w:rPr>
          <w:instrText xml:space="preserve"> PAGEREF _Toc114565140 \h </w:instrText>
        </w:r>
        <w:r>
          <w:rPr>
            <w:noProof/>
            <w:webHidden/>
          </w:rPr>
        </w:r>
        <w:r>
          <w:rPr>
            <w:noProof/>
            <w:webHidden/>
          </w:rPr>
          <w:fldChar w:fldCharType="separate"/>
        </w:r>
        <w:r>
          <w:rPr>
            <w:noProof/>
            <w:webHidden/>
          </w:rPr>
          <w:t>3</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1"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_Toc114565141 \h </w:instrText>
        </w:r>
        <w:r>
          <w:rPr>
            <w:noProof/>
            <w:webHidden/>
          </w:rPr>
        </w:r>
        <w:r>
          <w:rPr>
            <w:noProof/>
            <w:webHidden/>
          </w:rPr>
          <w:fldChar w:fldCharType="separate"/>
        </w:r>
        <w:r>
          <w:rPr>
            <w:noProof/>
            <w:webHidden/>
          </w:rPr>
          <w:t>3</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2" w:history="1">
        <w:r w:rsidRPr="00025EC8">
          <w:rPr>
            <w:rStyle w:val="Hyperlinkki"/>
            <w:noProof/>
          </w:rPr>
          <w:t>CDA R2 asiakirjojen versiointi</w:t>
        </w:r>
        <w:r>
          <w:rPr>
            <w:noProof/>
            <w:webHidden/>
          </w:rPr>
          <w:tab/>
        </w:r>
        <w:r>
          <w:rPr>
            <w:noProof/>
            <w:webHidden/>
          </w:rPr>
          <w:fldChar w:fldCharType="begin"/>
        </w:r>
        <w:r>
          <w:rPr>
            <w:noProof/>
            <w:webHidden/>
          </w:rPr>
          <w:instrText xml:space="preserve"> PAGEREF _Toc114565142 \h </w:instrText>
        </w:r>
        <w:r>
          <w:rPr>
            <w:noProof/>
            <w:webHidden/>
          </w:rPr>
        </w:r>
        <w:r>
          <w:rPr>
            <w:noProof/>
            <w:webHidden/>
          </w:rPr>
          <w:fldChar w:fldCharType="separate"/>
        </w:r>
        <w:r>
          <w:rPr>
            <w:noProof/>
            <w:webHidden/>
          </w:rPr>
          <w:t>4</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3" w:history="1">
        <w:r w:rsidRPr="00025EC8">
          <w:rPr>
            <w:rStyle w:val="Hyperlinkki"/>
            <w:noProof/>
          </w:rPr>
          <w:t>CDA R2 asiakirjojen korjaus</w:t>
        </w:r>
        <w:r>
          <w:rPr>
            <w:noProof/>
            <w:webHidden/>
          </w:rPr>
          <w:tab/>
        </w:r>
        <w:r>
          <w:rPr>
            <w:noProof/>
            <w:webHidden/>
          </w:rPr>
          <w:fldChar w:fldCharType="begin"/>
        </w:r>
        <w:r>
          <w:rPr>
            <w:noProof/>
            <w:webHidden/>
          </w:rPr>
          <w:instrText xml:space="preserve"> PAGEREF _Toc114565143 \h </w:instrText>
        </w:r>
        <w:r>
          <w:rPr>
            <w:noProof/>
            <w:webHidden/>
          </w:rPr>
        </w:r>
        <w:r>
          <w:rPr>
            <w:noProof/>
            <w:webHidden/>
          </w:rPr>
          <w:fldChar w:fldCharType="separate"/>
        </w:r>
        <w:r>
          <w:rPr>
            <w:noProof/>
            <w:webHidden/>
          </w:rPr>
          <w:t>6</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4" w:history="1">
        <w:r w:rsidRPr="00025EC8">
          <w:rPr>
            <w:rStyle w:val="Hyperlinkki"/>
            <w:noProof/>
          </w:rPr>
          <w:t>CDA R2 asiakirjojen mitätöinti</w:t>
        </w:r>
        <w:r>
          <w:rPr>
            <w:noProof/>
            <w:webHidden/>
          </w:rPr>
          <w:tab/>
        </w:r>
        <w:r>
          <w:rPr>
            <w:noProof/>
            <w:webHidden/>
          </w:rPr>
          <w:fldChar w:fldCharType="begin"/>
        </w:r>
        <w:r>
          <w:rPr>
            <w:noProof/>
            <w:webHidden/>
          </w:rPr>
          <w:instrText xml:space="preserve"> PAGEREF _Toc114565144 \h </w:instrText>
        </w:r>
        <w:r>
          <w:rPr>
            <w:noProof/>
            <w:webHidden/>
          </w:rPr>
        </w:r>
        <w:r>
          <w:rPr>
            <w:noProof/>
            <w:webHidden/>
          </w:rPr>
          <w:fldChar w:fldCharType="separate"/>
        </w:r>
        <w:r>
          <w:rPr>
            <w:noProof/>
            <w:webHidden/>
          </w:rPr>
          <w:t>6</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5" w:history="1">
        <w:r w:rsidRPr="00025EC8">
          <w:rPr>
            <w:rStyle w:val="Hyperlinkki"/>
            <w:noProof/>
          </w:rPr>
          <w:t>CDA R2 asiakirjojen tilasiirtymät</w:t>
        </w:r>
        <w:r>
          <w:rPr>
            <w:noProof/>
            <w:webHidden/>
          </w:rPr>
          <w:tab/>
        </w:r>
        <w:r>
          <w:rPr>
            <w:noProof/>
            <w:webHidden/>
          </w:rPr>
          <w:fldChar w:fldCharType="begin"/>
        </w:r>
        <w:r>
          <w:rPr>
            <w:noProof/>
            <w:webHidden/>
          </w:rPr>
          <w:instrText xml:space="preserve"> PAGEREF _Toc114565145 \h </w:instrText>
        </w:r>
        <w:r>
          <w:rPr>
            <w:noProof/>
            <w:webHidden/>
          </w:rPr>
        </w:r>
        <w:r>
          <w:rPr>
            <w:noProof/>
            <w:webHidden/>
          </w:rPr>
          <w:fldChar w:fldCharType="separate"/>
        </w:r>
        <w:r>
          <w:rPr>
            <w:noProof/>
            <w:webHidden/>
          </w:rPr>
          <w:t>6</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6" w:history="1">
        <w:r w:rsidRPr="00025EC8">
          <w:rPr>
            <w:rStyle w:val="Hyperlinkki"/>
            <w:noProof/>
          </w:rPr>
          <w:t>CDA R2</w:t>
        </w:r>
        <w:r>
          <w:rPr>
            <w:noProof/>
            <w:webHidden/>
          </w:rPr>
          <w:tab/>
        </w:r>
        <w:r>
          <w:rPr>
            <w:noProof/>
            <w:webHidden/>
          </w:rPr>
          <w:fldChar w:fldCharType="begin"/>
        </w:r>
        <w:r>
          <w:rPr>
            <w:noProof/>
            <w:webHidden/>
          </w:rPr>
          <w:instrText xml:space="preserve"> PAGEREF _Toc114565146 \h </w:instrText>
        </w:r>
        <w:r>
          <w:rPr>
            <w:noProof/>
            <w:webHidden/>
          </w:rPr>
        </w:r>
        <w:r>
          <w:rPr>
            <w:noProof/>
            <w:webHidden/>
          </w:rPr>
          <w:fldChar w:fldCharType="separate"/>
        </w:r>
        <w:r>
          <w:rPr>
            <w:noProof/>
            <w:webHidden/>
          </w:rPr>
          <w:t>11</w:t>
        </w:r>
        <w:r>
          <w:rPr>
            <w:noProof/>
            <w:webHidden/>
          </w:rPr>
          <w:fldChar w:fldCharType="end"/>
        </w:r>
      </w:hyperlink>
    </w:p>
    <w:p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147" w:history="1">
        <w:r w:rsidRPr="00025EC8">
          <w:rPr>
            <w:rStyle w:val="Hyperlinkki"/>
            <w:noProof/>
          </w:rPr>
          <w:t>2.</w:t>
        </w:r>
        <w:r w:rsidRPr="00195266">
          <w:rPr>
            <w:rFonts w:ascii="Calibri" w:hAnsi="Calibri"/>
            <w:b w:val="0"/>
            <w:caps w:val="0"/>
            <w:noProof/>
            <w:sz w:val="22"/>
            <w:szCs w:val="22"/>
            <w:lang w:eastAsia="fi-FI"/>
          </w:rPr>
          <w:tab/>
        </w:r>
        <w:r w:rsidRPr="00025EC8">
          <w:rPr>
            <w:rStyle w:val="Hyperlinkki"/>
            <w:noProof/>
          </w:rPr>
          <w:t>Header</w:t>
        </w:r>
        <w:r>
          <w:rPr>
            <w:noProof/>
            <w:webHidden/>
          </w:rPr>
          <w:tab/>
        </w:r>
        <w:r>
          <w:rPr>
            <w:noProof/>
            <w:webHidden/>
          </w:rPr>
          <w:fldChar w:fldCharType="begin"/>
        </w:r>
        <w:r>
          <w:rPr>
            <w:noProof/>
            <w:webHidden/>
          </w:rPr>
          <w:instrText xml:space="preserve"> PAGEREF _Toc114565147 \h </w:instrText>
        </w:r>
        <w:r>
          <w:rPr>
            <w:noProof/>
            <w:webHidden/>
          </w:rPr>
        </w:r>
        <w:r>
          <w:rPr>
            <w:noProof/>
            <w:webHidden/>
          </w:rPr>
          <w:fldChar w:fldCharType="separate"/>
        </w:r>
        <w:r>
          <w:rPr>
            <w:noProof/>
            <w:webHidden/>
          </w:rPr>
          <w:t>12</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8" w:history="1">
        <w:r w:rsidRPr="00025EC8">
          <w:rPr>
            <w:rStyle w:val="Hyperlinkki"/>
            <w:noProof/>
          </w:rPr>
          <w:t>CDA R2 pakolliset tiedot</w:t>
        </w:r>
        <w:r>
          <w:rPr>
            <w:noProof/>
            <w:webHidden/>
          </w:rPr>
          <w:tab/>
        </w:r>
        <w:r>
          <w:rPr>
            <w:noProof/>
            <w:webHidden/>
          </w:rPr>
          <w:fldChar w:fldCharType="begin"/>
        </w:r>
        <w:r>
          <w:rPr>
            <w:noProof/>
            <w:webHidden/>
          </w:rPr>
          <w:instrText xml:space="preserve"> PAGEREF _Toc114565148 \h </w:instrText>
        </w:r>
        <w:r>
          <w:rPr>
            <w:noProof/>
            <w:webHidden/>
          </w:rPr>
        </w:r>
        <w:r>
          <w:rPr>
            <w:noProof/>
            <w:webHidden/>
          </w:rPr>
          <w:fldChar w:fldCharType="separate"/>
        </w:r>
        <w:r>
          <w:rPr>
            <w:noProof/>
            <w:webHidden/>
          </w:rPr>
          <w:t>12</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49" w:history="1">
        <w:r w:rsidRPr="00025EC8">
          <w:rPr>
            <w:rStyle w:val="Hyperlinkki"/>
            <w:noProof/>
          </w:rPr>
          <w:t>CDA R2 asiakirja</w:t>
        </w:r>
        <w:r>
          <w:rPr>
            <w:noProof/>
            <w:webHidden/>
          </w:rPr>
          <w:tab/>
        </w:r>
        <w:r>
          <w:rPr>
            <w:noProof/>
            <w:webHidden/>
          </w:rPr>
          <w:fldChar w:fldCharType="begin"/>
        </w:r>
        <w:r>
          <w:rPr>
            <w:noProof/>
            <w:webHidden/>
          </w:rPr>
          <w:instrText xml:space="preserve"> PAGEREF _Toc114565149 \h </w:instrText>
        </w:r>
        <w:r>
          <w:rPr>
            <w:noProof/>
            <w:webHidden/>
          </w:rPr>
        </w:r>
        <w:r>
          <w:rPr>
            <w:noProof/>
            <w:webHidden/>
          </w:rPr>
          <w:fldChar w:fldCharType="separate"/>
        </w:r>
        <w:r>
          <w:rPr>
            <w:noProof/>
            <w:webHidden/>
          </w:rPr>
          <w:t>14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0" w:history="1">
        <w:r w:rsidRPr="00025EC8">
          <w:rPr>
            <w:rStyle w:val="Hyperlinkki"/>
            <w:noProof/>
          </w:rPr>
          <w:t>ClinicalDocument.realmCode – asiakirjan aluekoodi</w:t>
        </w:r>
        <w:r>
          <w:rPr>
            <w:noProof/>
            <w:webHidden/>
          </w:rPr>
          <w:tab/>
        </w:r>
        <w:r>
          <w:rPr>
            <w:noProof/>
            <w:webHidden/>
          </w:rPr>
          <w:fldChar w:fldCharType="begin"/>
        </w:r>
        <w:r>
          <w:rPr>
            <w:noProof/>
            <w:webHidden/>
          </w:rPr>
          <w:instrText xml:space="preserve"> PAGEREF _Toc114565150 \h </w:instrText>
        </w:r>
        <w:r>
          <w:rPr>
            <w:noProof/>
            <w:webHidden/>
          </w:rPr>
        </w:r>
        <w:r>
          <w:rPr>
            <w:noProof/>
            <w:webHidden/>
          </w:rPr>
          <w:fldChar w:fldCharType="separate"/>
        </w:r>
        <w:r>
          <w:rPr>
            <w:noProof/>
            <w:webHidden/>
          </w:rPr>
          <w:t>14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1" w:history="1">
        <w:r w:rsidRPr="00025EC8">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_Toc114565151 \h </w:instrText>
        </w:r>
        <w:r>
          <w:rPr>
            <w:noProof/>
            <w:webHidden/>
          </w:rPr>
        </w:r>
        <w:r>
          <w:rPr>
            <w:noProof/>
            <w:webHidden/>
          </w:rPr>
          <w:fldChar w:fldCharType="separate"/>
        </w:r>
        <w:r>
          <w:rPr>
            <w:noProof/>
            <w:webHidden/>
          </w:rPr>
          <w:t>14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2" w:history="1">
        <w:r w:rsidRPr="00025EC8">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_Toc114565152 \h </w:instrText>
        </w:r>
        <w:r>
          <w:rPr>
            <w:noProof/>
            <w:webHidden/>
          </w:rPr>
        </w:r>
        <w:r>
          <w:rPr>
            <w:noProof/>
            <w:webHidden/>
          </w:rPr>
          <w:fldChar w:fldCharType="separate"/>
        </w:r>
        <w:r>
          <w:rPr>
            <w:noProof/>
            <w:webHidden/>
          </w:rPr>
          <w:t>15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3" w:history="1">
        <w:r w:rsidRPr="00025EC8">
          <w:rPr>
            <w:rStyle w:val="Hyperlinkki"/>
            <w:noProof/>
          </w:rPr>
          <w:t>ClinicalDocument.id - asiakirjan yksilöintitunnus</w:t>
        </w:r>
        <w:r>
          <w:rPr>
            <w:noProof/>
            <w:webHidden/>
          </w:rPr>
          <w:tab/>
        </w:r>
        <w:r>
          <w:rPr>
            <w:noProof/>
            <w:webHidden/>
          </w:rPr>
          <w:fldChar w:fldCharType="begin"/>
        </w:r>
        <w:r>
          <w:rPr>
            <w:noProof/>
            <w:webHidden/>
          </w:rPr>
          <w:instrText xml:space="preserve"> PAGEREF _Toc114565153 \h </w:instrText>
        </w:r>
        <w:r>
          <w:rPr>
            <w:noProof/>
            <w:webHidden/>
          </w:rPr>
        </w:r>
        <w:r>
          <w:rPr>
            <w:noProof/>
            <w:webHidden/>
          </w:rPr>
          <w:fldChar w:fldCharType="separate"/>
        </w:r>
        <w:r>
          <w:rPr>
            <w:noProof/>
            <w:webHidden/>
          </w:rPr>
          <w:t>15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4" w:history="1">
        <w:r w:rsidRPr="00025EC8">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_Toc114565154 \h </w:instrText>
        </w:r>
        <w:r>
          <w:rPr>
            <w:noProof/>
            <w:webHidden/>
          </w:rPr>
        </w:r>
        <w:r>
          <w:rPr>
            <w:noProof/>
            <w:webHidden/>
          </w:rPr>
          <w:fldChar w:fldCharType="separate"/>
        </w:r>
        <w:r>
          <w:rPr>
            <w:noProof/>
            <w:webHidden/>
          </w:rPr>
          <w:t>16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5" w:history="1">
        <w:r w:rsidRPr="00025EC8">
          <w:rPr>
            <w:rStyle w:val="Hyperlinkki"/>
            <w:noProof/>
          </w:rPr>
          <w:t>ClinicalDocument.title – asiakirjan otsikko</w:t>
        </w:r>
        <w:r>
          <w:rPr>
            <w:noProof/>
            <w:webHidden/>
          </w:rPr>
          <w:tab/>
        </w:r>
        <w:r>
          <w:rPr>
            <w:noProof/>
            <w:webHidden/>
          </w:rPr>
          <w:fldChar w:fldCharType="begin"/>
        </w:r>
        <w:r>
          <w:rPr>
            <w:noProof/>
            <w:webHidden/>
          </w:rPr>
          <w:instrText xml:space="preserve"> PAGEREF _Toc114565155 \h </w:instrText>
        </w:r>
        <w:r>
          <w:rPr>
            <w:noProof/>
            <w:webHidden/>
          </w:rPr>
        </w:r>
        <w:r>
          <w:rPr>
            <w:noProof/>
            <w:webHidden/>
          </w:rPr>
          <w:fldChar w:fldCharType="separate"/>
        </w:r>
        <w:r>
          <w:rPr>
            <w:noProof/>
            <w:webHidden/>
          </w:rPr>
          <w:t>17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6" w:history="1">
        <w:r w:rsidRPr="00025EC8">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_Toc114565156 \h </w:instrText>
        </w:r>
        <w:r>
          <w:rPr>
            <w:noProof/>
            <w:webHidden/>
          </w:rPr>
        </w:r>
        <w:r>
          <w:rPr>
            <w:noProof/>
            <w:webHidden/>
          </w:rPr>
          <w:fldChar w:fldCharType="separate"/>
        </w:r>
        <w:r>
          <w:rPr>
            <w:noProof/>
            <w:webHidden/>
          </w:rPr>
          <w:t>17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7" w:history="1">
        <w:r w:rsidRPr="00025EC8">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_Toc114565157 \h </w:instrText>
        </w:r>
        <w:r>
          <w:rPr>
            <w:noProof/>
            <w:webHidden/>
          </w:rPr>
        </w:r>
        <w:r>
          <w:rPr>
            <w:noProof/>
            <w:webHidden/>
          </w:rPr>
          <w:fldChar w:fldCharType="separate"/>
        </w:r>
        <w:r>
          <w:rPr>
            <w:noProof/>
            <w:webHidden/>
          </w:rPr>
          <w:t>17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8" w:history="1">
        <w:r w:rsidRPr="00025EC8">
          <w:rPr>
            <w:rStyle w:val="Hyperlinkki"/>
            <w:noProof/>
          </w:rPr>
          <w:t>ClinicalDocument.languageCode – asiakirjan kieli</w:t>
        </w:r>
        <w:r>
          <w:rPr>
            <w:noProof/>
            <w:webHidden/>
          </w:rPr>
          <w:tab/>
        </w:r>
        <w:r>
          <w:rPr>
            <w:noProof/>
            <w:webHidden/>
          </w:rPr>
          <w:fldChar w:fldCharType="begin"/>
        </w:r>
        <w:r>
          <w:rPr>
            <w:noProof/>
            <w:webHidden/>
          </w:rPr>
          <w:instrText xml:space="preserve"> PAGEREF _Toc114565158 \h </w:instrText>
        </w:r>
        <w:r>
          <w:rPr>
            <w:noProof/>
            <w:webHidden/>
          </w:rPr>
        </w:r>
        <w:r>
          <w:rPr>
            <w:noProof/>
            <w:webHidden/>
          </w:rPr>
          <w:fldChar w:fldCharType="separate"/>
        </w:r>
        <w:r>
          <w:rPr>
            <w:noProof/>
            <w:webHidden/>
          </w:rPr>
          <w:t>18</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59" w:history="1">
        <w:r w:rsidRPr="00025EC8">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_Toc114565159 \h </w:instrText>
        </w:r>
        <w:r>
          <w:rPr>
            <w:noProof/>
            <w:webHidden/>
          </w:rPr>
        </w:r>
        <w:r>
          <w:rPr>
            <w:noProof/>
            <w:webHidden/>
          </w:rPr>
          <w:fldChar w:fldCharType="separate"/>
        </w:r>
        <w:r>
          <w:rPr>
            <w:noProof/>
            <w:webHidden/>
          </w:rPr>
          <w:t>19</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0" w:history="1">
        <w:r w:rsidRPr="00025EC8">
          <w:rPr>
            <w:rStyle w:val="Hyperlinkki"/>
            <w:noProof/>
          </w:rPr>
          <w:t>ClinicalDocument.versionNumber – asiakirjan versio</w:t>
        </w:r>
        <w:r>
          <w:rPr>
            <w:noProof/>
            <w:webHidden/>
          </w:rPr>
          <w:tab/>
        </w:r>
        <w:r>
          <w:rPr>
            <w:noProof/>
            <w:webHidden/>
          </w:rPr>
          <w:fldChar w:fldCharType="begin"/>
        </w:r>
        <w:r>
          <w:rPr>
            <w:noProof/>
            <w:webHidden/>
          </w:rPr>
          <w:instrText xml:space="preserve"> PAGEREF _Toc114565160 \h </w:instrText>
        </w:r>
        <w:r>
          <w:rPr>
            <w:noProof/>
            <w:webHidden/>
          </w:rPr>
        </w:r>
        <w:r>
          <w:rPr>
            <w:noProof/>
            <w:webHidden/>
          </w:rPr>
          <w:fldChar w:fldCharType="separate"/>
        </w:r>
        <w:r>
          <w:rPr>
            <w:noProof/>
            <w:webHidden/>
          </w:rPr>
          <w:t>19</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1" w:history="1">
        <w:r w:rsidRPr="00025EC8">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_Toc114565161 \h </w:instrText>
        </w:r>
        <w:r>
          <w:rPr>
            <w:noProof/>
            <w:webHidden/>
          </w:rPr>
        </w:r>
        <w:r>
          <w:rPr>
            <w:noProof/>
            <w:webHidden/>
          </w:rPr>
          <w:fldChar w:fldCharType="separate"/>
        </w:r>
        <w:r>
          <w:rPr>
            <w:noProof/>
            <w:webHidden/>
          </w:rPr>
          <w:t>19</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2" w:history="1">
        <w:r w:rsidRPr="00025EC8">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_Toc114565162 \h </w:instrText>
        </w:r>
        <w:r>
          <w:rPr>
            <w:noProof/>
            <w:webHidden/>
          </w:rPr>
        </w:r>
        <w:r>
          <w:rPr>
            <w:noProof/>
            <w:webHidden/>
          </w:rPr>
          <w:fldChar w:fldCharType="separate"/>
        </w:r>
        <w:r>
          <w:rPr>
            <w:noProof/>
            <w:webHidden/>
          </w:rPr>
          <w:t>19</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3" w:history="1">
        <w:r w:rsidRPr="00025EC8">
          <w:rPr>
            <w:rStyle w:val="Hyperlinkki"/>
            <w:noProof/>
          </w:rPr>
          <w:t>ClinicalDocument.author – ammattihenkilö / laite</w:t>
        </w:r>
        <w:r>
          <w:rPr>
            <w:noProof/>
            <w:webHidden/>
          </w:rPr>
          <w:tab/>
        </w:r>
        <w:r>
          <w:rPr>
            <w:noProof/>
            <w:webHidden/>
          </w:rPr>
          <w:fldChar w:fldCharType="begin"/>
        </w:r>
        <w:r>
          <w:rPr>
            <w:noProof/>
            <w:webHidden/>
          </w:rPr>
          <w:instrText xml:space="preserve"> PAGEREF _Toc114565163 \h </w:instrText>
        </w:r>
        <w:r>
          <w:rPr>
            <w:noProof/>
            <w:webHidden/>
          </w:rPr>
        </w:r>
        <w:r>
          <w:rPr>
            <w:noProof/>
            <w:webHidden/>
          </w:rPr>
          <w:fldChar w:fldCharType="separate"/>
        </w:r>
        <w:r>
          <w:rPr>
            <w:noProof/>
            <w:webHidden/>
          </w:rPr>
          <w:t>21</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4" w:history="1">
        <w:r w:rsidRPr="00025EC8">
          <w:rPr>
            <w:rStyle w:val="Hyperlinkki"/>
            <w:noProof/>
          </w:rPr>
          <w:t>ClinicalDocument.dataEnterer  – asiakirjan alkuperäinen rekisterinpitäjä</w:t>
        </w:r>
        <w:r>
          <w:rPr>
            <w:noProof/>
            <w:webHidden/>
          </w:rPr>
          <w:tab/>
        </w:r>
        <w:r>
          <w:rPr>
            <w:noProof/>
            <w:webHidden/>
          </w:rPr>
          <w:fldChar w:fldCharType="begin"/>
        </w:r>
        <w:r>
          <w:rPr>
            <w:noProof/>
            <w:webHidden/>
          </w:rPr>
          <w:instrText xml:space="preserve"> PAGEREF _Toc114565164 \h </w:instrText>
        </w:r>
        <w:r>
          <w:rPr>
            <w:noProof/>
            <w:webHidden/>
          </w:rPr>
        </w:r>
        <w:r>
          <w:rPr>
            <w:noProof/>
            <w:webHidden/>
          </w:rPr>
          <w:fldChar w:fldCharType="separate"/>
        </w:r>
        <w:r>
          <w:rPr>
            <w:noProof/>
            <w:webHidden/>
          </w:rPr>
          <w:t>23</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5" w:history="1">
        <w:r w:rsidRPr="00025EC8">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_Toc114565165 \h </w:instrText>
        </w:r>
        <w:r>
          <w:rPr>
            <w:noProof/>
            <w:webHidden/>
          </w:rPr>
        </w:r>
        <w:r>
          <w:rPr>
            <w:noProof/>
            <w:webHidden/>
          </w:rPr>
          <w:fldChar w:fldCharType="separate"/>
        </w:r>
        <w:r>
          <w:rPr>
            <w:noProof/>
            <w:webHidden/>
          </w:rPr>
          <w:t>24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6" w:history="1">
        <w:r w:rsidRPr="00025EC8">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_Toc114565166 \h </w:instrText>
        </w:r>
        <w:r>
          <w:rPr>
            <w:noProof/>
            <w:webHidden/>
          </w:rPr>
        </w:r>
        <w:r>
          <w:rPr>
            <w:noProof/>
            <w:webHidden/>
          </w:rPr>
          <w:fldChar w:fldCharType="separate"/>
        </w:r>
        <w:r>
          <w:rPr>
            <w:noProof/>
            <w:webHidden/>
          </w:rPr>
          <w:t>24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7" w:history="1">
        <w:r w:rsidRPr="00025EC8">
          <w:rPr>
            <w:rStyle w:val="Hyperlinkki"/>
            <w:noProof/>
          </w:rPr>
          <w:t>ClinicalDocument.informationRecipient</w:t>
        </w:r>
        <w:r>
          <w:rPr>
            <w:noProof/>
            <w:webHidden/>
          </w:rPr>
          <w:tab/>
        </w:r>
        <w:r>
          <w:rPr>
            <w:noProof/>
            <w:webHidden/>
          </w:rPr>
          <w:fldChar w:fldCharType="begin"/>
        </w:r>
        <w:r>
          <w:rPr>
            <w:noProof/>
            <w:webHidden/>
          </w:rPr>
          <w:instrText xml:space="preserve"> PAGEREF _Toc114565167 \h </w:instrText>
        </w:r>
        <w:r>
          <w:rPr>
            <w:noProof/>
            <w:webHidden/>
          </w:rPr>
        </w:r>
        <w:r>
          <w:rPr>
            <w:noProof/>
            <w:webHidden/>
          </w:rPr>
          <w:fldChar w:fldCharType="separate"/>
        </w:r>
        <w:r>
          <w:rPr>
            <w:noProof/>
            <w:webHidden/>
          </w:rPr>
          <w:t>24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8" w:history="1">
        <w:r w:rsidRPr="00025EC8">
          <w:rPr>
            <w:rStyle w:val="Hyperlinkki"/>
            <w:noProof/>
          </w:rPr>
          <w:t>ClinicalDocument.legalAuthenticator (ei käytössä Suomessa)</w:t>
        </w:r>
        <w:r>
          <w:rPr>
            <w:noProof/>
            <w:webHidden/>
          </w:rPr>
          <w:tab/>
        </w:r>
        <w:r>
          <w:rPr>
            <w:noProof/>
            <w:webHidden/>
          </w:rPr>
          <w:fldChar w:fldCharType="begin"/>
        </w:r>
        <w:r>
          <w:rPr>
            <w:noProof/>
            <w:webHidden/>
          </w:rPr>
          <w:instrText xml:space="preserve"> PAGEREF _Toc114565168 \h </w:instrText>
        </w:r>
        <w:r>
          <w:rPr>
            <w:noProof/>
            <w:webHidden/>
          </w:rPr>
        </w:r>
        <w:r>
          <w:rPr>
            <w:noProof/>
            <w:webHidden/>
          </w:rPr>
          <w:fldChar w:fldCharType="separate"/>
        </w:r>
        <w:r>
          <w:rPr>
            <w:noProof/>
            <w:webHidden/>
          </w:rPr>
          <w:t>24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69" w:history="1">
        <w:r w:rsidRPr="00025EC8">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_Toc114565169 \h </w:instrText>
        </w:r>
        <w:r>
          <w:rPr>
            <w:noProof/>
            <w:webHidden/>
          </w:rPr>
        </w:r>
        <w:r>
          <w:rPr>
            <w:noProof/>
            <w:webHidden/>
          </w:rPr>
          <w:fldChar w:fldCharType="separate"/>
        </w:r>
        <w:r>
          <w:rPr>
            <w:noProof/>
            <w:webHidden/>
          </w:rPr>
          <w:t>24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0" w:history="1">
        <w:r w:rsidRPr="00025EC8">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_Toc114565170 \h </w:instrText>
        </w:r>
        <w:r>
          <w:rPr>
            <w:noProof/>
            <w:webHidden/>
          </w:rPr>
        </w:r>
        <w:r>
          <w:rPr>
            <w:noProof/>
            <w:webHidden/>
          </w:rPr>
          <w:fldChar w:fldCharType="separate"/>
        </w:r>
        <w:r>
          <w:rPr>
            <w:noProof/>
            <w:webHidden/>
          </w:rPr>
          <w:t>25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1" w:history="1">
        <w:r w:rsidRPr="00025EC8">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_Toc114565171 \h </w:instrText>
        </w:r>
        <w:r>
          <w:rPr>
            <w:noProof/>
            <w:webHidden/>
          </w:rPr>
        </w:r>
        <w:r>
          <w:rPr>
            <w:noProof/>
            <w:webHidden/>
          </w:rPr>
          <w:fldChar w:fldCharType="separate"/>
        </w:r>
        <w:r>
          <w:rPr>
            <w:noProof/>
            <w:webHidden/>
          </w:rPr>
          <w:t>25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2" w:history="1">
        <w:r w:rsidRPr="00025EC8">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_Toc114565172 \h </w:instrText>
        </w:r>
        <w:r>
          <w:rPr>
            <w:noProof/>
            <w:webHidden/>
          </w:rPr>
        </w:r>
        <w:r>
          <w:rPr>
            <w:noProof/>
            <w:webHidden/>
          </w:rPr>
          <w:fldChar w:fldCharType="separate"/>
        </w:r>
        <w:r>
          <w:rPr>
            <w:noProof/>
            <w:webHidden/>
          </w:rPr>
          <w:t>26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3" w:history="1">
        <w:r w:rsidRPr="00025EC8">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_Toc114565173 \h </w:instrText>
        </w:r>
        <w:r>
          <w:rPr>
            <w:noProof/>
            <w:webHidden/>
          </w:rPr>
        </w:r>
        <w:r>
          <w:rPr>
            <w:noProof/>
            <w:webHidden/>
          </w:rPr>
          <w:fldChar w:fldCharType="separate"/>
        </w:r>
        <w:r>
          <w:rPr>
            <w:noProof/>
            <w:webHidden/>
          </w:rPr>
          <w:t>27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4" w:history="1">
        <w:r w:rsidRPr="00025EC8">
          <w:rPr>
            <w:rStyle w:val="Hyperlinkki"/>
            <w:noProof/>
          </w:rPr>
          <w:t>ClinicalDocument.authorization - valtuudet</w:t>
        </w:r>
        <w:r>
          <w:rPr>
            <w:noProof/>
            <w:webHidden/>
          </w:rPr>
          <w:tab/>
        </w:r>
        <w:r>
          <w:rPr>
            <w:noProof/>
            <w:webHidden/>
          </w:rPr>
          <w:fldChar w:fldCharType="begin"/>
        </w:r>
        <w:r>
          <w:rPr>
            <w:noProof/>
            <w:webHidden/>
          </w:rPr>
          <w:instrText xml:space="preserve"> PAGEREF _Toc114565174 \h </w:instrText>
        </w:r>
        <w:r>
          <w:rPr>
            <w:noProof/>
            <w:webHidden/>
          </w:rPr>
        </w:r>
        <w:r>
          <w:rPr>
            <w:noProof/>
            <w:webHidden/>
          </w:rPr>
          <w:fldChar w:fldCharType="separate"/>
        </w:r>
        <w:r>
          <w:rPr>
            <w:noProof/>
            <w:webHidden/>
          </w:rPr>
          <w:t>27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5" w:history="1">
        <w:r w:rsidRPr="00025EC8">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_Toc114565175 \h </w:instrText>
        </w:r>
        <w:r>
          <w:rPr>
            <w:noProof/>
            <w:webHidden/>
          </w:rPr>
        </w:r>
        <w:r>
          <w:rPr>
            <w:noProof/>
            <w:webHidden/>
          </w:rPr>
          <w:fldChar w:fldCharType="separate"/>
        </w:r>
        <w:r>
          <w:rPr>
            <w:noProof/>
            <w:webHidden/>
          </w:rPr>
          <w:t>29</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76" w:history="1">
        <w:r w:rsidRPr="00025EC8">
          <w:rPr>
            <w:rStyle w:val="Hyperlinkki"/>
            <w:noProof/>
          </w:rPr>
          <w:t>Paikalliset laajennukset</w:t>
        </w:r>
        <w:r>
          <w:rPr>
            <w:noProof/>
            <w:webHidden/>
          </w:rPr>
          <w:tab/>
        </w:r>
        <w:r>
          <w:rPr>
            <w:noProof/>
            <w:webHidden/>
          </w:rPr>
          <w:fldChar w:fldCharType="begin"/>
        </w:r>
        <w:r>
          <w:rPr>
            <w:noProof/>
            <w:webHidden/>
          </w:rPr>
          <w:instrText xml:space="preserve"> PAGEREF _Toc114565176 \h </w:instrText>
        </w:r>
        <w:r>
          <w:rPr>
            <w:noProof/>
            <w:webHidden/>
          </w:rPr>
        </w:r>
        <w:r>
          <w:rPr>
            <w:noProof/>
            <w:webHidden/>
          </w:rPr>
          <w:fldChar w:fldCharType="separate"/>
        </w:r>
        <w:r>
          <w:rPr>
            <w:noProof/>
            <w:webHidden/>
          </w:rPr>
          <w:t>32</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7" w:history="1">
        <w:r w:rsidRPr="00025EC8">
          <w:rPr>
            <w:rStyle w:val="Hyperlinkki"/>
            <w:noProof/>
          </w:rPr>
          <w:t>Paikallisten laajennusten lisäys</w:t>
        </w:r>
        <w:r>
          <w:rPr>
            <w:noProof/>
            <w:webHidden/>
          </w:rPr>
          <w:tab/>
        </w:r>
        <w:r>
          <w:rPr>
            <w:noProof/>
            <w:webHidden/>
          </w:rPr>
          <w:fldChar w:fldCharType="begin"/>
        </w:r>
        <w:r>
          <w:rPr>
            <w:noProof/>
            <w:webHidden/>
          </w:rPr>
          <w:instrText xml:space="preserve"> PAGEREF _Toc114565177 \h </w:instrText>
        </w:r>
        <w:r>
          <w:rPr>
            <w:noProof/>
            <w:webHidden/>
          </w:rPr>
        </w:r>
        <w:r>
          <w:rPr>
            <w:noProof/>
            <w:webHidden/>
          </w:rPr>
          <w:fldChar w:fldCharType="separate"/>
        </w:r>
        <w:r>
          <w:rPr>
            <w:noProof/>
            <w:webHidden/>
          </w:rPr>
          <w:t>32</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8" w:history="1">
        <w:r w:rsidRPr="00025EC8">
          <w:rPr>
            <w:rStyle w:val="Hyperlinkki"/>
            <w:noProof/>
          </w:rPr>
          <w:t>Paikallisten laajennusten validointi</w:t>
        </w:r>
        <w:r>
          <w:rPr>
            <w:noProof/>
            <w:webHidden/>
          </w:rPr>
          <w:tab/>
        </w:r>
        <w:r>
          <w:rPr>
            <w:noProof/>
            <w:webHidden/>
          </w:rPr>
          <w:fldChar w:fldCharType="begin"/>
        </w:r>
        <w:r>
          <w:rPr>
            <w:noProof/>
            <w:webHidden/>
          </w:rPr>
          <w:instrText xml:space="preserve"> PAGEREF _Toc114565178 \h </w:instrText>
        </w:r>
        <w:r>
          <w:rPr>
            <w:noProof/>
            <w:webHidden/>
          </w:rPr>
        </w:r>
        <w:r>
          <w:rPr>
            <w:noProof/>
            <w:webHidden/>
          </w:rPr>
          <w:fldChar w:fldCharType="separate"/>
        </w:r>
        <w:r>
          <w:rPr>
            <w:noProof/>
            <w:webHidden/>
          </w:rPr>
          <w:t>33</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79" w:history="1">
        <w:r w:rsidRPr="00025EC8">
          <w:rPr>
            <w:rStyle w:val="Hyperlinkki"/>
            <w:noProof/>
          </w:rPr>
          <w:t>Tulostaminen tyylitiedostolla</w:t>
        </w:r>
        <w:r>
          <w:rPr>
            <w:noProof/>
            <w:webHidden/>
          </w:rPr>
          <w:tab/>
        </w:r>
        <w:r>
          <w:rPr>
            <w:noProof/>
            <w:webHidden/>
          </w:rPr>
          <w:fldChar w:fldCharType="begin"/>
        </w:r>
        <w:r>
          <w:rPr>
            <w:noProof/>
            <w:webHidden/>
          </w:rPr>
          <w:instrText xml:space="preserve"> PAGEREF _Toc114565179 \h </w:instrText>
        </w:r>
        <w:r>
          <w:rPr>
            <w:noProof/>
            <w:webHidden/>
          </w:rPr>
        </w:r>
        <w:r>
          <w:rPr>
            <w:noProof/>
            <w:webHidden/>
          </w:rPr>
          <w:fldChar w:fldCharType="separate"/>
        </w:r>
        <w:r>
          <w:rPr>
            <w:noProof/>
            <w:webHidden/>
          </w:rPr>
          <w:t>35</w:t>
        </w:r>
        <w:r>
          <w:rPr>
            <w:noProof/>
            <w:webHidden/>
          </w:rPr>
          <w:fldChar w:fldCharType="end"/>
        </w:r>
      </w:hyperlink>
    </w:p>
    <w:p w:rsidR="00874FAD" w:rsidRPr="00195266" w:rsidRDefault="00874FAD">
      <w:pPr>
        <w:pStyle w:val="Sisluet2"/>
        <w:tabs>
          <w:tab w:val="right" w:leader="dot" w:pos="9911"/>
        </w:tabs>
        <w:rPr>
          <w:rFonts w:ascii="Calibri" w:hAnsi="Calibri"/>
          <w:smallCaps w:val="0"/>
          <w:noProof/>
          <w:sz w:val="22"/>
          <w:szCs w:val="22"/>
          <w:lang w:eastAsia="fi-FI"/>
        </w:rPr>
      </w:pPr>
      <w:hyperlink w:anchor="_Toc114565180" w:history="1">
        <w:r w:rsidRPr="00025EC8">
          <w:rPr>
            <w:rStyle w:val="Hyperlinkki"/>
            <w:noProof/>
          </w:rPr>
          <w:t>Paikallisten laajennusten luettelo</w:t>
        </w:r>
        <w:r>
          <w:rPr>
            <w:noProof/>
            <w:webHidden/>
          </w:rPr>
          <w:tab/>
        </w:r>
        <w:r>
          <w:rPr>
            <w:noProof/>
            <w:webHidden/>
          </w:rPr>
          <w:fldChar w:fldCharType="begin"/>
        </w:r>
        <w:r>
          <w:rPr>
            <w:noProof/>
            <w:webHidden/>
          </w:rPr>
          <w:instrText xml:space="preserve"> PAGEREF _Toc114565180 \h </w:instrText>
        </w:r>
        <w:r>
          <w:rPr>
            <w:noProof/>
            <w:webHidden/>
          </w:rPr>
        </w:r>
        <w:r>
          <w:rPr>
            <w:noProof/>
            <w:webHidden/>
          </w:rPr>
          <w:fldChar w:fldCharType="separate"/>
        </w:r>
        <w:r>
          <w:rPr>
            <w:noProof/>
            <w:webHidden/>
          </w:rPr>
          <w:t>35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1" w:history="1">
        <w:r w:rsidRPr="00025EC8">
          <w:rPr>
            <w:rStyle w:val="Hyperlinkki"/>
            <w:noProof/>
          </w:rPr>
          <w:t>hl7fi:description - asiakirjan kuvaus (poistettu)</w:t>
        </w:r>
        <w:r>
          <w:rPr>
            <w:noProof/>
            <w:webHidden/>
          </w:rPr>
          <w:tab/>
        </w:r>
        <w:r>
          <w:rPr>
            <w:noProof/>
            <w:webHidden/>
          </w:rPr>
          <w:fldChar w:fldCharType="begin"/>
        </w:r>
        <w:r>
          <w:rPr>
            <w:noProof/>
            <w:webHidden/>
          </w:rPr>
          <w:instrText xml:space="preserve"> PAGEREF _Toc114565181 \h </w:instrText>
        </w:r>
        <w:r>
          <w:rPr>
            <w:noProof/>
            <w:webHidden/>
          </w:rPr>
        </w:r>
        <w:r>
          <w:rPr>
            <w:noProof/>
            <w:webHidden/>
          </w:rPr>
          <w:fldChar w:fldCharType="separate"/>
        </w:r>
        <w:r>
          <w:rPr>
            <w:noProof/>
            <w:webHidden/>
          </w:rPr>
          <w:t>35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2" w:history="1">
        <w:r w:rsidRPr="00025EC8">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_Toc114565182 \h </w:instrText>
        </w:r>
        <w:r>
          <w:rPr>
            <w:noProof/>
            <w:webHidden/>
          </w:rPr>
        </w:r>
        <w:r>
          <w:rPr>
            <w:noProof/>
            <w:webHidden/>
          </w:rPr>
          <w:fldChar w:fldCharType="separate"/>
        </w:r>
        <w:r>
          <w:rPr>
            <w:noProof/>
            <w:webHidden/>
          </w:rPr>
          <w:t>35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3" w:history="1">
        <w:r w:rsidRPr="00025EC8">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_Toc114565183 \h </w:instrText>
        </w:r>
        <w:r>
          <w:rPr>
            <w:noProof/>
            <w:webHidden/>
          </w:rPr>
        </w:r>
        <w:r>
          <w:rPr>
            <w:noProof/>
            <w:webHidden/>
          </w:rPr>
          <w:fldChar w:fldCharType="separate"/>
        </w:r>
        <w:r>
          <w:rPr>
            <w:noProof/>
            <w:webHidden/>
          </w:rPr>
          <w:t>35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4" w:history="1">
        <w:r w:rsidRPr="00025EC8">
          <w:rPr>
            <w:rStyle w:val="Hyperlinkki"/>
            <w:noProof/>
          </w:rPr>
          <w:t>hl7fi:declaredTime - asiakirjan arkistointiaika</w:t>
        </w:r>
        <w:r>
          <w:rPr>
            <w:noProof/>
            <w:webHidden/>
          </w:rPr>
          <w:tab/>
        </w:r>
        <w:r>
          <w:rPr>
            <w:noProof/>
            <w:webHidden/>
          </w:rPr>
          <w:fldChar w:fldCharType="begin"/>
        </w:r>
        <w:r>
          <w:rPr>
            <w:noProof/>
            <w:webHidden/>
          </w:rPr>
          <w:instrText xml:space="preserve"> PAGEREF _Toc114565184 \h </w:instrText>
        </w:r>
        <w:r>
          <w:rPr>
            <w:noProof/>
            <w:webHidden/>
          </w:rPr>
        </w:r>
        <w:r>
          <w:rPr>
            <w:noProof/>
            <w:webHidden/>
          </w:rPr>
          <w:fldChar w:fldCharType="separate"/>
        </w:r>
        <w:r>
          <w:rPr>
            <w:noProof/>
            <w:webHidden/>
          </w:rPr>
          <w:t>36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5" w:history="1">
        <w:r w:rsidRPr="00025EC8">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_Toc114565185 \h </w:instrText>
        </w:r>
        <w:r>
          <w:rPr>
            <w:noProof/>
            <w:webHidden/>
          </w:rPr>
        </w:r>
        <w:r>
          <w:rPr>
            <w:noProof/>
            <w:webHidden/>
          </w:rPr>
          <w:fldChar w:fldCharType="separate"/>
        </w:r>
        <w:r>
          <w:rPr>
            <w:noProof/>
            <w:webHidden/>
          </w:rPr>
          <w:t>36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6" w:history="1">
        <w:r w:rsidRPr="00025EC8">
          <w:rPr>
            <w:rStyle w:val="Hyperlinkki"/>
            <w:noProof/>
          </w:rPr>
          <w:t>hl7fi:fileFormat - asiakirjan tiedostomuoto</w:t>
        </w:r>
        <w:r>
          <w:rPr>
            <w:noProof/>
            <w:webHidden/>
          </w:rPr>
          <w:tab/>
        </w:r>
        <w:r>
          <w:rPr>
            <w:noProof/>
            <w:webHidden/>
          </w:rPr>
          <w:fldChar w:fldCharType="begin"/>
        </w:r>
        <w:r>
          <w:rPr>
            <w:noProof/>
            <w:webHidden/>
          </w:rPr>
          <w:instrText xml:space="preserve"> PAGEREF _Toc114565186 \h </w:instrText>
        </w:r>
        <w:r>
          <w:rPr>
            <w:noProof/>
            <w:webHidden/>
          </w:rPr>
        </w:r>
        <w:r>
          <w:rPr>
            <w:noProof/>
            <w:webHidden/>
          </w:rPr>
          <w:fldChar w:fldCharType="separate"/>
        </w:r>
        <w:r>
          <w:rPr>
            <w:noProof/>
            <w:webHidden/>
          </w:rPr>
          <w:t>36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7" w:history="1">
        <w:r w:rsidRPr="00025EC8">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_Toc114565187 \h </w:instrText>
        </w:r>
        <w:r>
          <w:rPr>
            <w:noProof/>
            <w:webHidden/>
          </w:rPr>
        </w:r>
        <w:r>
          <w:rPr>
            <w:noProof/>
            <w:webHidden/>
          </w:rPr>
          <w:fldChar w:fldCharType="separate"/>
        </w:r>
        <w:r>
          <w:rPr>
            <w:noProof/>
            <w:webHidden/>
          </w:rPr>
          <w:t>37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8" w:history="1">
        <w:r w:rsidRPr="00025EC8">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_Toc114565188 \h </w:instrText>
        </w:r>
        <w:r>
          <w:rPr>
            <w:noProof/>
            <w:webHidden/>
          </w:rPr>
        </w:r>
        <w:r>
          <w:rPr>
            <w:noProof/>
            <w:webHidden/>
          </w:rPr>
          <w:fldChar w:fldCharType="separate"/>
        </w:r>
        <w:r>
          <w:rPr>
            <w:noProof/>
            <w:webHidden/>
          </w:rPr>
          <w:t>37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89" w:history="1">
        <w:r w:rsidRPr="00025EC8">
          <w:rPr>
            <w:rStyle w:val="Hyperlinkki"/>
            <w:noProof/>
          </w:rPr>
          <w:t>hl7fi:documentType - asiakirjan tyyppi</w:t>
        </w:r>
        <w:r>
          <w:rPr>
            <w:noProof/>
            <w:webHidden/>
          </w:rPr>
          <w:tab/>
        </w:r>
        <w:r>
          <w:rPr>
            <w:noProof/>
            <w:webHidden/>
          </w:rPr>
          <w:fldChar w:fldCharType="begin"/>
        </w:r>
        <w:r>
          <w:rPr>
            <w:noProof/>
            <w:webHidden/>
          </w:rPr>
          <w:instrText xml:space="preserve"> PAGEREF _Toc114565189 \h </w:instrText>
        </w:r>
        <w:r>
          <w:rPr>
            <w:noProof/>
            <w:webHidden/>
          </w:rPr>
        </w:r>
        <w:r>
          <w:rPr>
            <w:noProof/>
            <w:webHidden/>
          </w:rPr>
          <w:fldChar w:fldCharType="separate"/>
        </w:r>
        <w:r>
          <w:rPr>
            <w:noProof/>
            <w:webHidden/>
          </w:rPr>
          <w:t>37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0" w:history="1">
        <w:r w:rsidRPr="00025EC8">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_Toc114565190 \h </w:instrText>
        </w:r>
        <w:r>
          <w:rPr>
            <w:noProof/>
            <w:webHidden/>
          </w:rPr>
        </w:r>
        <w:r>
          <w:rPr>
            <w:noProof/>
            <w:webHidden/>
          </w:rPr>
          <w:fldChar w:fldCharType="separate"/>
        </w:r>
        <w:r>
          <w:rPr>
            <w:noProof/>
            <w:webHidden/>
          </w:rPr>
          <w:t>37</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1" w:history="1">
        <w:r w:rsidRPr="00025EC8">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_Toc114565191 \h </w:instrText>
        </w:r>
        <w:r>
          <w:rPr>
            <w:noProof/>
            <w:webHidden/>
          </w:rPr>
        </w:r>
        <w:r>
          <w:rPr>
            <w:noProof/>
            <w:webHidden/>
          </w:rPr>
          <w:fldChar w:fldCharType="separate"/>
        </w:r>
        <w:r>
          <w:rPr>
            <w:noProof/>
            <w:webHidden/>
          </w:rPr>
          <w:t>38</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2" w:history="1">
        <w:r w:rsidRPr="00025EC8">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_Toc114565192 \h </w:instrText>
        </w:r>
        <w:r>
          <w:rPr>
            <w:noProof/>
            <w:webHidden/>
          </w:rPr>
        </w:r>
        <w:r>
          <w:rPr>
            <w:noProof/>
            <w:webHidden/>
          </w:rPr>
          <w:fldChar w:fldCharType="separate"/>
        </w:r>
        <w:r>
          <w:rPr>
            <w:noProof/>
            <w:webHidden/>
          </w:rPr>
          <w:t>38</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3" w:history="1">
        <w:r w:rsidRPr="00025EC8">
          <w:rPr>
            <w:rStyle w:val="Hyperlinkki"/>
            <w:noProof/>
          </w:rPr>
          <w:t>hl7fi:recordStatus - asiakirjan tila</w:t>
        </w:r>
        <w:r>
          <w:rPr>
            <w:noProof/>
            <w:webHidden/>
          </w:rPr>
          <w:tab/>
        </w:r>
        <w:r>
          <w:rPr>
            <w:noProof/>
            <w:webHidden/>
          </w:rPr>
          <w:fldChar w:fldCharType="begin"/>
        </w:r>
        <w:r>
          <w:rPr>
            <w:noProof/>
            <w:webHidden/>
          </w:rPr>
          <w:instrText xml:space="preserve"> PAGEREF _Toc114565193 \h </w:instrText>
        </w:r>
        <w:r>
          <w:rPr>
            <w:noProof/>
            <w:webHidden/>
          </w:rPr>
        </w:r>
        <w:r>
          <w:rPr>
            <w:noProof/>
            <w:webHidden/>
          </w:rPr>
          <w:fldChar w:fldCharType="separate"/>
        </w:r>
        <w:r>
          <w:rPr>
            <w:noProof/>
            <w:webHidden/>
          </w:rPr>
          <w:t>38</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4" w:history="1">
        <w:r w:rsidRPr="00025EC8">
          <w:rPr>
            <w:rStyle w:val="Hyperlinkki"/>
            <w:noProof/>
          </w:rPr>
          <w:t>hl7fi:auditTrail - merkintöjen käsittelyhistoria</w:t>
        </w:r>
        <w:r>
          <w:rPr>
            <w:noProof/>
            <w:webHidden/>
          </w:rPr>
          <w:tab/>
        </w:r>
        <w:r>
          <w:rPr>
            <w:noProof/>
            <w:webHidden/>
          </w:rPr>
          <w:fldChar w:fldCharType="begin"/>
        </w:r>
        <w:r>
          <w:rPr>
            <w:noProof/>
            <w:webHidden/>
          </w:rPr>
          <w:instrText xml:space="preserve"> PAGEREF _Toc114565194 \h </w:instrText>
        </w:r>
        <w:r>
          <w:rPr>
            <w:noProof/>
            <w:webHidden/>
          </w:rPr>
        </w:r>
        <w:r>
          <w:rPr>
            <w:noProof/>
            <w:webHidden/>
          </w:rPr>
          <w:fldChar w:fldCharType="separate"/>
        </w:r>
        <w:r>
          <w:rPr>
            <w:noProof/>
            <w:webHidden/>
          </w:rPr>
          <w:t>39</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5" w:history="1">
        <w:r w:rsidRPr="00025EC8">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_Toc114565195 \h </w:instrText>
        </w:r>
        <w:r>
          <w:rPr>
            <w:noProof/>
            <w:webHidden/>
          </w:rPr>
        </w:r>
        <w:r>
          <w:rPr>
            <w:noProof/>
            <w:webHidden/>
          </w:rPr>
          <w:fldChar w:fldCharType="separate"/>
        </w:r>
        <w:r>
          <w:rPr>
            <w:noProof/>
            <w:webHidden/>
          </w:rPr>
          <w:t>40</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6" w:history="1">
        <w:r w:rsidRPr="00025EC8">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_Toc114565196 \h </w:instrText>
        </w:r>
        <w:r>
          <w:rPr>
            <w:noProof/>
            <w:webHidden/>
          </w:rPr>
        </w:r>
        <w:r>
          <w:rPr>
            <w:noProof/>
            <w:webHidden/>
          </w:rPr>
          <w:fldChar w:fldCharType="separate"/>
        </w:r>
        <w:r>
          <w:rPr>
            <w:noProof/>
            <w:webHidden/>
          </w:rPr>
          <w:t>41</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7" w:history="1">
        <w:r w:rsidRPr="00025EC8">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_Toc114565197 \h </w:instrText>
        </w:r>
        <w:r>
          <w:rPr>
            <w:noProof/>
            <w:webHidden/>
          </w:rPr>
        </w:r>
        <w:r>
          <w:rPr>
            <w:noProof/>
            <w:webHidden/>
          </w:rPr>
          <w:fldChar w:fldCharType="separate"/>
        </w:r>
        <w:r>
          <w:rPr>
            <w:noProof/>
            <w:webHidden/>
          </w:rPr>
          <w:t>41</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8" w:history="1">
        <w:r w:rsidRPr="00025EC8">
          <w:rPr>
            <w:rStyle w:val="Hyperlinkki"/>
            <w:noProof/>
          </w:rPr>
          <w:t>hl7fi:signatureCollection - Allekirjoitukset</w:t>
        </w:r>
        <w:r>
          <w:rPr>
            <w:noProof/>
            <w:webHidden/>
          </w:rPr>
          <w:tab/>
        </w:r>
        <w:r>
          <w:rPr>
            <w:noProof/>
            <w:webHidden/>
          </w:rPr>
          <w:fldChar w:fldCharType="begin"/>
        </w:r>
        <w:r>
          <w:rPr>
            <w:noProof/>
            <w:webHidden/>
          </w:rPr>
          <w:instrText xml:space="preserve"> PAGEREF _Toc114565198 \h </w:instrText>
        </w:r>
        <w:r>
          <w:rPr>
            <w:noProof/>
            <w:webHidden/>
          </w:rPr>
        </w:r>
        <w:r>
          <w:rPr>
            <w:noProof/>
            <w:webHidden/>
          </w:rPr>
          <w:fldChar w:fldCharType="separate"/>
        </w:r>
        <w:r>
          <w:rPr>
            <w:noProof/>
            <w:webHidden/>
          </w:rPr>
          <w:t>41</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199" w:history="1">
        <w:r w:rsidRPr="00025EC8">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_Toc114565199 \h </w:instrText>
        </w:r>
        <w:r>
          <w:rPr>
            <w:noProof/>
            <w:webHidden/>
          </w:rPr>
        </w:r>
        <w:r>
          <w:rPr>
            <w:noProof/>
            <w:webHidden/>
          </w:rPr>
          <w:fldChar w:fldCharType="separate"/>
        </w:r>
        <w:r>
          <w:rPr>
            <w:noProof/>
            <w:webHidden/>
          </w:rPr>
          <w:t>42</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0" w:history="1">
        <w:r w:rsidRPr="00025EC8">
          <w:rPr>
            <w:rStyle w:val="Hyperlinkki"/>
            <w:noProof/>
          </w:rPr>
          <w:t>hl7fi:password – asiakirjan salasana (ei käytössä)</w:t>
        </w:r>
        <w:r>
          <w:rPr>
            <w:noProof/>
            <w:webHidden/>
          </w:rPr>
          <w:tab/>
        </w:r>
        <w:r>
          <w:rPr>
            <w:noProof/>
            <w:webHidden/>
          </w:rPr>
          <w:fldChar w:fldCharType="begin"/>
        </w:r>
        <w:r>
          <w:rPr>
            <w:noProof/>
            <w:webHidden/>
          </w:rPr>
          <w:instrText xml:space="preserve"> PAGEREF _Toc114565200 \h </w:instrText>
        </w:r>
        <w:r>
          <w:rPr>
            <w:noProof/>
            <w:webHidden/>
          </w:rPr>
        </w:r>
        <w:r>
          <w:rPr>
            <w:noProof/>
            <w:webHidden/>
          </w:rPr>
          <w:fldChar w:fldCharType="separate"/>
        </w:r>
        <w:r>
          <w:rPr>
            <w:noProof/>
            <w:webHidden/>
          </w:rPr>
          <w:t>42</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1" w:history="1">
        <w:r w:rsidRPr="00025EC8">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_Toc114565201 \h </w:instrText>
        </w:r>
        <w:r>
          <w:rPr>
            <w:noProof/>
            <w:webHidden/>
          </w:rPr>
        </w:r>
        <w:r>
          <w:rPr>
            <w:noProof/>
            <w:webHidden/>
          </w:rPr>
          <w:fldChar w:fldCharType="separate"/>
        </w:r>
        <w:r>
          <w:rPr>
            <w:noProof/>
            <w:webHidden/>
          </w:rPr>
          <w:t>42</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2" w:history="1">
        <w:r w:rsidRPr="00025EC8">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_Toc114565202 \h </w:instrText>
        </w:r>
        <w:r>
          <w:rPr>
            <w:noProof/>
            <w:webHidden/>
          </w:rPr>
        </w:r>
        <w:r>
          <w:rPr>
            <w:noProof/>
            <w:webHidden/>
          </w:rPr>
          <w:fldChar w:fldCharType="separate"/>
        </w:r>
        <w:r>
          <w:rPr>
            <w:noProof/>
            <w:webHidden/>
          </w:rPr>
          <w:t>43</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3" w:history="1">
        <w:r w:rsidRPr="00025EC8">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_Toc114565203 \h </w:instrText>
        </w:r>
        <w:r>
          <w:rPr>
            <w:noProof/>
            <w:webHidden/>
          </w:rPr>
        </w:r>
        <w:r>
          <w:rPr>
            <w:noProof/>
            <w:webHidden/>
          </w:rPr>
          <w:fldChar w:fldCharType="separate"/>
        </w:r>
        <w:r>
          <w:rPr>
            <w:noProof/>
            <w:webHidden/>
          </w:rPr>
          <w:t>43</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4" w:history="1">
        <w:r w:rsidRPr="00025EC8">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_Toc114565204 \h </w:instrText>
        </w:r>
        <w:r>
          <w:rPr>
            <w:noProof/>
            <w:webHidden/>
          </w:rPr>
        </w:r>
        <w:r>
          <w:rPr>
            <w:noProof/>
            <w:webHidden/>
          </w:rPr>
          <w:fldChar w:fldCharType="separate"/>
        </w:r>
        <w:r>
          <w:rPr>
            <w:noProof/>
            <w:webHidden/>
          </w:rPr>
          <w:t>44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5" w:history="1">
        <w:r w:rsidRPr="00025EC8">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_Toc114565205 \h </w:instrText>
        </w:r>
        <w:r>
          <w:rPr>
            <w:noProof/>
            <w:webHidden/>
          </w:rPr>
        </w:r>
        <w:r>
          <w:rPr>
            <w:noProof/>
            <w:webHidden/>
          </w:rPr>
          <w:fldChar w:fldCharType="separate"/>
        </w:r>
        <w:r>
          <w:rPr>
            <w:noProof/>
            <w:webHidden/>
          </w:rPr>
          <w:t>44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6" w:history="1">
        <w:r w:rsidRPr="00025EC8">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_Toc114565206 \h </w:instrText>
        </w:r>
        <w:r>
          <w:rPr>
            <w:noProof/>
            <w:webHidden/>
          </w:rPr>
        </w:r>
        <w:r>
          <w:rPr>
            <w:noProof/>
            <w:webHidden/>
          </w:rPr>
          <w:fldChar w:fldCharType="separate"/>
        </w:r>
        <w:r>
          <w:rPr>
            <w:noProof/>
            <w:webHidden/>
          </w:rPr>
          <w:t>44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7" w:history="1">
        <w:r w:rsidRPr="00025EC8">
          <w:rPr>
            <w:rStyle w:val="Hyperlinkki"/>
            <w:noProof/>
          </w:rPr>
          <w:t>hl7fi:outsourcingServiceCustomer – palvelunjärjestäjä</w:t>
        </w:r>
        <w:r>
          <w:rPr>
            <w:noProof/>
            <w:webHidden/>
          </w:rPr>
          <w:tab/>
        </w:r>
        <w:r>
          <w:rPr>
            <w:noProof/>
            <w:webHidden/>
          </w:rPr>
          <w:fldChar w:fldCharType="begin"/>
        </w:r>
        <w:r>
          <w:rPr>
            <w:noProof/>
            <w:webHidden/>
          </w:rPr>
          <w:instrText xml:space="preserve"> PAGEREF _Toc114565207 \h </w:instrText>
        </w:r>
        <w:r>
          <w:rPr>
            <w:noProof/>
            <w:webHidden/>
          </w:rPr>
        </w:r>
        <w:r>
          <w:rPr>
            <w:noProof/>
            <w:webHidden/>
          </w:rPr>
          <w:fldChar w:fldCharType="separate"/>
        </w:r>
        <w:r>
          <w:rPr>
            <w:noProof/>
            <w:webHidden/>
          </w:rPr>
          <w:t>44</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8" w:history="1">
        <w:r w:rsidRPr="00025EC8">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_Toc114565208 \h </w:instrText>
        </w:r>
        <w:r>
          <w:rPr>
            <w:noProof/>
            <w:webHidden/>
          </w:rPr>
        </w:r>
        <w:r>
          <w:rPr>
            <w:noProof/>
            <w:webHidden/>
          </w:rPr>
          <w:fldChar w:fldCharType="separate"/>
        </w:r>
        <w:r>
          <w:rPr>
            <w:noProof/>
            <w:webHidden/>
          </w:rPr>
          <w:t>45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09" w:history="1">
        <w:r w:rsidRPr="00025EC8">
          <w:rPr>
            <w:rStyle w:val="Hyperlinkki"/>
            <w:rFonts w:ascii="Courier New" w:hAnsi="Courier New" w:cs="Courier New"/>
            <w:noProof/>
            <w:lang w:eastAsia="fi-FI"/>
          </w:rPr>
          <w:t>displayName="12 vuotta potilaan kuolemasta tai 120 vuotta syntymästä"/&gt;</w:t>
        </w:r>
        <w:r w:rsidRPr="00025EC8">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_Toc114565209 \h </w:instrText>
        </w:r>
        <w:r>
          <w:rPr>
            <w:noProof/>
            <w:webHidden/>
          </w:rPr>
        </w:r>
        <w:r>
          <w:rPr>
            <w:noProof/>
            <w:webHidden/>
          </w:rPr>
          <w:fldChar w:fldCharType="separate"/>
        </w:r>
        <w:r>
          <w:rPr>
            <w:noProof/>
            <w:webHidden/>
          </w:rPr>
          <w:t>45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10" w:history="1">
        <w:r w:rsidRPr="00025EC8">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_Toc114565210 \h </w:instrText>
        </w:r>
        <w:r>
          <w:rPr>
            <w:noProof/>
            <w:webHidden/>
          </w:rPr>
        </w:r>
        <w:r>
          <w:rPr>
            <w:noProof/>
            <w:webHidden/>
          </w:rPr>
          <w:fldChar w:fldCharType="separate"/>
        </w:r>
        <w:r>
          <w:rPr>
            <w:noProof/>
            <w:webHidden/>
          </w:rPr>
          <w:t>45</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11" w:history="1">
        <w:r w:rsidRPr="00025EC8">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_Toc114565211 \h </w:instrText>
        </w:r>
        <w:r>
          <w:rPr>
            <w:noProof/>
            <w:webHidden/>
          </w:rPr>
        </w:r>
        <w:r>
          <w:rPr>
            <w:noProof/>
            <w:webHidden/>
          </w:rPr>
          <w:fldChar w:fldCharType="separate"/>
        </w:r>
        <w:r>
          <w:rPr>
            <w:noProof/>
            <w:webHidden/>
          </w:rPr>
          <w:t>46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12" w:history="1">
        <w:r w:rsidRPr="00025EC8">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_Toc114565212 \h </w:instrText>
        </w:r>
        <w:r>
          <w:rPr>
            <w:noProof/>
            <w:webHidden/>
          </w:rPr>
        </w:r>
        <w:r>
          <w:rPr>
            <w:noProof/>
            <w:webHidden/>
          </w:rPr>
          <w:fldChar w:fldCharType="separate"/>
        </w:r>
        <w:r>
          <w:rPr>
            <w:noProof/>
            <w:webHidden/>
          </w:rPr>
          <w:t>46</w:t>
        </w:r>
        <w:r>
          <w:rPr>
            <w:noProof/>
            <w:webHidden/>
          </w:rPr>
          <w:fldChar w:fldCharType="end"/>
        </w:r>
      </w:hyperlink>
    </w:p>
    <w:p w:rsidR="00874FAD" w:rsidRPr="00195266" w:rsidRDefault="00874FAD">
      <w:pPr>
        <w:pStyle w:val="Sisluet3"/>
        <w:tabs>
          <w:tab w:val="right" w:leader="dot" w:pos="9911"/>
        </w:tabs>
        <w:rPr>
          <w:rFonts w:ascii="Calibri" w:hAnsi="Calibri"/>
          <w:i w:val="0"/>
          <w:noProof/>
          <w:sz w:val="22"/>
          <w:szCs w:val="22"/>
          <w:lang w:eastAsia="fi-FI"/>
        </w:rPr>
      </w:pPr>
      <w:hyperlink w:anchor="_Toc114565213" w:history="1">
        <w:r w:rsidRPr="00025EC8">
          <w:rPr>
            <w:rStyle w:val="Hyperlinkki"/>
            <w:noProof/>
          </w:rPr>
          <w:t>hl7fi: patientHomeMunicipality – potilaan kotikunta</w:t>
        </w:r>
        <w:r>
          <w:rPr>
            <w:noProof/>
            <w:webHidden/>
          </w:rPr>
          <w:tab/>
        </w:r>
        <w:r>
          <w:rPr>
            <w:noProof/>
            <w:webHidden/>
          </w:rPr>
          <w:fldChar w:fldCharType="begin"/>
        </w:r>
        <w:r>
          <w:rPr>
            <w:noProof/>
            <w:webHidden/>
          </w:rPr>
          <w:instrText xml:space="preserve"> PAGEREF _Toc114565213 \h </w:instrText>
        </w:r>
        <w:r>
          <w:rPr>
            <w:noProof/>
            <w:webHidden/>
          </w:rPr>
        </w:r>
        <w:r>
          <w:rPr>
            <w:noProof/>
            <w:webHidden/>
          </w:rPr>
          <w:fldChar w:fldCharType="separate"/>
        </w:r>
        <w:r>
          <w:rPr>
            <w:noProof/>
            <w:webHidden/>
          </w:rPr>
          <w:t>46</w:t>
        </w:r>
        <w:r>
          <w:rPr>
            <w:noProof/>
            <w:webHidden/>
          </w:rPr>
          <w:fldChar w:fldCharType="end"/>
        </w:r>
      </w:hyperlink>
    </w:p>
    <w:p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4" w:history="1">
        <w:r w:rsidRPr="00025EC8">
          <w:rPr>
            <w:rStyle w:val="Hyperlinkki"/>
            <w:noProof/>
            <w:highlight w:val="white"/>
            <w:lang w:val="en-GB" w:eastAsia="fi-FI"/>
          </w:rPr>
          <w:t>3.</w:t>
        </w:r>
        <w:r w:rsidRPr="00195266">
          <w:rPr>
            <w:rFonts w:ascii="Calibri" w:hAnsi="Calibri"/>
            <w:b w:val="0"/>
            <w:caps w:val="0"/>
            <w:noProof/>
            <w:sz w:val="22"/>
            <w:szCs w:val="22"/>
            <w:lang w:eastAsia="fi-FI"/>
          </w:rPr>
          <w:tab/>
        </w:r>
        <w:r w:rsidRPr="00025EC8">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_Toc114565214 \h </w:instrText>
        </w:r>
        <w:r>
          <w:rPr>
            <w:noProof/>
            <w:webHidden/>
          </w:rPr>
        </w:r>
        <w:r>
          <w:rPr>
            <w:noProof/>
            <w:webHidden/>
          </w:rPr>
          <w:fldChar w:fldCharType="separate"/>
        </w:r>
        <w:r>
          <w:rPr>
            <w:noProof/>
            <w:webHidden/>
          </w:rPr>
          <w:t>47</w:t>
        </w:r>
        <w:r>
          <w:rPr>
            <w:noProof/>
            <w:webHidden/>
          </w:rPr>
          <w:fldChar w:fldCharType="end"/>
        </w:r>
      </w:hyperlink>
    </w:p>
    <w:p w:rsidR="00874FAD" w:rsidRPr="00195266" w:rsidRDefault="00874FAD">
      <w:pPr>
        <w:pStyle w:val="Sisluet1"/>
        <w:tabs>
          <w:tab w:val="left" w:pos="480"/>
          <w:tab w:val="right" w:leader="dot" w:pos="9911"/>
        </w:tabs>
        <w:rPr>
          <w:rFonts w:ascii="Calibri" w:hAnsi="Calibri"/>
          <w:b w:val="0"/>
          <w:caps w:val="0"/>
          <w:noProof/>
          <w:sz w:val="22"/>
          <w:szCs w:val="22"/>
          <w:lang w:eastAsia="fi-FI"/>
        </w:rPr>
      </w:pPr>
      <w:hyperlink w:anchor="_Toc114565215" w:history="1">
        <w:r w:rsidRPr="00025EC8">
          <w:rPr>
            <w:rStyle w:val="Hyperlinkki"/>
            <w:noProof/>
          </w:rPr>
          <w:t>4.</w:t>
        </w:r>
        <w:r w:rsidRPr="00195266">
          <w:rPr>
            <w:rFonts w:ascii="Calibri" w:hAnsi="Calibri"/>
            <w:b w:val="0"/>
            <w:caps w:val="0"/>
            <w:noProof/>
            <w:sz w:val="22"/>
            <w:szCs w:val="22"/>
            <w:lang w:eastAsia="fi-FI"/>
          </w:rPr>
          <w:tab/>
        </w:r>
        <w:r w:rsidRPr="00025EC8">
          <w:rPr>
            <w:rStyle w:val="Hyperlinkki"/>
            <w:noProof/>
          </w:rPr>
          <w:t>Versiohistoria</w:t>
        </w:r>
        <w:r>
          <w:rPr>
            <w:noProof/>
            <w:webHidden/>
          </w:rPr>
          <w:tab/>
        </w:r>
        <w:r>
          <w:rPr>
            <w:noProof/>
            <w:webHidden/>
          </w:rPr>
          <w:fldChar w:fldCharType="begin"/>
        </w:r>
        <w:r>
          <w:rPr>
            <w:noProof/>
            <w:webHidden/>
          </w:rPr>
          <w:instrText xml:space="preserve"> PAGEREF _Toc114565215 \h </w:instrText>
        </w:r>
        <w:r>
          <w:rPr>
            <w:noProof/>
            <w:webHidden/>
          </w:rPr>
        </w:r>
        <w:r>
          <w:rPr>
            <w:noProof/>
            <w:webHidden/>
          </w:rPr>
          <w:fldChar w:fldCharType="separate"/>
        </w:r>
        <w:r>
          <w:rPr>
            <w:noProof/>
            <w:webHidden/>
          </w:rPr>
          <w:t>50</w:t>
        </w:r>
        <w:r>
          <w:rPr>
            <w:noProof/>
            <w:webHidden/>
          </w:rPr>
          <w:fldChar w:fldCharType="end"/>
        </w:r>
      </w:hyperlink>
    </w:p>
    <w:p w:rsidR="00610D6E" w:rsidRDefault="00390526">
      <w:r>
        <w:rPr>
          <w:sz w:val="20"/>
        </w:rPr>
        <w:fldChar w:fldCharType="end"/>
      </w:r>
      <w:r w:rsidR="00610D6E">
        <w:tab/>
        <w:t xml:space="preserve"> </w:t>
      </w:r>
    </w:p>
    <w:p w:rsidR="00610D6E" w:rsidRDefault="00610D6E">
      <w:pPr>
        <w:pStyle w:val="Yltunniste"/>
        <w:rPr>
          <w:noProof w:val="0"/>
        </w:rPr>
      </w:pPr>
      <w:r>
        <w:rPr>
          <w:noProof w:val="0"/>
          <w:u w:val="single"/>
        </w:rPr>
        <w:br w:type="page"/>
      </w:r>
      <w:bookmarkStart w:id="695" w:name="_Toc450648959"/>
      <w:bookmarkStart w:id="696" w:name="_Toc450704290"/>
      <w:bookmarkEnd w:id="695"/>
      <w:bookmarkEnd w:id="696"/>
    </w:p>
    <w:p w:rsidR="00610D6E" w:rsidRPr="00D251B1" w:rsidRDefault="00610D6E">
      <w:pPr>
        <w:pStyle w:val="Otsikko1"/>
      </w:pPr>
      <w:bookmarkStart w:id="697" w:name="_Toc114565140"/>
      <w:r w:rsidRPr="00D251B1">
        <w:t>Johdanto</w:t>
      </w:r>
      <w:bookmarkEnd w:id="697"/>
    </w:p>
    <w:p w:rsidR="000777D6" w:rsidRPr="00D251B1" w:rsidRDefault="000777D6" w:rsidP="000777D6"/>
    <w:p w:rsidR="000777D6" w:rsidRPr="00D251B1" w:rsidRDefault="000777D6" w:rsidP="000777D6">
      <w:pPr>
        <w:pStyle w:val="Otsikko2"/>
      </w:pPr>
      <w:bookmarkStart w:id="698" w:name="OLE_LINK22"/>
      <w:bookmarkStart w:id="699" w:name="OLE_LINK23"/>
      <w:bookmarkStart w:id="700" w:name="_Toc114565141"/>
      <w:r w:rsidRPr="00D251B1">
        <w:t>CDA R2 pakolliset tiedot</w:t>
      </w:r>
      <w:bookmarkEnd w:id="700"/>
    </w:p>
    <w:bookmarkEnd w:id="698"/>
    <w:bookmarkEnd w:id="699"/>
    <w:p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rsidR="00AF0818" w:rsidRPr="00845B71" w:rsidRDefault="00AF0818">
      <w:pPr>
        <w:rPr>
          <w:lang w:val="en-US"/>
        </w:rPr>
      </w:pPr>
    </w:p>
    <w:p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rsidR="007A7062" w:rsidRPr="00845B71" w:rsidRDefault="007A7062">
      <w:pPr>
        <w:rPr>
          <w:lang w:val="en-US"/>
        </w:rPr>
      </w:pPr>
    </w:p>
    <w:p w:rsidR="0099554D" w:rsidRPr="00D251B1" w:rsidRDefault="00961096">
      <w:bookmarkStart w:id="701" w:name="OLE_LINK3"/>
      <w:bookmarkStart w:id="702" w:name="OLE_LINK4"/>
      <w:r w:rsidRPr="00D251B1">
        <w:t>Kansalliset lisäpiirteet on to</w:t>
      </w:r>
      <w:r w:rsidR="00B16449" w:rsidRPr="00D251B1">
        <w:t>teutettu</w:t>
      </w:r>
      <w:r w:rsidR="00882E1C" w:rsidRPr="00D251B1">
        <w:t xml:space="preserve"> seuraavien lähdemateriaalien pohjalta</w:t>
      </w:r>
      <w:r w:rsidR="0099554D" w:rsidRPr="00D251B1">
        <w:t>:</w:t>
      </w:r>
    </w:p>
    <w:p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rsidR="00882E1C" w:rsidRPr="00D251B1" w:rsidRDefault="00882E1C" w:rsidP="00507AA8">
      <w:pPr>
        <w:numPr>
          <w:ilvl w:val="0"/>
          <w:numId w:val="5"/>
        </w:numPr>
      </w:pPr>
      <w:r w:rsidRPr="00D251B1">
        <w:t>STM:n Opas sähköisen potilaskertomuksen rakenteesta versio 2.00 28.2.2006</w:t>
      </w:r>
    </w:p>
    <w:p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rsidR="000E1D16" w:rsidRPr="00D251B1" w:rsidRDefault="005E213A" w:rsidP="00507AA8">
      <w:pPr>
        <w:numPr>
          <w:ilvl w:val="0"/>
          <w:numId w:val="5"/>
        </w:numPr>
      </w:pPr>
      <w:r w:rsidRPr="00D251B1">
        <w:t>JHS 159 suositus: ISO OID-yksilöintitunnuksen soveltaminen julkishallinnossa</w:t>
      </w:r>
    </w:p>
    <w:p w:rsidR="000E1D16" w:rsidRPr="00D251B1" w:rsidRDefault="000E1D16" w:rsidP="000E1D16"/>
    <w:p w:rsidR="00F82902" w:rsidRPr="00D251B1" w:rsidRDefault="00F82902" w:rsidP="000E1D16">
      <w:r w:rsidRPr="00D251B1">
        <w:t>Kuvailutiedot jakautuvat kahteen kokonaisuuteen:</w:t>
      </w:r>
    </w:p>
    <w:p w:rsidR="00F82902" w:rsidRPr="00D251B1" w:rsidRDefault="00F82902" w:rsidP="00507AA8">
      <w:pPr>
        <w:numPr>
          <w:ilvl w:val="0"/>
          <w:numId w:val="11"/>
        </w:numPr>
      </w:pPr>
      <w:r w:rsidRPr="00D251B1">
        <w:t>kansainväliseen CDA R2 header tietoihin</w:t>
      </w:r>
    </w:p>
    <w:p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rsidR="00002594" w:rsidRPr="00D251B1" w:rsidRDefault="00002594" w:rsidP="00002594"/>
    <w:p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rsidR="003B6648" w:rsidRPr="00D251B1" w:rsidRDefault="003B6648" w:rsidP="00D87E1E">
      <w:pPr>
        <w:ind w:left="568"/>
      </w:pPr>
    </w:p>
    <w:p w:rsidR="008C1F8A" w:rsidRDefault="00BF273A" w:rsidP="0042792E">
      <w:pPr>
        <w:pStyle w:val="Kuvanotsikko"/>
        <w:jc w:val="center"/>
      </w:pPr>
      <w:r w:rsidRPr="00667DF3">
        <w:rPr>
          <w:noProof/>
          <w:lang w:eastAsia="fi-FI"/>
        </w:rPr>
        <w:drawing>
          <wp:inline distT="0" distB="0" distL="0" distR="0">
            <wp:extent cx="5659120" cy="3890645"/>
            <wp:effectExtent l="0" t="0" r="0" b="0"/>
            <wp:docPr id="2"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701"/>
      <w:bookmarkEnd w:id="702"/>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rsidR="00267C34" w:rsidRPr="00D251B1" w:rsidRDefault="00267C34" w:rsidP="00267C34">
      <w:pPr>
        <w:pStyle w:val="Otsikko2"/>
      </w:pPr>
      <w:bookmarkStart w:id="703" w:name="_Toc170762797"/>
      <w:bookmarkStart w:id="704" w:name="_Toc170763543"/>
      <w:bookmarkStart w:id="705" w:name="_Toc170764112"/>
      <w:bookmarkStart w:id="706" w:name="_Toc114565142"/>
      <w:bookmarkEnd w:id="703"/>
      <w:bookmarkEnd w:id="704"/>
      <w:bookmarkEnd w:id="705"/>
      <w:r w:rsidRPr="00D251B1">
        <w:t xml:space="preserve">CDA R2 </w:t>
      </w:r>
      <w:r w:rsidR="00393426" w:rsidRPr="00D251B1">
        <w:t>asiakirjojen versiointi</w:t>
      </w:r>
      <w:bookmarkEnd w:id="706"/>
    </w:p>
    <w:p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rsidR="00093A82" w:rsidRPr="00D251B1" w:rsidRDefault="00093A82" w:rsidP="00507AA8">
      <w:pPr>
        <w:numPr>
          <w:ilvl w:val="0"/>
          <w:numId w:val="6"/>
        </w:numPr>
      </w:pPr>
      <w:r w:rsidRPr="00D251B1">
        <w:t xml:space="preserve">id = </w:t>
      </w:r>
      <w:r w:rsidR="00A33CCB">
        <w:t>asiakirjan</w:t>
      </w:r>
      <w:r w:rsidRPr="00D251B1">
        <w:t xml:space="preserve"> tunniste</w:t>
      </w:r>
    </w:p>
    <w:p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rsidR="00093A82" w:rsidRPr="00D251B1" w:rsidRDefault="00093A82" w:rsidP="00093A82"/>
    <w:p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rsidR="00D667F5" w:rsidRDefault="00D667F5" w:rsidP="00093A82"/>
    <w:p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rsidR="005E3601" w:rsidRPr="00D251B1" w:rsidRDefault="005E3601" w:rsidP="00093A82"/>
    <w:p w:rsidR="00E07867" w:rsidRPr="00D251B1" w:rsidRDefault="00E07867" w:rsidP="00093A82"/>
    <w:p w:rsidR="00E07867" w:rsidRPr="00D251B1" w:rsidRDefault="00BF273A" w:rsidP="00AB670F">
      <w:r>
        <w:rPr>
          <w:noProof/>
        </w:rPr>
        <mc:AlternateContent>
          <mc:Choice Requires="wpc">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445250" cy="5062855"/>
                <wp:effectExtent l="0" t="0" r="3175" b="4445"/>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täydentävä asiakirja</w:t>
                              </w:r>
                            </w:p>
                            <w:p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7648C5" w:rsidRDefault="007648C5" w:rsidP="00093A82">
                        <w:r>
                          <w:rPr>
                            <w:color w:val="000000"/>
                            <w:sz w:val="16"/>
                            <w:szCs w:val="16"/>
                            <w:lang w:val="en-US"/>
                          </w:rPr>
                          <w:t>täydentävä asiakirja</w:t>
                        </w:r>
                      </w:p>
                      <w:p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rsidR="007648C5" w:rsidRDefault="007648C5" w:rsidP="00093A82">
                        <w:r>
                          <w:rPr>
                            <w:color w:val="000000"/>
                            <w:sz w:val="16"/>
                            <w:szCs w:val="16"/>
                            <w:lang w:val="en-US"/>
                          </w:rPr>
                          <w:t>korvaava asiakirja</w:t>
                        </w:r>
                      </w:p>
                    </w:txbxContent>
                  </v:textbox>
                </v:rect>
                <w10:wrap type="topAndBottom"/>
              </v:group>
            </w:pict>
          </mc:Fallback>
        </mc:AlternateContent>
      </w:r>
    </w:p>
    <w:p w:rsidR="00093A82" w:rsidRPr="00043C6D" w:rsidRDefault="00093A82" w:rsidP="00AB670F">
      <w:pPr>
        <w:pStyle w:val="Kuvanotsikko"/>
        <w:ind w:left="284" w:firstLine="284"/>
        <w:rPr>
          <w:rFonts w:ascii="Times New Roman" w:hAnsi="Times New Roman"/>
        </w:rPr>
      </w:pPr>
      <w:bookmarkStart w:id="707" w:name="_Ref152654898"/>
      <w:r w:rsidRPr="00043C6D">
        <w:rPr>
          <w:rFonts w:ascii="Times New Roman" w:hAnsi="Times New Roman"/>
        </w:rPr>
        <w:t xml:space="preserve">Kuva </w:t>
      </w:r>
      <w:bookmarkEnd w:id="707"/>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rsidR="00D96BD6" w:rsidRPr="00D251B1" w:rsidRDefault="00D96BD6" w:rsidP="00093A82"/>
    <w:p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rsidR="00F53779" w:rsidRPr="00D251B1" w:rsidRDefault="00F53779" w:rsidP="00093A82"/>
    <w:p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rsidR="00012CD9" w:rsidRPr="00D251B1" w:rsidRDefault="00012CD9" w:rsidP="00093A82"/>
    <w:p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parentDocument</w:t>
      </w:r>
      <w:r w:rsidRPr="00874FAD">
        <w:rPr>
          <w:rFonts w:ascii="Courier New" w:hAnsi="Courier New" w:cs="Courier New"/>
          <w:color w:val="0000FF"/>
          <w:sz w:val="18"/>
          <w:szCs w:val="18"/>
          <w:lang w:eastAsia="fi-FI"/>
        </w:rPr>
        <w:t>&gt;</w:t>
      </w:r>
    </w:p>
    <w:p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relatedDocument</w:t>
      </w:r>
      <w:r w:rsidRPr="00874FAD">
        <w:rPr>
          <w:rFonts w:ascii="Courier New" w:hAnsi="Courier New" w:cs="Courier New"/>
          <w:color w:val="0000FF"/>
          <w:sz w:val="18"/>
          <w:szCs w:val="18"/>
          <w:lang w:eastAsia="fi-FI"/>
        </w:rPr>
        <w:t>&gt;</w:t>
      </w:r>
    </w:p>
    <w:p w:rsidR="003B279B" w:rsidRPr="00D251B1" w:rsidRDefault="003B279B" w:rsidP="003B279B">
      <w:pPr>
        <w:pStyle w:val="Otsikko2"/>
      </w:pPr>
      <w:bookmarkStart w:id="708" w:name="_Toc314136709"/>
      <w:bookmarkStart w:id="709" w:name="_Toc314137465"/>
      <w:bookmarkStart w:id="710" w:name="_Toc314137986"/>
      <w:bookmarkStart w:id="711" w:name="_Toc314138509"/>
      <w:bookmarkStart w:id="712" w:name="_Toc114565143"/>
      <w:bookmarkEnd w:id="708"/>
      <w:bookmarkEnd w:id="709"/>
      <w:bookmarkEnd w:id="710"/>
      <w:bookmarkEnd w:id="711"/>
      <w:r w:rsidRPr="00D251B1">
        <w:t>CDA R2 asiakirjojen korjaus</w:t>
      </w:r>
      <w:bookmarkEnd w:id="712"/>
    </w:p>
    <w:p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rsidR="002834E2" w:rsidRPr="00D251B1" w:rsidRDefault="002834E2" w:rsidP="003B279B"/>
    <w:p w:rsidR="003B279B" w:rsidRPr="00D251B1" w:rsidRDefault="0000277A" w:rsidP="003B279B">
      <w:r w:rsidRPr="00D251B1">
        <w:t xml:space="preserve">Kun asiakirjaa korjataan, niin </w:t>
      </w:r>
    </w:p>
    <w:p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rsidR="00313740" w:rsidRPr="00D251B1" w:rsidRDefault="00313740" w:rsidP="00313740"/>
    <w:p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rsidR="00436688" w:rsidRPr="00D251B1" w:rsidRDefault="00436688" w:rsidP="00313740"/>
    <w:p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rsidR="003B279B" w:rsidRPr="00D251B1" w:rsidRDefault="003B279B" w:rsidP="003B279B">
      <w:pPr>
        <w:pStyle w:val="Otsikko2"/>
      </w:pPr>
      <w:bookmarkStart w:id="713" w:name="_Toc114565144"/>
      <w:r w:rsidRPr="00D251B1">
        <w:t>CDA R2 asiakirjojen mitätöinti</w:t>
      </w:r>
      <w:bookmarkEnd w:id="713"/>
    </w:p>
    <w:p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rsidR="00036E4C" w:rsidRPr="00D251B1" w:rsidRDefault="00036E4C" w:rsidP="00036E4C">
      <w:pPr>
        <w:pStyle w:val="Otsikko2"/>
      </w:pPr>
      <w:bookmarkStart w:id="714" w:name="_Toc314136712"/>
      <w:bookmarkStart w:id="715" w:name="_Toc314137468"/>
      <w:bookmarkStart w:id="716" w:name="_Toc314137989"/>
      <w:bookmarkStart w:id="717" w:name="_Toc314138512"/>
      <w:bookmarkStart w:id="718" w:name="_Toc314136713"/>
      <w:bookmarkStart w:id="719" w:name="_Toc314137469"/>
      <w:bookmarkStart w:id="720" w:name="_Toc314137990"/>
      <w:bookmarkStart w:id="721" w:name="_Toc314138513"/>
      <w:bookmarkStart w:id="722" w:name="_Toc189725574"/>
      <w:bookmarkStart w:id="723" w:name="_Toc189892963"/>
      <w:bookmarkStart w:id="724" w:name="_Toc189725579"/>
      <w:bookmarkStart w:id="725" w:name="_Toc189892968"/>
      <w:bookmarkStart w:id="726" w:name="_Toc189725580"/>
      <w:bookmarkStart w:id="727" w:name="_Toc189892969"/>
      <w:bookmarkStart w:id="728" w:name="_Toc189725581"/>
      <w:bookmarkStart w:id="729" w:name="_Toc189892970"/>
      <w:bookmarkStart w:id="730" w:name="_Toc189725582"/>
      <w:bookmarkStart w:id="731" w:name="_Toc189892971"/>
      <w:bookmarkStart w:id="732" w:name="_Toc189725583"/>
      <w:bookmarkStart w:id="733" w:name="_Toc189892972"/>
      <w:bookmarkStart w:id="734" w:name="_Toc189725584"/>
      <w:bookmarkStart w:id="735" w:name="_Toc189892973"/>
      <w:bookmarkStart w:id="736" w:name="_Toc189725585"/>
      <w:bookmarkStart w:id="737" w:name="_Toc189892974"/>
      <w:bookmarkStart w:id="738" w:name="_Toc189725586"/>
      <w:bookmarkStart w:id="739" w:name="_Toc189892975"/>
      <w:bookmarkStart w:id="740" w:name="_Toc189725587"/>
      <w:bookmarkStart w:id="741" w:name="_Toc189892976"/>
      <w:bookmarkStart w:id="742" w:name="_Toc189725588"/>
      <w:bookmarkStart w:id="743" w:name="_Toc189892977"/>
      <w:bookmarkStart w:id="744" w:name="_Toc189725589"/>
      <w:bookmarkStart w:id="745" w:name="_Toc189892978"/>
      <w:bookmarkStart w:id="746" w:name="_Toc189725590"/>
      <w:bookmarkStart w:id="747" w:name="_Toc189892979"/>
      <w:bookmarkStart w:id="748" w:name="_Toc189725591"/>
      <w:bookmarkStart w:id="749" w:name="_Toc189892980"/>
      <w:bookmarkStart w:id="750" w:name="_Toc189725592"/>
      <w:bookmarkStart w:id="751" w:name="_Toc189892981"/>
      <w:bookmarkStart w:id="752" w:name="_Toc189725593"/>
      <w:bookmarkStart w:id="753" w:name="_Toc189892982"/>
      <w:bookmarkStart w:id="754" w:name="_Toc189725594"/>
      <w:bookmarkStart w:id="755" w:name="_Toc189892983"/>
      <w:bookmarkStart w:id="756" w:name="_Toc189725595"/>
      <w:bookmarkStart w:id="757" w:name="_Toc189892984"/>
      <w:bookmarkStart w:id="758" w:name="_Toc189725596"/>
      <w:bookmarkStart w:id="759" w:name="_Toc189892985"/>
      <w:bookmarkStart w:id="760" w:name="_Toc189725597"/>
      <w:bookmarkStart w:id="761" w:name="_Toc189892986"/>
      <w:bookmarkStart w:id="762" w:name="_Toc189725598"/>
      <w:bookmarkStart w:id="763" w:name="_Toc189892987"/>
      <w:bookmarkStart w:id="764" w:name="_Toc189725599"/>
      <w:bookmarkStart w:id="765" w:name="_Toc189892988"/>
      <w:bookmarkStart w:id="766" w:name="_Toc189725600"/>
      <w:bookmarkStart w:id="767" w:name="_Toc189892989"/>
      <w:bookmarkStart w:id="768" w:name="_Toc189725601"/>
      <w:bookmarkStart w:id="769" w:name="_Toc189892990"/>
      <w:bookmarkStart w:id="770" w:name="_Toc189725602"/>
      <w:bookmarkStart w:id="771" w:name="_Toc189892991"/>
      <w:bookmarkStart w:id="772" w:name="_Toc189725603"/>
      <w:bookmarkStart w:id="773" w:name="_Toc189892992"/>
      <w:bookmarkStart w:id="774" w:name="_Toc189725604"/>
      <w:bookmarkStart w:id="775" w:name="_Toc189892993"/>
      <w:bookmarkStart w:id="776" w:name="_Toc189725605"/>
      <w:bookmarkStart w:id="777" w:name="_Toc189892994"/>
      <w:bookmarkStart w:id="778" w:name="_Toc189725606"/>
      <w:bookmarkStart w:id="779" w:name="_Toc189892995"/>
      <w:bookmarkStart w:id="780" w:name="_Toc189725607"/>
      <w:bookmarkStart w:id="781" w:name="_Toc189892996"/>
      <w:bookmarkStart w:id="782" w:name="_Toc189725608"/>
      <w:bookmarkStart w:id="783" w:name="_Toc189892997"/>
      <w:bookmarkStart w:id="784" w:name="_Toc189725609"/>
      <w:bookmarkStart w:id="785" w:name="_Toc189892998"/>
      <w:bookmarkStart w:id="786" w:name="_Toc189725610"/>
      <w:bookmarkStart w:id="787" w:name="_Toc189892999"/>
      <w:bookmarkStart w:id="788" w:name="_Toc189725611"/>
      <w:bookmarkStart w:id="789" w:name="_Toc189893000"/>
      <w:bookmarkStart w:id="790" w:name="_Toc189725612"/>
      <w:bookmarkStart w:id="791" w:name="_Toc189893001"/>
      <w:bookmarkStart w:id="792" w:name="_Toc189725613"/>
      <w:bookmarkStart w:id="793" w:name="_Toc189893002"/>
      <w:bookmarkStart w:id="794" w:name="_Toc189725614"/>
      <w:bookmarkStart w:id="795" w:name="_Toc189893003"/>
      <w:bookmarkStart w:id="796" w:name="_Toc189725615"/>
      <w:bookmarkStart w:id="797" w:name="_Toc189893004"/>
      <w:bookmarkStart w:id="798" w:name="_Toc189725616"/>
      <w:bookmarkStart w:id="799" w:name="_Toc189893005"/>
      <w:bookmarkStart w:id="800" w:name="_Toc189725617"/>
      <w:bookmarkStart w:id="801" w:name="_Toc189893006"/>
      <w:bookmarkStart w:id="802" w:name="_Toc189725618"/>
      <w:bookmarkStart w:id="803" w:name="_Toc189893007"/>
      <w:bookmarkStart w:id="804" w:name="_Toc189725619"/>
      <w:bookmarkStart w:id="805" w:name="_Toc189893008"/>
      <w:bookmarkStart w:id="806" w:name="_Toc189725620"/>
      <w:bookmarkStart w:id="807" w:name="_Toc189893009"/>
      <w:bookmarkStart w:id="808" w:name="_Toc189725621"/>
      <w:bookmarkStart w:id="809" w:name="_Toc189893010"/>
      <w:bookmarkStart w:id="810" w:name="_Toc189725622"/>
      <w:bookmarkStart w:id="811" w:name="_Toc189893011"/>
      <w:bookmarkStart w:id="812" w:name="_Toc189725623"/>
      <w:bookmarkStart w:id="813" w:name="_Toc189893012"/>
      <w:bookmarkStart w:id="814" w:name="_Toc189725624"/>
      <w:bookmarkStart w:id="815" w:name="_Toc189893013"/>
      <w:bookmarkStart w:id="816" w:name="_Toc189725625"/>
      <w:bookmarkStart w:id="817" w:name="_Toc189893014"/>
      <w:bookmarkStart w:id="818" w:name="_Toc189725626"/>
      <w:bookmarkStart w:id="819" w:name="_Toc189893015"/>
      <w:bookmarkStart w:id="820" w:name="_Toc189725627"/>
      <w:bookmarkStart w:id="821" w:name="_Toc189893016"/>
      <w:bookmarkStart w:id="822" w:name="_Toc114565145"/>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D251B1">
        <w:t>CDA R2 asiakirjojen tilasiirtymät</w:t>
      </w:r>
      <w:bookmarkEnd w:id="822"/>
    </w:p>
    <w:p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rsidR="008B323B" w:rsidRPr="00D251B1" w:rsidRDefault="008B323B" w:rsidP="008B323B">
      <w:pPr>
        <w:rPr>
          <w:color w:val="000000"/>
        </w:rPr>
      </w:pPr>
    </w:p>
    <w:p w:rsidR="00FB650B" w:rsidRPr="00D251B1" w:rsidRDefault="00FB650B" w:rsidP="00093A82"/>
    <w:p w:rsidR="00093A82" w:rsidRPr="00D251B1" w:rsidRDefault="00BF273A" w:rsidP="00093A82">
      <w:pPr>
        <w:rPr>
          <w:color w:val="000000"/>
        </w:rPr>
      </w:pPr>
      <w:r w:rsidRPr="00667DF3">
        <w:rPr>
          <w:noProof/>
          <w:lang w:eastAsia="fi-FI"/>
        </w:rPr>
        <w:drawing>
          <wp:inline distT="0" distB="0" distL="0" distR="0">
            <wp:extent cx="5770880" cy="3019425"/>
            <wp:effectExtent l="0" t="0" r="0" b="0"/>
            <wp:docPr id="3"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rsidR="00093A82" w:rsidRPr="00953998" w:rsidRDefault="00093A82" w:rsidP="00953998">
      <w:pPr>
        <w:pStyle w:val="Kuvanotsikko"/>
        <w:ind w:left="284" w:firstLine="284"/>
        <w:rPr>
          <w:rFonts w:ascii="Times New Roman" w:hAnsi="Times New Roman"/>
        </w:rPr>
      </w:pPr>
      <w:bookmarkStart w:id="823" w:name="_Ref152654912"/>
      <w:r w:rsidRPr="00953998">
        <w:rPr>
          <w:rFonts w:ascii="Times New Roman" w:hAnsi="Times New Roman"/>
        </w:rPr>
        <w:t xml:space="preserve">Kuva </w:t>
      </w:r>
      <w:r w:rsidR="009461E0" w:rsidRPr="00953998">
        <w:rPr>
          <w:rFonts w:ascii="Times New Roman" w:hAnsi="Times New Roman"/>
        </w:rPr>
        <w:t>1.</w:t>
      </w:r>
      <w:bookmarkEnd w:id="823"/>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rsidR="00093A82" w:rsidRPr="00D251B1" w:rsidRDefault="00093A82" w:rsidP="00093A82">
      <w:pPr>
        <w:rPr>
          <w:color w:val="000000"/>
          <w:highlight w:val="yellow"/>
        </w:rPr>
      </w:pPr>
    </w:p>
    <w:p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rsidTr="00D60709">
        <w:tc>
          <w:tcPr>
            <w:tcW w:w="4962" w:type="dxa"/>
            <w:gridSpan w:val="2"/>
            <w:shd w:val="clear" w:color="auto" w:fill="E6E6E6"/>
          </w:tcPr>
          <w:p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rsidTr="00953998">
        <w:tc>
          <w:tcPr>
            <w:tcW w:w="1134" w:type="dxa"/>
            <w:vAlign w:val="bottom"/>
          </w:tcPr>
          <w:p w:rsidR="00B504BA" w:rsidRPr="00D251B1" w:rsidRDefault="00B504BA" w:rsidP="00953998">
            <w:pPr>
              <w:spacing w:before="120"/>
            </w:pPr>
            <w:r w:rsidRPr="00D251B1">
              <w:t>New</w:t>
            </w:r>
          </w:p>
        </w:tc>
        <w:tc>
          <w:tcPr>
            <w:tcW w:w="3828" w:type="dxa"/>
            <w:vAlign w:val="bottom"/>
          </w:tcPr>
          <w:p w:rsidR="00B504BA" w:rsidRPr="00D251B1" w:rsidRDefault="00B504BA" w:rsidP="00043C6D">
            <w:pPr>
              <w:spacing w:before="120"/>
            </w:pPr>
            <w:r w:rsidRPr="00D251B1">
              <w:t>keskeneräinen</w:t>
            </w:r>
          </w:p>
        </w:tc>
      </w:tr>
      <w:tr w:rsidR="00B504BA" w:rsidRPr="00D251B1" w:rsidTr="00953998">
        <w:tc>
          <w:tcPr>
            <w:tcW w:w="1134" w:type="dxa"/>
            <w:vAlign w:val="bottom"/>
          </w:tcPr>
          <w:p w:rsidR="00B504BA" w:rsidRPr="00D251B1" w:rsidRDefault="00B504BA" w:rsidP="00953998">
            <w:pPr>
              <w:spacing w:before="120"/>
            </w:pPr>
            <w:r w:rsidRPr="00D251B1">
              <w:t>Active</w:t>
            </w:r>
          </w:p>
        </w:tc>
        <w:tc>
          <w:tcPr>
            <w:tcW w:w="3828" w:type="dxa"/>
            <w:vAlign w:val="bottom"/>
          </w:tcPr>
          <w:p w:rsidR="00B504BA" w:rsidRPr="00D251B1" w:rsidRDefault="00267837" w:rsidP="00043C6D">
            <w:pPr>
              <w:spacing w:before="120"/>
            </w:pPr>
            <w:r>
              <w:t>H</w:t>
            </w:r>
            <w:r w:rsidR="00B504BA" w:rsidRPr="00D251B1">
              <w:t>yväksytty</w:t>
            </w:r>
          </w:p>
        </w:tc>
      </w:tr>
      <w:tr w:rsidR="00B504BA" w:rsidRPr="00D251B1" w:rsidTr="00953998">
        <w:tc>
          <w:tcPr>
            <w:tcW w:w="1134" w:type="dxa"/>
            <w:vAlign w:val="bottom"/>
          </w:tcPr>
          <w:p w:rsidR="00B504BA" w:rsidRPr="00D251B1" w:rsidRDefault="00B504BA" w:rsidP="00953998">
            <w:pPr>
              <w:spacing w:before="120"/>
            </w:pPr>
            <w:r w:rsidRPr="00D251B1">
              <w:t>Completed</w:t>
            </w:r>
          </w:p>
        </w:tc>
        <w:tc>
          <w:tcPr>
            <w:tcW w:w="3828" w:type="dxa"/>
            <w:vAlign w:val="bottom"/>
          </w:tcPr>
          <w:p w:rsidR="00B504BA" w:rsidRPr="00D251B1" w:rsidRDefault="00267837" w:rsidP="00043C6D">
            <w:pPr>
              <w:spacing w:before="120"/>
            </w:pPr>
            <w:r>
              <w:t>V</w:t>
            </w:r>
            <w:r w:rsidR="00B504BA" w:rsidRPr="00D251B1">
              <w:t>almis</w:t>
            </w:r>
          </w:p>
        </w:tc>
      </w:tr>
      <w:tr w:rsidR="00B504BA" w:rsidRPr="00D251B1" w:rsidTr="00953998">
        <w:tc>
          <w:tcPr>
            <w:tcW w:w="1134" w:type="dxa"/>
            <w:vAlign w:val="bottom"/>
          </w:tcPr>
          <w:p w:rsidR="00B504BA" w:rsidRPr="00D251B1" w:rsidRDefault="00B504BA" w:rsidP="00953998">
            <w:pPr>
              <w:spacing w:before="120"/>
            </w:pPr>
            <w:r w:rsidRPr="00D251B1">
              <w:t>Canceled</w:t>
            </w:r>
          </w:p>
        </w:tc>
        <w:tc>
          <w:tcPr>
            <w:tcW w:w="3828" w:type="dxa"/>
            <w:vAlign w:val="bottom"/>
          </w:tcPr>
          <w:p w:rsidR="00B504BA" w:rsidRPr="00D251B1" w:rsidRDefault="00267837" w:rsidP="00043C6D">
            <w:pPr>
              <w:spacing w:before="120"/>
            </w:pPr>
            <w:r>
              <w:t>P</w:t>
            </w:r>
            <w:r w:rsidR="00B504BA" w:rsidRPr="00D251B1">
              <w:t>eruttu</w:t>
            </w:r>
          </w:p>
        </w:tc>
      </w:tr>
      <w:tr w:rsidR="00B504BA" w:rsidRPr="00D251B1" w:rsidTr="00953998">
        <w:tc>
          <w:tcPr>
            <w:tcW w:w="1134" w:type="dxa"/>
            <w:vAlign w:val="bottom"/>
          </w:tcPr>
          <w:p w:rsidR="00B504BA" w:rsidRPr="00D251B1" w:rsidRDefault="00B504BA" w:rsidP="00953998">
            <w:pPr>
              <w:spacing w:before="120"/>
            </w:pPr>
            <w:r w:rsidRPr="00D251B1">
              <w:t>Obsolete</w:t>
            </w:r>
          </w:p>
        </w:tc>
        <w:tc>
          <w:tcPr>
            <w:tcW w:w="3828" w:type="dxa"/>
            <w:vAlign w:val="bottom"/>
          </w:tcPr>
          <w:p w:rsidR="00B504BA" w:rsidRPr="00D251B1" w:rsidRDefault="00267837" w:rsidP="00043C6D">
            <w:pPr>
              <w:spacing w:before="120"/>
            </w:pPr>
            <w:r>
              <w:t>K</w:t>
            </w:r>
            <w:r w:rsidR="00EB568E" w:rsidRPr="00D251B1">
              <w:t>äytöstä poistettu</w:t>
            </w:r>
          </w:p>
        </w:tc>
      </w:tr>
      <w:tr w:rsidR="00B504BA" w:rsidRPr="00D251B1" w:rsidTr="00953998">
        <w:tc>
          <w:tcPr>
            <w:tcW w:w="1134" w:type="dxa"/>
            <w:vAlign w:val="bottom"/>
          </w:tcPr>
          <w:p w:rsidR="00B504BA" w:rsidRPr="00D251B1" w:rsidRDefault="00B504BA" w:rsidP="00043C6D">
            <w:pPr>
              <w:spacing w:before="120"/>
            </w:pPr>
            <w:r w:rsidRPr="00D251B1">
              <w:t>Nullified</w:t>
            </w:r>
          </w:p>
        </w:tc>
        <w:tc>
          <w:tcPr>
            <w:tcW w:w="3828" w:type="dxa"/>
            <w:vAlign w:val="bottom"/>
          </w:tcPr>
          <w:p w:rsidR="00B504BA" w:rsidRPr="00D251B1" w:rsidRDefault="00267837" w:rsidP="00953998">
            <w:pPr>
              <w:spacing w:before="120"/>
            </w:pPr>
            <w:r>
              <w:t>M</w:t>
            </w:r>
            <w:r w:rsidR="00EB568E" w:rsidRPr="00D251B1">
              <w:t>itätöity</w:t>
            </w:r>
          </w:p>
        </w:tc>
      </w:tr>
      <w:tr w:rsidR="00BA2869" w:rsidRPr="00D251B1" w:rsidTr="00953998">
        <w:tc>
          <w:tcPr>
            <w:tcW w:w="1134" w:type="dxa"/>
            <w:vAlign w:val="bottom"/>
          </w:tcPr>
          <w:p w:rsidR="00BA2869" w:rsidRPr="00D251B1" w:rsidRDefault="00BA2869" w:rsidP="00043C6D">
            <w:r w:rsidRPr="00D251B1">
              <w:t>normal</w:t>
            </w:r>
          </w:p>
        </w:tc>
        <w:tc>
          <w:tcPr>
            <w:tcW w:w="3828" w:type="dxa"/>
            <w:vAlign w:val="bottom"/>
          </w:tcPr>
          <w:p w:rsidR="00BA2869" w:rsidRPr="00D251B1" w:rsidRDefault="00267837" w:rsidP="00953998">
            <w:pPr>
              <w:spacing w:before="120"/>
            </w:pPr>
            <w:r>
              <w:t>Normal</w:t>
            </w:r>
          </w:p>
        </w:tc>
      </w:tr>
      <w:tr w:rsidR="00BA2869" w:rsidRPr="00D251B1" w:rsidTr="00953998">
        <w:tc>
          <w:tcPr>
            <w:tcW w:w="1134" w:type="dxa"/>
            <w:vAlign w:val="bottom"/>
          </w:tcPr>
          <w:p w:rsidR="00BA2869" w:rsidRPr="00D251B1" w:rsidRDefault="00BA2869" w:rsidP="00043C6D">
            <w:r w:rsidRPr="00D251B1">
              <w:t>aborted</w:t>
            </w:r>
          </w:p>
        </w:tc>
        <w:tc>
          <w:tcPr>
            <w:tcW w:w="3828" w:type="dxa"/>
            <w:vAlign w:val="bottom"/>
          </w:tcPr>
          <w:p w:rsidR="00BA2869" w:rsidRPr="00D251B1" w:rsidRDefault="00972A78" w:rsidP="00953998">
            <w:pPr>
              <w:spacing w:before="120"/>
            </w:pPr>
            <w:r w:rsidRPr="00972A78">
              <w:t>Aborted</w:t>
            </w:r>
          </w:p>
        </w:tc>
      </w:tr>
      <w:tr w:rsidR="00BA2869" w:rsidRPr="00D251B1" w:rsidTr="00953998">
        <w:tc>
          <w:tcPr>
            <w:tcW w:w="1134" w:type="dxa"/>
            <w:vAlign w:val="bottom"/>
          </w:tcPr>
          <w:p w:rsidR="00BA2869" w:rsidRPr="00D251B1" w:rsidRDefault="00BA2869" w:rsidP="00043C6D">
            <w:r w:rsidRPr="00D251B1">
              <w:t>held</w:t>
            </w:r>
          </w:p>
        </w:tc>
        <w:tc>
          <w:tcPr>
            <w:tcW w:w="3828" w:type="dxa"/>
            <w:vAlign w:val="bottom"/>
          </w:tcPr>
          <w:p w:rsidR="00BA2869" w:rsidRPr="00D251B1" w:rsidRDefault="00267837" w:rsidP="00953998">
            <w:pPr>
              <w:spacing w:before="120"/>
            </w:pPr>
            <w:r>
              <w:t>Held</w:t>
            </w:r>
          </w:p>
        </w:tc>
      </w:tr>
      <w:tr w:rsidR="00BA2869" w:rsidRPr="00D251B1" w:rsidTr="00953998">
        <w:tc>
          <w:tcPr>
            <w:tcW w:w="1134" w:type="dxa"/>
            <w:vAlign w:val="bottom"/>
          </w:tcPr>
          <w:p w:rsidR="00BA2869" w:rsidRPr="00D251B1" w:rsidRDefault="00BA2869" w:rsidP="00043C6D">
            <w:r w:rsidRPr="00D251B1">
              <w:t>suspended</w:t>
            </w:r>
          </w:p>
        </w:tc>
        <w:tc>
          <w:tcPr>
            <w:tcW w:w="3828" w:type="dxa"/>
            <w:vAlign w:val="bottom"/>
          </w:tcPr>
          <w:p w:rsidR="00BA2869" w:rsidRPr="00D251B1" w:rsidRDefault="00267837" w:rsidP="00953998">
            <w:pPr>
              <w:spacing w:before="120"/>
            </w:pPr>
            <w:r>
              <w:t>Suspended</w:t>
            </w:r>
          </w:p>
        </w:tc>
      </w:tr>
    </w:tbl>
    <w:p w:rsidR="00B504BA" w:rsidRPr="00D251B1" w:rsidRDefault="00B504BA" w:rsidP="00093A82"/>
    <w:p w:rsidR="00B504BA" w:rsidRPr="00D251B1" w:rsidRDefault="00B504BA" w:rsidP="00093A82"/>
    <w:p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rsidR="00093A82" w:rsidRPr="00D251B1" w:rsidRDefault="00093A82" w:rsidP="00093A82"/>
    <w:p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rsidR="00093A82" w:rsidRPr="00D251B1" w:rsidRDefault="00093A82" w:rsidP="00093A82"/>
    <w:p w:rsidR="00093A82" w:rsidRPr="00D251B1" w:rsidRDefault="00093A82" w:rsidP="00093A82"/>
    <w:p w:rsidR="00093A82" w:rsidRPr="00D251B1" w:rsidRDefault="00BF273A" w:rsidP="00093A82">
      <w:r>
        <w:rPr>
          <w:noProof/>
        </w:rPr>
        <mc:AlternateContent>
          <mc:Choice Requires="wps">
            <w:drawing>
              <wp:anchor distT="0" distB="0" distL="114300" distR="114300" simplePos="0" relativeHeight="251661312" behindDoc="0" locked="0" layoutInCell="1" allowOverlap="1">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956D1F"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848994"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203777"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ACB1F2"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pPr>
                              <w:rPr>
                                <w:rFonts w:ascii="Arial" w:hAnsi="Arial" w:cs="Arial"/>
                                <w:sz w:val="30"/>
                              </w:rPr>
                            </w:pPr>
                            <w:r>
                              <w:rPr>
                                <w:rFonts w:ascii="Arial" w:hAnsi="Arial" w:cs="Arial"/>
                                <w:sz w:val="30"/>
                              </w:rPr>
                              <w:t>Dokumenttiin liittyvät muut tapahtumat</w:t>
                            </w:r>
                          </w:p>
                          <w:p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rsidR="007648C5" w:rsidRDefault="007648C5" w:rsidP="00093A82">
                      <w:pPr>
                        <w:rPr>
                          <w:rFonts w:ascii="Arial" w:hAnsi="Arial" w:cs="Arial"/>
                          <w:sz w:val="30"/>
                        </w:rPr>
                      </w:pPr>
                      <w:r>
                        <w:rPr>
                          <w:rFonts w:ascii="Arial" w:hAnsi="Arial" w:cs="Arial"/>
                          <w:sz w:val="30"/>
                        </w:rPr>
                        <w:t>Dokumenttiin liittyvät muut tapahtumat</w:t>
                      </w:r>
                    </w:p>
                    <w:p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pPr>
                              <w:rPr>
                                <w:rFonts w:ascii="Arial" w:hAnsi="Arial" w:cs="Arial"/>
                                <w:sz w:val="30"/>
                              </w:rPr>
                            </w:pPr>
                            <w:r>
                              <w:rPr>
                                <w:rFonts w:ascii="Arial" w:hAnsi="Arial" w:cs="Arial"/>
                                <w:sz w:val="30"/>
                              </w:rPr>
                              <w:t xml:space="preserve">Dokumenttii liittyvät tahot </w:t>
                            </w:r>
                          </w:p>
                          <w:p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rsidR="007648C5" w:rsidRDefault="007648C5" w:rsidP="00093A82">
                      <w:pPr>
                        <w:rPr>
                          <w:rFonts w:ascii="Arial" w:hAnsi="Arial" w:cs="Arial"/>
                          <w:sz w:val="30"/>
                        </w:rPr>
                      </w:pPr>
                      <w:r>
                        <w:rPr>
                          <w:rFonts w:ascii="Arial" w:hAnsi="Arial" w:cs="Arial"/>
                          <w:sz w:val="30"/>
                        </w:rPr>
                        <w:t xml:space="preserve">Dokumenttii liittyvät tahot </w:t>
                      </w:r>
                    </w:p>
                    <w:p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extent cx="6141720" cy="4692650"/>
            <wp:effectExtent l="0" t="0" r="0" b="0"/>
            <wp:docPr id="4"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rsidR="00093A82" w:rsidRPr="00D251B1" w:rsidRDefault="00093A82" w:rsidP="00093A82">
      <w:pPr>
        <w:pStyle w:val="Kuvanotsikko"/>
      </w:pPr>
    </w:p>
    <w:p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rsidR="00093A82" w:rsidRPr="00D251B1" w:rsidRDefault="00093A82" w:rsidP="00093A82"/>
    <w:p w:rsidR="000315F8" w:rsidRPr="00D251B1" w:rsidRDefault="000315F8" w:rsidP="00093A82"/>
    <w:p w:rsidR="000315F8" w:rsidRPr="00D251B1" w:rsidRDefault="000315F8" w:rsidP="00093A82"/>
    <w:p w:rsidR="000315F8" w:rsidRPr="00D251B1" w:rsidRDefault="00BF273A" w:rsidP="00953998">
      <w:pPr>
        <w:keepNext/>
        <w:ind w:left="1418"/>
      </w:pPr>
      <w:r w:rsidRPr="00667DF3">
        <w:rPr>
          <w:noProof/>
          <w:lang w:eastAsia="fi-FI"/>
        </w:rPr>
        <w:drawing>
          <wp:inline distT="0" distB="0" distL="0" distR="0">
            <wp:extent cx="1121410" cy="2052955"/>
            <wp:effectExtent l="0" t="0" r="0" b="0"/>
            <wp:docPr id="5"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rsidR="000315F8" w:rsidRPr="00D251B1" w:rsidRDefault="000315F8" w:rsidP="00093A82"/>
    <w:p w:rsidR="000315F8" w:rsidRPr="00D251B1" w:rsidRDefault="00BF273A" w:rsidP="000315F8">
      <w:pPr>
        <w:ind w:left="1420"/>
      </w:pPr>
      <w:r w:rsidRPr="00667DF3">
        <w:rPr>
          <w:noProof/>
          <w:lang w:eastAsia="fi-FI"/>
        </w:rPr>
        <w:drawing>
          <wp:inline distT="0" distB="0" distL="0" distR="0">
            <wp:extent cx="3795395" cy="2105025"/>
            <wp:effectExtent l="0" t="0" r="0" b="0"/>
            <wp:docPr id="6"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rsidR="000315F8" w:rsidRPr="00D251B1" w:rsidRDefault="000315F8" w:rsidP="00093A82"/>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rsidR="000315F8" w:rsidRPr="00D251B1" w:rsidRDefault="000315F8" w:rsidP="00093A82"/>
    <w:p w:rsidR="000315F8" w:rsidRPr="00D251B1" w:rsidRDefault="00BF273A" w:rsidP="005E3601">
      <w:pPr>
        <w:ind w:left="1420"/>
      </w:pPr>
      <w:r w:rsidRPr="00667DF3">
        <w:rPr>
          <w:noProof/>
          <w:lang w:eastAsia="fi-FI"/>
        </w:rPr>
        <w:drawing>
          <wp:inline distT="0" distB="0" distL="0" distR="0">
            <wp:extent cx="5408930" cy="2105025"/>
            <wp:effectExtent l="0" t="0" r="0" b="0"/>
            <wp:docPr id="7"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rsidR="000315F8" w:rsidRPr="00D251B1" w:rsidRDefault="000315F8" w:rsidP="00093A82"/>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rsidR="00404541" w:rsidRDefault="00404541">
      <w:r>
        <w:br w:type="page"/>
      </w:r>
    </w:p>
    <w:p w:rsidR="000315F8" w:rsidRPr="00D251B1" w:rsidRDefault="000315F8" w:rsidP="00093A82"/>
    <w:p w:rsidR="00F72033" w:rsidRPr="00D251B1" w:rsidRDefault="00F72033" w:rsidP="00F72033">
      <w:pPr>
        <w:pStyle w:val="Otsikko2"/>
      </w:pPr>
      <w:bookmarkStart w:id="824" w:name="_Toc114565146"/>
      <w:r w:rsidRPr="00D251B1">
        <w:t>CDA R2</w:t>
      </w:r>
      <w:bookmarkEnd w:id="824"/>
      <w:r w:rsidRPr="00D251B1">
        <w:t xml:space="preserve"> </w:t>
      </w:r>
    </w:p>
    <w:p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rsidR="002E6F81" w:rsidRDefault="002E6F81" w:rsidP="00F72033"/>
    <w:p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rsidTr="00D50FA5">
        <w:tc>
          <w:tcPr>
            <w:tcW w:w="2235" w:type="dxa"/>
          </w:tcPr>
          <w:p w:rsidR="00AC72C8" w:rsidRPr="00D251B1" w:rsidRDefault="00AC72C8" w:rsidP="00D60709">
            <w:pPr>
              <w:spacing w:before="240"/>
              <w:jc w:val="both"/>
            </w:pPr>
          </w:p>
        </w:tc>
        <w:tc>
          <w:tcPr>
            <w:tcW w:w="4677" w:type="dxa"/>
          </w:tcPr>
          <w:p w:rsidR="00AC72C8" w:rsidRPr="00D251B1" w:rsidRDefault="00AC72C8" w:rsidP="00D60709">
            <w:pPr>
              <w:spacing w:before="240"/>
              <w:jc w:val="both"/>
              <w:rPr>
                <w:b/>
              </w:rPr>
            </w:pPr>
            <w:r w:rsidRPr="00D251B1">
              <w:rPr>
                <w:b/>
              </w:rPr>
              <w:t>Alkuperäinen</w:t>
            </w:r>
          </w:p>
        </w:tc>
        <w:tc>
          <w:tcPr>
            <w:tcW w:w="2552" w:type="dxa"/>
          </w:tcPr>
          <w:p w:rsidR="00AC72C8" w:rsidRPr="00D251B1" w:rsidRDefault="00AC72C8" w:rsidP="00D60709">
            <w:pPr>
              <w:spacing w:before="240"/>
              <w:jc w:val="both"/>
              <w:rPr>
                <w:b/>
              </w:rPr>
            </w:pPr>
            <w:r w:rsidRPr="00D251B1">
              <w:rPr>
                <w:b/>
              </w:rPr>
              <w:t>Aktiivi</w:t>
            </w:r>
          </w:p>
        </w:tc>
      </w:tr>
      <w:tr w:rsidR="00AC72C8" w:rsidRPr="00D251B1" w:rsidTr="00D50FA5">
        <w:tc>
          <w:tcPr>
            <w:tcW w:w="2235" w:type="dxa"/>
          </w:tcPr>
          <w:p w:rsidR="00AC72C8" w:rsidRPr="00D251B1" w:rsidRDefault="00AC72C8" w:rsidP="00D60709">
            <w:pPr>
              <w:spacing w:before="240"/>
              <w:jc w:val="both"/>
            </w:pPr>
            <w:r w:rsidRPr="00D251B1">
              <w:t>arkistonmuodostaja</w:t>
            </w:r>
          </w:p>
        </w:tc>
        <w:tc>
          <w:tcPr>
            <w:tcW w:w="4677" w:type="dxa"/>
          </w:tcPr>
          <w:p w:rsidR="00AC72C8" w:rsidRPr="00D251B1" w:rsidRDefault="00AC72C8" w:rsidP="0059076F">
            <w:pPr>
              <w:spacing w:before="240"/>
            </w:pPr>
            <w:r w:rsidRPr="00D251B1">
              <w:t>rekisterinpitäjä-rekisteristä</w:t>
            </w:r>
          </w:p>
        </w:tc>
        <w:tc>
          <w:tcPr>
            <w:tcW w:w="2552" w:type="dxa"/>
          </w:tcPr>
          <w:p w:rsidR="00AC72C8" w:rsidRPr="00D251B1" w:rsidRDefault="00AC72C8" w:rsidP="00D60709">
            <w:pPr>
              <w:spacing w:before="240"/>
              <w:jc w:val="both"/>
            </w:pPr>
            <w:r w:rsidRPr="00D251B1">
              <w:t>rekisterinpitäjä-rekisteristä</w:t>
            </w:r>
          </w:p>
        </w:tc>
      </w:tr>
      <w:tr w:rsidR="00AC72C8" w:rsidRPr="00D251B1" w:rsidTr="00D50FA5">
        <w:tc>
          <w:tcPr>
            <w:tcW w:w="2235" w:type="dxa"/>
          </w:tcPr>
          <w:p w:rsidR="00AC72C8" w:rsidRPr="00D251B1" w:rsidRDefault="00AC72C8" w:rsidP="00D60709">
            <w:pPr>
              <w:spacing w:before="240"/>
              <w:jc w:val="both"/>
            </w:pPr>
            <w:r w:rsidRPr="00D251B1">
              <w:t>rekisterinpitäjä</w:t>
            </w:r>
          </w:p>
        </w:tc>
        <w:tc>
          <w:tcPr>
            <w:tcW w:w="4677" w:type="dxa"/>
          </w:tcPr>
          <w:p w:rsidR="00AC72C8" w:rsidRPr="00D251B1" w:rsidRDefault="00AC72C8" w:rsidP="0059076F">
            <w:pPr>
              <w:spacing w:before="240"/>
            </w:pPr>
            <w:r w:rsidRPr="00D251B1">
              <w:t>ClinicalDocument.custodian (katso kohta 2.2.17)</w:t>
            </w:r>
          </w:p>
        </w:tc>
        <w:tc>
          <w:tcPr>
            <w:tcW w:w="2552" w:type="dxa"/>
          </w:tcPr>
          <w:p w:rsidR="00AC72C8" w:rsidRPr="00D251B1" w:rsidRDefault="00AC72C8" w:rsidP="00D60709">
            <w:pPr>
              <w:spacing w:before="240"/>
              <w:jc w:val="both"/>
            </w:pPr>
            <w:r w:rsidRPr="00D251B1">
              <w:t>hl7fi:activeCustodian (katso kohta 2.4.24)</w:t>
            </w:r>
          </w:p>
        </w:tc>
      </w:tr>
      <w:tr w:rsidR="00AC72C8" w:rsidRPr="00D251B1" w:rsidTr="00D50FA5">
        <w:tc>
          <w:tcPr>
            <w:tcW w:w="2235" w:type="dxa"/>
          </w:tcPr>
          <w:p w:rsidR="00AC72C8" w:rsidRPr="00D251B1" w:rsidRDefault="00AC72C8" w:rsidP="00D60709">
            <w:pPr>
              <w:spacing w:before="240"/>
              <w:jc w:val="both"/>
            </w:pPr>
            <w:r w:rsidRPr="00D251B1">
              <w:t>rekisteri</w:t>
            </w:r>
          </w:p>
        </w:tc>
        <w:tc>
          <w:tcPr>
            <w:tcW w:w="4677" w:type="dxa"/>
          </w:tcPr>
          <w:p w:rsidR="00AC72C8" w:rsidRPr="00D251B1" w:rsidRDefault="00AC72C8" w:rsidP="0059076F">
            <w:pPr>
              <w:spacing w:before="240"/>
            </w:pPr>
            <w:r w:rsidRPr="00D251B1">
              <w:t>ClinicalDocument.code (katso kohta 2.2.26)</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60709">
            <w:pPr>
              <w:spacing w:before="240"/>
              <w:jc w:val="both"/>
            </w:pPr>
            <w:r w:rsidRPr="00D251B1">
              <w:t>rekisterin tarkenne</w:t>
            </w:r>
          </w:p>
        </w:tc>
        <w:tc>
          <w:tcPr>
            <w:tcW w:w="4677" w:type="dxa"/>
          </w:tcPr>
          <w:p w:rsidR="00AC72C8" w:rsidRPr="00D251B1" w:rsidRDefault="00AC72C8" w:rsidP="0059076F">
            <w:pPr>
              <w:spacing w:before="240"/>
            </w:pPr>
            <w:r w:rsidRPr="00D251B1">
              <w:t>hl7fi:patientRegistrySpecifier (katso kohta 2.4.21)</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60709">
            <w:pPr>
              <w:spacing w:before="240"/>
              <w:jc w:val="both"/>
            </w:pPr>
            <w:r w:rsidRPr="00D251B1">
              <w:t>palvelutapahtuma</w:t>
            </w:r>
          </w:p>
        </w:tc>
        <w:tc>
          <w:tcPr>
            <w:tcW w:w="4677" w:type="dxa"/>
          </w:tcPr>
          <w:p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rsidR="00AC72C8" w:rsidRPr="00D251B1" w:rsidRDefault="00AC72C8" w:rsidP="00D60709">
            <w:pPr>
              <w:spacing w:before="240"/>
              <w:jc w:val="both"/>
            </w:pPr>
            <w:r w:rsidRPr="00D251B1">
              <w:t>sama</w:t>
            </w:r>
          </w:p>
        </w:tc>
      </w:tr>
      <w:tr w:rsidR="00AC72C8" w:rsidRPr="00AF6CE4" w:rsidTr="00D50FA5">
        <w:tc>
          <w:tcPr>
            <w:tcW w:w="2235" w:type="dxa"/>
          </w:tcPr>
          <w:p w:rsidR="00AC72C8" w:rsidRPr="00D251B1" w:rsidRDefault="00AC72C8" w:rsidP="00DB4303">
            <w:pPr>
              <w:spacing w:before="240"/>
              <w:jc w:val="both"/>
            </w:pPr>
            <w:r w:rsidRPr="00D251B1">
              <w:t>terveydenhuollon palvelun</w:t>
            </w:r>
            <w:r>
              <w:t>tuottaja</w:t>
            </w:r>
          </w:p>
        </w:tc>
        <w:tc>
          <w:tcPr>
            <w:tcW w:w="4677" w:type="dxa"/>
          </w:tcPr>
          <w:p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rsidR="00AC72C8" w:rsidRPr="00845B71" w:rsidRDefault="00AC72C8" w:rsidP="00D60709">
            <w:pPr>
              <w:spacing w:before="240"/>
              <w:jc w:val="both"/>
              <w:rPr>
                <w:lang w:val="en-US"/>
              </w:rPr>
            </w:pPr>
          </w:p>
        </w:tc>
      </w:tr>
      <w:tr w:rsidR="00AC72C8" w:rsidRPr="00485BC1" w:rsidTr="00D50FA5">
        <w:tc>
          <w:tcPr>
            <w:tcW w:w="2235" w:type="dxa"/>
          </w:tcPr>
          <w:p w:rsidR="00AC72C8" w:rsidRPr="00D251B1" w:rsidRDefault="00AC72C8" w:rsidP="00DB4303">
            <w:pPr>
              <w:spacing w:before="240"/>
              <w:jc w:val="both"/>
            </w:pPr>
            <w:r w:rsidRPr="00D251B1">
              <w:t>palveluyksikkö</w:t>
            </w:r>
          </w:p>
        </w:tc>
        <w:tc>
          <w:tcPr>
            <w:tcW w:w="4677" w:type="dxa"/>
          </w:tcPr>
          <w:p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rsidR="00AC72C8" w:rsidRPr="00485BC1" w:rsidRDefault="00AC72C8" w:rsidP="00D60709">
            <w:pPr>
              <w:spacing w:before="240"/>
              <w:jc w:val="both"/>
            </w:pPr>
          </w:p>
        </w:tc>
      </w:tr>
      <w:tr w:rsidR="00AC72C8" w:rsidRPr="00D251B1" w:rsidTr="00D50FA5">
        <w:tc>
          <w:tcPr>
            <w:tcW w:w="2235" w:type="dxa"/>
          </w:tcPr>
          <w:p w:rsidR="00AC72C8" w:rsidRPr="00D251B1" w:rsidRDefault="00AC72C8" w:rsidP="00DB4303">
            <w:pPr>
              <w:spacing w:before="240"/>
              <w:jc w:val="both"/>
            </w:pPr>
            <w:r w:rsidRPr="00D251B1">
              <w:t>rekisteripitäjän laji</w:t>
            </w:r>
          </w:p>
        </w:tc>
        <w:tc>
          <w:tcPr>
            <w:tcW w:w="4677" w:type="dxa"/>
          </w:tcPr>
          <w:p w:rsidR="00AC72C8" w:rsidRPr="00D251B1" w:rsidRDefault="00AC72C8" w:rsidP="0059076F">
            <w:pPr>
              <w:spacing w:before="240"/>
            </w:pPr>
            <w:r w:rsidRPr="00D251B1">
              <w:t>hl7fi:custodianTypecode (katso kohta 2.4.22)</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B4303">
            <w:pPr>
              <w:spacing w:before="240"/>
              <w:jc w:val="both"/>
            </w:pPr>
            <w:r w:rsidRPr="00D251B1">
              <w:t>palvelutapahtuman laji</w:t>
            </w:r>
          </w:p>
        </w:tc>
        <w:tc>
          <w:tcPr>
            <w:tcW w:w="4677" w:type="dxa"/>
          </w:tcPr>
          <w:p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rsidR="00AC72C8" w:rsidRPr="00D251B1" w:rsidRDefault="00AC72C8" w:rsidP="00D60709">
            <w:pPr>
              <w:spacing w:before="240"/>
              <w:jc w:val="both"/>
            </w:pPr>
            <w:r w:rsidRPr="00D251B1">
              <w:t>sama</w:t>
            </w:r>
          </w:p>
        </w:tc>
      </w:tr>
    </w:tbl>
    <w:p w:rsidR="00F72033" w:rsidRPr="00D251B1" w:rsidRDefault="00F72033" w:rsidP="00F72033"/>
    <w:p w:rsidR="00F979D3" w:rsidRPr="00D251B1" w:rsidRDefault="00093A82" w:rsidP="008255AB">
      <w:pPr>
        <w:pStyle w:val="Otsikko1"/>
        <w:keepLines w:val="0"/>
        <w:tabs>
          <w:tab w:val="clear" w:pos="709"/>
          <w:tab w:val="num" w:pos="432"/>
        </w:tabs>
        <w:spacing w:after="60"/>
        <w:ind w:left="432" w:hanging="432"/>
      </w:pPr>
      <w:r w:rsidRPr="00D251B1">
        <w:br w:type="page"/>
      </w:r>
      <w:bookmarkStart w:id="825" w:name="_Toc189710656"/>
      <w:bookmarkStart w:id="826" w:name="_Toc189725630"/>
      <w:bookmarkStart w:id="827" w:name="_Toc189893019"/>
      <w:bookmarkStart w:id="828" w:name="_Toc189710658"/>
      <w:bookmarkStart w:id="829" w:name="_Toc189725632"/>
      <w:bookmarkStart w:id="830" w:name="_Toc189893021"/>
      <w:bookmarkStart w:id="831" w:name="_Toc189710660"/>
      <w:bookmarkStart w:id="832" w:name="_Toc189725634"/>
      <w:bookmarkStart w:id="833" w:name="_Toc189893023"/>
      <w:bookmarkStart w:id="834" w:name="_Toc189710661"/>
      <w:bookmarkStart w:id="835" w:name="_Toc189725635"/>
      <w:bookmarkStart w:id="836" w:name="_Toc189893024"/>
      <w:bookmarkStart w:id="837" w:name="_Toc189710662"/>
      <w:bookmarkStart w:id="838" w:name="_Toc189725636"/>
      <w:bookmarkStart w:id="839" w:name="_Toc189893025"/>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r w:rsidR="0045620D" w:rsidRPr="00D251B1">
        <w:t xml:space="preserve"> </w:t>
      </w:r>
      <w:bookmarkStart w:id="840" w:name="_Toc114565147"/>
      <w:r w:rsidR="00F979D3" w:rsidRPr="00D251B1">
        <w:t>Header</w:t>
      </w:r>
      <w:bookmarkEnd w:id="840"/>
      <w:r w:rsidR="00F979D3" w:rsidRPr="00D251B1">
        <w:t xml:space="preserve"> </w:t>
      </w:r>
    </w:p>
    <w:p w:rsidR="00F92D25" w:rsidRPr="00D251B1" w:rsidRDefault="00610D6E" w:rsidP="00F92D25">
      <w:pPr>
        <w:pStyle w:val="Otsikko2"/>
      </w:pPr>
      <w:bookmarkStart w:id="841" w:name="_Toc114565148"/>
      <w:r w:rsidRPr="00D251B1">
        <w:t>CDA R2 pakolliset tiedot</w:t>
      </w:r>
      <w:bookmarkEnd w:id="841"/>
    </w:p>
    <w:p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rsidR="00AF02BD" w:rsidRDefault="00FB650B" w:rsidP="00AF02BD">
      <w:r>
        <w:t>”.</w:t>
      </w:r>
      <w:r w:rsidR="00BF273A" w:rsidRPr="00667DF3">
        <w:rPr>
          <w:noProof/>
          <w:lang w:eastAsia="fi-FI"/>
        </w:rPr>
        <w:drawing>
          <wp:inline distT="0" distB="0" distL="0" distR="0">
            <wp:extent cx="2562225" cy="8117205"/>
            <wp:effectExtent l="0" t="0" r="0" b="0"/>
            <wp:docPr id="8"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rsidR="00FB650B" w:rsidRDefault="00FB650B" w:rsidP="00FB650B"/>
    <w:p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rsidR="00E26B08" w:rsidRPr="00D251B1" w:rsidRDefault="00E26B08" w:rsidP="00E26B08">
      <w:pPr>
        <w:pStyle w:val="Otsikko2"/>
      </w:pPr>
      <w:bookmarkStart w:id="842" w:name="_Toc314136718"/>
      <w:bookmarkStart w:id="843" w:name="_Toc314137474"/>
      <w:bookmarkStart w:id="844" w:name="_Toc314137995"/>
      <w:bookmarkStart w:id="845" w:name="_Toc314138518"/>
      <w:bookmarkStart w:id="846" w:name="_Toc189710665"/>
      <w:bookmarkStart w:id="847" w:name="_Toc189725639"/>
      <w:bookmarkStart w:id="848" w:name="_Toc189893028"/>
      <w:bookmarkStart w:id="849" w:name="_Toc146963329"/>
      <w:bookmarkStart w:id="850" w:name="_Toc146963488"/>
      <w:bookmarkStart w:id="851" w:name="_Toc147032443"/>
      <w:bookmarkStart w:id="852" w:name="_Toc147133427"/>
      <w:bookmarkStart w:id="853" w:name="_Toc146963330"/>
      <w:bookmarkStart w:id="854" w:name="_Toc146963489"/>
      <w:bookmarkStart w:id="855" w:name="_Toc147032444"/>
      <w:bookmarkStart w:id="856" w:name="_Toc147133428"/>
      <w:bookmarkStart w:id="857" w:name="_Toc146963331"/>
      <w:bookmarkStart w:id="858" w:name="_Toc146963490"/>
      <w:bookmarkStart w:id="859" w:name="_Toc147032445"/>
      <w:bookmarkStart w:id="860" w:name="_Toc147133429"/>
      <w:bookmarkStart w:id="861" w:name="_Toc146963335"/>
      <w:bookmarkStart w:id="862" w:name="_Toc146963494"/>
      <w:bookmarkStart w:id="863" w:name="_Toc147032449"/>
      <w:bookmarkStart w:id="864" w:name="_Toc147133433"/>
      <w:bookmarkStart w:id="865" w:name="_Toc114565149"/>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rsidRPr="00D251B1">
        <w:t>CDA R2 asiakirja</w:t>
      </w:r>
      <w:bookmarkEnd w:id="865"/>
    </w:p>
    <w:p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rsidR="006E1FF6" w:rsidRPr="00D251B1" w:rsidRDefault="006E1FF6" w:rsidP="00650CFA"/>
    <w:p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rsidR="00557A6E" w:rsidRDefault="00557A6E" w:rsidP="00557A6E"/>
    <w:p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rsidR="001C3327" w:rsidRDefault="001C3327" w:rsidP="006E1FF6"/>
    <w:p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rsidR="00E26B08" w:rsidRPr="00D251B1" w:rsidRDefault="00E26B08" w:rsidP="006E1FF6"/>
    <w:p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ins w:id="866" w:author="Tekijä" w:date="2022-11-14T09:14:00Z">
        <w:r w:rsidR="00DE7855">
          <w:t xml:space="preserve"> Arkistoitavilla CDA R2 asiakirjoilla oletusnimiavaruu</w:t>
        </w:r>
      </w:ins>
      <w:ins w:id="867" w:author="Tekijä" w:date="2022-11-14T09:25:00Z">
        <w:r w:rsidR="001E63A9">
          <w:t>den</w:t>
        </w:r>
      </w:ins>
      <w:ins w:id="868" w:author="Tekijä" w:date="2022-11-14T09:14:00Z">
        <w:r w:rsidR="00DE7855">
          <w:t xml:space="preserve"> on </w:t>
        </w:r>
      </w:ins>
      <w:ins w:id="869" w:author="Tekijä" w:date="2022-11-14T09:25:00Z">
        <w:r w:rsidR="001E63A9">
          <w:t>oltava</w:t>
        </w:r>
      </w:ins>
      <w:ins w:id="870" w:author="Tekijä" w:date="2022-11-14T09:14:00Z">
        <w:r w:rsidR="00DE7855">
          <w:t xml:space="preserve"> </w:t>
        </w:r>
      </w:ins>
      <w:ins w:id="871" w:author="Tekijä" w:date="2022-11-14T09:16:00Z">
        <w:r w:rsidR="00DE7855" w:rsidRPr="00DE7855">
          <w:t>xmlns="urn:hl7-org:v3"</w:t>
        </w:r>
        <w:r w:rsidR="00DE7855">
          <w:t>.</w:t>
        </w:r>
      </w:ins>
    </w:p>
    <w:p w:rsidR="004C01E9" w:rsidRPr="00D251B1" w:rsidRDefault="004C01E9" w:rsidP="006E1FF6"/>
    <w:p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rsidR="00E81B81" w:rsidRPr="00D251B1" w:rsidRDefault="00E81B81" w:rsidP="006E1FF6">
      <w:pPr>
        <w:rPr>
          <w:sz w:val="22"/>
        </w:rPr>
      </w:pPr>
    </w:p>
    <w:p w:rsidR="00FB650B" w:rsidRPr="00D251B1" w:rsidRDefault="00FB650B" w:rsidP="00FB650B">
      <w:r>
        <w:t>Paikallista laajennuksista on tehty myös skeema, joka löytyy tiedosta: ”</w:t>
      </w:r>
      <w:r w:rsidRPr="00261572">
        <w:t>hl7fi_extensions_cdar2header</w:t>
      </w:r>
      <w:r>
        <w:t>.xsd”</w:t>
      </w:r>
    </w:p>
    <w:p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rsidR="0059473C" w:rsidRPr="00650CFA" w:rsidRDefault="0059473C" w:rsidP="0059473C">
      <w:pPr>
        <w:rPr>
          <w:lang w:val="en-US"/>
        </w:rPr>
      </w:pPr>
    </w:p>
    <w:p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rsidR="00722CEC" w:rsidRPr="00D251B1" w:rsidRDefault="00722CEC" w:rsidP="00722CEC">
      <w:pPr>
        <w:pStyle w:val="Otsikko3"/>
      </w:pPr>
      <w:bookmarkStart w:id="872" w:name="_Toc314136720"/>
      <w:bookmarkStart w:id="873" w:name="_Toc314137476"/>
      <w:bookmarkStart w:id="874" w:name="_Toc314137997"/>
      <w:bookmarkStart w:id="875" w:name="_Toc314138520"/>
      <w:bookmarkStart w:id="876" w:name="_Toc314136721"/>
      <w:bookmarkStart w:id="877" w:name="_Toc314137477"/>
      <w:bookmarkStart w:id="878" w:name="_Toc314137998"/>
      <w:bookmarkStart w:id="879" w:name="_Toc314138521"/>
      <w:bookmarkStart w:id="880" w:name="_Toc314136722"/>
      <w:bookmarkStart w:id="881" w:name="_Toc314137478"/>
      <w:bookmarkStart w:id="882" w:name="_Toc314137999"/>
      <w:bookmarkStart w:id="883" w:name="_Toc314138522"/>
      <w:bookmarkStart w:id="884" w:name="_Toc314136723"/>
      <w:bookmarkStart w:id="885" w:name="_Toc314137479"/>
      <w:bookmarkStart w:id="886" w:name="_Toc314138000"/>
      <w:bookmarkStart w:id="887" w:name="_Toc314138523"/>
      <w:bookmarkStart w:id="888" w:name="_Toc114565150"/>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888"/>
    </w:p>
    <w:p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rsidR="00E26B08" w:rsidRPr="00D251B1" w:rsidRDefault="00646ACA" w:rsidP="00E26B08">
      <w:pPr>
        <w:pStyle w:val="Otsikko3"/>
      </w:pPr>
      <w:bookmarkStart w:id="889" w:name="_Toc114565151"/>
      <w:r w:rsidRPr="00D251B1">
        <w:t>ClinicalDocument.typeId</w:t>
      </w:r>
      <w:r w:rsidR="0098697A" w:rsidRPr="00D251B1">
        <w:t xml:space="preserve"> - asiakirjassa noudate</w:t>
      </w:r>
      <w:r w:rsidR="00A120F1">
        <w:t>t</w:t>
      </w:r>
      <w:r w:rsidR="0098697A" w:rsidRPr="00D251B1">
        <w:t>tu tekninen standardiversio</w:t>
      </w:r>
      <w:bookmarkEnd w:id="889"/>
      <w:r w:rsidR="00E26B08" w:rsidRPr="00D251B1">
        <w:tab/>
      </w:r>
    </w:p>
    <w:p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rsidR="00AA5D53" w:rsidRPr="00D251B1" w:rsidRDefault="00AA5D53" w:rsidP="000C3B9E"/>
    <w:p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typeId</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extension</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rsidR="00900865" w:rsidRPr="00D251B1" w:rsidRDefault="00722CEC" w:rsidP="00900865">
      <w:pPr>
        <w:pStyle w:val="Otsikko3"/>
      </w:pPr>
      <w:bookmarkStart w:id="890" w:name="_Toc114565152"/>
      <w:r w:rsidRPr="00D251B1">
        <w:t>ClinicalDocument.templateId</w:t>
      </w:r>
      <w:r w:rsidR="000C3B9E" w:rsidRPr="00D251B1">
        <w:t xml:space="preserve"> </w:t>
      </w:r>
      <w:r w:rsidR="0098697A" w:rsidRPr="00D251B1">
        <w:t>- asiakirjassa noudatettu määritys</w:t>
      </w:r>
      <w:bookmarkEnd w:id="890"/>
    </w:p>
    <w:p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rsidR="00655FAA" w:rsidRDefault="00655FAA" w:rsidP="00AC4D1D"/>
    <w:p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rsidR="00C2016A" w:rsidRDefault="00C2016A" w:rsidP="00AC4D1D"/>
    <w:p w:rsidR="00655FAA" w:rsidRDefault="00655FAA" w:rsidP="00AC4D1D">
      <w:r>
        <w:t>Käytettävät templateId:t:</w:t>
      </w:r>
    </w:p>
    <w:p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rsidR="006F1374" w:rsidRDefault="006F1374" w:rsidP="00C27AAA">
      <w:pPr>
        <w:numPr>
          <w:ilvl w:val="0"/>
          <w:numId w:val="34"/>
        </w:numPr>
      </w:pPr>
      <w:r>
        <w:t>eArkiston CDA R2 header (tämä dokumentti)</w:t>
      </w:r>
    </w:p>
    <w:p w:rsidR="006F1374" w:rsidRDefault="006F1374" w:rsidP="00C27AAA">
      <w:pPr>
        <w:numPr>
          <w:ilvl w:val="0"/>
          <w:numId w:val="34"/>
        </w:numPr>
      </w:pPr>
      <w:r>
        <w:t>Kertomus ja lomakkeet dokumentti</w:t>
      </w:r>
    </w:p>
    <w:p w:rsidR="008D79DD" w:rsidRDefault="006F1374" w:rsidP="002C2345">
      <w:pPr>
        <w:numPr>
          <w:ilvl w:val="0"/>
          <w:numId w:val="34"/>
        </w:numPr>
      </w:pPr>
      <w:r>
        <w:t xml:space="preserve">Mahdollinen erillinen CDA R2 määrittely </w:t>
      </w:r>
    </w:p>
    <w:p w:rsidR="00D90400" w:rsidRPr="00D251B1" w:rsidRDefault="00D90400" w:rsidP="001E04C0"/>
    <w:p w:rsidR="001E04C0" w:rsidRDefault="001E04C0" w:rsidP="001E04C0"/>
    <w:p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templateId</w:t>
      </w:r>
      <w:r w:rsidRPr="00874FAD">
        <w:rPr>
          <w:rFonts w:ascii="Courier New" w:hAnsi="Courier New" w:cs="Courier New"/>
          <w:i/>
          <w:iCs/>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rsidR="00722CEC" w:rsidRPr="00D251B1" w:rsidRDefault="00722CEC" w:rsidP="00884933">
      <w:pPr>
        <w:pStyle w:val="Otsikko3"/>
      </w:pPr>
      <w:bookmarkStart w:id="891" w:name="_Toc314136727"/>
      <w:bookmarkStart w:id="892" w:name="_Toc314137483"/>
      <w:bookmarkStart w:id="893" w:name="_Toc314138004"/>
      <w:bookmarkStart w:id="894" w:name="_Toc314138527"/>
      <w:bookmarkStart w:id="895" w:name="_Toc114565153"/>
      <w:bookmarkEnd w:id="891"/>
      <w:bookmarkEnd w:id="892"/>
      <w:bookmarkEnd w:id="893"/>
      <w:bookmarkEnd w:id="894"/>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895"/>
    </w:p>
    <w:p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rsidR="000D7574" w:rsidRDefault="000D7574" w:rsidP="00404940"/>
    <w:p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rsidR="000D5AA9" w:rsidRDefault="000D5AA9" w:rsidP="00404940"/>
    <w:p w:rsidR="000D5AA9" w:rsidRPr="00D251B1" w:rsidRDefault="000D5AA9" w:rsidP="00404940">
      <w:r>
        <w:t>OID-tunnuksia tuottava taho</w:t>
      </w:r>
      <w:r w:rsidRPr="004B4A6D">
        <w:t xml:space="preserve"> vastaa siitä, että yksilöintitunnukset ovat ainutkertaisia ja yksiselitteisiä.</w:t>
      </w:r>
    </w:p>
    <w:p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rsidR="00D4710E" w:rsidRDefault="00D4710E" w:rsidP="00DD4E80">
      <w:pPr>
        <w:autoSpaceDE w:val="0"/>
        <w:autoSpaceDN w:val="0"/>
        <w:adjustRightInd w:val="0"/>
        <w:rPr>
          <w:rFonts w:ascii="Courier New" w:hAnsi="Courier New" w:cs="Courier New"/>
          <w:color w:val="0000FF"/>
          <w:sz w:val="18"/>
          <w:szCs w:val="18"/>
          <w:lang w:eastAsia="fi-FI"/>
        </w:rPr>
      </w:pPr>
    </w:p>
    <w:p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rsidR="00AC1246" w:rsidRDefault="00AC1246" w:rsidP="00D4710E">
      <w:pPr>
        <w:rPr>
          <w:b/>
        </w:rPr>
      </w:pPr>
    </w:p>
    <w:p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rsidR="003F69AB" w:rsidRDefault="003F69AB" w:rsidP="00D4710E"/>
    <w:p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rsidR="00D4710E" w:rsidRPr="00E87B76" w:rsidRDefault="00D4710E" w:rsidP="00D4710E">
      <w:pPr>
        <w:numPr>
          <w:ilvl w:val="1"/>
          <w:numId w:val="37"/>
        </w:numPr>
      </w:pPr>
      <w:r w:rsidRPr="00E87B76">
        <w:rPr>
          <w:strike/>
        </w:rPr>
        <w:t>0</w:t>
      </w:r>
      <w:r w:rsidRPr="00E87B76">
        <w:t>412 antopäivä (kuukaudesta poistetaan etunolla)</w:t>
      </w:r>
    </w:p>
    <w:p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rsidR="00D4710E" w:rsidRPr="00E87B76" w:rsidRDefault="00D4710E" w:rsidP="00D4710E">
      <w:pPr>
        <w:numPr>
          <w:ilvl w:val="1"/>
          <w:numId w:val="37"/>
        </w:numPr>
      </w:pPr>
      <w:r w:rsidRPr="00E87B76">
        <w:t>satunnaisluku välillä 1..999</w:t>
      </w:r>
    </w:p>
    <w:p w:rsidR="00D4710E" w:rsidRPr="00DD4E80" w:rsidRDefault="00D4710E" w:rsidP="00DD4E80">
      <w:pPr>
        <w:autoSpaceDE w:val="0"/>
        <w:autoSpaceDN w:val="0"/>
        <w:adjustRightInd w:val="0"/>
        <w:rPr>
          <w:rFonts w:ascii="Courier New" w:hAnsi="Courier New" w:cs="Courier New"/>
          <w:color w:val="0000FF"/>
          <w:sz w:val="18"/>
          <w:szCs w:val="18"/>
          <w:lang w:eastAsia="fi-FI"/>
        </w:rPr>
      </w:pPr>
    </w:p>
    <w:p w:rsidR="00B72181" w:rsidRPr="00D251B1" w:rsidRDefault="00722CEC" w:rsidP="00FE2F6C">
      <w:pPr>
        <w:pStyle w:val="Otsikko3"/>
      </w:pPr>
      <w:bookmarkStart w:id="896" w:name="_Toc314136729"/>
      <w:bookmarkStart w:id="897" w:name="_Toc314137485"/>
      <w:bookmarkStart w:id="898" w:name="_Toc314138006"/>
      <w:bookmarkStart w:id="899" w:name="_Toc314138529"/>
      <w:bookmarkStart w:id="900" w:name="_Toc114565154"/>
      <w:bookmarkEnd w:id="896"/>
      <w:bookmarkEnd w:id="897"/>
      <w:bookmarkEnd w:id="898"/>
      <w:bookmarkEnd w:id="899"/>
      <w:r w:rsidRPr="00D251B1">
        <w:t>ClinicalDocument.code</w:t>
      </w:r>
      <w:r w:rsidR="00B37E26" w:rsidRPr="00D251B1">
        <w:t xml:space="preserve"> – asiakirjan </w:t>
      </w:r>
      <w:r w:rsidR="00260907" w:rsidRPr="00D251B1">
        <w:t>potilas</w:t>
      </w:r>
      <w:r w:rsidR="00B37E26" w:rsidRPr="00D251B1">
        <w:t>rekisteritunnus</w:t>
      </w:r>
      <w:bookmarkEnd w:id="900"/>
    </w:p>
    <w:p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rsidTr="00D60709">
        <w:tc>
          <w:tcPr>
            <w:tcW w:w="4962" w:type="dxa"/>
            <w:gridSpan w:val="2"/>
            <w:shd w:val="clear" w:color="auto" w:fill="E6E6E6"/>
          </w:tcPr>
          <w:p w:rsidR="001B7762" w:rsidRPr="00D251B1" w:rsidRDefault="00C801A7" w:rsidP="00D60709">
            <w:pPr>
              <w:spacing w:before="120"/>
              <w:rPr>
                <w:b/>
              </w:rPr>
            </w:pPr>
            <w:bookmarkStart w:id="901" w:name="OLE_LINK15"/>
            <w:bookmarkStart w:id="902" w:name="OLE_LINK16"/>
            <w:r w:rsidRPr="00D251B1">
              <w:rPr>
                <w:b/>
              </w:rPr>
              <w:t xml:space="preserve">Koodisto: </w:t>
            </w:r>
            <w:r w:rsidR="008751B8" w:rsidRPr="008751B8">
              <w:rPr>
                <w:b/>
              </w:rPr>
              <w:t>1.2.246.537.5.40150.2009</w:t>
            </w:r>
          </w:p>
          <w:p w:rsidR="00C801A7" w:rsidRPr="00D251B1" w:rsidRDefault="00703CDF" w:rsidP="00D60709">
            <w:pPr>
              <w:spacing w:before="120"/>
              <w:rPr>
                <w:b/>
              </w:rPr>
            </w:pPr>
            <w:r w:rsidRPr="00703CDF">
              <w:rPr>
                <w:b/>
              </w:rPr>
              <w:t>KanTa-palvelut - Potilasasiakirjan rekisteritunnus</w:t>
            </w:r>
          </w:p>
        </w:tc>
      </w:tr>
      <w:tr w:rsidR="004B54E1" w:rsidRPr="00D251B1" w:rsidTr="00D60709">
        <w:tc>
          <w:tcPr>
            <w:tcW w:w="993" w:type="dxa"/>
          </w:tcPr>
          <w:p w:rsidR="004B54E1" w:rsidRPr="00D251B1" w:rsidRDefault="004B54E1">
            <w:pPr>
              <w:jc w:val="right"/>
              <w:rPr>
                <w:sz w:val="20"/>
              </w:rPr>
            </w:pPr>
          </w:p>
        </w:tc>
        <w:tc>
          <w:tcPr>
            <w:tcW w:w="3969" w:type="dxa"/>
          </w:tcPr>
          <w:p w:rsidR="004B54E1" w:rsidRPr="00D251B1" w:rsidRDefault="004B54E1">
            <w:pPr>
              <w:rPr>
                <w:sz w:val="20"/>
              </w:rPr>
            </w:pPr>
          </w:p>
        </w:tc>
      </w:tr>
      <w:tr w:rsidR="004B54E1" w:rsidRPr="00D251B1" w:rsidTr="00D60709">
        <w:tc>
          <w:tcPr>
            <w:tcW w:w="993" w:type="dxa"/>
          </w:tcPr>
          <w:p w:rsidR="004B54E1" w:rsidRPr="00D251B1" w:rsidRDefault="004B54E1">
            <w:pPr>
              <w:jc w:val="right"/>
              <w:rPr>
                <w:sz w:val="20"/>
              </w:rPr>
            </w:pPr>
            <w:r w:rsidRPr="00D251B1">
              <w:rPr>
                <w:sz w:val="20"/>
              </w:rPr>
              <w:t>2</w:t>
            </w:r>
          </w:p>
        </w:tc>
        <w:tc>
          <w:tcPr>
            <w:tcW w:w="3969" w:type="dxa"/>
          </w:tcPr>
          <w:p w:rsidR="004B54E1" w:rsidRPr="00D251B1" w:rsidRDefault="004B54E1">
            <w:pPr>
              <w:rPr>
                <w:sz w:val="20"/>
              </w:rPr>
            </w:pPr>
            <w:r w:rsidRPr="00D251B1">
              <w:rPr>
                <w:sz w:val="20"/>
              </w:rPr>
              <w:t>julkinen terveydenhuolto</w:t>
            </w:r>
          </w:p>
        </w:tc>
      </w:tr>
      <w:tr w:rsidR="004B54E1" w:rsidRPr="00D251B1" w:rsidTr="00D60709">
        <w:tc>
          <w:tcPr>
            <w:tcW w:w="993" w:type="dxa"/>
          </w:tcPr>
          <w:p w:rsidR="004B54E1" w:rsidRPr="00D251B1" w:rsidRDefault="004B54E1">
            <w:pPr>
              <w:jc w:val="right"/>
              <w:rPr>
                <w:sz w:val="20"/>
              </w:rPr>
            </w:pPr>
            <w:r w:rsidRPr="00D251B1">
              <w:rPr>
                <w:sz w:val="20"/>
              </w:rPr>
              <w:t>3</w:t>
            </w:r>
          </w:p>
        </w:tc>
        <w:tc>
          <w:tcPr>
            <w:tcW w:w="3969" w:type="dxa"/>
          </w:tcPr>
          <w:p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rsidTr="00D60709">
        <w:tc>
          <w:tcPr>
            <w:tcW w:w="993" w:type="dxa"/>
          </w:tcPr>
          <w:p w:rsidR="004B54E1" w:rsidRPr="00D251B1" w:rsidRDefault="004B54E1">
            <w:pPr>
              <w:jc w:val="right"/>
              <w:rPr>
                <w:sz w:val="20"/>
              </w:rPr>
            </w:pPr>
            <w:r w:rsidRPr="00D251B1">
              <w:rPr>
                <w:sz w:val="20"/>
              </w:rPr>
              <w:t>4</w:t>
            </w:r>
          </w:p>
        </w:tc>
        <w:tc>
          <w:tcPr>
            <w:tcW w:w="3969" w:type="dxa"/>
          </w:tcPr>
          <w:p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rsidTr="00D60709">
        <w:tc>
          <w:tcPr>
            <w:tcW w:w="993" w:type="dxa"/>
          </w:tcPr>
          <w:p w:rsidR="004B54E1" w:rsidRPr="00D251B1" w:rsidRDefault="004B54E1">
            <w:pPr>
              <w:jc w:val="right"/>
              <w:rPr>
                <w:sz w:val="20"/>
              </w:rPr>
            </w:pPr>
            <w:r w:rsidRPr="00D251B1">
              <w:rPr>
                <w:sz w:val="20"/>
              </w:rPr>
              <w:t>10</w:t>
            </w:r>
          </w:p>
        </w:tc>
        <w:tc>
          <w:tcPr>
            <w:tcW w:w="3969" w:type="dxa"/>
          </w:tcPr>
          <w:p w:rsidR="004B54E1" w:rsidRPr="00D251B1" w:rsidRDefault="008751B8">
            <w:pPr>
              <w:rPr>
                <w:sz w:val="20"/>
              </w:rPr>
            </w:pPr>
            <w:r>
              <w:rPr>
                <w:sz w:val="20"/>
              </w:rPr>
              <w:t>A</w:t>
            </w:r>
            <w:r w:rsidR="004B54E1" w:rsidRPr="00D251B1">
              <w:rPr>
                <w:sz w:val="20"/>
              </w:rPr>
              <w:t>mmatinharjoittaja</w:t>
            </w:r>
          </w:p>
        </w:tc>
      </w:tr>
      <w:tr w:rsidR="008751B8" w:rsidRPr="00D251B1" w:rsidTr="00D60709">
        <w:tc>
          <w:tcPr>
            <w:tcW w:w="993" w:type="dxa"/>
          </w:tcPr>
          <w:p w:rsidR="008751B8" w:rsidRPr="00D251B1" w:rsidRDefault="008751B8">
            <w:pPr>
              <w:jc w:val="right"/>
              <w:rPr>
                <w:sz w:val="20"/>
              </w:rPr>
            </w:pPr>
            <w:r>
              <w:rPr>
                <w:sz w:val="20"/>
              </w:rPr>
              <w:t>11</w:t>
            </w:r>
          </w:p>
        </w:tc>
        <w:tc>
          <w:tcPr>
            <w:tcW w:w="3969" w:type="dxa"/>
          </w:tcPr>
          <w:p w:rsidR="008751B8" w:rsidRPr="00D251B1" w:rsidRDefault="008751B8">
            <w:pPr>
              <w:rPr>
                <w:sz w:val="20"/>
              </w:rPr>
            </w:pPr>
            <w:r w:rsidRPr="008751B8">
              <w:rPr>
                <w:sz w:val="20"/>
              </w:rPr>
              <w:t>Käytöstä poistetut asiakirjat</w:t>
            </w:r>
          </w:p>
        </w:tc>
      </w:tr>
      <w:tr w:rsidR="00703CDF" w:rsidRPr="00D251B1" w:rsidTr="00D60709">
        <w:tc>
          <w:tcPr>
            <w:tcW w:w="993" w:type="dxa"/>
          </w:tcPr>
          <w:p w:rsidR="00703CDF" w:rsidRDefault="00703CDF">
            <w:pPr>
              <w:jc w:val="right"/>
              <w:rPr>
                <w:sz w:val="20"/>
              </w:rPr>
            </w:pPr>
            <w:r>
              <w:rPr>
                <w:sz w:val="20"/>
              </w:rPr>
              <w:t>12</w:t>
            </w:r>
          </w:p>
        </w:tc>
        <w:tc>
          <w:tcPr>
            <w:tcW w:w="3969" w:type="dxa"/>
          </w:tcPr>
          <w:p w:rsidR="00703CDF" w:rsidRPr="008751B8" w:rsidRDefault="00703CDF">
            <w:pPr>
              <w:rPr>
                <w:sz w:val="20"/>
              </w:rPr>
            </w:pPr>
            <w:r>
              <w:rPr>
                <w:sz w:val="20"/>
              </w:rPr>
              <w:t>Potilaan tiedonhallintapalvelun asiakirjat</w:t>
            </w:r>
          </w:p>
        </w:tc>
      </w:tr>
    </w:tbl>
    <w:bookmarkEnd w:id="901"/>
    <w:bookmarkEnd w:id="902"/>
    <w:p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rsidR="00722CEC" w:rsidRPr="00D251B1" w:rsidRDefault="00722CEC" w:rsidP="00722CEC">
      <w:pPr>
        <w:pStyle w:val="Otsikko3"/>
      </w:pPr>
      <w:bookmarkStart w:id="903" w:name="_Toc206750981"/>
      <w:bookmarkStart w:id="904" w:name="_Toc114565155"/>
      <w:bookmarkEnd w:id="903"/>
      <w:r w:rsidRPr="00D251B1">
        <w:t xml:space="preserve">ClinicalDocument.title </w:t>
      </w:r>
      <w:r w:rsidR="00A72FE0" w:rsidRPr="00D251B1">
        <w:t>– asiakirjan otsikko</w:t>
      </w:r>
      <w:bookmarkEnd w:id="904"/>
    </w:p>
    <w:p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rsidR="00D62E57" w:rsidRDefault="00D62E57" w:rsidP="00404940"/>
    <w:p w:rsidR="00816BCC" w:rsidRDefault="00D62E57" w:rsidP="00404940">
      <w:r w:rsidRPr="00D62E57">
        <w:t xml:space="preserve">Palvelutapahtuma-asiakirjan otsikko on "Palvelutapahtuma-asiakirja". </w:t>
      </w:r>
    </w:p>
    <w:p w:rsidR="00816BCC" w:rsidRDefault="00816BCC" w:rsidP="00404940"/>
    <w:p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rsidR="00722CEC" w:rsidRPr="00D251B1" w:rsidRDefault="00722CEC" w:rsidP="00722CEC">
      <w:pPr>
        <w:pStyle w:val="Otsikko3"/>
      </w:pPr>
      <w:bookmarkStart w:id="905" w:name="_Toc114565156"/>
      <w:r w:rsidRPr="00D251B1">
        <w:t xml:space="preserve">ClinicalDocument.effectiveTime </w:t>
      </w:r>
      <w:r w:rsidR="00A72FE0" w:rsidRPr="00D251B1">
        <w:t>– asiakirjan luontiaika</w:t>
      </w:r>
      <w:bookmarkEnd w:id="905"/>
    </w:p>
    <w:p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rsidR="00772F06" w:rsidRDefault="00772F06" w:rsidP="00404940"/>
    <w:p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rsidR="00900865" w:rsidRPr="00D251B1" w:rsidRDefault="00900865" w:rsidP="00722CEC"/>
    <w:p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rsidR="007C54EB" w:rsidRDefault="007C54EB" w:rsidP="00C763B2">
      <w:pPr>
        <w:autoSpaceDE w:val="0"/>
        <w:autoSpaceDN w:val="0"/>
        <w:adjustRightInd w:val="0"/>
      </w:pPr>
    </w:p>
    <w:p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rsidR="00CA632D" w:rsidRDefault="00CA632D" w:rsidP="00C763B2">
      <w:pPr>
        <w:autoSpaceDE w:val="0"/>
        <w:autoSpaceDN w:val="0"/>
        <w:adjustRightInd w:val="0"/>
      </w:pPr>
    </w:p>
    <w:p w:rsidR="008C05DA" w:rsidRDefault="008C05DA" w:rsidP="0014651E">
      <w:pPr>
        <w:autoSpaceDE w:val="0"/>
        <w:autoSpaceDN w:val="0"/>
        <w:adjustRightInd w:val="0"/>
      </w:pPr>
      <w:bookmarkStart w:id="906" w:name="_Toc314136733"/>
      <w:bookmarkStart w:id="907" w:name="_Toc314137489"/>
      <w:bookmarkStart w:id="908" w:name="_Toc314138010"/>
      <w:bookmarkStart w:id="909" w:name="_Toc314138533"/>
      <w:bookmarkStart w:id="910" w:name="_Toc314136734"/>
      <w:bookmarkStart w:id="911" w:name="_Toc314137490"/>
      <w:bookmarkStart w:id="912" w:name="_Toc314138011"/>
      <w:bookmarkStart w:id="913" w:name="_Toc314138534"/>
      <w:bookmarkEnd w:id="906"/>
      <w:bookmarkEnd w:id="907"/>
      <w:bookmarkEnd w:id="908"/>
      <w:bookmarkEnd w:id="909"/>
      <w:bookmarkEnd w:id="910"/>
      <w:bookmarkEnd w:id="911"/>
      <w:bookmarkEnd w:id="912"/>
      <w:bookmarkEnd w:id="913"/>
      <w:r>
        <w:t>UTC-aikavyöhyketieto tulee pakolliseksi vain uusissa Kanta-järjestelmissä, eikä sitä lisätä Potilastiedon arkiston asiakirjojen aikatietoihin</w:t>
      </w:r>
      <w:r w:rsidR="00FC4B90">
        <w:t>.</w:t>
      </w:r>
    </w:p>
    <w:p w:rsidR="00404940" w:rsidRPr="00D251B1" w:rsidRDefault="008C57E4" w:rsidP="007B7000">
      <w:pPr>
        <w:pStyle w:val="Otsikko3"/>
      </w:pPr>
      <w:bookmarkStart w:id="914" w:name="_Toc114565157"/>
      <w:r w:rsidRPr="00D251B1">
        <w:t>ClinicalDocument.c</w:t>
      </w:r>
      <w:r w:rsidR="00722CEC" w:rsidRPr="00D251B1">
        <w:t xml:space="preserve">onfidentialityCode </w:t>
      </w:r>
      <w:r w:rsidR="00890E2F" w:rsidRPr="00D251B1">
        <w:t>- asiakirjan luottamuksellisuus</w:t>
      </w:r>
      <w:bookmarkEnd w:id="914"/>
    </w:p>
    <w:p w:rsidR="00C801A7" w:rsidRPr="00D251B1" w:rsidRDefault="00C801A7" w:rsidP="00C801A7">
      <w:r w:rsidRPr="00D251B1">
        <w:t>Kansallinen kuvailutietojen laajennus, joka noudattaa JHS 143 suositusta: Asiakirjojen kuvailun ja hallinnan metatiedot Versio:</w:t>
      </w:r>
      <w:r w:rsidRPr="00D251B1">
        <w:tab/>
        <w:t>15.6.2005.</w:t>
      </w:r>
    </w:p>
    <w:p w:rsidR="00C801A7" w:rsidRPr="00D251B1" w:rsidRDefault="00C801A7" w:rsidP="00C801A7"/>
    <w:p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rsidR="00C801A7" w:rsidRPr="00D251B1" w:rsidRDefault="00C801A7" w:rsidP="00C801A7"/>
    <w:p w:rsidR="00C801A7" w:rsidRPr="00D251B1" w:rsidRDefault="00C801A7" w:rsidP="00C801A7">
      <w:r w:rsidRPr="00D251B1">
        <w:t>Elementti määrittelee onko asiakirja julkinen vai salassa pidettävä, sekä salassa pidettävän asiakirjan mahdollisen turvaluokan, salassapitoajan sekä käsittelyoikeudet.</w:t>
      </w:r>
    </w:p>
    <w:p w:rsidR="00C801A7" w:rsidRPr="00D251B1" w:rsidRDefault="00C801A7" w:rsidP="00C801A7"/>
    <w:p w:rsidR="00C801A7" w:rsidRPr="00D251B1" w:rsidRDefault="00C801A7" w:rsidP="00C801A7">
      <w:r w:rsidRPr="00D251B1">
        <w:t>Elementti ilmaisee sisältääkö asiakirja henkilötietoja. Varsinainen henkilörekisteri edellyttää kuitenkin metatietoja, jotka eivät sisälly tähän määritykseen.</w:t>
      </w:r>
    </w:p>
    <w:p w:rsidR="00C801A7" w:rsidRPr="00D251B1" w:rsidRDefault="00C801A7" w:rsidP="00C801A7"/>
    <w:p w:rsidR="00C801A7" w:rsidRPr="00D251B1" w:rsidRDefault="00C801A7" w:rsidP="00C801A7">
      <w:r w:rsidRPr="00D251B1">
        <w:t>Elementtiin liittyen on huomioitava ohjeet:</w:t>
      </w:r>
    </w:p>
    <w:p w:rsidR="00C801A7" w:rsidRPr="00D251B1" w:rsidRDefault="00C801A7" w:rsidP="00C801A7">
      <w:r w:rsidRPr="00D251B1">
        <w:t>- VAHTI 4/2002 "Arkaluonteiset kansainväliset tietoaineistot" - VM 19/01/2000 "Salassa pidettävien tietojen ja asiakirjojen turvaluokittelu- ja merkintäohje"</w:t>
      </w:r>
    </w:p>
    <w:p w:rsidR="00C801A7" w:rsidRPr="00D251B1" w:rsidRDefault="00C801A7" w:rsidP="00C801A7">
      <w:r w:rsidRPr="00D251B1">
        <w:t>- VAHTI 2/2000 "Valtionhallinnon tietoaineistojen käsittelyn tietoturvallisuusohje"</w:t>
      </w:r>
    </w:p>
    <w:p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rsidTr="00D60709">
        <w:tc>
          <w:tcPr>
            <w:tcW w:w="4962" w:type="dxa"/>
            <w:gridSpan w:val="2"/>
            <w:shd w:val="clear" w:color="auto" w:fill="E6E6E6"/>
          </w:tcPr>
          <w:p w:rsidR="00C801A7" w:rsidRPr="00D251B1" w:rsidRDefault="00C801A7" w:rsidP="00D60709">
            <w:pPr>
              <w:spacing w:before="120"/>
              <w:rPr>
                <w:b/>
              </w:rPr>
            </w:pPr>
            <w:bookmarkStart w:id="915" w:name="OLE_LINK5"/>
            <w:bookmarkStart w:id="916" w:name="OLE_LINK17"/>
            <w:r w:rsidRPr="00D251B1">
              <w:rPr>
                <w:b/>
              </w:rPr>
              <w:t>Koodisto</w:t>
            </w:r>
            <w:r w:rsidR="001B7762" w:rsidRPr="00D251B1">
              <w:t xml:space="preserve"> </w:t>
            </w:r>
            <w:r w:rsidR="009D7047">
              <w:rPr>
                <w:b/>
              </w:rPr>
              <w:t>1.2.246.777.5.99902.2006</w:t>
            </w:r>
          </w:p>
          <w:p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rsidTr="00D60709">
        <w:tc>
          <w:tcPr>
            <w:tcW w:w="1134" w:type="dxa"/>
          </w:tcPr>
          <w:p w:rsidR="00C801A7" w:rsidRPr="00D251B1" w:rsidRDefault="00C801A7" w:rsidP="00D60709">
            <w:pPr>
              <w:spacing w:before="120"/>
            </w:pPr>
            <w:r w:rsidRPr="00D251B1">
              <w:t>1</w:t>
            </w:r>
          </w:p>
        </w:tc>
        <w:tc>
          <w:tcPr>
            <w:tcW w:w="3828" w:type="dxa"/>
          </w:tcPr>
          <w:p w:rsidR="00C801A7" w:rsidRPr="00D251B1" w:rsidRDefault="00D018CA" w:rsidP="00D60709">
            <w:pPr>
              <w:spacing w:before="120"/>
            </w:pPr>
            <w:r w:rsidRPr="00D251B1">
              <w:t>e</w:t>
            </w:r>
            <w:r w:rsidR="00C801A7" w:rsidRPr="00D251B1">
              <w:t>rittäin salainen</w:t>
            </w:r>
          </w:p>
        </w:tc>
      </w:tr>
      <w:tr w:rsidR="00C801A7" w:rsidRPr="00D251B1" w:rsidTr="00D60709">
        <w:tc>
          <w:tcPr>
            <w:tcW w:w="1134" w:type="dxa"/>
          </w:tcPr>
          <w:p w:rsidR="00C801A7" w:rsidRPr="00D251B1" w:rsidRDefault="00C801A7" w:rsidP="00D60709">
            <w:pPr>
              <w:spacing w:before="120"/>
            </w:pPr>
            <w:r w:rsidRPr="00D251B1">
              <w:t>2</w:t>
            </w:r>
          </w:p>
        </w:tc>
        <w:tc>
          <w:tcPr>
            <w:tcW w:w="3828" w:type="dxa"/>
          </w:tcPr>
          <w:p w:rsidR="00C801A7" w:rsidRPr="00D251B1" w:rsidRDefault="00D018CA" w:rsidP="00D60709">
            <w:pPr>
              <w:spacing w:before="120"/>
            </w:pPr>
            <w:r w:rsidRPr="00D251B1">
              <w:t>s</w:t>
            </w:r>
            <w:r w:rsidR="00C801A7" w:rsidRPr="00D251B1">
              <w:t>alainen</w:t>
            </w:r>
          </w:p>
        </w:tc>
      </w:tr>
      <w:tr w:rsidR="00C801A7" w:rsidRPr="00D251B1" w:rsidTr="00D60709">
        <w:tc>
          <w:tcPr>
            <w:tcW w:w="1134" w:type="dxa"/>
          </w:tcPr>
          <w:p w:rsidR="00C801A7" w:rsidRPr="00D251B1" w:rsidRDefault="00C801A7" w:rsidP="00D60709">
            <w:pPr>
              <w:spacing w:before="120"/>
            </w:pPr>
            <w:r w:rsidRPr="00D251B1">
              <w:t>3</w:t>
            </w:r>
          </w:p>
        </w:tc>
        <w:tc>
          <w:tcPr>
            <w:tcW w:w="3828" w:type="dxa"/>
          </w:tcPr>
          <w:p w:rsidR="00C801A7" w:rsidRPr="00D251B1" w:rsidRDefault="00D018CA" w:rsidP="00D60709">
            <w:pPr>
              <w:spacing w:before="120"/>
            </w:pPr>
            <w:r w:rsidRPr="00D251B1">
              <w:t>l</w:t>
            </w:r>
            <w:r w:rsidR="00C801A7" w:rsidRPr="00D251B1">
              <w:t>uottamuksellinen</w:t>
            </w:r>
          </w:p>
        </w:tc>
      </w:tr>
      <w:tr w:rsidR="00C801A7" w:rsidRPr="00D251B1" w:rsidTr="00D60709">
        <w:tc>
          <w:tcPr>
            <w:tcW w:w="1134" w:type="dxa"/>
          </w:tcPr>
          <w:p w:rsidR="00C801A7" w:rsidRPr="00D251B1" w:rsidRDefault="00C801A7" w:rsidP="00D60709">
            <w:pPr>
              <w:spacing w:before="120"/>
            </w:pPr>
            <w:r w:rsidRPr="00D251B1">
              <w:t>4</w:t>
            </w:r>
          </w:p>
        </w:tc>
        <w:tc>
          <w:tcPr>
            <w:tcW w:w="3828" w:type="dxa"/>
          </w:tcPr>
          <w:p w:rsidR="00C801A7" w:rsidRPr="00D251B1" w:rsidRDefault="00D018CA" w:rsidP="00D60709">
            <w:pPr>
              <w:spacing w:before="120"/>
            </w:pPr>
            <w:r w:rsidRPr="00D251B1">
              <w:t>v</w:t>
            </w:r>
            <w:r w:rsidR="00C801A7" w:rsidRPr="00D251B1">
              <w:t>iranomaiskäyttö</w:t>
            </w:r>
          </w:p>
        </w:tc>
      </w:tr>
      <w:tr w:rsidR="00C801A7" w:rsidRPr="00D251B1" w:rsidTr="00D60709">
        <w:tc>
          <w:tcPr>
            <w:tcW w:w="1134" w:type="dxa"/>
          </w:tcPr>
          <w:p w:rsidR="00C801A7" w:rsidRPr="00D251B1" w:rsidRDefault="00C801A7" w:rsidP="00D60709">
            <w:pPr>
              <w:spacing w:before="120"/>
            </w:pPr>
            <w:r w:rsidRPr="00D251B1">
              <w:t>5</w:t>
            </w:r>
          </w:p>
        </w:tc>
        <w:tc>
          <w:tcPr>
            <w:tcW w:w="3828" w:type="dxa"/>
          </w:tcPr>
          <w:p w:rsidR="00C801A7" w:rsidRPr="00D251B1" w:rsidRDefault="00D018CA" w:rsidP="00D60709">
            <w:pPr>
              <w:spacing w:before="120"/>
            </w:pPr>
            <w:r w:rsidRPr="00D251B1">
              <w:t>t</w:t>
            </w:r>
            <w:r w:rsidR="00C801A7" w:rsidRPr="00D251B1">
              <w:t>erveydenhuollon salassapidettävä</w:t>
            </w:r>
          </w:p>
        </w:tc>
      </w:tr>
    </w:tbl>
    <w:bookmarkEnd w:id="915"/>
    <w:bookmarkEnd w:id="916"/>
    <w:p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rsidR="00C801A7" w:rsidRPr="00D251B1" w:rsidRDefault="00C801A7" w:rsidP="00C801A7"/>
    <w:p w:rsidR="00964864" w:rsidRDefault="009A1DE3" w:rsidP="00C801A7">
      <w:r w:rsidRPr="009A1DE3">
        <w:t xml:space="preserve">Vakioarvo on Terveydenhuollon salassapidettävä (koodistoarvo 5). </w:t>
      </w:r>
    </w:p>
    <w:p w:rsidR="00C801A7" w:rsidRPr="00D251B1" w:rsidRDefault="00C801A7" w:rsidP="00C801A7"/>
    <w:p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rsidR="00722CEC" w:rsidRPr="00D251B1" w:rsidRDefault="00D018CA" w:rsidP="00D018CA">
      <w:pPr>
        <w:pStyle w:val="Otsikko3"/>
      </w:pPr>
      <w:bookmarkStart w:id="917" w:name="_Toc314136736"/>
      <w:bookmarkStart w:id="918" w:name="_Toc314137492"/>
      <w:bookmarkStart w:id="919" w:name="_Toc314138013"/>
      <w:bookmarkStart w:id="920" w:name="_Toc314138536"/>
      <w:bookmarkStart w:id="921" w:name="_Toc314136737"/>
      <w:bookmarkStart w:id="922" w:name="_Toc314137493"/>
      <w:bookmarkStart w:id="923" w:name="_Toc314138014"/>
      <w:bookmarkStart w:id="924" w:name="_Toc314138537"/>
      <w:bookmarkStart w:id="925" w:name="_Toc314136738"/>
      <w:bookmarkStart w:id="926" w:name="_Toc314137494"/>
      <w:bookmarkStart w:id="927" w:name="_Toc314138015"/>
      <w:bookmarkStart w:id="928" w:name="_Toc314138538"/>
      <w:bookmarkStart w:id="929" w:name="_Toc314136739"/>
      <w:bookmarkStart w:id="930" w:name="_Toc314137495"/>
      <w:bookmarkStart w:id="931" w:name="_Toc314138016"/>
      <w:bookmarkStart w:id="932" w:name="_Toc314138539"/>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r w:rsidRPr="00D251B1">
        <w:t xml:space="preserve"> </w:t>
      </w:r>
      <w:bookmarkStart w:id="933" w:name="_Toc114565158"/>
      <w:r w:rsidR="00722CEC" w:rsidRPr="00D251B1">
        <w:t xml:space="preserve">ClinicalDocument.languageCode </w:t>
      </w:r>
      <w:r w:rsidR="008830EC" w:rsidRPr="00D251B1">
        <w:t>– asiakirjan kieli</w:t>
      </w:r>
      <w:bookmarkEnd w:id="933"/>
    </w:p>
    <w:p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rsidTr="00D60709">
        <w:tc>
          <w:tcPr>
            <w:tcW w:w="4962" w:type="dxa"/>
            <w:gridSpan w:val="2"/>
            <w:shd w:val="clear" w:color="auto" w:fill="E6E6E6"/>
          </w:tcPr>
          <w:p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rsidTr="00D60709">
        <w:tc>
          <w:tcPr>
            <w:tcW w:w="1134" w:type="dxa"/>
          </w:tcPr>
          <w:p w:rsidR="004B4BCF" w:rsidRPr="00D251B1" w:rsidRDefault="007007BB" w:rsidP="00D60709">
            <w:pPr>
              <w:spacing w:before="120"/>
            </w:pPr>
            <w:r>
              <w:t>fi</w:t>
            </w:r>
          </w:p>
        </w:tc>
        <w:tc>
          <w:tcPr>
            <w:tcW w:w="3828" w:type="dxa"/>
          </w:tcPr>
          <w:p w:rsidR="004B4BCF" w:rsidRPr="00D251B1" w:rsidRDefault="001055F6" w:rsidP="00D60709">
            <w:pPr>
              <w:spacing w:before="120"/>
            </w:pPr>
            <w:r>
              <w:t>suomi</w:t>
            </w:r>
          </w:p>
        </w:tc>
      </w:tr>
      <w:tr w:rsidR="004B4BCF" w:rsidRPr="00D251B1" w:rsidTr="00D60709">
        <w:tc>
          <w:tcPr>
            <w:tcW w:w="1134" w:type="dxa"/>
          </w:tcPr>
          <w:p w:rsidR="004B4BCF" w:rsidRPr="00D251B1" w:rsidRDefault="007007BB" w:rsidP="00D60709">
            <w:pPr>
              <w:spacing w:before="120"/>
            </w:pPr>
            <w:r>
              <w:t>sv</w:t>
            </w:r>
          </w:p>
        </w:tc>
        <w:tc>
          <w:tcPr>
            <w:tcW w:w="3828" w:type="dxa"/>
          </w:tcPr>
          <w:p w:rsidR="004B4BCF" w:rsidRPr="00D251B1" w:rsidRDefault="001055F6" w:rsidP="00D60709">
            <w:pPr>
              <w:spacing w:before="120"/>
            </w:pPr>
            <w:r>
              <w:t>ruotsi</w:t>
            </w:r>
          </w:p>
        </w:tc>
      </w:tr>
    </w:tbl>
    <w:p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rsidR="00722CEC" w:rsidRPr="00D251B1" w:rsidRDefault="00722CEC" w:rsidP="00722CEC">
      <w:pPr>
        <w:pStyle w:val="Otsikko3"/>
      </w:pPr>
      <w:bookmarkStart w:id="934" w:name="_Toc114565159"/>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934"/>
    </w:p>
    <w:p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rsidR="004354F9" w:rsidRPr="00D251B1" w:rsidRDefault="004354F9" w:rsidP="00722CEC"/>
    <w:p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rsidR="00722CEC" w:rsidRPr="00D251B1" w:rsidRDefault="00722CEC" w:rsidP="00722CEC">
      <w:pPr>
        <w:pStyle w:val="Otsikko3"/>
      </w:pPr>
      <w:bookmarkStart w:id="935" w:name="_Toc114565160"/>
      <w:r w:rsidRPr="00D251B1">
        <w:t>ClinicalDocument.versionNumber</w:t>
      </w:r>
      <w:r w:rsidR="008830EC" w:rsidRPr="00D251B1">
        <w:t xml:space="preserve"> – </w:t>
      </w:r>
      <w:r w:rsidR="00890E2F" w:rsidRPr="00D251B1">
        <w:t>asiakirjan versio</w:t>
      </w:r>
      <w:bookmarkEnd w:id="935"/>
    </w:p>
    <w:p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rsidR="00D842DD" w:rsidRPr="00D251B1" w:rsidRDefault="00D842DD" w:rsidP="003715DC"/>
    <w:p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versionNumber</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value</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rsidR="00722CEC" w:rsidRPr="00D251B1" w:rsidRDefault="00722CEC" w:rsidP="00722CEC">
      <w:pPr>
        <w:pStyle w:val="Otsikko3"/>
      </w:pPr>
      <w:bookmarkStart w:id="936" w:name="_Toc114565161"/>
      <w:r w:rsidRPr="00D251B1">
        <w:t xml:space="preserve">ClinicalDocument.copyTime </w:t>
      </w:r>
      <w:r w:rsidR="008830EC" w:rsidRPr="00D251B1">
        <w:t xml:space="preserve">– </w:t>
      </w:r>
      <w:r w:rsidR="00890E2F" w:rsidRPr="00D251B1">
        <w:t xml:space="preserve">asiakirjan </w:t>
      </w:r>
      <w:r w:rsidR="008830EC" w:rsidRPr="00D251B1">
        <w:t>kopiointiaika</w:t>
      </w:r>
      <w:bookmarkEnd w:id="936"/>
    </w:p>
    <w:p w:rsidR="00D04C5D" w:rsidRPr="002D0C7A" w:rsidRDefault="00D04C5D" w:rsidP="00D04C5D">
      <w:r w:rsidRPr="00D251B1">
        <w:t>Tämä elementti ilmaisee, onko kyseessä alkuperäinen asiakirja vai sen kopio.</w:t>
      </w:r>
      <w:r>
        <w:t xml:space="preserve"> Elementti </w:t>
      </w:r>
      <w:r w:rsidRPr="002D0C7A">
        <w:t>voi olla täytettynä vain Kan</w:t>
      </w:r>
      <w:ins w:id="937" w:author="Tekijä" w:date="2022-11-14T09:17:00Z">
        <w:r w:rsidR="00DE7855">
          <w:t>t</w:t>
        </w:r>
      </w:ins>
      <w:del w:id="938" w:author="Tekijä" w:date="2022-11-14T09:17:00Z">
        <w:r w:rsidRPr="002D0C7A" w:rsidDel="00DE7855">
          <w:delText>T</w:delText>
        </w:r>
      </w:del>
      <w:r w:rsidRPr="002D0C7A">
        <w:t xml:space="preserve">an ulkopuolisessa asiakirjassa. </w:t>
      </w:r>
      <w:r>
        <w:t xml:space="preserve">Elementti </w:t>
      </w:r>
      <w:r w:rsidRPr="002D0C7A">
        <w:t xml:space="preserve">on tyhjä, mikäli kyseessä on alkuperäinen asiakirja </w:t>
      </w:r>
      <w:del w:id="939" w:author="Tekijä" w:date="2022-11-14T09:21:00Z">
        <w:r w:rsidRPr="002D0C7A" w:rsidDel="00DE7855">
          <w:delText>KanTassa</w:delText>
        </w:r>
      </w:del>
      <w:ins w:id="940" w:author="Tekijä" w:date="2022-11-14T09:21:00Z">
        <w:r w:rsidR="00DE7855" w:rsidRPr="002D0C7A">
          <w:t>Kan</w:t>
        </w:r>
        <w:r w:rsidR="00DE7855">
          <w:t>t</w:t>
        </w:r>
        <w:r w:rsidR="00DE7855" w:rsidRPr="002D0C7A">
          <w:t>assa</w:t>
        </w:r>
      </w:ins>
      <w:r w:rsidRPr="002D0C7A">
        <w:t xml:space="preserve">. </w:t>
      </w:r>
      <w:r>
        <w:t>Elementi</w:t>
      </w:r>
      <w:r w:rsidRPr="002D0C7A">
        <w:t>ssä on sisältöä, jos kyseessä on Kan</w:t>
      </w:r>
      <w:ins w:id="941" w:author="Tekijä" w:date="2022-11-14T09:17:00Z">
        <w:r w:rsidR="00DE7855">
          <w:t>t</w:t>
        </w:r>
      </w:ins>
      <w:del w:id="942" w:author="Tekijä" w:date="2022-11-14T09:17:00Z">
        <w:r w:rsidRPr="002D0C7A" w:rsidDel="00DE7855">
          <w:delText>T</w:delText>
        </w:r>
      </w:del>
      <w:r w:rsidRPr="002D0C7A">
        <w:t xml:space="preserve">an luovuttama kopioasiakirja. </w:t>
      </w:r>
      <w:del w:id="943" w:author="Tekijä" w:date="2022-11-14T09:21:00Z">
        <w:r w:rsidRPr="002D0C7A" w:rsidDel="00DE7855">
          <w:delText xml:space="preserve">KanTa </w:delText>
        </w:r>
      </w:del>
      <w:ins w:id="944" w:author="Tekijä" w:date="2022-11-14T09:21:00Z">
        <w:r w:rsidR="00DE7855" w:rsidRPr="002D0C7A">
          <w:t>Kan</w:t>
        </w:r>
        <w:r w:rsidR="00DE7855">
          <w:t>t</w:t>
        </w:r>
        <w:r w:rsidR="00DE7855" w:rsidRPr="002D0C7A">
          <w:t xml:space="preserve">a </w:t>
        </w:r>
      </w:ins>
      <w:r w:rsidRPr="002D0C7A">
        <w:t>hyödyntää tietoa varmistaakseen, ettei sen luovuttamaa asiakirjaa arkistoida uudestaa</w:t>
      </w:r>
      <w:r>
        <w:t>n</w:t>
      </w:r>
      <w:r w:rsidRPr="002D0C7A">
        <w:t>. Potilastietojärjestelmä voi hyödyntää tietoa luovutuksessa saatujen asiakirjojen hallinnassa.</w:t>
      </w:r>
      <w:ins w:id="945" w:author="Tekijä" w:date="2022-11-14T09:21:00Z">
        <w:r w:rsidR="00DE7855">
          <w:t xml:space="preserve"> Kanta </w:t>
        </w:r>
      </w:ins>
      <w:ins w:id="946" w:author="Tekijä" w:date="2022-11-14T09:38:00Z">
        <w:r w:rsidR="00381947">
          <w:t xml:space="preserve">käyttää </w:t>
        </w:r>
      </w:ins>
      <w:ins w:id="947" w:author="Tekijä" w:date="2022-11-14T09:23:00Z">
        <w:r w:rsidR="00DE7855">
          <w:t>asiakirjaan lisäämä</w:t>
        </w:r>
      </w:ins>
      <w:ins w:id="948" w:author="Tekijä" w:date="2022-11-14T09:38:00Z">
        <w:r w:rsidR="00381947">
          <w:t xml:space="preserve">ssään </w:t>
        </w:r>
      </w:ins>
      <w:ins w:id="949" w:author="Tekijä" w:date="2022-11-14T09:21:00Z">
        <w:r w:rsidR="00DE7855">
          <w:t>element</w:t>
        </w:r>
      </w:ins>
      <w:ins w:id="950" w:author="Tekijä" w:date="2022-11-14T09:38:00Z">
        <w:r w:rsidR="00381947">
          <w:t>issä prefixiä v</w:t>
        </w:r>
      </w:ins>
      <w:ins w:id="951" w:author="Tekijä" w:date="2022-11-14T09:39:00Z">
        <w:r w:rsidR="00381947">
          <w:t>3</w:t>
        </w:r>
      </w:ins>
      <w:ins w:id="952" w:author="Tekijä" w:date="2022-11-14T09:38:00Z">
        <w:r w:rsidR="00381947">
          <w:t xml:space="preserve"> </w:t>
        </w:r>
      </w:ins>
      <w:ins w:id="953" w:author="Tekijä" w:date="2022-11-14T09:21:00Z">
        <w:r w:rsidR="00DE7855">
          <w:t>nimiava</w:t>
        </w:r>
      </w:ins>
      <w:ins w:id="954" w:author="Tekijä" w:date="2022-11-14T09:25:00Z">
        <w:r w:rsidR="001E63A9">
          <w:t>r</w:t>
        </w:r>
      </w:ins>
      <w:ins w:id="955" w:author="Tekijä" w:date="2022-11-14T09:21:00Z">
        <w:r w:rsidR="00DE7855">
          <w:t>uu</w:t>
        </w:r>
      </w:ins>
      <w:ins w:id="956" w:author="Tekijä" w:date="2022-11-14T09:40:00Z">
        <w:r w:rsidR="00381947">
          <w:t>desta</w:t>
        </w:r>
      </w:ins>
      <w:ins w:id="957" w:author="Tekijä" w:date="2022-11-14T09:39:00Z">
        <w:r w:rsidR="00381947">
          <w:t xml:space="preserve"> </w:t>
        </w:r>
        <w:r w:rsidR="00381947" w:rsidRPr="00381947">
          <w:t>urn:hl7-org:v3</w:t>
        </w:r>
      </w:ins>
      <w:ins w:id="958" w:author="Tekijä" w:date="2022-11-14T09:21:00Z">
        <w:r w:rsidR="00DE7855">
          <w:t>.</w:t>
        </w:r>
      </w:ins>
      <w:ins w:id="959" w:author="Tekijä" w:date="2022-11-14T09:22:00Z">
        <w:r w:rsidR="00DE7855">
          <w:t xml:space="preserve"> </w:t>
        </w:r>
      </w:ins>
      <w:r w:rsidRPr="002D0C7A">
        <w:t xml:space="preserve">   </w:t>
      </w:r>
    </w:p>
    <w:p w:rsidR="00AC3488" w:rsidRPr="00D251B1" w:rsidRDefault="00AC3488" w:rsidP="006831F3"/>
    <w:p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rsidR="00CC0C9B" w:rsidRPr="00DE7855"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DE7855">
        <w:rPr>
          <w:rFonts w:ascii="Courier New" w:hAnsi="Courier New" w:cs="Courier New"/>
          <w:color w:val="0000FF"/>
          <w:sz w:val="18"/>
          <w:szCs w:val="18"/>
          <w:lang w:val="en-US" w:eastAsia="fi-FI"/>
        </w:rPr>
        <w:t>&lt;</w:t>
      </w:r>
      <w:ins w:id="960" w:author="Tekijä" w:date="2022-11-14T09:24:00Z">
        <w:r w:rsidR="00DE7855" w:rsidRPr="00DE7855">
          <w:rPr>
            <w:rFonts w:ascii="Courier New" w:hAnsi="Courier New" w:cs="Courier New"/>
            <w:color w:val="0000FF"/>
            <w:sz w:val="18"/>
            <w:szCs w:val="18"/>
            <w:lang w:val="en-US" w:eastAsia="fi-FI"/>
          </w:rPr>
          <w:t>v3:</w:t>
        </w:r>
      </w:ins>
      <w:r w:rsidRPr="00DE7855">
        <w:rPr>
          <w:rFonts w:ascii="Courier New" w:hAnsi="Courier New" w:cs="Courier New"/>
          <w:color w:val="800000"/>
          <w:sz w:val="18"/>
          <w:szCs w:val="18"/>
          <w:lang w:val="en-US" w:eastAsia="fi-FI"/>
        </w:rPr>
        <w:t>copyTime</w:t>
      </w:r>
      <w:ins w:id="961" w:author="Tekijä" w:date="2022-11-14T09:24:00Z">
        <w:r w:rsidR="00DE7855" w:rsidRPr="00DE7855">
          <w:rPr>
            <w:rFonts w:ascii="Courier New" w:hAnsi="Courier New" w:cs="Courier New"/>
            <w:color w:val="800000"/>
            <w:sz w:val="18"/>
            <w:szCs w:val="18"/>
            <w:lang w:val="en-US" w:eastAsia="fi-FI"/>
          </w:rPr>
          <w:t xml:space="preserve"> </w:t>
        </w:r>
        <w:r w:rsidR="00DE7855" w:rsidRPr="00DE7855">
          <w:rPr>
            <w:rFonts w:ascii="Arial" w:hAnsi="Arial" w:cs="Arial"/>
            <w:color w:val="FF0000"/>
            <w:sz w:val="20"/>
            <w:highlight w:val="white"/>
            <w:lang w:val="en-US" w:eastAsia="fi-FI"/>
          </w:rPr>
          <w:t>xmlns:v3</w:t>
        </w:r>
        <w:r w:rsidR="00DE7855" w:rsidRPr="00DE7855">
          <w:rPr>
            <w:rFonts w:ascii="Arial" w:hAnsi="Arial" w:cs="Arial"/>
            <w:color w:val="0000FF"/>
            <w:sz w:val="20"/>
            <w:highlight w:val="white"/>
            <w:lang w:val="en-US" w:eastAsia="fi-FI"/>
          </w:rPr>
          <w:t>="</w:t>
        </w:r>
        <w:r w:rsidR="00DE7855" w:rsidRPr="00DE7855">
          <w:rPr>
            <w:rFonts w:ascii="Arial" w:hAnsi="Arial" w:cs="Arial"/>
            <w:color w:val="000000"/>
            <w:sz w:val="20"/>
            <w:highlight w:val="white"/>
            <w:lang w:val="en-US" w:eastAsia="fi-FI"/>
          </w:rPr>
          <w:t>urn:hl7-org:v3</w:t>
        </w:r>
        <w:r w:rsidR="00DE7855" w:rsidRPr="00DE7855">
          <w:rPr>
            <w:rFonts w:ascii="Arial" w:hAnsi="Arial" w:cs="Arial"/>
            <w:color w:val="0000FF"/>
            <w:sz w:val="20"/>
            <w:highlight w:val="white"/>
            <w:lang w:val="en-US" w:eastAsia="fi-FI"/>
          </w:rPr>
          <w:t>"</w:t>
        </w:r>
      </w:ins>
      <w:r w:rsidRPr="00DE7855">
        <w:rPr>
          <w:rFonts w:ascii="Courier New" w:hAnsi="Courier New" w:cs="Courier New"/>
          <w:color w:val="008080"/>
          <w:sz w:val="18"/>
          <w:szCs w:val="18"/>
          <w:lang w:val="en-US" w:eastAsia="fi-FI"/>
        </w:rPr>
        <w:t xml:space="preserve"> </w:t>
      </w:r>
      <w:r w:rsidRPr="00DE7855">
        <w:rPr>
          <w:rFonts w:ascii="Courier New" w:hAnsi="Courier New" w:cs="Courier New"/>
          <w:color w:val="FF0000"/>
          <w:sz w:val="18"/>
          <w:szCs w:val="18"/>
          <w:lang w:val="en-US" w:eastAsia="fi-FI"/>
        </w:rPr>
        <w:t>value</w:t>
      </w:r>
      <w:r w:rsidRPr="00DE7855">
        <w:rPr>
          <w:rFonts w:ascii="Courier New" w:hAnsi="Courier New" w:cs="Courier New"/>
          <w:color w:val="0000FF"/>
          <w:sz w:val="18"/>
          <w:szCs w:val="18"/>
          <w:lang w:val="en-US" w:eastAsia="fi-FI"/>
        </w:rPr>
        <w:t>="</w:t>
      </w:r>
      <w:r w:rsidRPr="00DE7855">
        <w:rPr>
          <w:rFonts w:ascii="Courier New" w:hAnsi="Courier New" w:cs="Courier New"/>
          <w:color w:val="000000"/>
          <w:sz w:val="18"/>
          <w:szCs w:val="18"/>
          <w:lang w:val="en-US" w:eastAsia="fi-FI"/>
        </w:rPr>
        <w:t>20111031110030</w:t>
      </w:r>
      <w:r w:rsidRPr="00DE7855">
        <w:rPr>
          <w:rFonts w:ascii="Courier New" w:hAnsi="Courier New" w:cs="Courier New"/>
          <w:color w:val="0000FF"/>
          <w:sz w:val="18"/>
          <w:szCs w:val="18"/>
          <w:lang w:val="en-US" w:eastAsia="fi-FI"/>
        </w:rPr>
        <w:t>"/&gt;</w:t>
      </w:r>
    </w:p>
    <w:p w:rsidR="00BC33F8" w:rsidRPr="00D251B1" w:rsidRDefault="000D57F6" w:rsidP="00BC33F8">
      <w:pPr>
        <w:pStyle w:val="Otsikko3"/>
      </w:pPr>
      <w:bookmarkStart w:id="962" w:name="_Toc314136744"/>
      <w:bookmarkStart w:id="963" w:name="_Toc314137500"/>
      <w:bookmarkStart w:id="964" w:name="_Toc314138021"/>
      <w:bookmarkStart w:id="965" w:name="_Toc314138544"/>
      <w:bookmarkStart w:id="966" w:name="_Toc314136745"/>
      <w:bookmarkStart w:id="967" w:name="_Toc314137501"/>
      <w:bookmarkStart w:id="968" w:name="_Toc314138022"/>
      <w:bookmarkStart w:id="969" w:name="_Toc314138545"/>
      <w:bookmarkStart w:id="970" w:name="_Toc114565162"/>
      <w:bookmarkEnd w:id="962"/>
      <w:bookmarkEnd w:id="963"/>
      <w:bookmarkEnd w:id="964"/>
      <w:bookmarkEnd w:id="965"/>
      <w:bookmarkEnd w:id="966"/>
      <w:bookmarkEnd w:id="967"/>
      <w:bookmarkEnd w:id="968"/>
      <w:bookmarkEnd w:id="969"/>
      <w:r w:rsidRPr="00D251B1">
        <w:t>ClinicalDocument.</w:t>
      </w:r>
      <w:r w:rsidR="00BC33F8" w:rsidRPr="00D251B1">
        <w:t xml:space="preserve">recordTarget </w:t>
      </w:r>
      <w:r w:rsidR="008830EC" w:rsidRPr="00D251B1">
        <w:t xml:space="preserve">– </w:t>
      </w:r>
      <w:r w:rsidR="00080E3B" w:rsidRPr="00D251B1">
        <w:t>kenen potilaan asiakirjasta on kyse</w:t>
      </w:r>
      <w:bookmarkEnd w:id="970"/>
    </w:p>
    <w:p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rsidR="00AC5DB1" w:rsidRPr="00D251B1" w:rsidRDefault="00AC5DB1" w:rsidP="0097759B"/>
    <w:p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rsidR="00AC5DB1" w:rsidRPr="00D251B1" w:rsidRDefault="00AC5DB1" w:rsidP="0097759B"/>
    <w:p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rsidR="00FD185D" w:rsidRDefault="00FD185D" w:rsidP="0097759B"/>
    <w:p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rsidR="00FD185D" w:rsidRDefault="00FD185D" w:rsidP="00FD185D"/>
    <w:p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rsidR="00FD185D" w:rsidRDefault="00FD185D" w:rsidP="00FD185D"/>
    <w:p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rsidR="00FD185D" w:rsidRDefault="00FD185D" w:rsidP="00FD185D"/>
    <w:p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rsidR="00FD185D" w:rsidRDefault="00FD185D" w:rsidP="00FD185D"/>
    <w:p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rsidR="00FD185D" w:rsidRDefault="00FD185D" w:rsidP="00FD185D"/>
    <w:p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rsidR="0097759B" w:rsidRPr="00D251B1" w:rsidRDefault="008830EC" w:rsidP="0097759B">
      <w:r w:rsidRPr="00D251B1">
        <w:t xml:space="preserve"> </w:t>
      </w:r>
    </w:p>
    <w:p w:rsidR="00F77634" w:rsidRPr="006C3211" w:rsidRDefault="00F77634" w:rsidP="00F77634">
      <w:pPr>
        <w:autoSpaceDE w:val="0"/>
        <w:autoSpaceDN w:val="0"/>
        <w:adjustRightInd w:val="0"/>
        <w:rPr>
          <w:rFonts w:ascii="Courier New" w:hAnsi="Courier New" w:cs="Courier New"/>
          <w:color w:val="0000FF"/>
          <w:sz w:val="18"/>
          <w:szCs w:val="18"/>
        </w:rPr>
      </w:pPr>
      <w:bookmarkStart w:id="971"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rsidR="00716F14" w:rsidRDefault="00716F14" w:rsidP="00F77634">
      <w:pPr>
        <w:autoSpaceDE w:val="0"/>
        <w:autoSpaceDN w:val="0"/>
        <w:adjustRightInd w:val="0"/>
        <w:rPr>
          <w:rFonts w:ascii="Courier New" w:hAnsi="Courier New" w:cs="Courier New"/>
          <w:color w:val="0000FF"/>
          <w:sz w:val="18"/>
          <w:szCs w:val="18"/>
          <w:lang w:val="en-US"/>
        </w:rPr>
      </w:pPr>
    </w:p>
    <w:p w:rsidR="00716F14" w:rsidRDefault="00716F14" w:rsidP="00716F14">
      <w:r w:rsidRPr="00716F14">
        <w:t xml:space="preserve">Huom. </w:t>
      </w:r>
      <w:r w:rsidR="008A6D5F">
        <w:t>rekisteri</w:t>
      </w:r>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rsidR="00716F14" w:rsidRDefault="00716F14" w:rsidP="00716F14"/>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 nullFlavor --&gt;</w:t>
      </w:r>
    </w:p>
    <w:p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rsidR="00716F14" w:rsidRPr="00C249B6" w:rsidRDefault="00716F14" w:rsidP="00716F14">
      <w:pPr>
        <w:rPr>
          <w:rFonts w:ascii="Calibri" w:hAnsi="Calibri"/>
          <w:sz w:val="22"/>
          <w:szCs w:val="22"/>
          <w:lang w:val="en-US"/>
        </w:rPr>
      </w:pPr>
      <w:r w:rsidRPr="00C249B6">
        <w:rPr>
          <w:lang w:val="en-US"/>
        </w:rPr>
        <w:t xml:space="preserve"> </w:t>
      </w:r>
    </w:p>
    <w:p w:rsidR="00716F14" w:rsidRPr="00293879" w:rsidRDefault="00716F14" w:rsidP="00F77634">
      <w:pPr>
        <w:autoSpaceDE w:val="0"/>
        <w:autoSpaceDN w:val="0"/>
        <w:adjustRightInd w:val="0"/>
        <w:rPr>
          <w:rFonts w:ascii="Courier New" w:hAnsi="Courier New" w:cs="Courier New"/>
          <w:color w:val="0000FF"/>
          <w:sz w:val="18"/>
          <w:szCs w:val="18"/>
          <w:lang w:val="en-US"/>
        </w:rPr>
      </w:pPr>
    </w:p>
    <w:p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972" w:name="_Toc114565163"/>
      <w:r w:rsidR="000D57F6" w:rsidRPr="00D251B1">
        <w:t>ClinicalDocument.</w:t>
      </w:r>
      <w:r w:rsidR="00BC33F8" w:rsidRPr="00D251B1">
        <w:t xml:space="preserve">author </w:t>
      </w:r>
      <w:r w:rsidR="008830EC" w:rsidRPr="00D251B1">
        <w:t xml:space="preserve">– </w:t>
      </w:r>
      <w:bookmarkEnd w:id="971"/>
      <w:r w:rsidR="009E6264" w:rsidRPr="00D251B1">
        <w:t>ammattihenkilö</w:t>
      </w:r>
      <w:r w:rsidR="00E23DD3">
        <w:t xml:space="preserve"> / laite</w:t>
      </w:r>
      <w:bookmarkEnd w:id="972"/>
    </w:p>
    <w:p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rsidR="00653CF1" w:rsidRDefault="00653CF1" w:rsidP="00263F9D">
      <w:pPr>
        <w:rPr>
          <w:szCs w:val="24"/>
        </w:rPr>
      </w:pPr>
    </w:p>
    <w:p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rsidR="00C50710" w:rsidRDefault="00C50710" w:rsidP="00C50710"/>
    <w:p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rsidR="00654146" w:rsidRPr="00E2599B" w:rsidRDefault="00654146" w:rsidP="00C50710"/>
    <w:p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rsidR="009C4000" w:rsidRDefault="009C4000" w:rsidP="004470BE"/>
    <w:p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rsidR="00446115" w:rsidRPr="00D251B1" w:rsidRDefault="00446115" w:rsidP="00446115"/>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585858"/>
          <w:sz w:val="18"/>
          <w:szCs w:val="18"/>
          <w:lang w:val="en-US" w:eastAsia="fi-FI"/>
        </w:rPr>
        <w:t xml:space="preserve">  Ammattihenkilön nimi </w:t>
      </w:r>
      <w:r w:rsidRPr="00874FAD">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rsidR="00446115" w:rsidRPr="005C7C2C" w:rsidRDefault="00446115" w:rsidP="00446115">
            <w:pPr>
              <w:spacing w:before="120"/>
              <w:rPr>
                <w:b/>
              </w:rPr>
            </w:pPr>
            <w:r w:rsidRPr="005C7C2C">
              <w:rPr>
                <w:b/>
              </w:rPr>
              <w:t>1.2.246.537.5.40006.2003</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Diagnoosin tehnyt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Diagnoosin poistanut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Riskitiedon poistanut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passivoinut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Hoitovastuussa oleva ammattihenkilö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hyväksyjä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Kansalainen/potilas</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Lähetteen käsitellyt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kirjaaja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Korjaaja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Lääkityksen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Lääkityslistan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Lääkityslistan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Lääkityksen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Lääketoimituksen tehnyt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tekijä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Mitätöijä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Ohjelmiston toimesta  siirretty merkintä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Riskitiedon havainnut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Äänimuodossa olevan merkinnän sanelija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Sanelun purkaja</w:t>
            </w:r>
          </w:p>
        </w:tc>
      </w:tr>
      <w:tr w:rsidR="00AC11F8"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AC11F8" w:rsidRPr="005C7C2C" w:rsidRDefault="00AC11F8" w:rsidP="00AC11F8">
            <w:pPr>
              <w:spacing w:before="120"/>
            </w:pPr>
            <w:r w:rsidRPr="00AC11F8">
              <w:t>Su</w:t>
            </w:r>
            <w:r>
              <w:t>o</w:t>
            </w:r>
            <w:r w:rsidRPr="00AC11F8">
              <w:t>rittaja (esim. toimenpide)</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Tilaaja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Lähetteen vastaanottanut henkilö</w:t>
            </w:r>
          </w:p>
        </w:tc>
      </w:tr>
    </w:tbl>
    <w:p w:rsidR="00446115" w:rsidRDefault="00446115" w:rsidP="00446115"/>
    <w:p w:rsidR="00BC33F8" w:rsidRDefault="000D57F6" w:rsidP="003E3126">
      <w:pPr>
        <w:pStyle w:val="Otsikko3"/>
      </w:pPr>
      <w:bookmarkStart w:id="973" w:name="_Toc314136808"/>
      <w:bookmarkStart w:id="974" w:name="_Toc314137564"/>
      <w:bookmarkStart w:id="975" w:name="_Toc314138085"/>
      <w:bookmarkStart w:id="976" w:name="_Toc314138608"/>
      <w:bookmarkStart w:id="977" w:name="_Toc114565164"/>
      <w:bookmarkEnd w:id="973"/>
      <w:bookmarkEnd w:id="974"/>
      <w:bookmarkEnd w:id="975"/>
      <w:bookmarkEnd w:id="976"/>
      <w:r w:rsidRPr="00D251B1">
        <w:t>ClinicalDocument.</w:t>
      </w:r>
      <w:r w:rsidR="00BC33F8" w:rsidRPr="00D251B1">
        <w:t xml:space="preserve">dataEnterer </w:t>
      </w:r>
      <w:del w:id="978" w:author="Tekijä" w:date="2022-09-20T08:26:00Z">
        <w:r w:rsidR="00BC33F8" w:rsidRPr="00D251B1" w:rsidDel="003D59F3">
          <w:delText xml:space="preserve">(Transcriptionist) </w:delText>
        </w:r>
        <w:r w:rsidR="00B87D3D" w:rsidRPr="00D251B1" w:rsidDel="003D59F3">
          <w:delText>(ei käytössä Suomessa)</w:delText>
        </w:r>
      </w:del>
      <w:ins w:id="979" w:author="Tekijä" w:date="2022-09-20T08:27:00Z">
        <w:r w:rsidR="003D59F3">
          <w:t xml:space="preserve"> – asiakirjan </w:t>
        </w:r>
      </w:ins>
      <w:ins w:id="980" w:author="Tekijä" w:date="2022-09-20T08:28:00Z">
        <w:r w:rsidR="003D59F3">
          <w:t>alkuperäinen rekisterinpitäjä</w:t>
        </w:r>
      </w:ins>
      <w:bookmarkEnd w:id="977"/>
    </w:p>
    <w:p w:rsidR="00C1484B" w:rsidRDefault="00C1484B" w:rsidP="00C1484B">
      <w:pPr>
        <w:rPr>
          <w:ins w:id="981" w:author="Tekijä" w:date="2022-09-26T15:56:00Z"/>
        </w:rPr>
      </w:pPr>
      <w:ins w:id="982" w:author="Tekijä" w:date="2022-09-26T15:56:00Z">
        <w:r>
          <w:t xml:space="preserve">Asiakirjan laatimishetken rekisterinpitäjän yksilöintitunnus ja nimi. </w:t>
        </w:r>
      </w:ins>
    </w:p>
    <w:p w:rsidR="00C1484B" w:rsidRDefault="00C1484B" w:rsidP="00C1484B">
      <w:pPr>
        <w:rPr>
          <w:ins w:id="983" w:author="Tekijä" w:date="2022-09-26T15:56:00Z"/>
        </w:rPr>
      </w:pPr>
    </w:p>
    <w:p w:rsidR="00C1484B" w:rsidRDefault="00C1484B" w:rsidP="00C1484B">
      <w:pPr>
        <w:rPr>
          <w:ins w:id="984" w:author="Tekijä" w:date="2022-09-26T15:56:00Z"/>
        </w:rPr>
      </w:pPr>
      <w:ins w:id="985" w:author="Tekijä" w:date="2022-09-26T15:56:00Z">
        <w:r>
          <w:t>Asiakirjan alkuperäinen rekisterinpitäjä –tieto tuotetaan asiakirjalle arkistoitaessa ennen Kantaan liittymista valmistuneita asiakirjoja. Tieto on pakollinen, jos alkuperäisen eli asiakirjan laatimishetken rekisterinpitäjän yksilöintitunnus ja/tai nimi on tiedossa.</w:t>
        </w:r>
      </w:ins>
    </w:p>
    <w:p w:rsidR="00C1484B" w:rsidRDefault="00C1484B" w:rsidP="00C1484B">
      <w:pPr>
        <w:rPr>
          <w:ins w:id="986" w:author="Tekijä" w:date="2022-09-26T15:56:00Z"/>
        </w:rPr>
      </w:pPr>
      <w:ins w:id="987" w:author="Tekijä" w:date="2022-09-26T15:56:00Z">
        <w:r>
          <w:t>Rakenteeseen voidaan tuottaa OID ja nimi tai vain toinen niistä</w:t>
        </w:r>
      </w:ins>
      <w:ins w:id="988" w:author="Tekijä" w:date="2022-09-26T15:57:00Z">
        <w:r>
          <w:t>, jos molempia ei ole tiedossa</w:t>
        </w:r>
      </w:ins>
      <w:ins w:id="989" w:author="Tekijä" w:date="2022-09-26T15:56:00Z">
        <w:r>
          <w:t xml:space="preserve">. Jollei tietoja ole saatavissa, rakenne jää pois. Rakenne on käytössä vain vanhojen potilastietojen arkistoinnissa. </w:t>
        </w:r>
      </w:ins>
    </w:p>
    <w:p w:rsidR="00C1484B" w:rsidRDefault="00C1484B" w:rsidP="00C1484B">
      <w:pPr>
        <w:rPr>
          <w:ins w:id="990" w:author="Tekijä" w:date="2022-09-26T15:56:00Z"/>
        </w:rPr>
      </w:pPr>
    </w:p>
    <w:p w:rsidR="00C1484B" w:rsidRDefault="00C1484B" w:rsidP="00C1484B">
      <w:pPr>
        <w:autoSpaceDE w:val="0"/>
        <w:autoSpaceDN w:val="0"/>
        <w:adjustRightInd w:val="0"/>
        <w:rPr>
          <w:ins w:id="991" w:author="Tekijä" w:date="2022-09-26T15:56:00Z"/>
          <w:rFonts w:ascii="Arial" w:hAnsi="Arial" w:cs="Arial"/>
          <w:color w:val="000000"/>
          <w:sz w:val="20"/>
          <w:highlight w:val="white"/>
          <w:lang w:eastAsia="fi-FI"/>
        </w:rPr>
      </w:pPr>
      <w:ins w:id="992" w:author="Tekijä" w:date="2022-09-26T15:56:00Z">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15. dataEnterer - Asiakirjan alkuperäinen rekisterinpitäjä </w:t>
        </w:r>
        <w:r>
          <w:rPr>
            <w:rFonts w:ascii="Arial" w:hAnsi="Arial" w:cs="Arial"/>
            <w:color w:val="0000FF"/>
            <w:sz w:val="20"/>
            <w:highlight w:val="white"/>
            <w:lang w:eastAsia="fi-FI"/>
          </w:rPr>
          <w:t>--&gt;</w:t>
        </w:r>
      </w:ins>
    </w:p>
    <w:p w:rsidR="00C1484B" w:rsidRPr="00751D29" w:rsidRDefault="00C1484B" w:rsidP="00C1484B">
      <w:pPr>
        <w:autoSpaceDE w:val="0"/>
        <w:autoSpaceDN w:val="0"/>
        <w:adjustRightInd w:val="0"/>
        <w:rPr>
          <w:ins w:id="993" w:author="Tekijä" w:date="2022-09-26T15:56:00Z"/>
          <w:rFonts w:ascii="Arial" w:hAnsi="Arial" w:cs="Arial"/>
          <w:color w:val="000000"/>
          <w:sz w:val="20"/>
          <w:highlight w:val="white"/>
          <w:lang w:eastAsia="fi-FI"/>
        </w:rPr>
      </w:pPr>
      <w:ins w:id="994" w:author="Tekijä" w:date="2022-09-26T15:56:00Z">
        <w:r w:rsidRPr="00751D29">
          <w:rPr>
            <w:rFonts w:ascii="Arial" w:hAnsi="Arial" w:cs="Arial"/>
            <w:color w:val="000000"/>
            <w:sz w:val="20"/>
            <w:highlight w:val="white"/>
            <w:lang w:eastAsia="fi-FI"/>
          </w:rPr>
          <w:tab/>
        </w:r>
        <w:r w:rsidRPr="00751D29">
          <w:rPr>
            <w:rFonts w:ascii="Arial" w:hAnsi="Arial" w:cs="Arial"/>
            <w:color w:val="0000FF"/>
            <w:sz w:val="20"/>
            <w:highlight w:val="white"/>
            <w:lang w:eastAsia="fi-FI"/>
          </w:rPr>
          <w:t>&lt;</w:t>
        </w:r>
        <w:r w:rsidRPr="00751D29">
          <w:rPr>
            <w:rFonts w:ascii="Arial" w:hAnsi="Arial" w:cs="Arial"/>
            <w:color w:val="800000"/>
            <w:sz w:val="20"/>
            <w:highlight w:val="white"/>
            <w:lang w:eastAsia="fi-FI"/>
          </w:rPr>
          <w:t>dataEnterer</w:t>
        </w:r>
        <w:r w:rsidRPr="00751D29">
          <w:rPr>
            <w:rFonts w:ascii="Arial" w:hAnsi="Arial" w:cs="Arial"/>
            <w:color w:val="0000FF"/>
            <w:sz w:val="20"/>
            <w:highlight w:val="white"/>
            <w:lang w:eastAsia="fi-FI"/>
          </w:rPr>
          <w:t>&gt;</w:t>
        </w:r>
      </w:ins>
    </w:p>
    <w:p w:rsidR="00C1484B" w:rsidRPr="00C1484B" w:rsidRDefault="00C1484B" w:rsidP="00C1484B">
      <w:pPr>
        <w:autoSpaceDE w:val="0"/>
        <w:autoSpaceDN w:val="0"/>
        <w:adjustRightInd w:val="0"/>
        <w:rPr>
          <w:ins w:id="995" w:author="Tekijä" w:date="2022-09-26T15:56:00Z"/>
          <w:rFonts w:ascii="Arial" w:hAnsi="Arial" w:cs="Arial"/>
          <w:color w:val="000000"/>
          <w:sz w:val="20"/>
          <w:highlight w:val="white"/>
          <w:lang w:eastAsia="fi-FI"/>
        </w:rPr>
      </w:pPr>
      <w:ins w:id="996" w:author="Tekijä" w:date="2022-09-26T15:56:00Z">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assignedEntity</w:t>
        </w:r>
        <w:r w:rsidRPr="00C1484B">
          <w:rPr>
            <w:rFonts w:ascii="Arial" w:hAnsi="Arial" w:cs="Arial"/>
            <w:color w:val="0000FF"/>
            <w:sz w:val="20"/>
            <w:highlight w:val="white"/>
            <w:lang w:eastAsia="fi-FI"/>
          </w:rPr>
          <w:t>&gt;</w:t>
        </w:r>
      </w:ins>
    </w:p>
    <w:p w:rsidR="00C1484B" w:rsidRPr="00C1484B" w:rsidRDefault="00C1484B" w:rsidP="00C1484B">
      <w:pPr>
        <w:autoSpaceDE w:val="0"/>
        <w:autoSpaceDN w:val="0"/>
        <w:adjustRightInd w:val="0"/>
        <w:rPr>
          <w:ins w:id="997" w:author="Tekijä" w:date="2022-09-26T15:56:00Z"/>
          <w:rFonts w:ascii="Arial" w:hAnsi="Arial" w:cs="Arial"/>
          <w:color w:val="000000"/>
          <w:sz w:val="20"/>
          <w:highlight w:val="white"/>
          <w:lang w:eastAsia="fi-FI"/>
        </w:rPr>
      </w:pPr>
      <w:ins w:id="998" w:author="Tekijä" w:date="2022-09-26T15:56:00Z">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id</w:t>
        </w:r>
        <w:r w:rsidRPr="00C1484B">
          <w:rPr>
            <w:rFonts w:ascii="Arial" w:hAnsi="Arial" w:cs="Arial"/>
            <w:color w:val="FF0000"/>
            <w:sz w:val="20"/>
            <w:highlight w:val="white"/>
            <w:lang w:eastAsia="fi-FI"/>
          </w:rPr>
          <w:t xml:space="preserve"> nullFlavor</w:t>
        </w:r>
        <w:r w:rsidRPr="00C1484B">
          <w:rPr>
            <w:rFonts w:ascii="Arial" w:hAnsi="Arial" w:cs="Arial"/>
            <w:color w:val="0000FF"/>
            <w:sz w:val="20"/>
            <w:highlight w:val="white"/>
            <w:lang w:eastAsia="fi-FI"/>
          </w:rPr>
          <w:t>="</w:t>
        </w:r>
        <w:r w:rsidRPr="00C1484B">
          <w:rPr>
            <w:rFonts w:ascii="Arial" w:hAnsi="Arial" w:cs="Arial"/>
            <w:color w:val="000000"/>
            <w:sz w:val="20"/>
            <w:highlight w:val="white"/>
            <w:lang w:eastAsia="fi-FI"/>
          </w:rPr>
          <w:t>NA</w:t>
        </w:r>
        <w:r w:rsidRPr="00C1484B">
          <w:rPr>
            <w:rFonts w:ascii="Arial" w:hAnsi="Arial" w:cs="Arial"/>
            <w:color w:val="0000FF"/>
            <w:sz w:val="20"/>
            <w:highlight w:val="white"/>
            <w:lang w:eastAsia="fi-FI"/>
          </w:rPr>
          <w:t>"/&gt;</w:t>
        </w:r>
      </w:ins>
    </w:p>
    <w:p w:rsidR="00C1484B" w:rsidRPr="00C1484B" w:rsidRDefault="00C1484B" w:rsidP="00C1484B">
      <w:pPr>
        <w:autoSpaceDE w:val="0"/>
        <w:autoSpaceDN w:val="0"/>
        <w:adjustRightInd w:val="0"/>
        <w:rPr>
          <w:ins w:id="999" w:author="Tekijä" w:date="2022-09-26T15:56:00Z"/>
          <w:rFonts w:ascii="Arial" w:hAnsi="Arial" w:cs="Arial"/>
          <w:color w:val="000000"/>
          <w:sz w:val="20"/>
          <w:highlight w:val="white"/>
          <w:lang w:eastAsia="fi-FI"/>
        </w:rPr>
      </w:pPr>
      <w:ins w:id="1000" w:author="Tekijä" w:date="2022-09-26T15:56:00Z">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FF"/>
            <w:sz w:val="20"/>
            <w:highlight w:val="white"/>
            <w:lang w:eastAsia="fi-FI"/>
          </w:rPr>
          <w:t>&lt;</w:t>
        </w:r>
        <w:r w:rsidRPr="00C1484B">
          <w:rPr>
            <w:rFonts w:ascii="Arial" w:hAnsi="Arial" w:cs="Arial"/>
            <w:color w:val="800000"/>
            <w:sz w:val="20"/>
            <w:highlight w:val="white"/>
            <w:lang w:eastAsia="fi-FI"/>
          </w:rPr>
          <w:t>representedOrganization</w:t>
        </w:r>
        <w:r w:rsidRPr="00C1484B">
          <w:rPr>
            <w:rFonts w:ascii="Arial" w:hAnsi="Arial" w:cs="Arial"/>
            <w:color w:val="0000FF"/>
            <w:sz w:val="20"/>
            <w:highlight w:val="white"/>
            <w:lang w:eastAsia="fi-FI"/>
          </w:rPr>
          <w:t>&gt;</w:t>
        </w:r>
      </w:ins>
    </w:p>
    <w:p w:rsidR="00C1484B" w:rsidRPr="003266BB" w:rsidRDefault="00C1484B" w:rsidP="00C1484B">
      <w:pPr>
        <w:autoSpaceDE w:val="0"/>
        <w:autoSpaceDN w:val="0"/>
        <w:adjustRightInd w:val="0"/>
        <w:rPr>
          <w:ins w:id="1001" w:author="Tekijä" w:date="2022-09-26T15:56:00Z"/>
          <w:rFonts w:ascii="Arial" w:hAnsi="Arial" w:cs="Arial"/>
          <w:color w:val="000000"/>
          <w:sz w:val="20"/>
          <w:highlight w:val="white"/>
          <w:lang w:eastAsia="fi-FI"/>
        </w:rPr>
      </w:pPr>
      <w:ins w:id="1002" w:author="Tekijä" w:date="2022-09-26T15:56:00Z">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C1484B">
          <w:rPr>
            <w:rFonts w:ascii="Arial" w:hAnsi="Arial" w:cs="Arial"/>
            <w:color w:val="000000"/>
            <w:sz w:val="20"/>
            <w:highlight w:val="white"/>
            <w:lang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root</w:t>
        </w:r>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ins>
    </w:p>
    <w:p w:rsidR="00C1484B" w:rsidRDefault="00C1484B" w:rsidP="00C1484B">
      <w:pPr>
        <w:autoSpaceDE w:val="0"/>
        <w:autoSpaceDN w:val="0"/>
        <w:adjustRightInd w:val="0"/>
        <w:rPr>
          <w:ins w:id="1003" w:author="Tekijä" w:date="2022-09-26T15:56:00Z"/>
          <w:rFonts w:ascii="Arial" w:hAnsi="Arial" w:cs="Arial"/>
          <w:color w:val="000000"/>
          <w:sz w:val="20"/>
          <w:highlight w:val="white"/>
          <w:lang w:eastAsia="fi-FI"/>
        </w:rPr>
      </w:pPr>
      <w:ins w:id="1004" w:author="Tekijä" w:date="2022-09-26T15:56:00Z">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ins>
    </w:p>
    <w:p w:rsidR="00C1484B" w:rsidRDefault="00C1484B" w:rsidP="00C1484B">
      <w:pPr>
        <w:autoSpaceDE w:val="0"/>
        <w:autoSpaceDN w:val="0"/>
        <w:adjustRightInd w:val="0"/>
        <w:rPr>
          <w:ins w:id="1005" w:author="Tekijä" w:date="2022-09-26T15:56:00Z"/>
          <w:rFonts w:ascii="Arial" w:hAnsi="Arial" w:cs="Arial"/>
          <w:color w:val="000000"/>
          <w:sz w:val="20"/>
          <w:highlight w:val="white"/>
          <w:lang w:eastAsia="fi-FI"/>
        </w:rPr>
      </w:pPr>
      <w:ins w:id="1006" w:author="Tekijä" w:date="2022-09-26T15:56: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ins>
    </w:p>
    <w:p w:rsidR="00C1484B" w:rsidRDefault="00C1484B" w:rsidP="00C1484B">
      <w:pPr>
        <w:autoSpaceDE w:val="0"/>
        <w:autoSpaceDN w:val="0"/>
        <w:adjustRightInd w:val="0"/>
        <w:rPr>
          <w:ins w:id="1007" w:author="Tekijä" w:date="2022-09-26T15:56:00Z"/>
          <w:rFonts w:ascii="Arial" w:hAnsi="Arial" w:cs="Arial"/>
          <w:color w:val="000000"/>
          <w:sz w:val="20"/>
          <w:highlight w:val="white"/>
          <w:lang w:eastAsia="fi-FI"/>
        </w:rPr>
      </w:pPr>
      <w:ins w:id="1008" w:author="Tekijä" w:date="2022-09-26T15:56:00Z">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ins>
    </w:p>
    <w:p w:rsidR="00C1484B" w:rsidRPr="003D59F3" w:rsidRDefault="00C1484B" w:rsidP="00C1484B">
      <w:pPr>
        <w:rPr>
          <w:ins w:id="1009" w:author="Tekijä" w:date="2022-09-26T15:56:00Z"/>
        </w:rPr>
      </w:pPr>
      <w:ins w:id="1010" w:author="Tekijä" w:date="2022-09-26T15:56:00Z">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dataEnterer</w:t>
        </w:r>
        <w:r>
          <w:rPr>
            <w:rFonts w:ascii="Arial" w:hAnsi="Arial" w:cs="Arial"/>
            <w:color w:val="0000FF"/>
            <w:sz w:val="20"/>
            <w:highlight w:val="white"/>
            <w:lang w:eastAsia="fi-FI"/>
          </w:rPr>
          <w:t>&gt;</w:t>
        </w:r>
        <w:r>
          <w:t xml:space="preserve"> </w:t>
        </w:r>
      </w:ins>
    </w:p>
    <w:p w:rsidR="0023496D" w:rsidRDefault="0023496D" w:rsidP="0023496D">
      <w:pPr>
        <w:rPr>
          <w:ins w:id="1011" w:author="Tekijä" w:date="2022-09-20T09:44:00Z"/>
        </w:rPr>
      </w:pPr>
    </w:p>
    <w:p w:rsidR="00BC33F8" w:rsidRPr="00D251B1" w:rsidRDefault="000D57F6" w:rsidP="00BC33F8">
      <w:pPr>
        <w:pStyle w:val="Otsikko3"/>
      </w:pPr>
      <w:bookmarkStart w:id="1012" w:name="_Toc114565165"/>
      <w:r w:rsidRPr="00D251B1">
        <w:t>ClinicalDocument.</w:t>
      </w:r>
      <w:r w:rsidR="00B87D3D" w:rsidRPr="00D251B1">
        <w:t xml:space="preserve">informant - </w:t>
      </w:r>
      <w:r w:rsidR="00272F3E" w:rsidRPr="00D251B1">
        <w:t>tiedonantaja</w:t>
      </w:r>
      <w:r w:rsidR="00B87D3D" w:rsidRPr="00D251B1">
        <w:t xml:space="preserve"> (ei käytössä Suomessa)</w:t>
      </w:r>
      <w:bookmarkEnd w:id="1012"/>
    </w:p>
    <w:p w:rsidR="00BC33F8" w:rsidRPr="00D251B1" w:rsidRDefault="000D57F6" w:rsidP="00BC33F8">
      <w:pPr>
        <w:pStyle w:val="Otsikko3"/>
      </w:pPr>
      <w:bookmarkStart w:id="1013" w:name="_Ref134588012"/>
      <w:bookmarkStart w:id="1014" w:name="_Toc114565166"/>
      <w:r w:rsidRPr="00D251B1">
        <w:t>ClinicalDocument.</w:t>
      </w:r>
      <w:r w:rsidR="00BC33F8" w:rsidRPr="00D251B1">
        <w:t>custodian</w:t>
      </w:r>
      <w:r w:rsidR="00B87D3D" w:rsidRPr="00D251B1">
        <w:t xml:space="preserve"> – asiakirjan rekisterinpitäjä</w:t>
      </w:r>
      <w:bookmarkEnd w:id="1013"/>
      <w:bookmarkEnd w:id="1014"/>
      <w:r w:rsidR="00BC33F8" w:rsidRPr="00D251B1">
        <w:t xml:space="preserve"> </w:t>
      </w:r>
    </w:p>
    <w:p w:rsidR="00B361A0" w:rsidRDefault="00B361A0" w:rsidP="00B361A0">
      <w:r>
        <w:t xml:space="preserve">Rekisterinpidosta vastaavan rekisterinpitäjän OID-koodi ja nimi. </w:t>
      </w:r>
    </w:p>
    <w:p w:rsidR="00B361A0" w:rsidRDefault="00B361A0" w:rsidP="00B361A0"/>
    <w:p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rsidR="00A421BC" w:rsidRPr="00874FAD"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800000"/>
          <w:sz w:val="18"/>
          <w:szCs w:val="18"/>
          <w:lang w:val="en-US" w:eastAsia="fi-FI"/>
        </w:rPr>
        <w:t>id</w:t>
      </w:r>
      <w:r w:rsidRPr="00874FAD">
        <w:rPr>
          <w:rFonts w:ascii="Courier New" w:hAnsi="Courier New" w:cs="Courier New"/>
          <w:i/>
          <w:iCs/>
          <w:color w:val="008080"/>
          <w:sz w:val="18"/>
          <w:szCs w:val="18"/>
          <w:lang w:val="en-US" w:eastAsia="fi-FI"/>
        </w:rPr>
        <w:t xml:space="preserve"> </w:t>
      </w:r>
      <w:r w:rsidRPr="00874FAD">
        <w:rPr>
          <w:rFonts w:ascii="Courier New" w:hAnsi="Courier New" w:cs="Courier New"/>
          <w:color w:val="FF0000"/>
          <w:sz w:val="18"/>
          <w:szCs w:val="18"/>
          <w:lang w:val="en-US" w:eastAsia="fi-FI"/>
        </w:rPr>
        <w:t>root</w:t>
      </w:r>
      <w:r w:rsidRPr="00874FAD">
        <w:rPr>
          <w:rFonts w:ascii="Courier New" w:hAnsi="Courier New" w:cs="Courier New"/>
          <w:color w:val="0000FF"/>
          <w:sz w:val="18"/>
          <w:szCs w:val="18"/>
          <w:lang w:val="en-US" w:eastAsia="fi-FI"/>
        </w:rPr>
        <w:t>="</w:t>
      </w:r>
      <w:r w:rsidRPr="00874FAD">
        <w:rPr>
          <w:rFonts w:ascii="Courier New" w:hAnsi="Courier New" w:cs="Courier New"/>
          <w:color w:val="000000"/>
          <w:sz w:val="18"/>
          <w:szCs w:val="18"/>
          <w:lang w:val="en-US" w:eastAsia="fi-FI"/>
        </w:rPr>
        <w:t>1.2.246.10.1234567.19.0</w:t>
      </w:r>
      <w:r w:rsidRPr="00874FAD">
        <w:rPr>
          <w:rFonts w:ascii="Courier New" w:hAnsi="Courier New" w:cs="Courier New"/>
          <w:color w:val="0000FF"/>
          <w:sz w:val="18"/>
          <w:szCs w:val="18"/>
          <w:lang w:val="en-US" w:eastAsia="fi-FI"/>
        </w:rPr>
        <w:t>"/&gt;</w:t>
      </w:r>
    </w:p>
    <w:p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rsidR="00BC33F8" w:rsidRPr="00D251B1" w:rsidRDefault="000D57F6" w:rsidP="00BC33F8">
      <w:pPr>
        <w:pStyle w:val="Otsikko3"/>
      </w:pPr>
      <w:bookmarkStart w:id="1015" w:name="_Toc114565167"/>
      <w:r w:rsidRPr="00D251B1">
        <w:t>ClinicalDocument.</w:t>
      </w:r>
      <w:r w:rsidR="00BC33F8" w:rsidRPr="00D251B1">
        <w:t>informationRecipient</w:t>
      </w:r>
      <w:bookmarkEnd w:id="1015"/>
      <w:r w:rsidR="00BC33F8" w:rsidRPr="00D251B1">
        <w:t xml:space="preserve"> </w:t>
      </w:r>
    </w:p>
    <w:p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rsidR="009B3F52" w:rsidRDefault="009B3F52" w:rsidP="00774136"/>
    <w:p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rsidR="009B3F52" w:rsidRDefault="009B3F52" w:rsidP="009B3F52"/>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874FAD">
        <w:rPr>
          <w:rFonts w:ascii="Courier New" w:hAnsi="Courier New" w:cs="Courier New"/>
          <w:color w:val="000000"/>
          <w:sz w:val="18"/>
          <w:szCs w:val="18"/>
          <w:lang w:val="en-US" w:eastAsia="fi-FI"/>
        </w:rPr>
        <w:t>&gt;</w:t>
      </w:r>
    </w:p>
    <w:p w:rsidR="009B3F52" w:rsidRPr="00874FAD" w:rsidRDefault="009B3F52" w:rsidP="00774136">
      <w:pPr>
        <w:rPr>
          <w:lang w:val="en-US"/>
        </w:rPr>
      </w:pPr>
    </w:p>
    <w:p w:rsidR="00BC33F8" w:rsidRPr="00874FAD" w:rsidRDefault="000D57F6" w:rsidP="00774136">
      <w:pPr>
        <w:pStyle w:val="Otsikko3"/>
        <w:rPr>
          <w:lang w:val="en-US"/>
        </w:rPr>
      </w:pPr>
      <w:bookmarkStart w:id="1016" w:name="_Toc114565168"/>
      <w:r w:rsidRPr="00874FAD">
        <w:rPr>
          <w:lang w:val="en-US"/>
        </w:rPr>
        <w:t>ClinicalDocument.</w:t>
      </w:r>
      <w:r w:rsidR="00BC33F8" w:rsidRPr="00874FAD">
        <w:rPr>
          <w:lang w:val="en-US"/>
        </w:rPr>
        <w:t>legalAuthenticator</w:t>
      </w:r>
      <w:r w:rsidR="00F95B7C" w:rsidRPr="00874FAD">
        <w:rPr>
          <w:lang w:val="en-US"/>
        </w:rPr>
        <w:t xml:space="preserve"> (ei käytössä Suomessa)</w:t>
      </w:r>
      <w:bookmarkEnd w:id="1016"/>
      <w:r w:rsidR="00BC33F8" w:rsidRPr="00874FAD">
        <w:rPr>
          <w:lang w:val="en-US"/>
        </w:rPr>
        <w:t xml:space="preserve"> </w:t>
      </w:r>
    </w:p>
    <w:p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rsidR="008B6EE5" w:rsidRPr="00D251B1" w:rsidRDefault="000D57F6" w:rsidP="008B6EE5">
      <w:pPr>
        <w:pStyle w:val="Otsikko3"/>
      </w:pPr>
      <w:bookmarkStart w:id="1017" w:name="_Toc114565169"/>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1017"/>
    </w:p>
    <w:p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rsidR="000D57F6" w:rsidRPr="00D251B1" w:rsidRDefault="000D57F6" w:rsidP="000D57F6">
      <w:pPr>
        <w:pStyle w:val="Otsikko3"/>
      </w:pPr>
      <w:bookmarkStart w:id="1018" w:name="_Toc114565170"/>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1018"/>
    </w:p>
    <w:p w:rsidR="00D07298" w:rsidRDefault="000021B2" w:rsidP="00D07298">
      <w:pPr>
        <w:pStyle w:val="Otsikko4"/>
      </w:pPr>
      <w:bookmarkStart w:id="1019" w:name="_Toc146963518"/>
      <w:bookmarkStart w:id="1020" w:name="_Toc147032473"/>
      <w:bookmarkStart w:id="1021" w:name="_Toc147133457"/>
      <w:bookmarkEnd w:id="1019"/>
      <w:bookmarkEnd w:id="1020"/>
      <w:bookmarkEnd w:id="1021"/>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rsidR="001D1C82" w:rsidRPr="001D1C82" w:rsidRDefault="001D1C82" w:rsidP="001D1C82">
      <w:r>
        <w:t>Tietokenttä poistettu versiosta 4.41 lähtien.</w:t>
      </w:r>
    </w:p>
    <w:p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rsidR="00D07298" w:rsidRPr="00843B27" w:rsidRDefault="00D07298" w:rsidP="00D07298">
      <w:pPr>
        <w:ind w:left="568" w:firstLine="284"/>
        <w:rPr>
          <w:sz w:val="20"/>
          <w:highlight w:val="white"/>
          <w:lang w:val="en-US"/>
        </w:rPr>
      </w:pPr>
    </w:p>
    <w:p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rsidR="00716F14" w:rsidRPr="00C249B6" w:rsidRDefault="00716F14" w:rsidP="00060F9D">
      <w:pPr>
        <w:autoSpaceDE w:val="0"/>
        <w:autoSpaceDN w:val="0"/>
        <w:adjustRightInd w:val="0"/>
        <w:rPr>
          <w:rFonts w:ascii="Courier New" w:hAnsi="Courier New" w:cs="Courier New"/>
          <w:color w:val="0000FF"/>
          <w:sz w:val="18"/>
          <w:szCs w:val="18"/>
          <w:lang w:eastAsia="fi-FI"/>
        </w:rPr>
      </w:pPr>
    </w:p>
    <w:p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rsidR="0039785E" w:rsidRDefault="0039785E" w:rsidP="00716F14">
      <w:pPr>
        <w:autoSpaceDE w:val="0"/>
        <w:autoSpaceDN w:val="0"/>
        <w:adjustRightInd w:val="0"/>
        <w:rPr>
          <w:rFonts w:ascii="Courier New" w:hAnsi="Courier New" w:cs="Courier New"/>
          <w:color w:val="0000FF"/>
          <w:sz w:val="18"/>
          <w:szCs w:val="18"/>
          <w:lang w:eastAsia="fi-FI"/>
        </w:rPr>
      </w:pPr>
    </w:p>
    <w:p w:rsidR="0039785E" w:rsidRDefault="0039785E" w:rsidP="00894787">
      <w:pPr>
        <w:pStyle w:val="Otsikko3"/>
        <w:rPr>
          <w:lang w:eastAsia="fi-FI"/>
        </w:rPr>
      </w:pPr>
      <w:bookmarkStart w:id="1022" w:name="_Toc114565171"/>
      <w:r w:rsidRPr="0039785E">
        <w:rPr>
          <w:lang w:eastAsia="fi-FI"/>
        </w:rPr>
        <w:t>ClinicalDocument.inFulfillmentOf</w:t>
      </w:r>
      <w:r w:rsidR="00C32DEE">
        <w:rPr>
          <w:lang w:eastAsia="fi-FI"/>
        </w:rPr>
        <w:t xml:space="preserve"> – ostopalvelun valtuutuksen tunniste</w:t>
      </w:r>
      <w:bookmarkEnd w:id="1022"/>
    </w:p>
    <w:p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rsidR="00391105" w:rsidRPr="00391105" w:rsidRDefault="00391105" w:rsidP="00391105">
      <w:pPr>
        <w:rPr>
          <w:rFonts w:eastAsia="SimSun"/>
        </w:rPr>
      </w:pPr>
    </w:p>
    <w:p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rsidR="00391105" w:rsidRPr="00391105" w:rsidRDefault="00391105" w:rsidP="00391105">
      <w:pPr>
        <w:rPr>
          <w:rFonts w:eastAsia="SimSun"/>
        </w:rPr>
      </w:pPr>
    </w:p>
    <w:p w:rsidR="00391105" w:rsidRPr="00391105" w:rsidRDefault="00391105" w:rsidP="00391105">
      <w:pPr>
        <w:rPr>
          <w:rFonts w:eastAsia="SimSun"/>
        </w:rPr>
      </w:pPr>
      <w:r w:rsidRPr="00391105">
        <w:rPr>
          <w:rFonts w:eastAsia="SimSun"/>
        </w:rPr>
        <w:t>Palvelutapahtumalle voi tallentaa useamman kuin yhden ostopalvelun valtuutuksen tunnisteen.</w:t>
      </w:r>
    </w:p>
    <w:p w:rsidR="00391105" w:rsidRPr="00391105" w:rsidRDefault="00391105" w:rsidP="00391105">
      <w:pPr>
        <w:rPr>
          <w:rFonts w:eastAsia="SimSun"/>
        </w:rPr>
      </w:pPr>
    </w:p>
    <w:p w:rsidR="00391105" w:rsidRPr="00391105" w:rsidRDefault="00391105" w:rsidP="00391105">
      <w:pPr>
        <w:rPr>
          <w:rFonts w:eastAsia="SimSun"/>
        </w:rPr>
      </w:pPr>
    </w:p>
    <w:p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rsidR="00391105" w:rsidRDefault="00391105" w:rsidP="00894787">
      <w:pPr>
        <w:rPr>
          <w:rFonts w:eastAsia="SimSun"/>
        </w:rPr>
      </w:pPr>
    </w:p>
    <w:p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rsidR="000C7314" w:rsidRDefault="000C7314" w:rsidP="00894787">
      <w:pPr>
        <w:rPr>
          <w:rFonts w:eastAsia="SimSun"/>
        </w:rPr>
      </w:pPr>
    </w:p>
    <w:p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Pr="00894787" w:rsidRDefault="000C7314" w:rsidP="00894787">
      <w:pPr>
        <w:rPr>
          <w:rFonts w:eastAsia="SimSun"/>
        </w:rPr>
      </w:pPr>
    </w:p>
    <w:p w:rsidR="00774136" w:rsidRPr="00D251B1" w:rsidRDefault="00762645" w:rsidP="001E0ACE">
      <w:pPr>
        <w:pStyle w:val="Otsikko3"/>
      </w:pPr>
      <w:bookmarkStart w:id="1023" w:name="_Toc19274787"/>
      <w:bookmarkStart w:id="1024" w:name="_Toc19274788"/>
      <w:bookmarkStart w:id="1025" w:name="_Toc19274789"/>
      <w:bookmarkStart w:id="1026" w:name="_Toc19274790"/>
      <w:bookmarkStart w:id="1027" w:name="_Toc19274791"/>
      <w:bookmarkStart w:id="1028" w:name="_Toc19274792"/>
      <w:bookmarkStart w:id="1029" w:name="_Toc19274793"/>
      <w:bookmarkStart w:id="1030" w:name="_Toc19274794"/>
      <w:bookmarkStart w:id="1031" w:name="_Toc19274795"/>
      <w:bookmarkStart w:id="1032" w:name="_Toc19274796"/>
      <w:bookmarkStart w:id="1033" w:name="_Toc146963520"/>
      <w:bookmarkStart w:id="1034" w:name="_Toc147032475"/>
      <w:bookmarkStart w:id="1035" w:name="_Toc147133459"/>
      <w:bookmarkStart w:id="1036" w:name="_Toc11456517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1036"/>
    </w:p>
    <w:p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rsidR="004A4CD4" w:rsidRPr="00D251B1" w:rsidRDefault="004A4CD4" w:rsidP="00E45587"/>
    <w:p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rsidR="007E7880" w:rsidRPr="00D251B1" w:rsidRDefault="007E7880" w:rsidP="00E45587"/>
    <w:p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rsidR="00072767" w:rsidRPr="00D251B1" w:rsidRDefault="00072767" w:rsidP="00072767">
      <w:pPr>
        <w:pStyle w:val="Otsikko3"/>
      </w:pPr>
      <w:bookmarkStart w:id="1037" w:name="_Toc114565173"/>
      <w:r w:rsidRPr="00D251B1">
        <w:t>ClinicalDocument.relatedDocument</w:t>
      </w:r>
      <w:r w:rsidR="00762645" w:rsidRPr="00D251B1">
        <w:t xml:space="preserve"> – </w:t>
      </w:r>
      <w:r w:rsidR="00C60BBB" w:rsidRPr="00D251B1">
        <w:t xml:space="preserve">asiakirjaan </w:t>
      </w:r>
      <w:r w:rsidR="00762645" w:rsidRPr="00D251B1">
        <w:t>liittyvät asiakirjat</w:t>
      </w:r>
      <w:bookmarkEnd w:id="1037"/>
    </w:p>
    <w:p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rsidR="00DF0463" w:rsidRPr="00D251B1" w:rsidRDefault="00DF0463" w:rsidP="00774136"/>
    <w:p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rsidR="00875150" w:rsidRPr="00D251B1" w:rsidRDefault="00875150" w:rsidP="00774136"/>
    <w:p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rsidR="003811EE" w:rsidRDefault="003811EE" w:rsidP="00774136"/>
    <w:p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rsidR="003811EE" w:rsidRDefault="003811EE" w:rsidP="00774136"/>
    <w:p w:rsidR="00C27CEA" w:rsidRPr="00D251B1" w:rsidRDefault="008B1982" w:rsidP="00774136">
      <w:r>
        <w:t>Asiakirjojen versionti on kuvattu tarkemmin luvussa 1.2.</w:t>
      </w:r>
    </w:p>
    <w:p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rsidTr="00D60709">
        <w:tc>
          <w:tcPr>
            <w:tcW w:w="4962" w:type="dxa"/>
            <w:gridSpan w:val="2"/>
            <w:shd w:val="clear" w:color="auto" w:fill="E6E6E6"/>
          </w:tcPr>
          <w:p w:rsidR="003C4102" w:rsidRPr="00D251B1" w:rsidRDefault="003C4102" w:rsidP="00D60709">
            <w:pPr>
              <w:spacing w:before="120"/>
              <w:rPr>
                <w:b/>
              </w:rPr>
            </w:pPr>
            <w:r w:rsidRPr="00D251B1">
              <w:rPr>
                <w:b/>
              </w:rPr>
              <w:t xml:space="preserve">Koodisto: </w:t>
            </w:r>
            <w:r w:rsidRPr="00D251B1">
              <w:t>relatedDocument.typeCode</w:t>
            </w:r>
          </w:p>
        </w:tc>
      </w:tr>
      <w:tr w:rsidR="003C4102" w:rsidRPr="00D251B1" w:rsidTr="00D60709">
        <w:tc>
          <w:tcPr>
            <w:tcW w:w="1134" w:type="dxa"/>
          </w:tcPr>
          <w:p w:rsidR="003C4102" w:rsidRPr="00D251B1" w:rsidRDefault="003C4102" w:rsidP="00D60709">
            <w:pPr>
              <w:spacing w:before="120"/>
              <w:jc w:val="both"/>
            </w:pPr>
            <w:r w:rsidRPr="00D251B1">
              <w:t>RPLC</w:t>
            </w:r>
          </w:p>
        </w:tc>
        <w:tc>
          <w:tcPr>
            <w:tcW w:w="3828" w:type="dxa"/>
          </w:tcPr>
          <w:p w:rsidR="003C4102" w:rsidRPr="00D251B1" w:rsidRDefault="003C4102" w:rsidP="00D60709">
            <w:pPr>
              <w:spacing w:before="120"/>
            </w:pPr>
            <w:r w:rsidRPr="00D251B1">
              <w:t>korvaus</w:t>
            </w:r>
          </w:p>
        </w:tc>
      </w:tr>
      <w:tr w:rsidR="003C4102" w:rsidRPr="00D251B1" w:rsidTr="00D60709">
        <w:tc>
          <w:tcPr>
            <w:tcW w:w="1134" w:type="dxa"/>
          </w:tcPr>
          <w:p w:rsidR="003C4102" w:rsidRPr="00D251B1" w:rsidRDefault="003C4102" w:rsidP="00D60709">
            <w:pPr>
              <w:spacing w:before="120"/>
            </w:pPr>
            <w:r w:rsidRPr="00D251B1">
              <w:t>APND</w:t>
            </w:r>
          </w:p>
        </w:tc>
        <w:tc>
          <w:tcPr>
            <w:tcW w:w="3828" w:type="dxa"/>
          </w:tcPr>
          <w:p w:rsidR="003C4102" w:rsidRPr="00D251B1" w:rsidRDefault="003C4102" w:rsidP="00D60709">
            <w:pPr>
              <w:spacing w:before="120"/>
            </w:pPr>
            <w:r w:rsidRPr="00D251B1">
              <w:t>lisäys</w:t>
            </w:r>
          </w:p>
        </w:tc>
      </w:tr>
      <w:tr w:rsidR="003C4102" w:rsidRPr="00D251B1" w:rsidTr="00D60709">
        <w:tc>
          <w:tcPr>
            <w:tcW w:w="1134" w:type="dxa"/>
          </w:tcPr>
          <w:p w:rsidR="003C4102" w:rsidRPr="00D251B1" w:rsidRDefault="003C4102" w:rsidP="00D60709">
            <w:pPr>
              <w:spacing w:before="120"/>
            </w:pPr>
            <w:r w:rsidRPr="00D251B1">
              <w:t>XFRM</w:t>
            </w:r>
          </w:p>
        </w:tc>
        <w:tc>
          <w:tcPr>
            <w:tcW w:w="3828" w:type="dxa"/>
          </w:tcPr>
          <w:p w:rsidR="003C4102" w:rsidRPr="00D251B1" w:rsidRDefault="00E96401" w:rsidP="00D60709">
            <w:pPr>
              <w:spacing w:before="120"/>
            </w:pPr>
            <w:r w:rsidRPr="00D251B1">
              <w:t>muunnettu (transform)</w:t>
            </w:r>
          </w:p>
        </w:tc>
      </w:tr>
    </w:tbl>
    <w:p w:rsidR="003C4102" w:rsidRPr="00D251B1" w:rsidRDefault="003C4102" w:rsidP="00774136"/>
    <w:p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rsidR="009B3F52" w:rsidRPr="00874FAD" w:rsidRDefault="00072767" w:rsidP="009B3F52">
      <w:pPr>
        <w:pStyle w:val="Otsikko3"/>
        <w:rPr>
          <w:lang w:val="en-US"/>
        </w:rPr>
      </w:pPr>
      <w:bookmarkStart w:id="1038" w:name="_Toc314136819"/>
      <w:bookmarkStart w:id="1039" w:name="_Toc314137575"/>
      <w:bookmarkStart w:id="1040" w:name="_Toc314138096"/>
      <w:bookmarkStart w:id="1041" w:name="_Toc314138619"/>
      <w:bookmarkStart w:id="1042" w:name="_Toc314136820"/>
      <w:bookmarkStart w:id="1043" w:name="_Toc314137576"/>
      <w:bookmarkStart w:id="1044" w:name="_Toc314138097"/>
      <w:bookmarkStart w:id="1045" w:name="_Toc314138620"/>
      <w:bookmarkStart w:id="1046" w:name="_Toc314136821"/>
      <w:bookmarkStart w:id="1047" w:name="_Toc314137577"/>
      <w:bookmarkStart w:id="1048" w:name="_Toc314138098"/>
      <w:bookmarkStart w:id="1049" w:name="_Toc314138621"/>
      <w:bookmarkStart w:id="1050" w:name="_Toc314136822"/>
      <w:bookmarkStart w:id="1051" w:name="_Toc314137578"/>
      <w:bookmarkStart w:id="1052" w:name="_Toc314138099"/>
      <w:bookmarkStart w:id="1053" w:name="_Toc314138622"/>
      <w:bookmarkStart w:id="1054" w:name="_Toc314136823"/>
      <w:bookmarkStart w:id="1055" w:name="_Toc314137579"/>
      <w:bookmarkStart w:id="1056" w:name="_Toc314138100"/>
      <w:bookmarkStart w:id="1057" w:name="_Toc314138623"/>
      <w:bookmarkStart w:id="1058" w:name="_Toc314136824"/>
      <w:bookmarkStart w:id="1059" w:name="_Toc314137580"/>
      <w:bookmarkStart w:id="1060" w:name="_Toc314138101"/>
      <w:bookmarkStart w:id="1061" w:name="_Toc314138624"/>
      <w:bookmarkStart w:id="1062" w:name="_Toc314136825"/>
      <w:bookmarkStart w:id="1063" w:name="_Toc314137581"/>
      <w:bookmarkStart w:id="1064" w:name="_Toc314138102"/>
      <w:bookmarkStart w:id="1065" w:name="_Toc314138625"/>
      <w:bookmarkStart w:id="1066" w:name="_Toc314136826"/>
      <w:bookmarkStart w:id="1067" w:name="_Toc314137582"/>
      <w:bookmarkStart w:id="1068" w:name="_Toc314138103"/>
      <w:bookmarkStart w:id="1069" w:name="_Toc314138626"/>
      <w:bookmarkStart w:id="1070" w:name="_Toc314136827"/>
      <w:bookmarkStart w:id="1071" w:name="_Toc314137583"/>
      <w:bookmarkStart w:id="1072" w:name="_Toc314138104"/>
      <w:bookmarkStart w:id="1073" w:name="_Toc314138627"/>
      <w:bookmarkStart w:id="1074" w:name="_Toc114565174"/>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r w:rsidRPr="00874FAD">
        <w:rPr>
          <w:lang w:val="en-US"/>
        </w:rPr>
        <w:t>ClinicalDocument.authorization</w:t>
      </w:r>
      <w:r w:rsidR="008B6EE5" w:rsidRPr="00874FAD">
        <w:rPr>
          <w:lang w:val="en-US"/>
        </w:rPr>
        <w:t xml:space="preserve"> - valtuudet</w:t>
      </w:r>
      <w:bookmarkEnd w:id="1074"/>
      <w:r w:rsidR="00F95B7C" w:rsidRPr="00874FAD">
        <w:rPr>
          <w:lang w:val="en-US"/>
        </w:rPr>
        <w:t xml:space="preserve"> </w:t>
      </w:r>
    </w:p>
    <w:p w:rsidR="009B3F52" w:rsidRPr="00874FAD" w:rsidRDefault="009B3F52" w:rsidP="0097130A">
      <w:pPr>
        <w:rPr>
          <w:lang w:val="en-US"/>
        </w:rPr>
      </w:pPr>
    </w:p>
    <w:p w:rsidR="000657B3" w:rsidRPr="00874FAD" w:rsidRDefault="000657B3" w:rsidP="000657B3">
      <w:pPr>
        <w:pStyle w:val="Otsikko4"/>
        <w:rPr>
          <w:lang w:val="en-US"/>
        </w:rPr>
      </w:pPr>
      <w:r w:rsidRPr="00874FAD">
        <w:rPr>
          <w:lang w:val="en-US"/>
        </w:rPr>
        <w:t>ClinicalDocument.authorization</w:t>
      </w:r>
      <w:r w:rsidRPr="00874FAD" w:rsidDel="000021B2">
        <w:rPr>
          <w:lang w:val="en-US"/>
        </w:rPr>
        <w:t xml:space="preserve"> </w:t>
      </w:r>
      <w:r w:rsidRPr="00874FAD">
        <w:rPr>
          <w:lang w:val="en-US"/>
        </w:rPr>
        <w:t xml:space="preserve"> – asiakirjan välitysperuste</w:t>
      </w:r>
    </w:p>
    <w:p w:rsidR="000657B3" w:rsidRPr="00874FAD" w:rsidRDefault="000657B3" w:rsidP="009B3F52">
      <w:pPr>
        <w:rPr>
          <w:lang w:val="en-US"/>
        </w:rPr>
      </w:pPr>
    </w:p>
    <w:p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rsidR="009B3F52" w:rsidRPr="00524843" w:rsidRDefault="009B3F52" w:rsidP="009B3F52">
      <w:pPr>
        <w:rPr>
          <w:b/>
        </w:rPr>
      </w:pPr>
    </w:p>
    <w:p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rsidR="009B3F52" w:rsidRDefault="009B3F52" w:rsidP="009B3F52">
      <w:pPr>
        <w:rPr>
          <w:lang w:val="en-GB"/>
        </w:rPr>
      </w:pPr>
    </w:p>
    <w:p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rsidR="000657B3" w:rsidRPr="00C249B6" w:rsidRDefault="000657B3" w:rsidP="009B3F52"/>
    <w:p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rsidR="00293879" w:rsidRDefault="00293879" w:rsidP="000657B3"/>
    <w:p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rsidR="00936C97" w:rsidRDefault="00936C97" w:rsidP="000657B3"/>
    <w:p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rsidR="000657B3" w:rsidRDefault="000657B3" w:rsidP="009B3F52"/>
    <w:p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rsidR="000657B3" w:rsidRDefault="000657B3" w:rsidP="009B3F52">
      <w:pPr>
        <w:rPr>
          <w:lang w:val="en-US"/>
        </w:rPr>
      </w:pPr>
    </w:p>
    <w:p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ins w:id="1075" w:author="Tekijä" w:date="2022-11-14T09:40:00Z">
        <w:r w:rsidR="00381947">
          <w:t xml:space="preserve">Kanta käyttää asiakirjaan lisäämässään elementissä prefixiä v3 nimiavaruudesta </w:t>
        </w:r>
        <w:r w:rsidR="00381947" w:rsidRPr="00381947">
          <w:t>urn:hl7-org:v3</w:t>
        </w:r>
        <w:r w:rsidR="00381947">
          <w:t>.</w:t>
        </w:r>
      </w:ins>
    </w:p>
    <w:p w:rsidR="000657B3" w:rsidRPr="00C92054" w:rsidRDefault="000657B3" w:rsidP="009B3F52"/>
    <w:p w:rsidR="004F4D0B" w:rsidRPr="00D251B1" w:rsidRDefault="006E1FF6" w:rsidP="004F4D0B">
      <w:pPr>
        <w:pStyle w:val="Otsikko3"/>
      </w:pPr>
      <w:bookmarkStart w:id="1076" w:name="_Toc146963524"/>
      <w:bookmarkStart w:id="1077" w:name="_Toc147032479"/>
      <w:bookmarkStart w:id="1078" w:name="_Toc147133463"/>
      <w:bookmarkStart w:id="1079" w:name="_Toc114565175"/>
      <w:bookmarkEnd w:id="1076"/>
      <w:bookmarkEnd w:id="1077"/>
      <w:bookmarkEnd w:id="1078"/>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1079"/>
      <w:r w:rsidR="009D74C7" w:rsidRPr="00D251B1">
        <w:t xml:space="preserve"> </w:t>
      </w:r>
    </w:p>
    <w:p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rsidR="00785189" w:rsidRPr="00D251B1" w:rsidRDefault="007E25E0" w:rsidP="00953998">
      <w:pPr>
        <w:numPr>
          <w:ilvl w:val="0"/>
          <w:numId w:val="12"/>
        </w:numPr>
      </w:pPr>
      <w:r>
        <w:t>P</w:t>
      </w:r>
      <w:r w:rsidR="00543C83" w:rsidRPr="00D251B1">
        <w:t>alvelutapahtuman tunnus</w:t>
      </w:r>
      <w:r w:rsidR="00674951" w:rsidRPr="00D251B1">
        <w:t xml:space="preserve"> </w:t>
      </w:r>
    </w:p>
    <w:p w:rsidR="006C54A4" w:rsidRDefault="006C54A4" w:rsidP="00953998">
      <w:pPr>
        <w:numPr>
          <w:ilvl w:val="0"/>
          <w:numId w:val="12"/>
        </w:numPr>
      </w:pPr>
      <w:r>
        <w:t>Palvelutapahtuman luokitus</w:t>
      </w:r>
      <w:r w:rsidR="00180D37">
        <w:t xml:space="preserve"> (</w:t>
      </w:r>
      <w:r w:rsidR="00180D37" w:rsidRPr="00180D37">
        <w:t>poistettu 4.12.2008</w:t>
      </w:r>
      <w:r w:rsidR="00180D37">
        <w:t>)</w:t>
      </w:r>
    </w:p>
    <w:p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rsidR="008C1AED" w:rsidRPr="00D251B1" w:rsidRDefault="008C1AED" w:rsidP="008C1AED">
      <w:pPr>
        <w:ind w:left="360"/>
      </w:pPr>
    </w:p>
    <w:p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rsidR="00A220C8" w:rsidRDefault="00A220C8" w:rsidP="002F6CF6"/>
    <w:p w:rsidR="003266C1" w:rsidRDefault="009815CC" w:rsidP="002F6CF6">
      <w:r>
        <w:t>Seuraavassa esimerkissä on palvelutapahtuma-asiakirjan tie</w:t>
      </w:r>
      <w:r w:rsidR="00627D72">
        <w:t>dot.</w:t>
      </w:r>
    </w:p>
    <w:p w:rsidR="003266C1" w:rsidRPr="00D251B1" w:rsidRDefault="003266C1" w:rsidP="002F6CF6"/>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effectiveTime</w:t>
      </w:r>
      <w:r w:rsidRPr="00874FAD">
        <w:rPr>
          <w:rFonts w:ascii="Courier New" w:hAnsi="Courier New" w:cs="Courier New"/>
          <w:color w:val="0000FF"/>
          <w:sz w:val="18"/>
          <w:szCs w:val="18"/>
          <w:lang w:eastAsia="fi-FI"/>
        </w:rPr>
        <w:t>&gt;</w:t>
      </w:r>
    </w:p>
    <w:p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r w:rsidRPr="00381947">
        <w:rPr>
          <w:rFonts w:ascii="Courier New" w:hAnsi="Courier New" w:cs="Courier New"/>
          <w:color w:val="800000"/>
          <w:sz w:val="18"/>
          <w:szCs w:val="18"/>
          <w:lang w:eastAsia="fi-FI"/>
        </w:rPr>
        <w:t>low</w:t>
      </w:r>
      <w:r w:rsidRPr="00381947">
        <w:rPr>
          <w:rFonts w:ascii="Courier New" w:hAnsi="Courier New" w:cs="Courier New"/>
          <w:color w:val="008080"/>
          <w:sz w:val="18"/>
          <w:szCs w:val="18"/>
          <w:lang w:eastAsia="fi-FI"/>
        </w:rPr>
        <w:t xml:space="preserve"> </w:t>
      </w:r>
      <w:r w:rsidRPr="00381947">
        <w:rPr>
          <w:rFonts w:ascii="Courier New" w:hAnsi="Courier New" w:cs="Courier New"/>
          <w:color w:val="FF0000"/>
          <w:sz w:val="18"/>
          <w:szCs w:val="18"/>
          <w:lang w:eastAsia="fi-FI"/>
        </w:rPr>
        <w:t>value</w:t>
      </w:r>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rsidR="00555B9B" w:rsidRPr="0033357D" w:rsidRDefault="00555B9B" w:rsidP="00A96FA5">
      <w:pPr>
        <w:autoSpaceDE w:val="0"/>
        <w:autoSpaceDN w:val="0"/>
        <w:adjustRightInd w:val="0"/>
        <w:rPr>
          <w:rFonts w:ascii="Courier New" w:hAnsi="Courier New" w:cs="Courier New"/>
          <w:color w:val="0000FF"/>
          <w:sz w:val="18"/>
          <w:szCs w:val="18"/>
          <w:lang w:eastAsia="fi-FI"/>
        </w:rPr>
      </w:pPr>
    </w:p>
    <w:p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rsidR="00045F34" w:rsidRPr="0033357D" w:rsidRDefault="00045F34" w:rsidP="00A96FA5">
      <w:pPr>
        <w:autoSpaceDE w:val="0"/>
        <w:autoSpaceDN w:val="0"/>
        <w:adjustRightInd w:val="0"/>
        <w:rPr>
          <w:rFonts w:ascii="Courier New" w:hAnsi="Courier New" w:cs="Courier New"/>
          <w:color w:val="0000FF"/>
          <w:sz w:val="18"/>
          <w:szCs w:val="18"/>
          <w:lang w:eastAsia="fi-FI"/>
        </w:rPr>
      </w:pPr>
    </w:p>
    <w:p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rsidR="00045F34" w:rsidRPr="0033357D" w:rsidRDefault="00045F34" w:rsidP="00045F34">
      <w:pPr>
        <w:autoSpaceDE w:val="0"/>
        <w:autoSpaceDN w:val="0"/>
        <w:adjustRightInd w:val="0"/>
      </w:pPr>
    </w:p>
    <w:p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rsidR="00045F34" w:rsidRPr="0033357D" w:rsidRDefault="00045F34" w:rsidP="00045F34">
      <w:pPr>
        <w:autoSpaceDE w:val="0"/>
        <w:autoSpaceDN w:val="0"/>
        <w:adjustRightInd w:val="0"/>
      </w:pPr>
    </w:p>
    <w:p w:rsidR="00045F34" w:rsidRPr="0033357D" w:rsidRDefault="00045F34" w:rsidP="00045F34">
      <w:pPr>
        <w:autoSpaceDE w:val="0"/>
        <w:autoSpaceDN w:val="0"/>
        <w:adjustRightInd w:val="0"/>
      </w:pPr>
      <w:r w:rsidRPr="0033357D">
        <w:t>Alla kuvattu esimerkki seuraavilla isännän tiedoilla esitettynä:</w:t>
      </w:r>
    </w:p>
    <w:p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rsidR="00555B9B" w:rsidRDefault="00555B9B" w:rsidP="0033357D">
      <w:pPr>
        <w:numPr>
          <w:ilvl w:val="0"/>
          <w:numId w:val="9"/>
        </w:numPr>
        <w:autoSpaceDE w:val="0"/>
        <w:autoSpaceDN w:val="0"/>
        <w:adjustRightInd w:val="0"/>
        <w:rPr>
          <w:lang w:val="en-US"/>
        </w:rPr>
      </w:pPr>
      <w:r>
        <w:rPr>
          <w:lang w:val="en-US"/>
        </w:rPr>
        <w:t>Isännän palveluyksikkö:</w:t>
      </w:r>
    </w:p>
    <w:p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rsidR="00382D3B" w:rsidRPr="00C27AAA" w:rsidRDefault="00382D3B" w:rsidP="0033357D">
      <w:pPr>
        <w:autoSpaceDE w:val="0"/>
        <w:autoSpaceDN w:val="0"/>
        <w:adjustRightInd w:val="0"/>
        <w:ind w:left="720"/>
        <w:rPr>
          <w:lang w:val="en-US"/>
        </w:rPr>
      </w:pPr>
    </w:p>
    <w:p w:rsidR="00555B9B" w:rsidRPr="00C27AAA" w:rsidRDefault="00555B9B" w:rsidP="0033357D">
      <w:pPr>
        <w:autoSpaceDE w:val="0"/>
        <w:autoSpaceDN w:val="0"/>
        <w:adjustRightInd w:val="0"/>
        <w:ind w:left="720"/>
        <w:rPr>
          <w:lang w:val="en-US"/>
        </w:rPr>
      </w:pPr>
    </w:p>
    <w:p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time</w:t>
      </w:r>
      <w:r w:rsidRPr="00874FAD">
        <w:rPr>
          <w:rFonts w:ascii="Courier New" w:hAnsi="Courier New" w:cs="Courier New"/>
          <w:color w:val="0000FF"/>
          <w:sz w:val="18"/>
          <w:highlight w:val="white"/>
          <w:lang w:eastAsia="fi-FI"/>
        </w:rPr>
        <w:t>&gt;</w:t>
      </w:r>
    </w:p>
    <w:p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r w:rsidRPr="00381947">
        <w:rPr>
          <w:rFonts w:ascii="Courier New" w:hAnsi="Courier New" w:cs="Courier New"/>
          <w:color w:val="800000"/>
          <w:sz w:val="18"/>
          <w:highlight w:val="white"/>
          <w:lang w:eastAsia="fi-FI"/>
        </w:rPr>
        <w:t>low</w:t>
      </w:r>
      <w:r w:rsidRPr="00381947">
        <w:rPr>
          <w:rFonts w:ascii="Courier New" w:hAnsi="Courier New" w:cs="Courier New"/>
          <w:color w:val="FF0000"/>
          <w:sz w:val="18"/>
          <w:highlight w:val="white"/>
          <w:lang w:eastAsia="fi-FI"/>
        </w:rPr>
        <w:t xml:space="preserve"> value</w:t>
      </w:r>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root</w:t>
      </w:r>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rsidR="00610D6E" w:rsidRPr="00D251B1" w:rsidRDefault="00610D6E" w:rsidP="00F979D3">
      <w:pPr>
        <w:pStyle w:val="Otsikko2"/>
      </w:pPr>
      <w:bookmarkStart w:id="1080" w:name="_Toc314136830"/>
      <w:bookmarkStart w:id="1081" w:name="_Toc314137586"/>
      <w:bookmarkStart w:id="1082" w:name="_Toc314138107"/>
      <w:bookmarkStart w:id="1083" w:name="_Toc314138630"/>
      <w:bookmarkStart w:id="1084" w:name="_Toc314136831"/>
      <w:bookmarkStart w:id="1085" w:name="_Toc314137587"/>
      <w:bookmarkStart w:id="1086" w:name="_Toc314138108"/>
      <w:bookmarkStart w:id="1087" w:name="_Toc314138631"/>
      <w:bookmarkStart w:id="1088" w:name="_Toc314136832"/>
      <w:bookmarkStart w:id="1089" w:name="_Toc314137588"/>
      <w:bookmarkStart w:id="1090" w:name="_Toc314138109"/>
      <w:bookmarkStart w:id="1091" w:name="_Toc314138632"/>
      <w:bookmarkStart w:id="1092" w:name="_Toc314136833"/>
      <w:bookmarkStart w:id="1093" w:name="_Toc314137589"/>
      <w:bookmarkStart w:id="1094" w:name="_Toc314138110"/>
      <w:bookmarkStart w:id="1095" w:name="_Toc314138633"/>
      <w:bookmarkStart w:id="1096" w:name="_Toc314136834"/>
      <w:bookmarkStart w:id="1097" w:name="_Toc314137590"/>
      <w:bookmarkStart w:id="1098" w:name="_Toc314138111"/>
      <w:bookmarkStart w:id="1099" w:name="_Toc314138634"/>
      <w:bookmarkStart w:id="1100" w:name="_Toc314136835"/>
      <w:bookmarkStart w:id="1101" w:name="_Toc314137591"/>
      <w:bookmarkStart w:id="1102" w:name="_Toc314138112"/>
      <w:bookmarkStart w:id="1103" w:name="_Toc314138635"/>
      <w:bookmarkStart w:id="1104" w:name="_Toc314136836"/>
      <w:bookmarkStart w:id="1105" w:name="_Toc314137592"/>
      <w:bookmarkStart w:id="1106" w:name="_Toc314138113"/>
      <w:bookmarkStart w:id="1107" w:name="_Toc314138636"/>
      <w:bookmarkStart w:id="1108" w:name="_Toc314136837"/>
      <w:bookmarkStart w:id="1109" w:name="_Toc314137593"/>
      <w:bookmarkStart w:id="1110" w:name="_Toc314138114"/>
      <w:bookmarkStart w:id="1111" w:name="_Toc314138637"/>
      <w:bookmarkStart w:id="1112" w:name="_Toc314136838"/>
      <w:bookmarkStart w:id="1113" w:name="_Toc314137594"/>
      <w:bookmarkStart w:id="1114" w:name="_Toc314138115"/>
      <w:bookmarkStart w:id="1115" w:name="_Toc314138638"/>
      <w:bookmarkStart w:id="1116" w:name="_Toc314136839"/>
      <w:bookmarkStart w:id="1117" w:name="_Toc314137595"/>
      <w:bookmarkStart w:id="1118" w:name="_Toc314138116"/>
      <w:bookmarkStart w:id="1119" w:name="_Toc314138639"/>
      <w:bookmarkStart w:id="1120" w:name="_Toc314136840"/>
      <w:bookmarkStart w:id="1121" w:name="_Toc314137596"/>
      <w:bookmarkStart w:id="1122" w:name="_Toc314138117"/>
      <w:bookmarkStart w:id="1123" w:name="_Toc314138640"/>
      <w:bookmarkStart w:id="1124" w:name="_Toc314136841"/>
      <w:bookmarkStart w:id="1125" w:name="_Toc314137597"/>
      <w:bookmarkStart w:id="1126" w:name="_Toc314138118"/>
      <w:bookmarkStart w:id="1127" w:name="_Toc314138641"/>
      <w:bookmarkStart w:id="1128" w:name="_Toc314136842"/>
      <w:bookmarkStart w:id="1129" w:name="_Toc314137598"/>
      <w:bookmarkStart w:id="1130" w:name="_Toc314138119"/>
      <w:bookmarkStart w:id="1131" w:name="_Toc314138642"/>
      <w:bookmarkStart w:id="1132" w:name="_Toc314136843"/>
      <w:bookmarkStart w:id="1133" w:name="_Toc314137599"/>
      <w:bookmarkStart w:id="1134" w:name="_Toc314138120"/>
      <w:bookmarkStart w:id="1135" w:name="_Toc314138643"/>
      <w:bookmarkStart w:id="1136" w:name="_Toc314136844"/>
      <w:bookmarkStart w:id="1137" w:name="_Toc314137600"/>
      <w:bookmarkStart w:id="1138" w:name="_Toc314138121"/>
      <w:bookmarkStart w:id="1139" w:name="_Toc314138644"/>
      <w:bookmarkStart w:id="1140" w:name="_Toc314136845"/>
      <w:bookmarkStart w:id="1141" w:name="_Toc314137601"/>
      <w:bookmarkStart w:id="1142" w:name="_Toc314138122"/>
      <w:bookmarkStart w:id="1143" w:name="_Toc314138645"/>
      <w:bookmarkStart w:id="1144" w:name="_Toc314136846"/>
      <w:bookmarkStart w:id="1145" w:name="_Toc314137602"/>
      <w:bookmarkStart w:id="1146" w:name="_Toc314138123"/>
      <w:bookmarkStart w:id="1147" w:name="_Toc314138646"/>
      <w:bookmarkStart w:id="1148" w:name="_Toc314136847"/>
      <w:bookmarkStart w:id="1149" w:name="_Toc314137603"/>
      <w:bookmarkStart w:id="1150" w:name="_Toc314138124"/>
      <w:bookmarkStart w:id="1151" w:name="_Toc314138647"/>
      <w:bookmarkStart w:id="1152" w:name="_Toc314136848"/>
      <w:bookmarkStart w:id="1153" w:name="_Toc314137604"/>
      <w:bookmarkStart w:id="1154" w:name="_Toc314138125"/>
      <w:bookmarkStart w:id="1155" w:name="_Toc314138648"/>
      <w:bookmarkStart w:id="1156" w:name="_Toc314136849"/>
      <w:bookmarkStart w:id="1157" w:name="_Toc314137605"/>
      <w:bookmarkStart w:id="1158" w:name="_Toc314138126"/>
      <w:bookmarkStart w:id="1159" w:name="_Toc314138649"/>
      <w:bookmarkStart w:id="1160" w:name="_Toc314136850"/>
      <w:bookmarkStart w:id="1161" w:name="_Toc314137606"/>
      <w:bookmarkStart w:id="1162" w:name="_Toc314138127"/>
      <w:bookmarkStart w:id="1163" w:name="_Toc314138650"/>
      <w:bookmarkStart w:id="1164" w:name="_Toc314136851"/>
      <w:bookmarkStart w:id="1165" w:name="_Toc314137607"/>
      <w:bookmarkStart w:id="1166" w:name="_Toc314138128"/>
      <w:bookmarkStart w:id="1167" w:name="_Toc314138651"/>
      <w:bookmarkStart w:id="1168" w:name="_Toc314136852"/>
      <w:bookmarkStart w:id="1169" w:name="_Toc314137608"/>
      <w:bookmarkStart w:id="1170" w:name="_Toc314138129"/>
      <w:bookmarkStart w:id="1171" w:name="_Toc314138652"/>
      <w:bookmarkStart w:id="1172" w:name="_Toc314136853"/>
      <w:bookmarkStart w:id="1173" w:name="_Toc314137609"/>
      <w:bookmarkStart w:id="1174" w:name="_Toc314138130"/>
      <w:bookmarkStart w:id="1175" w:name="_Toc314138653"/>
      <w:bookmarkStart w:id="1176" w:name="_Toc314136854"/>
      <w:bookmarkStart w:id="1177" w:name="_Toc314137610"/>
      <w:bookmarkStart w:id="1178" w:name="_Toc314138131"/>
      <w:bookmarkStart w:id="1179" w:name="_Toc314138654"/>
      <w:bookmarkStart w:id="1180" w:name="_Toc314136855"/>
      <w:bookmarkStart w:id="1181" w:name="_Toc314137611"/>
      <w:bookmarkStart w:id="1182" w:name="_Toc314138132"/>
      <w:bookmarkStart w:id="1183" w:name="_Toc314138655"/>
      <w:bookmarkStart w:id="1184" w:name="_Toc314136856"/>
      <w:bookmarkStart w:id="1185" w:name="_Toc314137612"/>
      <w:bookmarkStart w:id="1186" w:name="_Toc314138133"/>
      <w:bookmarkStart w:id="1187" w:name="_Toc314138656"/>
      <w:bookmarkStart w:id="1188" w:name="_Toc314136857"/>
      <w:bookmarkStart w:id="1189" w:name="_Toc314137613"/>
      <w:bookmarkStart w:id="1190" w:name="_Toc314138134"/>
      <w:bookmarkStart w:id="1191" w:name="_Toc314138657"/>
      <w:bookmarkStart w:id="1192" w:name="_Toc314136858"/>
      <w:bookmarkStart w:id="1193" w:name="_Toc314137614"/>
      <w:bookmarkStart w:id="1194" w:name="_Toc314138135"/>
      <w:bookmarkStart w:id="1195" w:name="_Toc314138658"/>
      <w:bookmarkStart w:id="1196" w:name="_Toc314136859"/>
      <w:bookmarkStart w:id="1197" w:name="_Toc314137615"/>
      <w:bookmarkStart w:id="1198" w:name="_Toc314138136"/>
      <w:bookmarkStart w:id="1199" w:name="_Toc314138659"/>
      <w:bookmarkStart w:id="1200" w:name="_Toc314136860"/>
      <w:bookmarkStart w:id="1201" w:name="_Toc314137616"/>
      <w:bookmarkStart w:id="1202" w:name="_Toc314138137"/>
      <w:bookmarkStart w:id="1203" w:name="_Toc314138660"/>
      <w:bookmarkStart w:id="1204" w:name="_Toc314136861"/>
      <w:bookmarkStart w:id="1205" w:name="_Toc314137617"/>
      <w:bookmarkStart w:id="1206" w:name="_Toc314138138"/>
      <w:bookmarkStart w:id="1207" w:name="_Toc314138661"/>
      <w:bookmarkStart w:id="1208" w:name="_Toc314136862"/>
      <w:bookmarkStart w:id="1209" w:name="_Toc314137618"/>
      <w:bookmarkStart w:id="1210" w:name="_Toc314138139"/>
      <w:bookmarkStart w:id="1211" w:name="_Toc314138662"/>
      <w:bookmarkStart w:id="1212" w:name="_Toc314136863"/>
      <w:bookmarkStart w:id="1213" w:name="_Toc314137619"/>
      <w:bookmarkStart w:id="1214" w:name="_Toc314138140"/>
      <w:bookmarkStart w:id="1215" w:name="_Toc314138663"/>
      <w:bookmarkStart w:id="1216" w:name="_Toc314136864"/>
      <w:bookmarkStart w:id="1217" w:name="_Toc314137620"/>
      <w:bookmarkStart w:id="1218" w:name="_Toc314138141"/>
      <w:bookmarkStart w:id="1219" w:name="_Toc314138664"/>
      <w:bookmarkStart w:id="1220" w:name="_Toc314136865"/>
      <w:bookmarkStart w:id="1221" w:name="_Toc314137621"/>
      <w:bookmarkStart w:id="1222" w:name="_Toc314138142"/>
      <w:bookmarkStart w:id="1223" w:name="_Toc314138665"/>
      <w:bookmarkStart w:id="1224" w:name="_Toc314136866"/>
      <w:bookmarkStart w:id="1225" w:name="_Toc314137622"/>
      <w:bookmarkStart w:id="1226" w:name="_Toc314138143"/>
      <w:bookmarkStart w:id="1227" w:name="_Toc314138666"/>
      <w:bookmarkStart w:id="1228" w:name="_Toc314136867"/>
      <w:bookmarkStart w:id="1229" w:name="_Toc314137623"/>
      <w:bookmarkStart w:id="1230" w:name="_Toc314138144"/>
      <w:bookmarkStart w:id="1231" w:name="_Toc314138667"/>
      <w:bookmarkStart w:id="1232" w:name="_Toc314136868"/>
      <w:bookmarkStart w:id="1233" w:name="_Toc314137624"/>
      <w:bookmarkStart w:id="1234" w:name="_Toc314138145"/>
      <w:bookmarkStart w:id="1235" w:name="_Toc314138668"/>
      <w:bookmarkStart w:id="1236" w:name="_Toc314136869"/>
      <w:bookmarkStart w:id="1237" w:name="_Toc314137625"/>
      <w:bookmarkStart w:id="1238" w:name="_Toc314138146"/>
      <w:bookmarkStart w:id="1239" w:name="_Toc314138669"/>
      <w:bookmarkStart w:id="1240" w:name="_Toc314136870"/>
      <w:bookmarkStart w:id="1241" w:name="_Toc314137626"/>
      <w:bookmarkStart w:id="1242" w:name="_Toc314138147"/>
      <w:bookmarkStart w:id="1243" w:name="_Toc314138670"/>
      <w:bookmarkStart w:id="1244" w:name="_Toc314136871"/>
      <w:bookmarkStart w:id="1245" w:name="_Toc314137627"/>
      <w:bookmarkStart w:id="1246" w:name="_Toc314138148"/>
      <w:bookmarkStart w:id="1247" w:name="_Toc314138671"/>
      <w:bookmarkStart w:id="1248" w:name="_Toc314136872"/>
      <w:bookmarkStart w:id="1249" w:name="_Toc314137628"/>
      <w:bookmarkStart w:id="1250" w:name="_Toc314138149"/>
      <w:bookmarkStart w:id="1251" w:name="_Toc314138672"/>
      <w:bookmarkStart w:id="1252" w:name="_Toc314136873"/>
      <w:bookmarkStart w:id="1253" w:name="_Toc314137629"/>
      <w:bookmarkStart w:id="1254" w:name="_Toc314138150"/>
      <w:bookmarkStart w:id="1255" w:name="_Toc314138673"/>
      <w:bookmarkStart w:id="1256" w:name="_Toc314136874"/>
      <w:bookmarkStart w:id="1257" w:name="_Toc314137630"/>
      <w:bookmarkStart w:id="1258" w:name="_Toc314138151"/>
      <w:bookmarkStart w:id="1259" w:name="_Toc314138674"/>
      <w:bookmarkStart w:id="1260" w:name="_Toc314136875"/>
      <w:bookmarkStart w:id="1261" w:name="_Toc314137631"/>
      <w:bookmarkStart w:id="1262" w:name="_Toc314138152"/>
      <w:bookmarkStart w:id="1263" w:name="_Toc314138675"/>
      <w:bookmarkStart w:id="1264" w:name="_Toc314136876"/>
      <w:bookmarkStart w:id="1265" w:name="_Toc314137632"/>
      <w:bookmarkStart w:id="1266" w:name="_Toc314138153"/>
      <w:bookmarkStart w:id="1267" w:name="_Toc314138676"/>
      <w:bookmarkStart w:id="1268" w:name="_Toc314136877"/>
      <w:bookmarkStart w:id="1269" w:name="_Toc314137633"/>
      <w:bookmarkStart w:id="1270" w:name="_Toc314138154"/>
      <w:bookmarkStart w:id="1271" w:name="_Toc314138677"/>
      <w:bookmarkStart w:id="1272" w:name="_Toc314136878"/>
      <w:bookmarkStart w:id="1273" w:name="_Toc314137634"/>
      <w:bookmarkStart w:id="1274" w:name="_Toc314138155"/>
      <w:bookmarkStart w:id="1275" w:name="_Toc314138678"/>
      <w:bookmarkStart w:id="1276" w:name="_Toc314136879"/>
      <w:bookmarkStart w:id="1277" w:name="_Toc314137635"/>
      <w:bookmarkStart w:id="1278" w:name="_Toc314138156"/>
      <w:bookmarkStart w:id="1279" w:name="_Toc314138679"/>
      <w:bookmarkStart w:id="1280" w:name="_Toc314136880"/>
      <w:bookmarkStart w:id="1281" w:name="_Toc314137636"/>
      <w:bookmarkStart w:id="1282" w:name="_Toc314138157"/>
      <w:bookmarkStart w:id="1283" w:name="_Toc314138680"/>
      <w:bookmarkStart w:id="1284" w:name="_Toc314136881"/>
      <w:bookmarkStart w:id="1285" w:name="_Toc314137637"/>
      <w:bookmarkStart w:id="1286" w:name="_Toc314138158"/>
      <w:bookmarkStart w:id="1287" w:name="_Toc314138681"/>
      <w:bookmarkStart w:id="1288" w:name="_Toc314136882"/>
      <w:bookmarkStart w:id="1289" w:name="_Toc314137638"/>
      <w:bookmarkStart w:id="1290" w:name="_Toc314138159"/>
      <w:bookmarkStart w:id="1291" w:name="_Toc314138682"/>
      <w:bookmarkStart w:id="1292" w:name="_Toc314136883"/>
      <w:bookmarkStart w:id="1293" w:name="_Toc314137639"/>
      <w:bookmarkStart w:id="1294" w:name="_Toc314138160"/>
      <w:bookmarkStart w:id="1295" w:name="_Toc314138683"/>
      <w:bookmarkStart w:id="1296" w:name="_Toc314136884"/>
      <w:bookmarkStart w:id="1297" w:name="_Toc314137640"/>
      <w:bookmarkStart w:id="1298" w:name="_Toc314138161"/>
      <w:bookmarkStart w:id="1299" w:name="_Toc314138684"/>
      <w:bookmarkStart w:id="1300" w:name="_Toc314136885"/>
      <w:bookmarkStart w:id="1301" w:name="_Toc314137641"/>
      <w:bookmarkStart w:id="1302" w:name="_Toc314138162"/>
      <w:bookmarkStart w:id="1303" w:name="_Toc314138685"/>
      <w:bookmarkStart w:id="1304" w:name="_Toc314136886"/>
      <w:bookmarkStart w:id="1305" w:name="_Toc314137642"/>
      <w:bookmarkStart w:id="1306" w:name="_Toc314138163"/>
      <w:bookmarkStart w:id="1307" w:name="_Toc314138686"/>
      <w:bookmarkStart w:id="1308" w:name="_Toc314136887"/>
      <w:bookmarkStart w:id="1309" w:name="_Toc314137643"/>
      <w:bookmarkStart w:id="1310" w:name="_Toc314138164"/>
      <w:bookmarkStart w:id="1311" w:name="_Toc314138687"/>
      <w:bookmarkStart w:id="1312" w:name="_Toc314136888"/>
      <w:bookmarkStart w:id="1313" w:name="_Toc314137644"/>
      <w:bookmarkStart w:id="1314" w:name="_Toc314138165"/>
      <w:bookmarkStart w:id="1315" w:name="_Toc314138688"/>
      <w:bookmarkStart w:id="1316" w:name="_Toc114565176"/>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r w:rsidRPr="00D251B1">
        <w:t>Paikalliset laajennukset</w:t>
      </w:r>
      <w:bookmarkEnd w:id="1316"/>
    </w:p>
    <w:p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rsidR="00610D6E" w:rsidRPr="00D251B1" w:rsidRDefault="00610D6E" w:rsidP="00F979D3">
      <w:pPr>
        <w:pStyle w:val="Otsikko3"/>
      </w:pPr>
      <w:bookmarkStart w:id="1317" w:name="_Toc89416265"/>
      <w:bookmarkStart w:id="1318" w:name="_Toc114565177"/>
      <w:r w:rsidRPr="00D251B1">
        <w:t>Paikallisten laajennusten lisäy</w:t>
      </w:r>
      <w:bookmarkEnd w:id="1317"/>
      <w:r w:rsidRPr="00D251B1">
        <w:t>s</w:t>
      </w:r>
      <w:bookmarkEnd w:id="1318"/>
    </w:p>
    <w:p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rsidR="001E0ACE" w:rsidRPr="00D251B1" w:rsidRDefault="001E0ACE"/>
    <w:p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rsidR="001E0ACE" w:rsidRPr="00D251B1" w:rsidRDefault="001E0ACE"/>
    <w:p w:rsidR="00610D6E" w:rsidRPr="00D251B1" w:rsidRDefault="00610D6E">
      <w:r w:rsidRPr="00D251B1">
        <w:t xml:space="preserve">Oheinen kuva esittää paikallisilla laajennuksilla täydennettyä </w:t>
      </w:r>
      <w:r w:rsidR="00872058">
        <w:t>skeemaa</w:t>
      </w:r>
      <w:r w:rsidRPr="00D251B1">
        <w:t>:</w:t>
      </w:r>
    </w:p>
    <w:p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rsidTr="00D60709">
        <w:tc>
          <w:tcPr>
            <w:tcW w:w="9779" w:type="dxa"/>
          </w:tcPr>
          <w:p w:rsidR="00610D6E" w:rsidRPr="00D251B1" w:rsidRDefault="00BF273A" w:rsidP="00D60709">
            <w:pPr>
              <w:spacing w:before="240"/>
              <w:ind w:left="2268"/>
              <w:jc w:val="center"/>
            </w:pPr>
            <w:r w:rsidRPr="00667DF3">
              <w:rPr>
                <w:noProof/>
                <w:lang w:eastAsia="fi-FI"/>
              </w:rPr>
              <w:drawing>
                <wp:inline distT="0" distB="0" distL="0" distR="0">
                  <wp:extent cx="3459480" cy="2665730"/>
                  <wp:effectExtent l="0" t="0" r="0" b="0"/>
                  <wp:docPr id="9"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rsidTr="00D60709">
        <w:tc>
          <w:tcPr>
            <w:tcW w:w="9779" w:type="dxa"/>
          </w:tcPr>
          <w:p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rsidR="00610D6E" w:rsidRPr="00D251B1" w:rsidRDefault="00610D6E">
      <w:r w:rsidRPr="00D251B1">
        <w:t xml:space="preserve"> </w:t>
      </w:r>
    </w:p>
    <w:p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rsidR="00610D6E" w:rsidRPr="00D251B1" w:rsidRDefault="00610D6E" w:rsidP="00F979D3">
      <w:pPr>
        <w:pStyle w:val="Otsikko3"/>
      </w:pPr>
      <w:bookmarkStart w:id="1319" w:name="_Toc89416268"/>
      <w:bookmarkStart w:id="1320" w:name="_Toc114565178"/>
      <w:r w:rsidRPr="00D251B1">
        <w:t>Paikallisten laajennusten validointi</w:t>
      </w:r>
      <w:bookmarkEnd w:id="1319"/>
      <w:bookmarkEnd w:id="1320"/>
    </w:p>
    <w:p w:rsidR="00CF0835" w:rsidRDefault="00CF0835">
      <w:r w:rsidRPr="00D251B1">
        <w:t>Paikalliset laajennukset on mallinnettu omassa erillisessä skeemassa</w:t>
      </w:r>
      <w:r>
        <w:t xml:space="preserve">, joka on liitetty osaksi CDA R2 headeria. </w:t>
      </w:r>
    </w:p>
    <w:p w:rsidR="0053729A" w:rsidRPr="00D251B1" w:rsidRDefault="0053729A"/>
    <w:p w:rsidR="0053729A" w:rsidRDefault="00CF0835">
      <w:r w:rsidRPr="00D251B1">
        <w:t xml:space="preserve">Paikallisten laajennusten skeema löytyy tiedostosta </w:t>
      </w:r>
      <w:r>
        <w:t>”</w:t>
      </w:r>
      <w:r w:rsidRPr="00261572">
        <w:t>hl7fi_extensions_cdar2header</w:t>
      </w:r>
      <w:r>
        <w:t>.xsd”</w:t>
      </w:r>
      <w:r w:rsidR="0053729A" w:rsidRPr="00D251B1">
        <w:t>.</w:t>
      </w:r>
    </w:p>
    <w:p w:rsidR="00CF0835" w:rsidRDefault="00CF0835"/>
    <w:p w:rsidR="00CF0835" w:rsidRDefault="00CF0835" w:rsidP="00CF0835">
      <w:pPr>
        <w:ind w:left="568"/>
      </w:pPr>
    </w:p>
    <w:p w:rsidR="00CF0835" w:rsidRDefault="00CF0835" w:rsidP="00CF0835">
      <w:pPr>
        <w:ind w:left="568"/>
      </w:pPr>
    </w:p>
    <w:p w:rsidR="00CF0835" w:rsidRDefault="00BF273A" w:rsidP="008D1E29">
      <w:pPr>
        <w:ind w:left="1988"/>
      </w:pPr>
      <w:r w:rsidRPr="00667DF3">
        <w:rPr>
          <w:noProof/>
          <w:lang w:eastAsia="fi-FI"/>
        </w:rPr>
        <w:drawing>
          <wp:inline distT="0" distB="0" distL="0" distR="0">
            <wp:extent cx="2993390" cy="8350250"/>
            <wp:effectExtent l="0" t="0" r="0" b="0"/>
            <wp:docPr id="10"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rsidR="00CF0835" w:rsidRDefault="00CF0835" w:rsidP="00CF0835">
      <w:pPr>
        <w:rPr>
          <w:b/>
        </w:rPr>
      </w:pPr>
    </w:p>
    <w:p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rsidR="00610D6E" w:rsidRPr="00D251B1" w:rsidRDefault="00610D6E" w:rsidP="00F979D3">
      <w:pPr>
        <w:pStyle w:val="Otsikko3"/>
      </w:pPr>
      <w:bookmarkStart w:id="1321" w:name="_Toc89416269"/>
      <w:bookmarkStart w:id="1322" w:name="_Toc114565179"/>
      <w:r w:rsidRPr="00D251B1">
        <w:t>Tulostaminen tyylitiedostolla</w:t>
      </w:r>
      <w:bookmarkEnd w:id="1321"/>
      <w:bookmarkEnd w:id="1322"/>
    </w:p>
    <w:p w:rsidR="00610D6E" w:rsidRPr="00D251B1" w:rsidRDefault="00610D6E">
      <w:r w:rsidRPr="00D251B1">
        <w:t xml:space="preserve">HL7 Finlandin tyylitiedostolla tulostetaan katselijalle tarpeelliset paikalliset laajennukset. </w:t>
      </w:r>
    </w:p>
    <w:p w:rsidR="00610D6E" w:rsidRPr="00D251B1" w:rsidRDefault="00610D6E" w:rsidP="00F979D3">
      <w:pPr>
        <w:pStyle w:val="Otsikko2"/>
      </w:pPr>
      <w:bookmarkStart w:id="1323" w:name="_Toc89416270"/>
      <w:bookmarkStart w:id="1324" w:name="_Toc114565180"/>
      <w:r w:rsidRPr="00D251B1">
        <w:t>Paikallis</w:t>
      </w:r>
      <w:bookmarkEnd w:id="1323"/>
      <w:r w:rsidRPr="00D251B1">
        <w:t>ten laajennusten luettelo</w:t>
      </w:r>
      <w:bookmarkEnd w:id="1324"/>
    </w:p>
    <w:p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rsidR="00573A53" w:rsidRPr="00D251B1" w:rsidRDefault="00573A53" w:rsidP="00953998">
      <w:pPr>
        <w:rPr>
          <w:sz w:val="20"/>
        </w:rPr>
      </w:pPr>
    </w:p>
    <w:p w:rsidR="0032676C" w:rsidRPr="00D251B1" w:rsidRDefault="0032676C" w:rsidP="0032676C">
      <w:pPr>
        <w:pStyle w:val="Otsikko3"/>
      </w:pPr>
      <w:bookmarkStart w:id="1325" w:name="_Toc114565181"/>
      <w:r w:rsidRPr="00D251B1">
        <w:t>hl7fi:description - asiakirjan kuvaus</w:t>
      </w:r>
      <w:r w:rsidR="005B4FFC" w:rsidRPr="00D251B1">
        <w:t xml:space="preserve"> (poistettu)</w:t>
      </w:r>
      <w:bookmarkEnd w:id="1325"/>
    </w:p>
    <w:p w:rsidR="00A326CC" w:rsidRPr="00D251B1" w:rsidRDefault="00A326CC" w:rsidP="00A326CC">
      <w:r w:rsidRPr="00D251B1">
        <w:t>Asiakirjan otsikko 2.2.6 riittää asiakirjan kuvaukseksi.</w:t>
      </w:r>
    </w:p>
    <w:p w:rsidR="0032676C" w:rsidRPr="00D251B1" w:rsidRDefault="0032676C" w:rsidP="0032676C">
      <w:pPr>
        <w:pStyle w:val="Otsikko3"/>
      </w:pPr>
      <w:bookmarkStart w:id="1326" w:name="_Toc197786260"/>
      <w:bookmarkStart w:id="1327" w:name="_Toc199345070"/>
      <w:bookmarkStart w:id="1328" w:name="_Toc206751010"/>
      <w:bookmarkStart w:id="1329" w:name="_Toc197786261"/>
      <w:bookmarkStart w:id="1330" w:name="_Toc199345071"/>
      <w:bookmarkStart w:id="1331" w:name="_Toc206751011"/>
      <w:bookmarkStart w:id="1332" w:name="_Toc197786263"/>
      <w:bookmarkStart w:id="1333" w:name="_Toc199345073"/>
      <w:bookmarkStart w:id="1334" w:name="_Toc206751013"/>
      <w:bookmarkStart w:id="1335" w:name="_Toc197786265"/>
      <w:bookmarkStart w:id="1336" w:name="_Toc199345075"/>
      <w:bookmarkStart w:id="1337" w:name="_Toc206751015"/>
      <w:bookmarkStart w:id="1338" w:name="_Toc197786266"/>
      <w:bookmarkStart w:id="1339" w:name="_Toc199345076"/>
      <w:bookmarkStart w:id="1340" w:name="_Toc206751016"/>
      <w:bookmarkStart w:id="1341" w:name="_Toc197786267"/>
      <w:bookmarkStart w:id="1342" w:name="_Toc199345077"/>
      <w:bookmarkStart w:id="1343" w:name="_Toc206751017"/>
      <w:bookmarkStart w:id="1344" w:name="_Toc114565182"/>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D251B1">
        <w:t>hl7fi:tableOfContents - asiakirjan sisällysluettelo</w:t>
      </w:r>
      <w:bookmarkEnd w:id="1344"/>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C57CAF" w:rsidRPr="00D251B1" w:rsidRDefault="00C57CAF" w:rsidP="00741A70"/>
    <w:p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rsidR="00741A70" w:rsidRPr="00D251B1" w:rsidRDefault="00741A70" w:rsidP="00741A70"/>
    <w:p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rsidR="0032676C" w:rsidRPr="00D251B1" w:rsidRDefault="0032676C" w:rsidP="0032676C">
      <w:pPr>
        <w:pStyle w:val="Otsikko3"/>
      </w:pPr>
      <w:bookmarkStart w:id="1345" w:name="_Toc314136896"/>
      <w:bookmarkStart w:id="1346" w:name="_Toc314137652"/>
      <w:bookmarkStart w:id="1347" w:name="_Toc314138173"/>
      <w:bookmarkStart w:id="1348" w:name="_Toc314138696"/>
      <w:bookmarkStart w:id="1349" w:name="_Toc114565183"/>
      <w:bookmarkEnd w:id="1345"/>
      <w:bookmarkEnd w:id="1346"/>
      <w:bookmarkEnd w:id="1347"/>
      <w:bookmarkEnd w:id="1348"/>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1349"/>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741A70" w:rsidRPr="00D251B1" w:rsidRDefault="00741A70" w:rsidP="00741A70"/>
    <w:p w:rsidR="0072731B" w:rsidRPr="00D251B1" w:rsidRDefault="005A5AEF" w:rsidP="00741A70">
      <w:r w:rsidRPr="00D251B1">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rsidR="005B1722" w:rsidRPr="00D251B1" w:rsidRDefault="005B1722" w:rsidP="00741A70"/>
    <w:p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rsidR="0032676C" w:rsidRPr="00D251B1" w:rsidRDefault="0032676C" w:rsidP="0032676C">
      <w:pPr>
        <w:pStyle w:val="Otsikko3"/>
      </w:pPr>
      <w:bookmarkStart w:id="1350" w:name="_Toc314136898"/>
      <w:bookmarkStart w:id="1351" w:name="_Toc314137654"/>
      <w:bookmarkStart w:id="1352" w:name="_Toc314138175"/>
      <w:bookmarkStart w:id="1353" w:name="_Toc314138698"/>
      <w:bookmarkStart w:id="1354" w:name="_Toc114565184"/>
      <w:bookmarkEnd w:id="1350"/>
      <w:bookmarkEnd w:id="1351"/>
      <w:bookmarkEnd w:id="1352"/>
      <w:bookmarkEnd w:id="1353"/>
      <w:r w:rsidRPr="00D251B1">
        <w:t>hl7fi:declared</w:t>
      </w:r>
      <w:r w:rsidR="006603EE" w:rsidRPr="00D251B1">
        <w:t>Time</w:t>
      </w:r>
      <w:r w:rsidRPr="00D251B1">
        <w:t xml:space="preserve"> - asiakirjan arkistointiaika</w:t>
      </w:r>
      <w:bookmarkEnd w:id="1354"/>
    </w:p>
    <w:p w:rsidR="005A5AEF" w:rsidRPr="00D251B1" w:rsidRDefault="00741A70" w:rsidP="00741A70">
      <w:r w:rsidRPr="00D251B1">
        <w:t>Kansallinen kuvailutietojen laajennus, joka noudattaa JHS 143 suositusta: Asiakirjojen kuvailun ja hallinnan metatiedot Versio:</w:t>
      </w:r>
      <w:r w:rsidRPr="00D251B1">
        <w:tab/>
        <w:t>15.6.2005.</w:t>
      </w:r>
    </w:p>
    <w:p w:rsidR="00392BB6" w:rsidRPr="00D251B1" w:rsidRDefault="00392BB6" w:rsidP="00741A70"/>
    <w:p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rsidR="00E022C3" w:rsidRPr="00D251B1" w:rsidRDefault="00E022C3" w:rsidP="00741A70"/>
    <w:p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rsidR="0032676C" w:rsidRPr="00D251B1" w:rsidRDefault="0032676C" w:rsidP="0032676C">
      <w:pPr>
        <w:pStyle w:val="Otsikko3"/>
      </w:pPr>
      <w:bookmarkStart w:id="1355" w:name="_Toc314136900"/>
      <w:bookmarkStart w:id="1356" w:name="_Toc314137656"/>
      <w:bookmarkStart w:id="1357" w:name="_Toc314138177"/>
      <w:bookmarkStart w:id="1358" w:name="_Toc314138700"/>
      <w:bookmarkStart w:id="1359" w:name="_Toc314136901"/>
      <w:bookmarkStart w:id="1360" w:name="_Toc314137657"/>
      <w:bookmarkStart w:id="1361" w:name="_Toc314138178"/>
      <w:bookmarkStart w:id="1362" w:name="_Toc314138701"/>
      <w:bookmarkStart w:id="1363" w:name="_Toc114565185"/>
      <w:bookmarkEnd w:id="1355"/>
      <w:bookmarkEnd w:id="1356"/>
      <w:bookmarkEnd w:id="1357"/>
      <w:bookmarkEnd w:id="1358"/>
      <w:bookmarkEnd w:id="1359"/>
      <w:bookmarkEnd w:id="1360"/>
      <w:bookmarkEnd w:id="1361"/>
      <w:bookmarkEnd w:id="1362"/>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1363"/>
    </w:p>
    <w:p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rsidR="00E90EAE" w:rsidRDefault="00E90EAE" w:rsidP="000E188E">
      <w:pPr>
        <w:autoSpaceDE w:val="0"/>
        <w:autoSpaceDN w:val="0"/>
        <w:adjustRightInd w:val="0"/>
        <w:rPr>
          <w:rFonts w:ascii="Courier New" w:hAnsi="Courier New" w:cs="Courier New"/>
          <w:color w:val="0000FF"/>
          <w:sz w:val="18"/>
          <w:lang w:eastAsia="fi-FI"/>
        </w:rPr>
      </w:pPr>
    </w:p>
    <w:p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D330F8" w:rsidRPr="005C7C2C" w:rsidRDefault="00D330F8" w:rsidP="00271D4B">
            <w:pPr>
              <w:spacing w:before="120"/>
            </w:pPr>
            <w:r>
              <w:t>Vanha asiakirja</w:t>
            </w:r>
          </w:p>
        </w:tc>
      </w:tr>
    </w:tbl>
    <w:p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rsidR="0032676C" w:rsidRPr="00D251B1" w:rsidRDefault="0032676C" w:rsidP="0032676C">
      <w:pPr>
        <w:pStyle w:val="Otsikko3"/>
      </w:pPr>
      <w:bookmarkStart w:id="1364" w:name="_Toc314136903"/>
      <w:bookmarkStart w:id="1365" w:name="_Toc314137659"/>
      <w:bookmarkStart w:id="1366" w:name="_Toc314138180"/>
      <w:bookmarkStart w:id="1367" w:name="_Toc314138703"/>
      <w:bookmarkStart w:id="1368" w:name="_Toc314136904"/>
      <w:bookmarkStart w:id="1369" w:name="_Toc314137660"/>
      <w:bookmarkStart w:id="1370" w:name="_Toc314138181"/>
      <w:bookmarkStart w:id="1371" w:name="_Toc314138704"/>
      <w:bookmarkStart w:id="1372" w:name="_Toc114565186"/>
      <w:bookmarkEnd w:id="1364"/>
      <w:bookmarkEnd w:id="1365"/>
      <w:bookmarkEnd w:id="1366"/>
      <w:bookmarkEnd w:id="1367"/>
      <w:bookmarkEnd w:id="1368"/>
      <w:bookmarkEnd w:id="1369"/>
      <w:bookmarkEnd w:id="1370"/>
      <w:bookmarkEnd w:id="1371"/>
      <w:r w:rsidRPr="00D251B1">
        <w:t>hl7fi:fileFormat - asiakirjan tiedostomuoto</w:t>
      </w:r>
      <w:bookmarkEnd w:id="1372"/>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E022C3" w:rsidRPr="00D251B1" w:rsidRDefault="00E022C3" w:rsidP="00741A70"/>
    <w:p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rsidR="005F377B" w:rsidRPr="00D251B1" w:rsidRDefault="005F377B" w:rsidP="00741A70"/>
    <w:p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32676C" w:rsidRPr="00D251B1" w:rsidRDefault="0032676C" w:rsidP="0032676C">
      <w:pPr>
        <w:pStyle w:val="Otsikko3"/>
      </w:pPr>
      <w:bookmarkStart w:id="1373" w:name="_Toc114565187"/>
      <w:r w:rsidRPr="00D251B1">
        <w:t>hl7fi:softwareSupport - asiakirjan tuottanut ohjelmisto</w:t>
      </w:r>
      <w:bookmarkEnd w:id="1373"/>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741A70" w:rsidRPr="00D251B1" w:rsidRDefault="00741A70" w:rsidP="00741A70"/>
    <w:p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rsidR="007F2D8A" w:rsidRPr="007F2D8A" w:rsidRDefault="007F2D8A" w:rsidP="007F2D8A">
      <w:pPr>
        <w:autoSpaceDE w:val="0"/>
        <w:autoSpaceDN w:val="0"/>
        <w:adjustRightInd w:val="0"/>
        <w:rPr>
          <w:rFonts w:ascii="Courier New" w:hAnsi="Courier New" w:cs="Courier New"/>
          <w:color w:val="0000FF"/>
          <w:sz w:val="18"/>
          <w:lang w:eastAsia="fi-FI"/>
        </w:rPr>
      </w:pPr>
      <w:bookmarkStart w:id="1374" w:name="_Toc151883582"/>
      <w:bookmarkEnd w:id="1374"/>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rsidR="0032676C" w:rsidRPr="00D251B1" w:rsidRDefault="0032676C" w:rsidP="0032676C">
      <w:pPr>
        <w:pStyle w:val="Otsikko3"/>
      </w:pPr>
      <w:bookmarkStart w:id="1375" w:name="_Toc114565188"/>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1375"/>
    </w:p>
    <w:p w:rsidR="00741A70" w:rsidRPr="00D251B1" w:rsidRDefault="007A3E5B" w:rsidP="00741A70">
      <w:r w:rsidRPr="00D251B1">
        <w:t>Ei käytössä kyseisellä nimellä</w:t>
      </w:r>
      <w:r w:rsidR="00C36E80">
        <w:t>,</w:t>
      </w:r>
      <w:r w:rsidR="00FC4E56" w:rsidRPr="00D251B1">
        <w:t xml:space="preserve"> siirretty kohtaan 2.2.26.</w:t>
      </w:r>
    </w:p>
    <w:p w:rsidR="0032676C" w:rsidRPr="00D251B1" w:rsidRDefault="0032676C" w:rsidP="0032676C">
      <w:pPr>
        <w:pStyle w:val="Otsikko3"/>
      </w:pPr>
      <w:bookmarkStart w:id="1376" w:name="_Toc189295388"/>
      <w:bookmarkStart w:id="1377" w:name="_Toc189710707"/>
      <w:bookmarkStart w:id="1378" w:name="_Toc189725681"/>
      <w:bookmarkStart w:id="1379" w:name="_Toc189893070"/>
      <w:bookmarkStart w:id="1380" w:name="_Toc189295389"/>
      <w:bookmarkStart w:id="1381" w:name="_Toc189710708"/>
      <w:bookmarkStart w:id="1382" w:name="_Toc189725682"/>
      <w:bookmarkStart w:id="1383" w:name="_Toc189893071"/>
      <w:bookmarkStart w:id="1384" w:name="_Toc114565189"/>
      <w:bookmarkEnd w:id="1376"/>
      <w:bookmarkEnd w:id="1377"/>
      <w:bookmarkEnd w:id="1378"/>
      <w:bookmarkEnd w:id="1379"/>
      <w:bookmarkEnd w:id="1380"/>
      <w:bookmarkEnd w:id="1381"/>
      <w:bookmarkEnd w:id="1382"/>
      <w:bookmarkEnd w:id="1383"/>
      <w:r w:rsidRPr="00D251B1">
        <w:t>hl7fi:documentType - asiakirjan tyyppi</w:t>
      </w:r>
      <w:bookmarkEnd w:id="1384"/>
    </w:p>
    <w:p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rsidR="000C31B9" w:rsidRDefault="000C31B9" w:rsidP="00741A70"/>
    <w:p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rsidR="000C31B9" w:rsidRDefault="000C31B9" w:rsidP="00741A70"/>
    <w:p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rsidTr="001A55D0">
        <w:tc>
          <w:tcPr>
            <w:tcW w:w="4962" w:type="dxa"/>
            <w:gridSpan w:val="2"/>
            <w:shd w:val="clear" w:color="auto" w:fill="E6E6E6"/>
          </w:tcPr>
          <w:p w:rsidR="00D707DA" w:rsidRPr="00D251B1" w:rsidRDefault="00D707DA" w:rsidP="001A55D0">
            <w:pPr>
              <w:spacing w:before="120"/>
              <w:rPr>
                <w:b/>
              </w:rPr>
            </w:pPr>
            <w:r w:rsidRPr="00D251B1">
              <w:rPr>
                <w:b/>
              </w:rPr>
              <w:t xml:space="preserve">Koodisto: </w:t>
            </w:r>
            <w:r w:rsidRPr="00D707DA">
              <w:rPr>
                <w:b/>
              </w:rPr>
              <w:t>1.2.246.537.5.5001.2011</w:t>
            </w:r>
          </w:p>
          <w:p w:rsidR="00D707DA" w:rsidRPr="00D251B1" w:rsidRDefault="00D707DA" w:rsidP="00D707DA">
            <w:pPr>
              <w:spacing w:before="120"/>
              <w:rPr>
                <w:b/>
              </w:rPr>
            </w:pPr>
            <w:r>
              <w:rPr>
                <w:b/>
              </w:rPr>
              <w:t>A</w:t>
            </w:r>
            <w:r w:rsidRPr="00D251B1">
              <w:rPr>
                <w:b/>
              </w:rPr>
              <w:t>siakirja</w:t>
            </w:r>
            <w:r>
              <w:rPr>
                <w:b/>
              </w:rPr>
              <w:t>tyyppi</w:t>
            </w:r>
          </w:p>
        </w:tc>
      </w:tr>
      <w:tr w:rsidR="00D707DA" w:rsidRPr="00D251B1" w:rsidTr="001A55D0">
        <w:tc>
          <w:tcPr>
            <w:tcW w:w="1134" w:type="dxa"/>
          </w:tcPr>
          <w:p w:rsidR="00D707DA" w:rsidRPr="00D251B1" w:rsidRDefault="00D707DA" w:rsidP="001A55D0">
            <w:pPr>
              <w:spacing w:before="120"/>
            </w:pPr>
            <w:r w:rsidRPr="00D251B1">
              <w:t>1</w:t>
            </w:r>
          </w:p>
        </w:tc>
        <w:tc>
          <w:tcPr>
            <w:tcW w:w="3828" w:type="dxa"/>
          </w:tcPr>
          <w:p w:rsidR="00D707DA" w:rsidRPr="00D251B1" w:rsidRDefault="00D707DA" w:rsidP="001A55D0">
            <w:pPr>
              <w:spacing w:before="120"/>
            </w:pPr>
            <w:r>
              <w:t>Kertomusteksti</w:t>
            </w:r>
          </w:p>
        </w:tc>
      </w:tr>
      <w:tr w:rsidR="00D707DA" w:rsidRPr="00D251B1" w:rsidTr="001A55D0">
        <w:tc>
          <w:tcPr>
            <w:tcW w:w="1134" w:type="dxa"/>
          </w:tcPr>
          <w:p w:rsidR="00D707DA" w:rsidRPr="00D251B1" w:rsidRDefault="00D707DA" w:rsidP="001A55D0">
            <w:pPr>
              <w:spacing w:before="120"/>
            </w:pPr>
            <w:r w:rsidRPr="00D251B1">
              <w:t>2</w:t>
            </w:r>
          </w:p>
        </w:tc>
        <w:tc>
          <w:tcPr>
            <w:tcW w:w="3828" w:type="dxa"/>
          </w:tcPr>
          <w:p w:rsidR="00D707DA" w:rsidRPr="00D251B1" w:rsidRDefault="00D707DA" w:rsidP="001A55D0">
            <w:pPr>
              <w:spacing w:before="120"/>
            </w:pPr>
            <w:r>
              <w:t>Lomake</w:t>
            </w:r>
          </w:p>
        </w:tc>
      </w:tr>
      <w:tr w:rsidR="00D707DA" w:rsidRPr="00D251B1" w:rsidTr="001A55D0">
        <w:tc>
          <w:tcPr>
            <w:tcW w:w="1134" w:type="dxa"/>
          </w:tcPr>
          <w:p w:rsidR="00D707DA" w:rsidRPr="00D251B1" w:rsidRDefault="00D707DA" w:rsidP="001A55D0">
            <w:pPr>
              <w:spacing w:before="120"/>
            </w:pPr>
            <w:r w:rsidRPr="00D251B1">
              <w:t>3</w:t>
            </w:r>
          </w:p>
        </w:tc>
        <w:tc>
          <w:tcPr>
            <w:tcW w:w="3828" w:type="dxa"/>
          </w:tcPr>
          <w:p w:rsidR="00D707DA" w:rsidRPr="00D251B1" w:rsidRDefault="00D707DA" w:rsidP="001A55D0">
            <w:pPr>
              <w:spacing w:before="120"/>
            </w:pPr>
            <w:r>
              <w:t>Arkistonhallinnan asiakirja</w:t>
            </w:r>
          </w:p>
        </w:tc>
      </w:tr>
      <w:tr w:rsidR="00D707DA" w:rsidRPr="00D251B1" w:rsidTr="001A55D0">
        <w:tc>
          <w:tcPr>
            <w:tcW w:w="1134" w:type="dxa"/>
          </w:tcPr>
          <w:p w:rsidR="00D707DA" w:rsidRPr="00D251B1" w:rsidRDefault="00D707DA" w:rsidP="001A55D0">
            <w:pPr>
              <w:spacing w:before="120"/>
            </w:pPr>
            <w:r w:rsidRPr="00D251B1">
              <w:t>4</w:t>
            </w:r>
          </w:p>
        </w:tc>
        <w:tc>
          <w:tcPr>
            <w:tcW w:w="3828" w:type="dxa"/>
          </w:tcPr>
          <w:p w:rsidR="00D707DA" w:rsidRPr="00D251B1" w:rsidRDefault="00D707DA" w:rsidP="001A55D0">
            <w:pPr>
              <w:spacing w:before="120"/>
            </w:pPr>
            <w:r>
              <w:t>Palvelutapahtuma-asiakirja</w:t>
            </w:r>
          </w:p>
        </w:tc>
      </w:tr>
      <w:tr w:rsidR="00776986" w:rsidRPr="00D251B1" w:rsidTr="001A55D0">
        <w:tc>
          <w:tcPr>
            <w:tcW w:w="1134" w:type="dxa"/>
          </w:tcPr>
          <w:p w:rsidR="00776986" w:rsidRPr="00D251B1" w:rsidRDefault="00776986" w:rsidP="001A55D0">
            <w:pPr>
              <w:spacing w:before="120"/>
            </w:pPr>
            <w:r>
              <w:t>5</w:t>
            </w:r>
          </w:p>
        </w:tc>
        <w:tc>
          <w:tcPr>
            <w:tcW w:w="3828" w:type="dxa"/>
          </w:tcPr>
          <w:p w:rsidR="00776986" w:rsidRDefault="00776986" w:rsidP="001A55D0">
            <w:pPr>
              <w:spacing w:before="120"/>
            </w:pPr>
            <w:r>
              <w:t>B-todistus</w:t>
            </w:r>
          </w:p>
        </w:tc>
      </w:tr>
      <w:tr w:rsidR="00776986" w:rsidRPr="00D251B1" w:rsidTr="001A55D0">
        <w:tc>
          <w:tcPr>
            <w:tcW w:w="1134" w:type="dxa"/>
          </w:tcPr>
          <w:p w:rsidR="00776986" w:rsidRDefault="00776986" w:rsidP="001A55D0">
            <w:pPr>
              <w:spacing w:before="120"/>
            </w:pPr>
            <w:r>
              <w:t>6</w:t>
            </w:r>
          </w:p>
        </w:tc>
        <w:tc>
          <w:tcPr>
            <w:tcW w:w="3828" w:type="dxa"/>
          </w:tcPr>
          <w:p w:rsidR="00776986" w:rsidRDefault="00776986" w:rsidP="001A55D0">
            <w:pPr>
              <w:spacing w:before="120"/>
            </w:pPr>
            <w:r>
              <w:t>Kuvantamistutkimusasiakirja</w:t>
            </w:r>
          </w:p>
        </w:tc>
      </w:tr>
    </w:tbl>
    <w:p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D2927" w:rsidRDefault="005D2927" w:rsidP="005D2927">
      <w:pPr>
        <w:autoSpaceDE w:val="0"/>
        <w:autoSpaceDN w:val="0"/>
        <w:adjustRightInd w:val="0"/>
        <w:rPr>
          <w:rFonts w:ascii="Courier New" w:hAnsi="Courier New" w:cs="Courier New"/>
          <w:color w:val="000000"/>
          <w:sz w:val="20"/>
          <w:lang w:eastAsia="fi-FI"/>
        </w:rPr>
      </w:pPr>
    </w:p>
    <w:p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rsidR="0032676C" w:rsidRPr="00D251B1" w:rsidRDefault="0032676C" w:rsidP="0032676C">
      <w:pPr>
        <w:pStyle w:val="Otsikko3"/>
      </w:pPr>
      <w:bookmarkStart w:id="1385" w:name="_Toc314136909"/>
      <w:bookmarkStart w:id="1386" w:name="_Toc314137665"/>
      <w:bookmarkStart w:id="1387" w:name="_Toc314138186"/>
      <w:bookmarkStart w:id="1388" w:name="_Toc314138709"/>
      <w:bookmarkStart w:id="1389" w:name="_Toc114565190"/>
      <w:bookmarkEnd w:id="1385"/>
      <w:bookmarkEnd w:id="1386"/>
      <w:bookmarkEnd w:id="1387"/>
      <w:bookmarkEnd w:id="1388"/>
      <w:r w:rsidRPr="00D251B1">
        <w:t>hl7fi:currentLocation - asiakirjan tilapäinen sijoitus</w:t>
      </w:r>
      <w:r w:rsidR="00293D49" w:rsidRPr="00D251B1">
        <w:t xml:space="preserve"> (ei käytössä)</w:t>
      </w:r>
      <w:bookmarkEnd w:id="1389"/>
    </w:p>
    <w:p w:rsidR="00293D49" w:rsidRPr="00D251B1" w:rsidRDefault="00293D49" w:rsidP="002D4D75">
      <w:r w:rsidRPr="00D251B1">
        <w:t>Koska vain valmiit asiakirjat siirretään arkistoon eikä keskeneräisiä käsitellä, niin tietokenttä ei ole toistaiseksi käytössä.</w:t>
      </w:r>
    </w:p>
    <w:p w:rsidR="0053597E" w:rsidRPr="00D251B1" w:rsidRDefault="0032676C" w:rsidP="00E85D96">
      <w:pPr>
        <w:pStyle w:val="Otsikko3"/>
      </w:pPr>
      <w:bookmarkStart w:id="1390" w:name="_Toc314136911"/>
      <w:bookmarkStart w:id="1391" w:name="_Toc314137667"/>
      <w:bookmarkStart w:id="1392" w:name="_Toc314138188"/>
      <w:bookmarkStart w:id="1393" w:name="_Toc314138711"/>
      <w:bookmarkStart w:id="1394" w:name="_Toc314136912"/>
      <w:bookmarkStart w:id="1395" w:name="_Toc314137668"/>
      <w:bookmarkStart w:id="1396" w:name="_Toc314138189"/>
      <w:bookmarkStart w:id="1397" w:name="_Toc314138712"/>
      <w:bookmarkStart w:id="1398" w:name="_Toc314136913"/>
      <w:bookmarkStart w:id="1399" w:name="_Toc314137669"/>
      <w:bookmarkStart w:id="1400" w:name="_Toc314138190"/>
      <w:bookmarkStart w:id="1401" w:name="_Toc314138713"/>
      <w:bookmarkStart w:id="1402" w:name="_Toc114565191"/>
      <w:bookmarkEnd w:id="1390"/>
      <w:bookmarkEnd w:id="1391"/>
      <w:bookmarkEnd w:id="1392"/>
      <w:bookmarkEnd w:id="1393"/>
      <w:bookmarkEnd w:id="1394"/>
      <w:bookmarkEnd w:id="1395"/>
      <w:bookmarkEnd w:id="1396"/>
      <w:bookmarkEnd w:id="1397"/>
      <w:bookmarkEnd w:id="1398"/>
      <w:bookmarkEnd w:id="1399"/>
      <w:bookmarkEnd w:id="1400"/>
      <w:bookmarkEnd w:id="1401"/>
      <w:r w:rsidRPr="00D251B1">
        <w:t xml:space="preserve">hl7fi:retentionPeriod - asiakirjan </w:t>
      </w:r>
      <w:r w:rsidR="00E11BF7" w:rsidRPr="00D251B1">
        <w:t>hävittämispäivä</w:t>
      </w:r>
      <w:r w:rsidR="006B56CB" w:rsidRPr="00D251B1">
        <w:t xml:space="preserve"> (kansallinen arkisto täyttää)</w:t>
      </w:r>
      <w:bookmarkEnd w:id="1402"/>
    </w:p>
    <w:p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rsidR="0053597E" w:rsidRPr="00D251B1" w:rsidRDefault="00C81091" w:rsidP="005F65D5">
      <w:r w:rsidRPr="00D251B1">
        <w:t xml:space="preserve"> </w:t>
      </w:r>
    </w:p>
    <w:p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rsidR="0032676C" w:rsidRPr="00D251B1" w:rsidRDefault="0041275B" w:rsidP="0041275B">
      <w:pPr>
        <w:pStyle w:val="Otsikko3"/>
      </w:pPr>
      <w:r w:rsidRPr="00D251B1">
        <w:t xml:space="preserve"> </w:t>
      </w:r>
      <w:bookmarkStart w:id="1403" w:name="_Toc114565192"/>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1403"/>
    </w:p>
    <w:p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rsidTr="002D57A7">
        <w:tc>
          <w:tcPr>
            <w:tcW w:w="5183" w:type="dxa"/>
            <w:shd w:val="clear" w:color="auto" w:fill="E6E6E6"/>
          </w:tcPr>
          <w:p w:rsidR="000C1314" w:rsidRPr="00C13867" w:rsidRDefault="000C1314" w:rsidP="009F4261">
            <w:pPr>
              <w:spacing w:before="120"/>
              <w:rPr>
                <w:b/>
              </w:rPr>
            </w:pPr>
            <w:r w:rsidRPr="00D251B1">
              <w:rPr>
                <w:b/>
              </w:rPr>
              <w:t xml:space="preserve">Koodisto: </w:t>
            </w:r>
            <w:r w:rsidR="002D57A7" w:rsidRPr="002D57A7">
              <w:rPr>
                <w:b/>
              </w:rPr>
              <w:t>1.2.246.537.6.300.2010</w:t>
            </w:r>
          </w:p>
          <w:p w:rsidR="000C1314" w:rsidRPr="009E2DE0" w:rsidRDefault="002D57A7" w:rsidP="009F4261">
            <w:pPr>
              <w:spacing w:before="120"/>
              <w:rPr>
                <w:b/>
              </w:rPr>
            </w:pPr>
            <w:r w:rsidRPr="009E2DE0">
              <w:rPr>
                <w:b/>
                <w:color w:val="000000"/>
                <w:lang w:eastAsia="fi-FI"/>
              </w:rPr>
              <w:t>STM - Terveydenhuollon tehtäväluokitus</w:t>
            </w:r>
          </w:p>
        </w:tc>
      </w:tr>
    </w:tbl>
    <w:p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3597E" w:rsidRDefault="0053597E" w:rsidP="0053597E"/>
    <w:p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rsidR="0032676C" w:rsidRPr="00D251B1" w:rsidRDefault="0032676C" w:rsidP="009929F7">
      <w:pPr>
        <w:pStyle w:val="Otsikko3"/>
      </w:pPr>
      <w:bookmarkStart w:id="1404" w:name="_Toc314136916"/>
      <w:bookmarkStart w:id="1405" w:name="_Toc314137672"/>
      <w:bookmarkStart w:id="1406" w:name="_Toc314138193"/>
      <w:bookmarkStart w:id="1407" w:name="_Toc314138716"/>
      <w:bookmarkStart w:id="1408" w:name="_Toc314136917"/>
      <w:bookmarkStart w:id="1409" w:name="_Toc314137673"/>
      <w:bookmarkStart w:id="1410" w:name="_Toc314138194"/>
      <w:bookmarkStart w:id="1411" w:name="_Toc314138717"/>
      <w:bookmarkStart w:id="1412" w:name="_Toc314136918"/>
      <w:bookmarkStart w:id="1413" w:name="_Toc314137674"/>
      <w:bookmarkStart w:id="1414" w:name="_Toc314138195"/>
      <w:bookmarkStart w:id="1415" w:name="_Toc314138718"/>
      <w:bookmarkStart w:id="1416" w:name="_Toc314136919"/>
      <w:bookmarkStart w:id="1417" w:name="_Toc314137675"/>
      <w:bookmarkStart w:id="1418" w:name="_Toc314138196"/>
      <w:bookmarkStart w:id="1419" w:name="_Toc314138719"/>
      <w:bookmarkStart w:id="1420" w:name="_Toc11456519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r w:rsidRPr="00D251B1">
        <w:t>hl7fi:recordStatus - asiakirjan tila</w:t>
      </w:r>
      <w:bookmarkEnd w:id="1420"/>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5F65D5" w:rsidRPr="00D251B1" w:rsidRDefault="005F65D5" w:rsidP="00741A70"/>
    <w:p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rsidR="002D4D75" w:rsidRPr="00D251B1" w:rsidRDefault="002D4D75" w:rsidP="002D4D75"/>
    <w:p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rsidR="002D4D75" w:rsidRPr="00D251B1" w:rsidRDefault="002D4D75" w:rsidP="002D4D75">
      <w:r w:rsidRPr="00D251B1">
        <w:t>kannalta on vasta luonnos, eikä asiakirjaa välttämättä hävitetä, vaikka se tarkoituksensa kannalta ei olekaan enää voimassa.</w:t>
      </w:r>
    </w:p>
    <w:p w:rsidR="002D4D75" w:rsidRPr="00D251B1" w:rsidRDefault="002D4D75" w:rsidP="002D4D75"/>
    <w:p w:rsidR="002D4D75" w:rsidRPr="00D251B1" w:rsidRDefault="002D4D75" w:rsidP="002D4D75">
      <w:r w:rsidRPr="00D251B1">
        <w:t>Tietoa voidaan hyödyntää myös asiakirjan versioiden hävittämiseen liittyvässä toiminnallisuudessa.</w:t>
      </w:r>
    </w:p>
    <w:p w:rsidR="001D2919" w:rsidRPr="00D251B1" w:rsidRDefault="001D2919" w:rsidP="002D4D75"/>
    <w:p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rsidR="00025B08" w:rsidRPr="00D251B1" w:rsidRDefault="00025B08" w:rsidP="00025B08">
      <w:bookmarkStart w:id="1421" w:name="OLE_LINK1"/>
      <w:bookmarkStart w:id="1422"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rsidTr="00D60709">
        <w:tc>
          <w:tcPr>
            <w:tcW w:w="4962" w:type="dxa"/>
            <w:gridSpan w:val="2"/>
            <w:shd w:val="clear" w:color="auto" w:fill="E6E6E6"/>
          </w:tcPr>
          <w:p w:rsidR="00025B08" w:rsidRPr="00D251B1" w:rsidRDefault="00025B08" w:rsidP="00D60709">
            <w:pPr>
              <w:spacing w:before="120"/>
              <w:rPr>
                <w:b/>
              </w:rPr>
            </w:pPr>
            <w:bookmarkStart w:id="1423" w:name="OLE_LINK11"/>
            <w:bookmarkStart w:id="1424" w:name="OLE_LINK20"/>
            <w:r w:rsidRPr="00D251B1">
              <w:rPr>
                <w:b/>
              </w:rPr>
              <w:t xml:space="preserve">Koodisto: </w:t>
            </w:r>
            <w:r w:rsidR="00D010FE" w:rsidRPr="00D251B1">
              <w:rPr>
                <w:b/>
              </w:rPr>
              <w:t>1.2.246.537.5.40154.2008</w:t>
            </w:r>
          </w:p>
          <w:p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rsidTr="00D60709">
        <w:tc>
          <w:tcPr>
            <w:tcW w:w="1134" w:type="dxa"/>
          </w:tcPr>
          <w:p w:rsidR="00025B08" w:rsidRPr="00D251B1" w:rsidRDefault="00025B08" w:rsidP="00D60709">
            <w:pPr>
              <w:spacing w:before="120"/>
            </w:pPr>
            <w:r w:rsidRPr="00D251B1">
              <w:t>1</w:t>
            </w:r>
          </w:p>
        </w:tc>
        <w:tc>
          <w:tcPr>
            <w:tcW w:w="3828" w:type="dxa"/>
          </w:tcPr>
          <w:p w:rsidR="00025B08" w:rsidRPr="00D251B1" w:rsidRDefault="00025B08" w:rsidP="00D60709">
            <w:pPr>
              <w:spacing w:before="120"/>
            </w:pPr>
            <w:r w:rsidRPr="00D251B1">
              <w:t>lukitsematon</w:t>
            </w:r>
          </w:p>
        </w:tc>
      </w:tr>
      <w:tr w:rsidR="00025B08" w:rsidRPr="00D251B1" w:rsidTr="00D60709">
        <w:tc>
          <w:tcPr>
            <w:tcW w:w="1134" w:type="dxa"/>
          </w:tcPr>
          <w:p w:rsidR="00025B08" w:rsidRPr="00D251B1" w:rsidRDefault="00025B08" w:rsidP="00D60709">
            <w:pPr>
              <w:spacing w:before="120"/>
            </w:pPr>
            <w:r w:rsidRPr="00D251B1">
              <w:t>2</w:t>
            </w:r>
          </w:p>
        </w:tc>
        <w:tc>
          <w:tcPr>
            <w:tcW w:w="3828" w:type="dxa"/>
          </w:tcPr>
          <w:p w:rsidR="00025B08" w:rsidRPr="00D251B1" w:rsidRDefault="00025B08" w:rsidP="00D60709">
            <w:pPr>
              <w:spacing w:before="120"/>
            </w:pPr>
            <w:r w:rsidRPr="00D251B1">
              <w:t>osittain lukittu (osin valmis)</w:t>
            </w:r>
          </w:p>
        </w:tc>
      </w:tr>
      <w:tr w:rsidR="00025B08" w:rsidRPr="00D251B1" w:rsidTr="00D60709">
        <w:tc>
          <w:tcPr>
            <w:tcW w:w="1134" w:type="dxa"/>
          </w:tcPr>
          <w:p w:rsidR="00025B08" w:rsidRPr="00D251B1" w:rsidRDefault="00025B08" w:rsidP="00D60709">
            <w:pPr>
              <w:spacing w:before="120"/>
            </w:pPr>
            <w:r w:rsidRPr="00D251B1">
              <w:t>3</w:t>
            </w:r>
          </w:p>
        </w:tc>
        <w:tc>
          <w:tcPr>
            <w:tcW w:w="3828" w:type="dxa"/>
          </w:tcPr>
          <w:p w:rsidR="00025B08" w:rsidRPr="00D251B1" w:rsidRDefault="00025B08" w:rsidP="00D60709">
            <w:pPr>
              <w:spacing w:before="120"/>
            </w:pPr>
            <w:r w:rsidRPr="00D251B1">
              <w:t>arkistointivalmis</w:t>
            </w:r>
          </w:p>
        </w:tc>
      </w:tr>
      <w:tr w:rsidR="00025B08" w:rsidRPr="00D251B1" w:rsidTr="00D60709">
        <w:tc>
          <w:tcPr>
            <w:tcW w:w="1134" w:type="dxa"/>
          </w:tcPr>
          <w:p w:rsidR="00025B08" w:rsidRPr="00D251B1" w:rsidRDefault="00025B08" w:rsidP="00D60709">
            <w:pPr>
              <w:spacing w:before="120"/>
            </w:pPr>
            <w:r w:rsidRPr="00D251B1">
              <w:t>4</w:t>
            </w:r>
          </w:p>
        </w:tc>
        <w:tc>
          <w:tcPr>
            <w:tcW w:w="3828" w:type="dxa"/>
          </w:tcPr>
          <w:p w:rsidR="00025B08" w:rsidRPr="00D251B1" w:rsidRDefault="00025B08" w:rsidP="00D60709">
            <w:pPr>
              <w:spacing w:before="120"/>
            </w:pPr>
            <w:r w:rsidRPr="00D251B1">
              <w:t>arkistossa</w:t>
            </w:r>
          </w:p>
        </w:tc>
      </w:tr>
      <w:tr w:rsidR="00025B08" w:rsidRPr="00D251B1" w:rsidTr="00D60709">
        <w:tc>
          <w:tcPr>
            <w:tcW w:w="1134" w:type="dxa"/>
          </w:tcPr>
          <w:p w:rsidR="00025B08" w:rsidRPr="00D251B1" w:rsidRDefault="00025B08" w:rsidP="00D60709">
            <w:pPr>
              <w:spacing w:before="120"/>
            </w:pPr>
            <w:r w:rsidRPr="00D251B1">
              <w:t>5</w:t>
            </w:r>
          </w:p>
        </w:tc>
        <w:tc>
          <w:tcPr>
            <w:tcW w:w="3828" w:type="dxa"/>
          </w:tcPr>
          <w:p w:rsidR="00025B08" w:rsidRPr="00D251B1" w:rsidRDefault="00025B08" w:rsidP="00D60709">
            <w:pPr>
              <w:spacing w:before="120"/>
            </w:pPr>
            <w:r w:rsidRPr="00D251B1">
              <w:t>hävitysvalmis</w:t>
            </w:r>
          </w:p>
        </w:tc>
      </w:tr>
      <w:tr w:rsidR="00025B08" w:rsidRPr="00D251B1" w:rsidTr="00D60709">
        <w:tc>
          <w:tcPr>
            <w:tcW w:w="1134" w:type="dxa"/>
          </w:tcPr>
          <w:p w:rsidR="00025B08" w:rsidRPr="00D251B1" w:rsidRDefault="00025B08" w:rsidP="00D60709">
            <w:pPr>
              <w:spacing w:before="120"/>
            </w:pPr>
            <w:r w:rsidRPr="00D251B1">
              <w:t>6</w:t>
            </w:r>
          </w:p>
        </w:tc>
        <w:tc>
          <w:tcPr>
            <w:tcW w:w="3828" w:type="dxa"/>
          </w:tcPr>
          <w:p w:rsidR="00025B08" w:rsidRPr="00D251B1" w:rsidRDefault="00025B08" w:rsidP="00D60709">
            <w:pPr>
              <w:spacing w:before="120"/>
            </w:pPr>
            <w:r w:rsidRPr="00D251B1">
              <w:t>pysyväissäilytys</w:t>
            </w:r>
          </w:p>
        </w:tc>
      </w:tr>
      <w:tr w:rsidR="00025B08" w:rsidRPr="00D251B1" w:rsidTr="00D60709">
        <w:tc>
          <w:tcPr>
            <w:tcW w:w="1134" w:type="dxa"/>
          </w:tcPr>
          <w:p w:rsidR="00025B08" w:rsidRPr="00D251B1" w:rsidRDefault="00DB25F3" w:rsidP="00D60709">
            <w:pPr>
              <w:spacing w:before="120"/>
            </w:pPr>
            <w:r w:rsidRPr="00D251B1">
              <w:t>7</w:t>
            </w:r>
          </w:p>
        </w:tc>
        <w:tc>
          <w:tcPr>
            <w:tcW w:w="3828" w:type="dxa"/>
          </w:tcPr>
          <w:p w:rsidR="00025B08" w:rsidRPr="00D251B1" w:rsidRDefault="00DB25F3" w:rsidP="00D60709">
            <w:pPr>
              <w:spacing w:before="120"/>
            </w:pPr>
            <w:r w:rsidRPr="00D251B1">
              <w:t>poistettu</w:t>
            </w:r>
          </w:p>
        </w:tc>
      </w:tr>
    </w:tbl>
    <w:bookmarkEnd w:id="1421"/>
    <w:bookmarkEnd w:id="1422"/>
    <w:bookmarkEnd w:id="1423"/>
    <w:bookmarkEnd w:id="1424"/>
    <w:p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B4138B" w:rsidRPr="00D251B1" w:rsidRDefault="00B4138B" w:rsidP="00B4138B">
      <w:pPr>
        <w:ind w:left="284" w:firstLine="284"/>
      </w:pPr>
    </w:p>
    <w:p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rsidR="0032676C" w:rsidRPr="00D251B1" w:rsidRDefault="00BF2E83" w:rsidP="00BF2E83">
      <w:pPr>
        <w:pStyle w:val="Otsikko3"/>
      </w:pPr>
      <w:bookmarkStart w:id="1425" w:name="_Toc314136921"/>
      <w:bookmarkStart w:id="1426" w:name="_Toc314137677"/>
      <w:bookmarkStart w:id="1427" w:name="_Toc314138198"/>
      <w:bookmarkStart w:id="1428" w:name="_Toc314138721"/>
      <w:bookmarkStart w:id="1429" w:name="_Toc314136922"/>
      <w:bookmarkStart w:id="1430" w:name="_Toc314137678"/>
      <w:bookmarkStart w:id="1431" w:name="_Toc314138199"/>
      <w:bookmarkStart w:id="1432" w:name="_Toc314138722"/>
      <w:bookmarkStart w:id="1433" w:name="_Toc314136923"/>
      <w:bookmarkStart w:id="1434" w:name="_Toc314137679"/>
      <w:bookmarkStart w:id="1435" w:name="_Toc314138200"/>
      <w:bookmarkStart w:id="1436" w:name="_Toc314138723"/>
      <w:bookmarkEnd w:id="1425"/>
      <w:bookmarkEnd w:id="1426"/>
      <w:bookmarkEnd w:id="1427"/>
      <w:bookmarkEnd w:id="1428"/>
      <w:bookmarkEnd w:id="1429"/>
      <w:bookmarkEnd w:id="1430"/>
      <w:bookmarkEnd w:id="1431"/>
      <w:bookmarkEnd w:id="1432"/>
      <w:bookmarkEnd w:id="1433"/>
      <w:bookmarkEnd w:id="1434"/>
      <w:bookmarkEnd w:id="1435"/>
      <w:bookmarkEnd w:id="1436"/>
      <w:r w:rsidRPr="00D251B1">
        <w:t xml:space="preserve"> </w:t>
      </w:r>
      <w:bookmarkStart w:id="1437" w:name="_Toc114565194"/>
      <w:r w:rsidR="0032676C" w:rsidRPr="00D251B1">
        <w:t xml:space="preserve">hl7fi:auditTrail - </w:t>
      </w:r>
      <w:r w:rsidR="00CD0179" w:rsidRPr="00D251B1">
        <w:t xml:space="preserve">merkintöjen </w:t>
      </w:r>
      <w:r w:rsidR="0032676C" w:rsidRPr="00D251B1">
        <w:t>käsittelyhistoria</w:t>
      </w:r>
      <w:bookmarkEnd w:id="1437"/>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5A5AEF" w:rsidRPr="00D251B1" w:rsidRDefault="005A5AEF" w:rsidP="00741A70"/>
    <w:p w:rsidR="005A5AEF" w:rsidRPr="00D251B1" w:rsidRDefault="005A5AEF" w:rsidP="005A5AEF">
      <w:r w:rsidRPr="00D251B1">
        <w:t>Metatietojen arvoissa tapahtuneiden muutosten ja tarpeelliseksi katsottujen asiakirjan käsittely- ja hallintatoimenpiteiden dokumentointi.</w:t>
      </w:r>
    </w:p>
    <w:p w:rsidR="005A5AEF" w:rsidRPr="00D251B1" w:rsidRDefault="005A5AEF" w:rsidP="005A5AEF"/>
    <w:p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rsidR="005A5AEF" w:rsidRPr="00D251B1" w:rsidRDefault="005A5AEF" w:rsidP="005A5AEF"/>
    <w:p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rsidR="005A5AEF" w:rsidRPr="00D251B1" w:rsidRDefault="005A5AEF" w:rsidP="005A5AEF"/>
    <w:p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rsidR="00495693" w:rsidRPr="00D251B1" w:rsidRDefault="00495693" w:rsidP="005A5AEF"/>
    <w:p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rsidR="00026708" w:rsidRDefault="00026708" w:rsidP="00495693"/>
    <w:p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rsidR="00E754DD" w:rsidRPr="00D251B1" w:rsidRDefault="00E754DD" w:rsidP="00495693"/>
    <w:p w:rsidR="00E754DD" w:rsidRPr="00D251B1" w:rsidRDefault="00E754DD" w:rsidP="00495693">
      <w:r w:rsidRPr="00D251B1">
        <w:t>Toiminto (audit trail)</w:t>
      </w:r>
      <w:r w:rsidRPr="00D251B1">
        <w:tab/>
        <w:t>1.2.246.537.5.40155.2008</w:t>
      </w:r>
    </w:p>
    <w:p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rsidTr="00D60709">
        <w:tc>
          <w:tcPr>
            <w:tcW w:w="4962" w:type="dxa"/>
            <w:gridSpan w:val="2"/>
            <w:shd w:val="clear" w:color="auto" w:fill="E6E6E6"/>
          </w:tcPr>
          <w:p w:rsidR="00495693" w:rsidRPr="00D251B1" w:rsidRDefault="0089033C" w:rsidP="00D60709">
            <w:pPr>
              <w:spacing w:before="120"/>
              <w:rPr>
                <w:b/>
              </w:rPr>
            </w:pPr>
            <w:bookmarkStart w:id="1438" w:name="OLE_LINK12"/>
            <w:bookmarkStart w:id="1439" w:name="OLE_LINK21"/>
            <w:r w:rsidRPr="00D251B1">
              <w:rPr>
                <w:b/>
              </w:rPr>
              <w:t>K</w:t>
            </w:r>
            <w:r w:rsidR="00495693" w:rsidRPr="00D251B1">
              <w:rPr>
                <w:b/>
              </w:rPr>
              <w:t xml:space="preserve">oodisto: </w:t>
            </w:r>
            <w:r w:rsidR="00DB5513" w:rsidRPr="00D251B1">
              <w:rPr>
                <w:b/>
              </w:rPr>
              <w:t>1.2.246.537.5.40155.2008</w:t>
            </w:r>
          </w:p>
          <w:p w:rsidR="00195F06" w:rsidRPr="00D251B1" w:rsidRDefault="00195F06" w:rsidP="00D60709">
            <w:pPr>
              <w:spacing w:before="120"/>
              <w:rPr>
                <w:b/>
              </w:rPr>
            </w:pPr>
            <w:r w:rsidRPr="00D251B1">
              <w:rPr>
                <w:b/>
              </w:rPr>
              <w:t>muutoslaji</w:t>
            </w:r>
          </w:p>
        </w:tc>
      </w:tr>
      <w:tr w:rsidR="00495693" w:rsidRPr="00D251B1" w:rsidTr="00D60709">
        <w:tc>
          <w:tcPr>
            <w:tcW w:w="1134" w:type="dxa"/>
          </w:tcPr>
          <w:p w:rsidR="00495693" w:rsidRPr="00D251B1" w:rsidRDefault="00495693" w:rsidP="00D60709">
            <w:pPr>
              <w:spacing w:before="120"/>
            </w:pPr>
            <w:r w:rsidRPr="00D251B1">
              <w:t>A</w:t>
            </w:r>
          </w:p>
        </w:tc>
        <w:tc>
          <w:tcPr>
            <w:tcW w:w="3828" w:type="dxa"/>
          </w:tcPr>
          <w:p w:rsidR="00495693" w:rsidRPr="00D251B1" w:rsidRDefault="00495693" w:rsidP="00D60709">
            <w:pPr>
              <w:spacing w:before="120"/>
            </w:pPr>
            <w:r w:rsidRPr="00D251B1">
              <w:t>lisäys</w:t>
            </w:r>
          </w:p>
        </w:tc>
      </w:tr>
      <w:tr w:rsidR="00495693" w:rsidRPr="00D251B1" w:rsidTr="00D60709">
        <w:tc>
          <w:tcPr>
            <w:tcW w:w="1134" w:type="dxa"/>
          </w:tcPr>
          <w:p w:rsidR="00495693" w:rsidRPr="00D251B1" w:rsidRDefault="00495693" w:rsidP="00D60709">
            <w:pPr>
              <w:spacing w:before="120"/>
            </w:pPr>
            <w:r w:rsidRPr="00D251B1">
              <w:t>D</w:t>
            </w:r>
          </w:p>
        </w:tc>
        <w:tc>
          <w:tcPr>
            <w:tcW w:w="3828" w:type="dxa"/>
          </w:tcPr>
          <w:p w:rsidR="00495693" w:rsidRPr="00D251B1" w:rsidRDefault="00495693" w:rsidP="00D60709">
            <w:pPr>
              <w:spacing w:before="120"/>
            </w:pPr>
            <w:r w:rsidRPr="00D251B1">
              <w:t>poisto</w:t>
            </w:r>
          </w:p>
        </w:tc>
      </w:tr>
      <w:tr w:rsidR="00495693" w:rsidRPr="00D251B1" w:rsidTr="00D60709">
        <w:tc>
          <w:tcPr>
            <w:tcW w:w="1134" w:type="dxa"/>
          </w:tcPr>
          <w:p w:rsidR="00495693" w:rsidRPr="00D251B1" w:rsidRDefault="00495693" w:rsidP="00D60709">
            <w:pPr>
              <w:spacing w:before="120"/>
            </w:pPr>
            <w:r w:rsidRPr="00D251B1">
              <w:t>U</w:t>
            </w:r>
          </w:p>
        </w:tc>
        <w:tc>
          <w:tcPr>
            <w:tcW w:w="3828" w:type="dxa"/>
          </w:tcPr>
          <w:p w:rsidR="00495693" w:rsidRPr="00D251B1" w:rsidRDefault="00495693" w:rsidP="00D60709">
            <w:pPr>
              <w:spacing w:before="120"/>
            </w:pPr>
            <w:r w:rsidRPr="00D251B1">
              <w:t>päivitys</w:t>
            </w:r>
          </w:p>
        </w:tc>
      </w:tr>
    </w:tbl>
    <w:bookmarkEnd w:id="1438"/>
    <w:bookmarkEnd w:id="1439"/>
    <w:p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BF4DD3" w:rsidRPr="00D251B1" w:rsidRDefault="00BF4DD3" w:rsidP="00741A70"/>
    <w:p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rsidR="004E6C5E" w:rsidRPr="00874FAD" w:rsidRDefault="004E6C5E" w:rsidP="004E6C5E">
      <w:pPr>
        <w:autoSpaceDE w:val="0"/>
        <w:autoSpaceDN w:val="0"/>
        <w:adjustRightInd w:val="0"/>
        <w:rPr>
          <w:rFonts w:ascii="Courier New" w:hAnsi="Courier New" w:cs="Courier New"/>
          <w:color w:val="0000FF"/>
          <w:sz w:val="18"/>
          <w:lang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hl7fi:auditTrail</w:t>
      </w:r>
      <w:r w:rsidRPr="00874FAD">
        <w:rPr>
          <w:rFonts w:ascii="Courier New" w:hAnsi="Courier New" w:cs="Courier New"/>
          <w:color w:val="0000FF"/>
          <w:sz w:val="18"/>
          <w:lang w:eastAsia="fi-FI"/>
        </w:rPr>
        <w:t>&gt;</w:t>
      </w:r>
    </w:p>
    <w:p w:rsidR="0032676C" w:rsidRPr="00D251B1" w:rsidRDefault="0032676C" w:rsidP="0032676C">
      <w:pPr>
        <w:pStyle w:val="Otsikko3"/>
      </w:pPr>
      <w:bookmarkStart w:id="1440" w:name="_Toc314136925"/>
      <w:bookmarkStart w:id="1441" w:name="_Toc314137681"/>
      <w:bookmarkStart w:id="1442" w:name="_Toc314138202"/>
      <w:bookmarkStart w:id="1443" w:name="_Toc314138725"/>
      <w:bookmarkStart w:id="1444" w:name="_Toc114565195"/>
      <w:bookmarkEnd w:id="1440"/>
      <w:bookmarkEnd w:id="1441"/>
      <w:bookmarkEnd w:id="1442"/>
      <w:bookmarkEnd w:id="1443"/>
      <w:r w:rsidRPr="00D251B1">
        <w:t>hl7fi:serviceChainLink - asiakirjan linkit palvelu</w:t>
      </w:r>
      <w:r w:rsidR="00E132B6" w:rsidRPr="00D251B1">
        <w:t>kokonaisuuksiin</w:t>
      </w:r>
      <w:bookmarkEnd w:id="1444"/>
    </w:p>
    <w:p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rsidR="00F47553" w:rsidRDefault="00F47553" w:rsidP="006D1891"/>
    <w:p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rsidR="00EE70E4" w:rsidRPr="00507118" w:rsidRDefault="00EE70E4" w:rsidP="006D1891">
      <w:pPr>
        <w:rPr>
          <w:szCs w:val="24"/>
          <w:lang w:eastAsia="fi-FI"/>
        </w:rPr>
      </w:pPr>
    </w:p>
    <w:p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rsidR="008F742C" w:rsidRDefault="008F742C" w:rsidP="006D1891">
      <w:pPr>
        <w:rPr>
          <w:color w:val="800000"/>
          <w:sz w:val="20"/>
          <w:lang w:eastAsia="fi-FI"/>
        </w:rPr>
      </w:pPr>
    </w:p>
    <w:p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rsidR="0032676C" w:rsidRPr="00D251B1" w:rsidRDefault="00367440" w:rsidP="00367440">
      <w:pPr>
        <w:pStyle w:val="Otsikko3"/>
      </w:pPr>
      <w:r w:rsidRPr="00D251B1">
        <w:t xml:space="preserve"> </w:t>
      </w:r>
      <w:bookmarkStart w:id="1445" w:name="_Toc114565196"/>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1445"/>
    </w:p>
    <w:p w:rsidR="00E022C3" w:rsidRPr="00D251B1" w:rsidRDefault="00E022C3" w:rsidP="001B11A0">
      <w:pPr>
        <w:pStyle w:val="Otsikko3"/>
      </w:pPr>
      <w:bookmarkStart w:id="1446" w:name="_Toc114565197"/>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1446"/>
    </w:p>
    <w:p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rsidR="006D1891" w:rsidRPr="00D251B1" w:rsidRDefault="006D1891" w:rsidP="006D1891">
      <w:r w:rsidRPr="00D251B1">
        <w:t xml:space="preserve">  </w:t>
      </w:r>
    </w:p>
    <w:p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rsidR="008067A9" w:rsidRPr="00D251B1" w:rsidRDefault="00C469E9" w:rsidP="008067A9">
      <w:pPr>
        <w:pStyle w:val="Otsikko3"/>
      </w:pPr>
      <w:bookmarkStart w:id="1447" w:name="_Toc314136929"/>
      <w:bookmarkStart w:id="1448" w:name="_Toc314137685"/>
      <w:bookmarkStart w:id="1449" w:name="_Toc314138206"/>
      <w:bookmarkStart w:id="1450" w:name="_Toc314138729"/>
      <w:bookmarkStart w:id="1451" w:name="_Toc314136930"/>
      <w:bookmarkStart w:id="1452" w:name="_Toc314137686"/>
      <w:bookmarkStart w:id="1453" w:name="_Toc314138207"/>
      <w:bookmarkStart w:id="1454" w:name="_Toc314138730"/>
      <w:bookmarkStart w:id="1455" w:name="_Toc314136931"/>
      <w:bookmarkStart w:id="1456" w:name="_Toc314137687"/>
      <w:bookmarkStart w:id="1457" w:name="_Toc314138208"/>
      <w:bookmarkStart w:id="1458" w:name="_Toc314138731"/>
      <w:bookmarkEnd w:id="1447"/>
      <w:bookmarkEnd w:id="1448"/>
      <w:bookmarkEnd w:id="1449"/>
      <w:bookmarkEnd w:id="1450"/>
      <w:bookmarkEnd w:id="1451"/>
      <w:bookmarkEnd w:id="1452"/>
      <w:bookmarkEnd w:id="1453"/>
      <w:bookmarkEnd w:id="1454"/>
      <w:bookmarkEnd w:id="1455"/>
      <w:bookmarkEnd w:id="1456"/>
      <w:bookmarkEnd w:id="1457"/>
      <w:bookmarkEnd w:id="1458"/>
      <w:r w:rsidRPr="009F448C">
        <w:rPr>
          <w:lang w:val="en-GB"/>
        </w:rPr>
        <w:t xml:space="preserve"> </w:t>
      </w:r>
      <w:bookmarkStart w:id="1459" w:name="_Toc114565198"/>
      <w:r w:rsidR="008067A9" w:rsidRPr="00CF0835">
        <w:t>hl7fi:signatureCollection - Allekirjoitukset</w:t>
      </w:r>
      <w:bookmarkEnd w:id="1459"/>
    </w:p>
    <w:p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rsidR="00B63346" w:rsidRDefault="00B63346" w:rsidP="008067A9"/>
    <w:p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rsidR="00303482" w:rsidRDefault="00303482" w:rsidP="00303482"/>
    <w:p w:rsidR="008067A9" w:rsidRPr="00D251B1" w:rsidRDefault="008067A9" w:rsidP="008067A9"/>
    <w:p w:rsidR="008067A9" w:rsidRPr="00D251B1" w:rsidRDefault="00BF273A" w:rsidP="008067A9">
      <w:pPr>
        <w:ind w:left="284"/>
      </w:pPr>
      <w:r w:rsidRPr="00667DF3">
        <w:rPr>
          <w:noProof/>
          <w:lang w:eastAsia="fi-FI"/>
        </w:rPr>
        <w:drawing>
          <wp:inline distT="0" distB="0" distL="0" distR="0">
            <wp:extent cx="4684395" cy="1527175"/>
            <wp:effectExtent l="0" t="0" r="0" b="0"/>
            <wp:docPr id="1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rsidR="00E51BA8" w:rsidRDefault="00E51BA8" w:rsidP="008067A9"/>
    <w:p w:rsidR="00E51BA8" w:rsidRDefault="00E51BA8" w:rsidP="00E51BA8">
      <w:r>
        <w:t>Tarkemmat sähköiseen allekirjoitukseen ja moniallekirjoitukseen liittyvät määrittelyt ja esimerkit löytyvät seuraav</w:t>
      </w:r>
      <w:r w:rsidR="00797D07">
        <w:t>a</w:t>
      </w:r>
      <w:r>
        <w:t xml:space="preserve">sta dokumentista: </w:t>
      </w:r>
    </w:p>
    <w:p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rsidR="00E51BA8" w:rsidRDefault="00E51BA8" w:rsidP="00E51BA8"/>
    <w:p w:rsidR="00E51BA8" w:rsidRPr="00A939B0" w:rsidRDefault="00E51BA8" w:rsidP="00E51BA8">
      <w:r>
        <w:t>Allekirjoituksissa käytettävät varmenteet on määritelty Väestörekisterikeskuksen dokumenteissa (www.fineid.fi).</w:t>
      </w:r>
    </w:p>
    <w:p w:rsidR="005D4D39" w:rsidRPr="00D251B1" w:rsidRDefault="005D4D39" w:rsidP="005D4D39">
      <w:pPr>
        <w:pStyle w:val="Otsikko3"/>
      </w:pPr>
      <w:bookmarkStart w:id="1460" w:name="_Toc314136933"/>
      <w:bookmarkStart w:id="1461" w:name="_Toc314137689"/>
      <w:bookmarkStart w:id="1462" w:name="_Toc314138210"/>
      <w:bookmarkStart w:id="1463" w:name="_Toc314138733"/>
      <w:bookmarkStart w:id="1464" w:name="_Toc314136934"/>
      <w:bookmarkStart w:id="1465" w:name="_Toc314137690"/>
      <w:bookmarkStart w:id="1466" w:name="_Toc314138211"/>
      <w:bookmarkStart w:id="1467" w:name="_Toc314138734"/>
      <w:bookmarkStart w:id="1468" w:name="_Toc314136935"/>
      <w:bookmarkStart w:id="1469" w:name="_Toc314137691"/>
      <w:bookmarkStart w:id="1470" w:name="_Toc314138212"/>
      <w:bookmarkStart w:id="1471" w:name="_Toc314138735"/>
      <w:bookmarkStart w:id="1472" w:name="_Toc314136936"/>
      <w:bookmarkStart w:id="1473" w:name="_Toc314137692"/>
      <w:bookmarkStart w:id="1474" w:name="_Toc314138213"/>
      <w:bookmarkStart w:id="1475" w:name="_Toc314138736"/>
      <w:bookmarkStart w:id="1476" w:name="_Toc314136937"/>
      <w:bookmarkStart w:id="1477" w:name="_Toc314137693"/>
      <w:bookmarkStart w:id="1478" w:name="_Toc314138214"/>
      <w:bookmarkStart w:id="1479" w:name="_Toc314138737"/>
      <w:bookmarkStart w:id="1480" w:name="_Toc314136938"/>
      <w:bookmarkStart w:id="1481" w:name="_Toc314137694"/>
      <w:bookmarkStart w:id="1482" w:name="_Toc314138215"/>
      <w:bookmarkStart w:id="1483" w:name="_Toc314138738"/>
      <w:bookmarkStart w:id="1484" w:name="_Toc314136939"/>
      <w:bookmarkStart w:id="1485" w:name="_Toc314137695"/>
      <w:bookmarkStart w:id="1486" w:name="_Toc314138216"/>
      <w:bookmarkStart w:id="1487" w:name="_Toc314138739"/>
      <w:bookmarkStart w:id="1488" w:name="_Toc314136940"/>
      <w:bookmarkStart w:id="1489" w:name="_Toc314137696"/>
      <w:bookmarkStart w:id="1490" w:name="_Toc314138217"/>
      <w:bookmarkStart w:id="1491" w:name="_Toc314138740"/>
      <w:bookmarkStart w:id="1492" w:name="_Toc314136941"/>
      <w:bookmarkStart w:id="1493" w:name="_Toc314137697"/>
      <w:bookmarkStart w:id="1494" w:name="_Toc314138218"/>
      <w:bookmarkStart w:id="1495" w:name="_Toc314138741"/>
      <w:bookmarkStart w:id="1496" w:name="_Toc314136942"/>
      <w:bookmarkStart w:id="1497" w:name="_Toc314137698"/>
      <w:bookmarkStart w:id="1498" w:name="_Toc314138219"/>
      <w:bookmarkStart w:id="1499" w:name="_Toc314138742"/>
      <w:bookmarkStart w:id="1500" w:name="_Toc314136943"/>
      <w:bookmarkStart w:id="1501" w:name="_Toc314137699"/>
      <w:bookmarkStart w:id="1502" w:name="_Toc314138220"/>
      <w:bookmarkStart w:id="1503" w:name="_Toc314138743"/>
      <w:bookmarkStart w:id="1504" w:name="_Toc314136944"/>
      <w:bookmarkStart w:id="1505" w:name="_Toc314137700"/>
      <w:bookmarkStart w:id="1506" w:name="_Toc314138221"/>
      <w:bookmarkStart w:id="1507" w:name="_Toc314138744"/>
      <w:bookmarkStart w:id="1508" w:name="_Toc314136945"/>
      <w:bookmarkStart w:id="1509" w:name="_Toc314137701"/>
      <w:bookmarkStart w:id="1510" w:name="_Toc314138222"/>
      <w:bookmarkStart w:id="1511" w:name="_Toc314138745"/>
      <w:bookmarkStart w:id="1512" w:name="_Toc314136946"/>
      <w:bookmarkStart w:id="1513" w:name="_Toc314137702"/>
      <w:bookmarkStart w:id="1514" w:name="_Toc314138223"/>
      <w:bookmarkStart w:id="1515" w:name="_Toc314138746"/>
      <w:bookmarkStart w:id="1516" w:name="_Toc314136947"/>
      <w:bookmarkStart w:id="1517" w:name="_Toc314137703"/>
      <w:bookmarkStart w:id="1518" w:name="_Toc314138224"/>
      <w:bookmarkStart w:id="1519" w:name="_Toc314138747"/>
      <w:bookmarkStart w:id="1520" w:name="_Toc314136948"/>
      <w:bookmarkStart w:id="1521" w:name="_Toc314137704"/>
      <w:bookmarkStart w:id="1522" w:name="_Toc314138225"/>
      <w:bookmarkStart w:id="1523" w:name="_Toc314138748"/>
      <w:bookmarkStart w:id="1524" w:name="_Toc314136949"/>
      <w:bookmarkStart w:id="1525" w:name="_Toc314137705"/>
      <w:bookmarkStart w:id="1526" w:name="_Toc314138226"/>
      <w:bookmarkStart w:id="1527" w:name="_Toc314138749"/>
      <w:bookmarkStart w:id="1528" w:name="_Toc314136950"/>
      <w:bookmarkStart w:id="1529" w:name="_Toc314137706"/>
      <w:bookmarkStart w:id="1530" w:name="_Toc314138227"/>
      <w:bookmarkStart w:id="1531" w:name="_Toc314138750"/>
      <w:bookmarkStart w:id="1532" w:name="_Toc314136951"/>
      <w:bookmarkStart w:id="1533" w:name="_Toc314137707"/>
      <w:bookmarkStart w:id="1534" w:name="_Toc314138228"/>
      <w:bookmarkStart w:id="1535" w:name="_Toc314138751"/>
      <w:bookmarkStart w:id="1536" w:name="_Toc314136952"/>
      <w:bookmarkStart w:id="1537" w:name="_Toc314137708"/>
      <w:bookmarkStart w:id="1538" w:name="_Toc314138229"/>
      <w:bookmarkStart w:id="1539" w:name="_Toc314138752"/>
      <w:bookmarkStart w:id="1540" w:name="_Toc314136953"/>
      <w:bookmarkStart w:id="1541" w:name="_Toc314137709"/>
      <w:bookmarkStart w:id="1542" w:name="_Toc314138230"/>
      <w:bookmarkStart w:id="1543" w:name="_Toc314138753"/>
      <w:bookmarkStart w:id="1544" w:name="_Toc314136954"/>
      <w:bookmarkStart w:id="1545" w:name="_Toc314137710"/>
      <w:bookmarkStart w:id="1546" w:name="_Toc314138231"/>
      <w:bookmarkStart w:id="1547" w:name="_Toc314138754"/>
      <w:bookmarkStart w:id="1548" w:name="_Toc314136955"/>
      <w:bookmarkStart w:id="1549" w:name="_Toc314137711"/>
      <w:bookmarkStart w:id="1550" w:name="_Toc314138232"/>
      <w:bookmarkStart w:id="1551" w:name="_Toc314138755"/>
      <w:bookmarkStart w:id="1552" w:name="_Toc314136956"/>
      <w:bookmarkStart w:id="1553" w:name="_Toc314137712"/>
      <w:bookmarkStart w:id="1554" w:name="_Toc314138233"/>
      <w:bookmarkStart w:id="1555" w:name="_Toc314138756"/>
      <w:bookmarkStart w:id="1556" w:name="_Toc314136957"/>
      <w:bookmarkStart w:id="1557" w:name="_Toc314137713"/>
      <w:bookmarkStart w:id="1558" w:name="_Toc314138234"/>
      <w:bookmarkStart w:id="1559" w:name="_Toc314138757"/>
      <w:bookmarkStart w:id="1560" w:name="_Toc314136958"/>
      <w:bookmarkStart w:id="1561" w:name="_Toc314137714"/>
      <w:bookmarkStart w:id="1562" w:name="_Toc314138235"/>
      <w:bookmarkStart w:id="1563" w:name="_Toc314138758"/>
      <w:bookmarkStart w:id="1564" w:name="_Toc314136959"/>
      <w:bookmarkStart w:id="1565" w:name="_Toc314137715"/>
      <w:bookmarkStart w:id="1566" w:name="_Toc314138236"/>
      <w:bookmarkStart w:id="1567" w:name="_Toc314138759"/>
      <w:bookmarkStart w:id="1568" w:name="_Toc314136960"/>
      <w:bookmarkStart w:id="1569" w:name="_Toc314137716"/>
      <w:bookmarkStart w:id="1570" w:name="_Toc314138237"/>
      <w:bookmarkStart w:id="1571" w:name="_Toc314138760"/>
      <w:bookmarkStart w:id="1572" w:name="_Toc314136961"/>
      <w:bookmarkStart w:id="1573" w:name="_Toc314137717"/>
      <w:bookmarkStart w:id="1574" w:name="_Toc314138238"/>
      <w:bookmarkStart w:id="1575" w:name="_Toc314138761"/>
      <w:bookmarkStart w:id="1576" w:name="_Toc314136962"/>
      <w:bookmarkStart w:id="1577" w:name="_Toc314137718"/>
      <w:bookmarkStart w:id="1578" w:name="_Toc314138239"/>
      <w:bookmarkStart w:id="1579" w:name="_Toc314138762"/>
      <w:bookmarkStart w:id="1580" w:name="_Toc314136963"/>
      <w:bookmarkStart w:id="1581" w:name="_Toc314137719"/>
      <w:bookmarkStart w:id="1582" w:name="_Toc314138240"/>
      <w:bookmarkStart w:id="1583" w:name="_Toc314138763"/>
      <w:bookmarkStart w:id="1584" w:name="_Toc314136964"/>
      <w:bookmarkStart w:id="1585" w:name="_Toc314137720"/>
      <w:bookmarkStart w:id="1586" w:name="_Toc314138241"/>
      <w:bookmarkStart w:id="1587" w:name="_Toc314138764"/>
      <w:bookmarkStart w:id="1588" w:name="_Toc314136965"/>
      <w:bookmarkStart w:id="1589" w:name="_Toc314137721"/>
      <w:bookmarkStart w:id="1590" w:name="_Toc314138242"/>
      <w:bookmarkStart w:id="1591" w:name="_Toc314138765"/>
      <w:bookmarkStart w:id="1592" w:name="_Toc314136966"/>
      <w:bookmarkStart w:id="1593" w:name="_Toc314137722"/>
      <w:bookmarkStart w:id="1594" w:name="_Toc314138243"/>
      <w:bookmarkStart w:id="1595" w:name="_Toc314138766"/>
      <w:bookmarkStart w:id="1596" w:name="_Toc314136967"/>
      <w:bookmarkStart w:id="1597" w:name="_Toc314137723"/>
      <w:bookmarkStart w:id="1598" w:name="_Toc314138244"/>
      <w:bookmarkStart w:id="1599" w:name="_Toc314138767"/>
      <w:bookmarkStart w:id="1600" w:name="_Toc314136968"/>
      <w:bookmarkStart w:id="1601" w:name="_Toc314137724"/>
      <w:bookmarkStart w:id="1602" w:name="_Toc314138245"/>
      <w:bookmarkStart w:id="1603" w:name="_Toc314138768"/>
      <w:bookmarkStart w:id="1604" w:name="_Toc314136969"/>
      <w:bookmarkStart w:id="1605" w:name="_Toc314137725"/>
      <w:bookmarkStart w:id="1606" w:name="_Toc314138246"/>
      <w:bookmarkStart w:id="1607" w:name="_Toc314138769"/>
      <w:bookmarkStart w:id="1608" w:name="_Toc314136970"/>
      <w:bookmarkStart w:id="1609" w:name="_Toc314137726"/>
      <w:bookmarkStart w:id="1610" w:name="_Toc314138247"/>
      <w:bookmarkStart w:id="1611" w:name="_Toc314138770"/>
      <w:bookmarkStart w:id="1612" w:name="_Toc314136971"/>
      <w:bookmarkStart w:id="1613" w:name="_Toc314137727"/>
      <w:bookmarkStart w:id="1614" w:name="_Toc314138248"/>
      <w:bookmarkStart w:id="1615" w:name="_Toc314138771"/>
      <w:bookmarkStart w:id="1616" w:name="_Toc314136972"/>
      <w:bookmarkStart w:id="1617" w:name="_Toc314137728"/>
      <w:bookmarkStart w:id="1618" w:name="_Toc314138249"/>
      <w:bookmarkStart w:id="1619" w:name="_Toc314138772"/>
      <w:bookmarkStart w:id="1620" w:name="_Toc314136992"/>
      <w:bookmarkStart w:id="1621" w:name="_Toc314137748"/>
      <w:bookmarkStart w:id="1622" w:name="_Toc314138269"/>
      <w:bookmarkStart w:id="1623" w:name="_Toc314138792"/>
      <w:bookmarkStart w:id="1624" w:name="_Toc314136993"/>
      <w:bookmarkStart w:id="1625" w:name="_Toc314137749"/>
      <w:bookmarkStart w:id="1626" w:name="_Toc314138270"/>
      <w:bookmarkStart w:id="1627" w:name="_Toc314138793"/>
      <w:bookmarkStart w:id="1628" w:name="_Toc314136994"/>
      <w:bookmarkStart w:id="1629" w:name="_Toc314137750"/>
      <w:bookmarkStart w:id="1630" w:name="_Toc314138271"/>
      <w:bookmarkStart w:id="1631" w:name="_Toc314138794"/>
      <w:bookmarkStart w:id="1632" w:name="_Toc314136995"/>
      <w:bookmarkStart w:id="1633" w:name="_Toc314137751"/>
      <w:bookmarkStart w:id="1634" w:name="_Toc314138272"/>
      <w:bookmarkStart w:id="1635" w:name="_Toc314138795"/>
      <w:bookmarkStart w:id="1636" w:name="_Toc314136996"/>
      <w:bookmarkStart w:id="1637" w:name="_Toc314137752"/>
      <w:bookmarkStart w:id="1638" w:name="_Toc314138273"/>
      <w:bookmarkStart w:id="1639" w:name="_Toc314138796"/>
      <w:bookmarkStart w:id="1640" w:name="_Toc314136997"/>
      <w:bookmarkStart w:id="1641" w:name="_Toc314137753"/>
      <w:bookmarkStart w:id="1642" w:name="_Toc314138274"/>
      <w:bookmarkStart w:id="1643" w:name="_Toc314138797"/>
      <w:bookmarkStart w:id="1644" w:name="_Toc314136998"/>
      <w:bookmarkStart w:id="1645" w:name="_Toc314137754"/>
      <w:bookmarkStart w:id="1646" w:name="_Toc314138275"/>
      <w:bookmarkStart w:id="1647" w:name="_Toc314138798"/>
      <w:bookmarkStart w:id="1648" w:name="_Toc314136999"/>
      <w:bookmarkStart w:id="1649" w:name="_Toc314137755"/>
      <w:bookmarkStart w:id="1650" w:name="_Toc314138276"/>
      <w:bookmarkStart w:id="1651" w:name="_Toc314138799"/>
      <w:bookmarkStart w:id="1652" w:name="_Toc314137000"/>
      <w:bookmarkStart w:id="1653" w:name="_Toc314137756"/>
      <w:bookmarkStart w:id="1654" w:name="_Toc314138277"/>
      <w:bookmarkStart w:id="1655" w:name="_Toc314138800"/>
      <w:bookmarkStart w:id="1656" w:name="_Toc314137001"/>
      <w:bookmarkStart w:id="1657" w:name="_Toc314137757"/>
      <w:bookmarkStart w:id="1658" w:name="_Toc314138278"/>
      <w:bookmarkStart w:id="1659" w:name="_Toc314138801"/>
      <w:bookmarkStart w:id="1660" w:name="_Toc314137002"/>
      <w:bookmarkStart w:id="1661" w:name="_Toc314137758"/>
      <w:bookmarkStart w:id="1662" w:name="_Toc314138279"/>
      <w:bookmarkStart w:id="1663" w:name="_Toc314138802"/>
      <w:bookmarkStart w:id="1664" w:name="_Toc314137003"/>
      <w:bookmarkStart w:id="1665" w:name="_Toc314137759"/>
      <w:bookmarkStart w:id="1666" w:name="_Toc314138280"/>
      <w:bookmarkStart w:id="1667" w:name="_Toc314138803"/>
      <w:bookmarkStart w:id="1668" w:name="_Toc314137004"/>
      <w:bookmarkStart w:id="1669" w:name="_Toc314137760"/>
      <w:bookmarkStart w:id="1670" w:name="_Toc314138281"/>
      <w:bookmarkStart w:id="1671" w:name="_Toc314138804"/>
      <w:bookmarkStart w:id="1672" w:name="_Toc314137005"/>
      <w:bookmarkStart w:id="1673" w:name="_Toc314137761"/>
      <w:bookmarkStart w:id="1674" w:name="_Toc314138282"/>
      <w:bookmarkStart w:id="1675" w:name="_Toc314138805"/>
      <w:bookmarkStart w:id="1676" w:name="_Toc314137006"/>
      <w:bookmarkStart w:id="1677" w:name="_Toc314137762"/>
      <w:bookmarkStart w:id="1678" w:name="_Toc314138283"/>
      <w:bookmarkStart w:id="1679" w:name="_Toc314138806"/>
      <w:bookmarkStart w:id="1680" w:name="_Toc314137007"/>
      <w:bookmarkStart w:id="1681" w:name="_Toc314137763"/>
      <w:bookmarkStart w:id="1682" w:name="_Toc314138284"/>
      <w:bookmarkStart w:id="1683" w:name="_Toc314138807"/>
      <w:bookmarkStart w:id="1684" w:name="_Toc314137008"/>
      <w:bookmarkStart w:id="1685" w:name="_Toc314137764"/>
      <w:bookmarkStart w:id="1686" w:name="_Toc314138285"/>
      <w:bookmarkStart w:id="1687" w:name="_Toc314138808"/>
      <w:bookmarkStart w:id="1688" w:name="_Toc314137009"/>
      <w:bookmarkStart w:id="1689" w:name="_Toc314137765"/>
      <w:bookmarkStart w:id="1690" w:name="_Toc314138286"/>
      <w:bookmarkStart w:id="1691" w:name="_Toc314138809"/>
      <w:bookmarkStart w:id="1692" w:name="_Toc314137010"/>
      <w:bookmarkStart w:id="1693" w:name="_Toc314137766"/>
      <w:bookmarkStart w:id="1694" w:name="_Toc314138287"/>
      <w:bookmarkStart w:id="1695" w:name="_Toc314138810"/>
      <w:bookmarkStart w:id="1696" w:name="_Toc314137011"/>
      <w:bookmarkStart w:id="1697" w:name="_Toc314137767"/>
      <w:bookmarkStart w:id="1698" w:name="_Toc314138288"/>
      <w:bookmarkStart w:id="1699" w:name="_Toc314138811"/>
      <w:bookmarkStart w:id="1700" w:name="_Toc314137012"/>
      <w:bookmarkStart w:id="1701" w:name="_Toc314137768"/>
      <w:bookmarkStart w:id="1702" w:name="_Toc314138289"/>
      <w:bookmarkStart w:id="1703" w:name="_Toc314138812"/>
      <w:bookmarkStart w:id="1704" w:name="_Toc314137013"/>
      <w:bookmarkStart w:id="1705" w:name="_Toc314137769"/>
      <w:bookmarkStart w:id="1706" w:name="_Toc314138290"/>
      <w:bookmarkStart w:id="1707" w:name="_Toc314138813"/>
      <w:bookmarkStart w:id="1708" w:name="_Toc314137014"/>
      <w:bookmarkStart w:id="1709" w:name="_Toc314137770"/>
      <w:bookmarkStart w:id="1710" w:name="_Toc314138291"/>
      <w:bookmarkStart w:id="1711" w:name="_Toc314138814"/>
      <w:bookmarkStart w:id="1712" w:name="_Toc314137015"/>
      <w:bookmarkStart w:id="1713" w:name="_Toc314137771"/>
      <w:bookmarkStart w:id="1714" w:name="_Toc314138292"/>
      <w:bookmarkStart w:id="1715" w:name="_Toc314138815"/>
      <w:bookmarkStart w:id="1716" w:name="_Toc314137016"/>
      <w:bookmarkStart w:id="1717" w:name="_Toc314137772"/>
      <w:bookmarkStart w:id="1718" w:name="_Toc314138293"/>
      <w:bookmarkStart w:id="1719" w:name="_Toc314138816"/>
      <w:bookmarkStart w:id="1720" w:name="_Toc314137017"/>
      <w:bookmarkStart w:id="1721" w:name="_Toc314137773"/>
      <w:bookmarkStart w:id="1722" w:name="_Toc314138294"/>
      <w:bookmarkStart w:id="1723" w:name="_Toc314138817"/>
      <w:bookmarkStart w:id="1724" w:name="_Toc314137018"/>
      <w:bookmarkStart w:id="1725" w:name="_Toc314137774"/>
      <w:bookmarkStart w:id="1726" w:name="_Toc314138295"/>
      <w:bookmarkStart w:id="1727" w:name="_Toc314138818"/>
      <w:bookmarkStart w:id="1728" w:name="_Toc314137019"/>
      <w:bookmarkStart w:id="1729" w:name="_Toc314137775"/>
      <w:bookmarkStart w:id="1730" w:name="_Toc314138296"/>
      <w:bookmarkStart w:id="1731" w:name="_Toc314138819"/>
      <w:bookmarkStart w:id="1732" w:name="_Toc314137020"/>
      <w:bookmarkStart w:id="1733" w:name="_Toc314137776"/>
      <w:bookmarkStart w:id="1734" w:name="_Toc314138297"/>
      <w:bookmarkStart w:id="1735" w:name="_Toc314138820"/>
      <w:bookmarkStart w:id="1736" w:name="_Toc314137021"/>
      <w:bookmarkStart w:id="1737" w:name="_Toc314137777"/>
      <w:bookmarkStart w:id="1738" w:name="_Toc314138298"/>
      <w:bookmarkStart w:id="1739" w:name="_Toc314138821"/>
      <w:bookmarkStart w:id="1740" w:name="_Toc314137022"/>
      <w:bookmarkStart w:id="1741" w:name="_Toc314137778"/>
      <w:bookmarkStart w:id="1742" w:name="_Toc314138299"/>
      <w:bookmarkStart w:id="1743" w:name="_Toc314138822"/>
      <w:bookmarkStart w:id="1744" w:name="_Toc314137023"/>
      <w:bookmarkStart w:id="1745" w:name="_Toc314137779"/>
      <w:bookmarkStart w:id="1746" w:name="_Toc314138300"/>
      <w:bookmarkStart w:id="1747" w:name="_Toc314138823"/>
      <w:bookmarkStart w:id="1748" w:name="_Toc314137024"/>
      <w:bookmarkStart w:id="1749" w:name="_Toc314137780"/>
      <w:bookmarkStart w:id="1750" w:name="_Toc314138301"/>
      <w:bookmarkStart w:id="1751" w:name="_Toc314138824"/>
      <w:bookmarkStart w:id="1752" w:name="_Toc314137025"/>
      <w:bookmarkStart w:id="1753" w:name="_Toc314137781"/>
      <w:bookmarkStart w:id="1754" w:name="_Toc314138302"/>
      <w:bookmarkStart w:id="1755" w:name="_Toc314138825"/>
      <w:bookmarkStart w:id="1756" w:name="_Toc314137026"/>
      <w:bookmarkStart w:id="1757" w:name="_Toc314137782"/>
      <w:bookmarkStart w:id="1758" w:name="_Toc314138303"/>
      <w:bookmarkStart w:id="1759" w:name="_Toc314138826"/>
      <w:bookmarkStart w:id="1760" w:name="_Toc314137027"/>
      <w:bookmarkStart w:id="1761" w:name="_Toc314137783"/>
      <w:bookmarkStart w:id="1762" w:name="_Toc314138304"/>
      <w:bookmarkStart w:id="1763" w:name="_Toc314138827"/>
      <w:bookmarkStart w:id="1764" w:name="_Toc314137028"/>
      <w:bookmarkStart w:id="1765" w:name="_Toc314137784"/>
      <w:bookmarkStart w:id="1766" w:name="_Toc314138305"/>
      <w:bookmarkStart w:id="1767" w:name="_Toc314138828"/>
      <w:bookmarkStart w:id="1768" w:name="_Toc314137029"/>
      <w:bookmarkStart w:id="1769" w:name="_Toc314137785"/>
      <w:bookmarkStart w:id="1770" w:name="_Toc314138306"/>
      <w:bookmarkStart w:id="1771" w:name="_Toc314138829"/>
      <w:bookmarkStart w:id="1772" w:name="_Toc314137030"/>
      <w:bookmarkStart w:id="1773" w:name="_Toc314137786"/>
      <w:bookmarkStart w:id="1774" w:name="_Toc314138307"/>
      <w:bookmarkStart w:id="1775" w:name="_Toc314138830"/>
      <w:bookmarkStart w:id="1776" w:name="_Toc314137031"/>
      <w:bookmarkStart w:id="1777" w:name="_Toc314137787"/>
      <w:bookmarkStart w:id="1778" w:name="_Toc314138308"/>
      <w:bookmarkStart w:id="1779" w:name="_Toc314138831"/>
      <w:bookmarkStart w:id="1780" w:name="_Toc314137032"/>
      <w:bookmarkStart w:id="1781" w:name="_Toc314137788"/>
      <w:bookmarkStart w:id="1782" w:name="_Toc314138309"/>
      <w:bookmarkStart w:id="1783" w:name="_Toc314138832"/>
      <w:bookmarkStart w:id="1784" w:name="_Toc314137033"/>
      <w:bookmarkStart w:id="1785" w:name="_Toc314137789"/>
      <w:bookmarkStart w:id="1786" w:name="_Toc314138310"/>
      <w:bookmarkStart w:id="1787" w:name="_Toc314138833"/>
      <w:bookmarkStart w:id="1788" w:name="_Toc314137034"/>
      <w:bookmarkStart w:id="1789" w:name="_Toc314137790"/>
      <w:bookmarkStart w:id="1790" w:name="_Toc314138311"/>
      <w:bookmarkStart w:id="1791" w:name="_Toc314138834"/>
      <w:bookmarkStart w:id="1792" w:name="_Toc314137035"/>
      <w:bookmarkStart w:id="1793" w:name="_Toc314137791"/>
      <w:bookmarkStart w:id="1794" w:name="_Toc314138312"/>
      <w:bookmarkStart w:id="1795" w:name="_Toc314138835"/>
      <w:bookmarkStart w:id="1796" w:name="_Toc314137036"/>
      <w:bookmarkStart w:id="1797" w:name="_Toc314137792"/>
      <w:bookmarkStart w:id="1798" w:name="_Toc314138313"/>
      <w:bookmarkStart w:id="1799" w:name="_Toc314138836"/>
      <w:bookmarkStart w:id="1800" w:name="_Toc314137037"/>
      <w:bookmarkStart w:id="1801" w:name="_Toc314137793"/>
      <w:bookmarkStart w:id="1802" w:name="_Toc314138314"/>
      <w:bookmarkStart w:id="1803" w:name="_Toc314138837"/>
      <w:bookmarkStart w:id="1804" w:name="_Toc314137038"/>
      <w:bookmarkStart w:id="1805" w:name="_Toc314137794"/>
      <w:bookmarkStart w:id="1806" w:name="_Toc314138315"/>
      <w:bookmarkStart w:id="1807" w:name="_Toc314138838"/>
      <w:bookmarkStart w:id="1808" w:name="_Toc314137039"/>
      <w:bookmarkStart w:id="1809" w:name="_Toc314137795"/>
      <w:bookmarkStart w:id="1810" w:name="_Toc314138316"/>
      <w:bookmarkStart w:id="1811" w:name="_Toc314138839"/>
      <w:bookmarkStart w:id="1812" w:name="_Toc314137040"/>
      <w:bookmarkStart w:id="1813" w:name="_Toc314137796"/>
      <w:bookmarkStart w:id="1814" w:name="_Toc314138317"/>
      <w:bookmarkStart w:id="1815" w:name="_Toc314138840"/>
      <w:bookmarkStart w:id="1816" w:name="_Toc314137041"/>
      <w:bookmarkStart w:id="1817" w:name="_Toc314137797"/>
      <w:bookmarkStart w:id="1818" w:name="_Toc314138318"/>
      <w:bookmarkStart w:id="1819" w:name="_Toc314138841"/>
      <w:bookmarkStart w:id="1820" w:name="_Toc314137042"/>
      <w:bookmarkStart w:id="1821" w:name="_Toc314137798"/>
      <w:bookmarkStart w:id="1822" w:name="_Toc314138319"/>
      <w:bookmarkStart w:id="1823" w:name="_Toc314138842"/>
      <w:bookmarkStart w:id="1824" w:name="_Toc314137043"/>
      <w:bookmarkStart w:id="1825" w:name="_Toc314137799"/>
      <w:bookmarkStart w:id="1826" w:name="_Toc314138320"/>
      <w:bookmarkStart w:id="1827" w:name="_Toc314138843"/>
      <w:bookmarkStart w:id="1828" w:name="_Toc314137044"/>
      <w:bookmarkStart w:id="1829" w:name="_Toc314137800"/>
      <w:bookmarkStart w:id="1830" w:name="_Toc314138321"/>
      <w:bookmarkStart w:id="1831" w:name="_Toc314138844"/>
      <w:bookmarkStart w:id="1832" w:name="_Toc314137045"/>
      <w:bookmarkStart w:id="1833" w:name="_Toc314137801"/>
      <w:bookmarkStart w:id="1834" w:name="_Toc314138322"/>
      <w:bookmarkStart w:id="1835" w:name="_Toc314138845"/>
      <w:bookmarkStart w:id="1836" w:name="_Toc314137046"/>
      <w:bookmarkStart w:id="1837" w:name="_Toc314137802"/>
      <w:bookmarkStart w:id="1838" w:name="_Toc314138323"/>
      <w:bookmarkStart w:id="1839" w:name="_Toc314138846"/>
      <w:bookmarkStart w:id="1840" w:name="_Toc314137047"/>
      <w:bookmarkStart w:id="1841" w:name="_Toc314137803"/>
      <w:bookmarkStart w:id="1842" w:name="_Toc314138324"/>
      <w:bookmarkStart w:id="1843" w:name="_Toc314138847"/>
      <w:bookmarkStart w:id="1844" w:name="_Toc314137048"/>
      <w:bookmarkStart w:id="1845" w:name="_Toc314137804"/>
      <w:bookmarkStart w:id="1846" w:name="_Toc314138325"/>
      <w:bookmarkStart w:id="1847" w:name="_Toc314138848"/>
      <w:bookmarkStart w:id="1848" w:name="_Toc314137049"/>
      <w:bookmarkStart w:id="1849" w:name="_Toc314137805"/>
      <w:bookmarkStart w:id="1850" w:name="_Toc314138326"/>
      <w:bookmarkStart w:id="1851" w:name="_Toc314138849"/>
      <w:bookmarkStart w:id="1852" w:name="_Toc314137050"/>
      <w:bookmarkStart w:id="1853" w:name="_Toc314137806"/>
      <w:bookmarkStart w:id="1854" w:name="_Toc314138327"/>
      <w:bookmarkStart w:id="1855" w:name="_Toc314138850"/>
      <w:bookmarkStart w:id="1856" w:name="_Toc314137051"/>
      <w:bookmarkStart w:id="1857" w:name="_Toc314137807"/>
      <w:bookmarkStart w:id="1858" w:name="_Toc314138328"/>
      <w:bookmarkStart w:id="1859" w:name="_Toc314138851"/>
      <w:bookmarkStart w:id="1860" w:name="_Toc314137052"/>
      <w:bookmarkStart w:id="1861" w:name="_Toc314137808"/>
      <w:bookmarkStart w:id="1862" w:name="_Toc314138329"/>
      <w:bookmarkStart w:id="1863" w:name="_Toc314138852"/>
      <w:bookmarkStart w:id="1864" w:name="_Toc314137053"/>
      <w:bookmarkStart w:id="1865" w:name="_Toc314137809"/>
      <w:bookmarkStart w:id="1866" w:name="_Toc314138330"/>
      <w:bookmarkStart w:id="1867" w:name="_Toc314138853"/>
      <w:bookmarkStart w:id="1868" w:name="_Toc314137054"/>
      <w:bookmarkStart w:id="1869" w:name="_Toc314137810"/>
      <w:bookmarkStart w:id="1870" w:name="_Toc314138331"/>
      <w:bookmarkStart w:id="1871" w:name="_Toc314138854"/>
      <w:bookmarkStart w:id="1872" w:name="_Toc314137055"/>
      <w:bookmarkStart w:id="1873" w:name="_Toc314137811"/>
      <w:bookmarkStart w:id="1874" w:name="_Toc314138332"/>
      <w:bookmarkStart w:id="1875" w:name="_Toc314138855"/>
      <w:bookmarkStart w:id="1876" w:name="_Toc314137056"/>
      <w:bookmarkStart w:id="1877" w:name="_Toc314137812"/>
      <w:bookmarkStart w:id="1878" w:name="_Toc314138333"/>
      <w:bookmarkStart w:id="1879" w:name="_Toc314138856"/>
      <w:bookmarkStart w:id="1880" w:name="_Toc314137057"/>
      <w:bookmarkStart w:id="1881" w:name="_Toc314137813"/>
      <w:bookmarkStart w:id="1882" w:name="_Toc314138334"/>
      <w:bookmarkStart w:id="1883" w:name="_Toc314138857"/>
      <w:bookmarkStart w:id="1884" w:name="_Toc314137058"/>
      <w:bookmarkStart w:id="1885" w:name="_Toc314137814"/>
      <w:bookmarkStart w:id="1886" w:name="_Toc314138335"/>
      <w:bookmarkStart w:id="1887" w:name="_Toc314138858"/>
      <w:bookmarkStart w:id="1888" w:name="_Toc314137059"/>
      <w:bookmarkStart w:id="1889" w:name="_Toc314137815"/>
      <w:bookmarkStart w:id="1890" w:name="_Toc314138336"/>
      <w:bookmarkStart w:id="1891" w:name="_Toc314138859"/>
      <w:bookmarkStart w:id="1892" w:name="_Toc314137060"/>
      <w:bookmarkStart w:id="1893" w:name="_Toc314137816"/>
      <w:bookmarkStart w:id="1894" w:name="_Toc314138337"/>
      <w:bookmarkStart w:id="1895" w:name="_Toc314138860"/>
      <w:bookmarkStart w:id="1896" w:name="_Toc314137061"/>
      <w:bookmarkStart w:id="1897" w:name="_Toc314137817"/>
      <w:bookmarkStart w:id="1898" w:name="_Toc314138338"/>
      <w:bookmarkStart w:id="1899" w:name="_Toc314138861"/>
      <w:bookmarkStart w:id="1900" w:name="_Toc314137062"/>
      <w:bookmarkStart w:id="1901" w:name="_Toc314137818"/>
      <w:bookmarkStart w:id="1902" w:name="_Toc314138339"/>
      <w:bookmarkStart w:id="1903" w:name="_Toc314138862"/>
      <w:bookmarkStart w:id="1904" w:name="_Toc314137063"/>
      <w:bookmarkStart w:id="1905" w:name="_Toc314137819"/>
      <w:bookmarkStart w:id="1906" w:name="_Toc314138340"/>
      <w:bookmarkStart w:id="1907" w:name="_Toc314138863"/>
      <w:bookmarkStart w:id="1908" w:name="_Toc314137064"/>
      <w:bookmarkStart w:id="1909" w:name="_Toc314137820"/>
      <w:bookmarkStart w:id="1910" w:name="_Toc314138341"/>
      <w:bookmarkStart w:id="1911" w:name="_Toc314138864"/>
      <w:bookmarkStart w:id="1912" w:name="_Toc314137065"/>
      <w:bookmarkStart w:id="1913" w:name="_Toc314137821"/>
      <w:bookmarkStart w:id="1914" w:name="_Toc314138342"/>
      <w:bookmarkStart w:id="1915" w:name="_Toc314138865"/>
      <w:bookmarkStart w:id="1916" w:name="_Toc314137066"/>
      <w:bookmarkStart w:id="1917" w:name="_Toc314137822"/>
      <w:bookmarkStart w:id="1918" w:name="_Toc314138343"/>
      <w:bookmarkStart w:id="1919" w:name="_Toc314138866"/>
      <w:bookmarkStart w:id="1920" w:name="_Toc314137067"/>
      <w:bookmarkStart w:id="1921" w:name="_Toc314137823"/>
      <w:bookmarkStart w:id="1922" w:name="_Toc314138344"/>
      <w:bookmarkStart w:id="1923" w:name="_Toc314138867"/>
      <w:bookmarkStart w:id="1924" w:name="_Toc314137068"/>
      <w:bookmarkStart w:id="1925" w:name="_Toc314137824"/>
      <w:bookmarkStart w:id="1926" w:name="_Toc314138345"/>
      <w:bookmarkStart w:id="1927" w:name="_Toc314138868"/>
      <w:bookmarkStart w:id="1928" w:name="_Toc314137069"/>
      <w:bookmarkStart w:id="1929" w:name="_Toc314137825"/>
      <w:bookmarkStart w:id="1930" w:name="_Toc314138346"/>
      <w:bookmarkStart w:id="1931" w:name="_Toc314138869"/>
      <w:bookmarkStart w:id="1932" w:name="_Toc314137070"/>
      <w:bookmarkStart w:id="1933" w:name="_Toc314137826"/>
      <w:bookmarkStart w:id="1934" w:name="_Toc314138347"/>
      <w:bookmarkStart w:id="1935" w:name="_Toc314138870"/>
      <w:bookmarkStart w:id="1936" w:name="_Toc314137071"/>
      <w:bookmarkStart w:id="1937" w:name="_Toc314137827"/>
      <w:bookmarkStart w:id="1938" w:name="_Toc314138348"/>
      <w:bookmarkStart w:id="1939" w:name="_Toc314138871"/>
      <w:bookmarkStart w:id="1940" w:name="_Toc314137072"/>
      <w:bookmarkStart w:id="1941" w:name="_Toc314137828"/>
      <w:bookmarkStart w:id="1942" w:name="_Toc314138349"/>
      <w:bookmarkStart w:id="1943" w:name="_Toc314138872"/>
      <w:bookmarkStart w:id="1944" w:name="_Toc314137073"/>
      <w:bookmarkStart w:id="1945" w:name="_Toc314137829"/>
      <w:bookmarkStart w:id="1946" w:name="_Toc314138350"/>
      <w:bookmarkStart w:id="1947" w:name="_Toc314138873"/>
      <w:bookmarkStart w:id="1948" w:name="_Toc314137074"/>
      <w:bookmarkStart w:id="1949" w:name="_Toc314137830"/>
      <w:bookmarkStart w:id="1950" w:name="_Toc314138351"/>
      <w:bookmarkStart w:id="1951" w:name="_Toc314138874"/>
      <w:bookmarkStart w:id="1952" w:name="_Toc314137075"/>
      <w:bookmarkStart w:id="1953" w:name="_Toc314137831"/>
      <w:bookmarkStart w:id="1954" w:name="_Toc314138352"/>
      <w:bookmarkStart w:id="1955" w:name="_Toc314138875"/>
      <w:bookmarkStart w:id="1956" w:name="_Toc314137076"/>
      <w:bookmarkStart w:id="1957" w:name="_Toc314137832"/>
      <w:bookmarkStart w:id="1958" w:name="_Toc314138353"/>
      <w:bookmarkStart w:id="1959" w:name="_Toc314138876"/>
      <w:bookmarkStart w:id="1960" w:name="_Toc314137077"/>
      <w:bookmarkStart w:id="1961" w:name="_Toc314137833"/>
      <w:bookmarkStart w:id="1962" w:name="_Toc314138354"/>
      <w:bookmarkStart w:id="1963" w:name="_Toc314138877"/>
      <w:bookmarkStart w:id="1964" w:name="_Toc314137078"/>
      <w:bookmarkStart w:id="1965" w:name="_Toc314137834"/>
      <w:bookmarkStart w:id="1966" w:name="_Toc314138355"/>
      <w:bookmarkStart w:id="1967" w:name="_Toc314138878"/>
      <w:bookmarkStart w:id="1968" w:name="_Toc314137079"/>
      <w:bookmarkStart w:id="1969" w:name="_Toc314137835"/>
      <w:bookmarkStart w:id="1970" w:name="_Toc314138356"/>
      <w:bookmarkStart w:id="1971" w:name="_Toc314138879"/>
      <w:bookmarkStart w:id="1972" w:name="_Toc314137080"/>
      <w:bookmarkStart w:id="1973" w:name="_Toc314137836"/>
      <w:bookmarkStart w:id="1974" w:name="_Toc314138357"/>
      <w:bookmarkStart w:id="1975" w:name="_Toc314138880"/>
      <w:bookmarkStart w:id="1976" w:name="_Toc314137081"/>
      <w:bookmarkStart w:id="1977" w:name="_Toc314137837"/>
      <w:bookmarkStart w:id="1978" w:name="_Toc314138358"/>
      <w:bookmarkStart w:id="1979" w:name="_Toc314138881"/>
      <w:bookmarkStart w:id="1980" w:name="_Toc314137082"/>
      <w:bookmarkStart w:id="1981" w:name="_Toc314137838"/>
      <w:bookmarkStart w:id="1982" w:name="_Toc314138359"/>
      <w:bookmarkStart w:id="1983" w:name="_Toc314138882"/>
      <w:bookmarkStart w:id="1984" w:name="_Toc314137083"/>
      <w:bookmarkStart w:id="1985" w:name="_Toc314137839"/>
      <w:bookmarkStart w:id="1986" w:name="_Toc314138360"/>
      <w:bookmarkStart w:id="1987" w:name="_Toc314138883"/>
      <w:bookmarkStart w:id="1988" w:name="_Toc314137084"/>
      <w:bookmarkStart w:id="1989" w:name="_Toc314137840"/>
      <w:bookmarkStart w:id="1990" w:name="_Toc314138361"/>
      <w:bookmarkStart w:id="1991" w:name="_Toc314138884"/>
      <w:bookmarkStart w:id="1992" w:name="_Toc314137085"/>
      <w:bookmarkStart w:id="1993" w:name="_Toc314137841"/>
      <w:bookmarkStart w:id="1994" w:name="_Toc314138362"/>
      <w:bookmarkStart w:id="1995" w:name="_Toc314138885"/>
      <w:bookmarkStart w:id="1996" w:name="_Toc314137086"/>
      <w:bookmarkStart w:id="1997" w:name="_Toc314137842"/>
      <w:bookmarkStart w:id="1998" w:name="_Toc314138363"/>
      <w:bookmarkStart w:id="1999" w:name="_Toc314138886"/>
      <w:bookmarkStart w:id="2000" w:name="_Toc314137087"/>
      <w:bookmarkStart w:id="2001" w:name="_Toc314137843"/>
      <w:bookmarkStart w:id="2002" w:name="_Toc314138364"/>
      <w:bookmarkStart w:id="2003" w:name="_Toc314138887"/>
      <w:bookmarkStart w:id="2004" w:name="_Toc314137088"/>
      <w:bookmarkStart w:id="2005" w:name="_Toc314137844"/>
      <w:bookmarkStart w:id="2006" w:name="_Toc314138365"/>
      <w:bookmarkStart w:id="2007" w:name="_Toc314138888"/>
      <w:bookmarkStart w:id="2008" w:name="_Toc314137089"/>
      <w:bookmarkStart w:id="2009" w:name="_Toc314137845"/>
      <w:bookmarkStart w:id="2010" w:name="_Toc314138366"/>
      <w:bookmarkStart w:id="2011" w:name="_Toc314138889"/>
      <w:bookmarkStart w:id="2012" w:name="_Toc314137090"/>
      <w:bookmarkStart w:id="2013" w:name="_Toc314137846"/>
      <w:bookmarkStart w:id="2014" w:name="_Toc314138367"/>
      <w:bookmarkStart w:id="2015" w:name="_Toc314138890"/>
      <w:bookmarkStart w:id="2016" w:name="_Toc314137091"/>
      <w:bookmarkStart w:id="2017" w:name="_Toc314137847"/>
      <w:bookmarkStart w:id="2018" w:name="_Toc314138368"/>
      <w:bookmarkStart w:id="2019" w:name="_Toc314138891"/>
      <w:bookmarkStart w:id="2020" w:name="_Toc314137092"/>
      <w:bookmarkStart w:id="2021" w:name="_Toc314137848"/>
      <w:bookmarkStart w:id="2022" w:name="_Toc314138369"/>
      <w:bookmarkStart w:id="2023" w:name="_Toc314138892"/>
      <w:bookmarkStart w:id="2024" w:name="_Toc314137093"/>
      <w:bookmarkStart w:id="2025" w:name="_Toc314137849"/>
      <w:bookmarkStart w:id="2026" w:name="_Toc314138370"/>
      <w:bookmarkStart w:id="2027" w:name="_Toc314138893"/>
      <w:bookmarkStart w:id="2028" w:name="_Toc314137094"/>
      <w:bookmarkStart w:id="2029" w:name="_Toc314137850"/>
      <w:bookmarkStart w:id="2030" w:name="_Toc314138371"/>
      <w:bookmarkStart w:id="2031" w:name="_Toc314138894"/>
      <w:bookmarkStart w:id="2032" w:name="_Toc314137095"/>
      <w:bookmarkStart w:id="2033" w:name="_Toc314137851"/>
      <w:bookmarkStart w:id="2034" w:name="_Toc314138372"/>
      <w:bookmarkStart w:id="2035" w:name="_Toc314138895"/>
      <w:bookmarkStart w:id="2036" w:name="_Toc314137096"/>
      <w:bookmarkStart w:id="2037" w:name="_Toc314137852"/>
      <w:bookmarkStart w:id="2038" w:name="_Toc314138373"/>
      <w:bookmarkStart w:id="2039" w:name="_Toc314138896"/>
      <w:bookmarkStart w:id="2040" w:name="_Toc314137097"/>
      <w:bookmarkStart w:id="2041" w:name="_Toc314137853"/>
      <w:bookmarkStart w:id="2042" w:name="_Toc314138374"/>
      <w:bookmarkStart w:id="2043" w:name="_Toc314138897"/>
      <w:bookmarkStart w:id="2044" w:name="_Toc314137098"/>
      <w:bookmarkStart w:id="2045" w:name="_Toc314137854"/>
      <w:bookmarkStart w:id="2046" w:name="_Toc314138375"/>
      <w:bookmarkStart w:id="2047" w:name="_Toc314138898"/>
      <w:bookmarkStart w:id="2048" w:name="_Toc314137099"/>
      <w:bookmarkStart w:id="2049" w:name="_Toc314137855"/>
      <w:bookmarkStart w:id="2050" w:name="_Toc314138376"/>
      <w:bookmarkStart w:id="2051" w:name="_Toc314138899"/>
      <w:bookmarkStart w:id="2052" w:name="_Toc314137100"/>
      <w:bookmarkStart w:id="2053" w:name="_Toc314137856"/>
      <w:bookmarkStart w:id="2054" w:name="_Toc314138377"/>
      <w:bookmarkStart w:id="2055" w:name="_Toc314138900"/>
      <w:bookmarkStart w:id="2056" w:name="_Toc314137101"/>
      <w:bookmarkStart w:id="2057" w:name="_Toc314137857"/>
      <w:bookmarkStart w:id="2058" w:name="_Toc314138378"/>
      <w:bookmarkStart w:id="2059" w:name="_Toc314138901"/>
      <w:bookmarkStart w:id="2060" w:name="_Toc314137102"/>
      <w:bookmarkStart w:id="2061" w:name="_Toc314137858"/>
      <w:bookmarkStart w:id="2062" w:name="_Toc314138379"/>
      <w:bookmarkStart w:id="2063" w:name="_Toc314138902"/>
      <w:bookmarkStart w:id="2064" w:name="_Toc314137103"/>
      <w:bookmarkStart w:id="2065" w:name="_Toc314137859"/>
      <w:bookmarkStart w:id="2066" w:name="_Toc314138380"/>
      <w:bookmarkStart w:id="2067" w:name="_Toc314138903"/>
      <w:bookmarkStart w:id="2068" w:name="_Toc314137104"/>
      <w:bookmarkStart w:id="2069" w:name="_Toc314137860"/>
      <w:bookmarkStart w:id="2070" w:name="_Toc314138381"/>
      <w:bookmarkStart w:id="2071" w:name="_Toc314138904"/>
      <w:bookmarkStart w:id="2072" w:name="_Toc314137105"/>
      <w:bookmarkStart w:id="2073" w:name="_Toc314137861"/>
      <w:bookmarkStart w:id="2074" w:name="_Toc314138382"/>
      <w:bookmarkStart w:id="2075" w:name="_Toc314138905"/>
      <w:bookmarkStart w:id="2076" w:name="_Toc314137106"/>
      <w:bookmarkStart w:id="2077" w:name="_Toc314137862"/>
      <w:bookmarkStart w:id="2078" w:name="_Toc314138383"/>
      <w:bookmarkStart w:id="2079" w:name="_Toc314138906"/>
      <w:bookmarkStart w:id="2080" w:name="_Toc314137107"/>
      <w:bookmarkStart w:id="2081" w:name="_Toc314137863"/>
      <w:bookmarkStart w:id="2082" w:name="_Toc314138384"/>
      <w:bookmarkStart w:id="2083" w:name="_Toc314138907"/>
      <w:bookmarkStart w:id="2084" w:name="_Toc314137108"/>
      <w:bookmarkStart w:id="2085" w:name="_Toc314137864"/>
      <w:bookmarkStart w:id="2086" w:name="_Toc314138385"/>
      <w:bookmarkStart w:id="2087" w:name="_Toc314138908"/>
      <w:bookmarkStart w:id="2088" w:name="_Toc314137109"/>
      <w:bookmarkStart w:id="2089" w:name="_Toc314137865"/>
      <w:bookmarkStart w:id="2090" w:name="_Toc314138386"/>
      <w:bookmarkStart w:id="2091" w:name="_Toc314138909"/>
      <w:bookmarkStart w:id="2092" w:name="_Toc314137110"/>
      <w:bookmarkStart w:id="2093" w:name="_Toc314137866"/>
      <w:bookmarkStart w:id="2094" w:name="_Toc314138387"/>
      <w:bookmarkStart w:id="2095" w:name="_Toc314138910"/>
      <w:bookmarkStart w:id="2096" w:name="_Toc314137111"/>
      <w:bookmarkStart w:id="2097" w:name="_Toc314137867"/>
      <w:bookmarkStart w:id="2098" w:name="_Toc314138388"/>
      <w:bookmarkStart w:id="2099" w:name="_Toc314138911"/>
      <w:bookmarkStart w:id="2100" w:name="_Toc314137112"/>
      <w:bookmarkStart w:id="2101" w:name="_Toc314137868"/>
      <w:bookmarkStart w:id="2102" w:name="_Toc314138389"/>
      <w:bookmarkStart w:id="2103" w:name="_Toc314138912"/>
      <w:bookmarkStart w:id="2104" w:name="_Toc314137113"/>
      <w:bookmarkStart w:id="2105" w:name="_Toc314137869"/>
      <w:bookmarkStart w:id="2106" w:name="_Toc314138390"/>
      <w:bookmarkStart w:id="2107" w:name="_Toc314138913"/>
      <w:bookmarkStart w:id="2108" w:name="_Toc314137114"/>
      <w:bookmarkStart w:id="2109" w:name="_Toc314137870"/>
      <w:bookmarkStart w:id="2110" w:name="_Toc314138391"/>
      <w:bookmarkStart w:id="2111" w:name="_Toc314138914"/>
      <w:bookmarkStart w:id="2112" w:name="_Toc314137115"/>
      <w:bookmarkStart w:id="2113" w:name="_Toc314137871"/>
      <w:bookmarkStart w:id="2114" w:name="_Toc314138392"/>
      <w:bookmarkStart w:id="2115" w:name="_Toc314138915"/>
      <w:bookmarkStart w:id="2116" w:name="_Toc314137116"/>
      <w:bookmarkStart w:id="2117" w:name="_Toc314137872"/>
      <w:bookmarkStart w:id="2118" w:name="_Toc314138393"/>
      <w:bookmarkStart w:id="2119" w:name="_Toc314138916"/>
      <w:bookmarkStart w:id="2120" w:name="_Toc314137117"/>
      <w:bookmarkStart w:id="2121" w:name="_Toc314137873"/>
      <w:bookmarkStart w:id="2122" w:name="_Toc314138394"/>
      <w:bookmarkStart w:id="2123" w:name="_Toc314138917"/>
      <w:bookmarkStart w:id="2124" w:name="_Toc314137118"/>
      <w:bookmarkStart w:id="2125" w:name="_Toc314137874"/>
      <w:bookmarkStart w:id="2126" w:name="_Toc314138395"/>
      <w:bookmarkStart w:id="2127" w:name="_Toc314138918"/>
      <w:bookmarkStart w:id="2128" w:name="_Toc314137119"/>
      <w:bookmarkStart w:id="2129" w:name="_Toc314137875"/>
      <w:bookmarkStart w:id="2130" w:name="_Toc314138396"/>
      <w:bookmarkStart w:id="2131" w:name="_Toc314138919"/>
      <w:bookmarkStart w:id="2132" w:name="_Toc314137120"/>
      <w:bookmarkStart w:id="2133" w:name="_Toc314137876"/>
      <w:bookmarkStart w:id="2134" w:name="_Toc314138397"/>
      <w:bookmarkStart w:id="2135" w:name="_Toc314138920"/>
      <w:bookmarkStart w:id="2136" w:name="_Toc314137121"/>
      <w:bookmarkStart w:id="2137" w:name="_Toc314137877"/>
      <w:bookmarkStart w:id="2138" w:name="_Toc314138398"/>
      <w:bookmarkStart w:id="2139" w:name="_Toc314138921"/>
      <w:bookmarkStart w:id="2140" w:name="_Toc314137122"/>
      <w:bookmarkStart w:id="2141" w:name="_Toc314137878"/>
      <w:bookmarkStart w:id="2142" w:name="_Toc314138399"/>
      <w:bookmarkStart w:id="2143" w:name="_Toc314138922"/>
      <w:bookmarkStart w:id="2144" w:name="_Toc314137123"/>
      <w:bookmarkStart w:id="2145" w:name="_Toc314137879"/>
      <w:bookmarkStart w:id="2146" w:name="_Toc314138400"/>
      <w:bookmarkStart w:id="2147" w:name="_Toc314138923"/>
      <w:bookmarkStart w:id="2148" w:name="_Toc314137124"/>
      <w:bookmarkStart w:id="2149" w:name="_Toc314137880"/>
      <w:bookmarkStart w:id="2150" w:name="_Toc314138401"/>
      <w:bookmarkStart w:id="2151" w:name="_Toc314138924"/>
      <w:bookmarkStart w:id="2152" w:name="_Toc314137125"/>
      <w:bookmarkStart w:id="2153" w:name="_Toc314137881"/>
      <w:bookmarkStart w:id="2154" w:name="_Toc314138402"/>
      <w:bookmarkStart w:id="2155" w:name="_Toc314138925"/>
      <w:bookmarkStart w:id="2156" w:name="_Toc314137126"/>
      <w:bookmarkStart w:id="2157" w:name="_Toc314137882"/>
      <w:bookmarkStart w:id="2158" w:name="_Toc314138403"/>
      <w:bookmarkStart w:id="2159" w:name="_Toc314138926"/>
      <w:bookmarkStart w:id="2160" w:name="_Toc314137127"/>
      <w:bookmarkStart w:id="2161" w:name="_Toc314137883"/>
      <w:bookmarkStart w:id="2162" w:name="_Toc314138404"/>
      <w:bookmarkStart w:id="2163" w:name="_Toc314138927"/>
      <w:bookmarkStart w:id="2164" w:name="_Toc314137128"/>
      <w:bookmarkStart w:id="2165" w:name="_Toc314137884"/>
      <w:bookmarkStart w:id="2166" w:name="_Toc314138405"/>
      <w:bookmarkStart w:id="2167" w:name="_Toc314138928"/>
      <w:bookmarkStart w:id="2168" w:name="_Toc314137129"/>
      <w:bookmarkStart w:id="2169" w:name="_Toc314137885"/>
      <w:bookmarkStart w:id="2170" w:name="_Toc314138406"/>
      <w:bookmarkStart w:id="2171" w:name="_Toc314138929"/>
      <w:bookmarkStart w:id="2172" w:name="_Toc314137130"/>
      <w:bookmarkStart w:id="2173" w:name="_Toc314137886"/>
      <w:bookmarkStart w:id="2174" w:name="_Toc314138407"/>
      <w:bookmarkStart w:id="2175" w:name="_Toc314138930"/>
      <w:bookmarkStart w:id="2176" w:name="_Toc314137131"/>
      <w:bookmarkStart w:id="2177" w:name="_Toc314137887"/>
      <w:bookmarkStart w:id="2178" w:name="_Toc314138408"/>
      <w:bookmarkStart w:id="2179" w:name="_Toc314138931"/>
      <w:bookmarkStart w:id="2180" w:name="_Toc314137132"/>
      <w:bookmarkStart w:id="2181" w:name="_Toc314137888"/>
      <w:bookmarkStart w:id="2182" w:name="_Toc314138409"/>
      <w:bookmarkStart w:id="2183" w:name="_Toc314138932"/>
      <w:bookmarkStart w:id="2184" w:name="_Toc314137133"/>
      <w:bookmarkStart w:id="2185" w:name="_Toc314137889"/>
      <w:bookmarkStart w:id="2186" w:name="_Toc314138410"/>
      <w:bookmarkStart w:id="2187" w:name="_Toc314138933"/>
      <w:bookmarkStart w:id="2188" w:name="_Toc314137134"/>
      <w:bookmarkStart w:id="2189" w:name="_Toc314137890"/>
      <w:bookmarkStart w:id="2190" w:name="_Toc314138411"/>
      <w:bookmarkStart w:id="2191" w:name="_Toc314138934"/>
      <w:bookmarkStart w:id="2192" w:name="_Toc314137135"/>
      <w:bookmarkStart w:id="2193" w:name="_Toc314137891"/>
      <w:bookmarkStart w:id="2194" w:name="_Toc314138412"/>
      <w:bookmarkStart w:id="2195" w:name="_Toc314138935"/>
      <w:bookmarkStart w:id="2196" w:name="_Toc314137136"/>
      <w:bookmarkStart w:id="2197" w:name="_Toc314137892"/>
      <w:bookmarkStart w:id="2198" w:name="_Toc314138413"/>
      <w:bookmarkStart w:id="2199" w:name="_Toc314138936"/>
      <w:bookmarkStart w:id="2200" w:name="_Toc314137137"/>
      <w:bookmarkStart w:id="2201" w:name="_Toc314137893"/>
      <w:bookmarkStart w:id="2202" w:name="_Toc314138414"/>
      <w:bookmarkStart w:id="2203" w:name="_Toc314138937"/>
      <w:bookmarkStart w:id="2204" w:name="_Toc314137138"/>
      <w:bookmarkStart w:id="2205" w:name="_Toc314137894"/>
      <w:bookmarkStart w:id="2206" w:name="_Toc314138415"/>
      <w:bookmarkStart w:id="2207" w:name="_Toc314138938"/>
      <w:bookmarkStart w:id="2208" w:name="_Toc314137139"/>
      <w:bookmarkStart w:id="2209" w:name="_Toc314137895"/>
      <w:bookmarkStart w:id="2210" w:name="_Toc314138416"/>
      <w:bookmarkStart w:id="2211" w:name="_Toc314138939"/>
      <w:bookmarkStart w:id="2212" w:name="_Toc314137140"/>
      <w:bookmarkStart w:id="2213" w:name="_Toc314137896"/>
      <w:bookmarkStart w:id="2214" w:name="_Toc314138417"/>
      <w:bookmarkStart w:id="2215" w:name="_Toc314138940"/>
      <w:bookmarkStart w:id="2216" w:name="_Toc314137141"/>
      <w:bookmarkStart w:id="2217" w:name="_Toc314137897"/>
      <w:bookmarkStart w:id="2218" w:name="_Toc314138418"/>
      <w:bookmarkStart w:id="2219" w:name="_Toc314138941"/>
      <w:bookmarkStart w:id="2220" w:name="_Toc314137142"/>
      <w:bookmarkStart w:id="2221" w:name="_Toc314137898"/>
      <w:bookmarkStart w:id="2222" w:name="_Toc314138419"/>
      <w:bookmarkStart w:id="2223" w:name="_Toc314138942"/>
      <w:bookmarkStart w:id="2224" w:name="_Toc314137143"/>
      <w:bookmarkStart w:id="2225" w:name="_Toc314137899"/>
      <w:bookmarkStart w:id="2226" w:name="_Toc314138420"/>
      <w:bookmarkStart w:id="2227" w:name="_Toc314138943"/>
      <w:bookmarkStart w:id="2228" w:name="_Toc314137144"/>
      <w:bookmarkStart w:id="2229" w:name="_Toc314137900"/>
      <w:bookmarkStart w:id="2230" w:name="_Toc314138421"/>
      <w:bookmarkStart w:id="2231" w:name="_Toc314138944"/>
      <w:bookmarkStart w:id="2232" w:name="_Toc314137145"/>
      <w:bookmarkStart w:id="2233" w:name="_Toc314137901"/>
      <w:bookmarkStart w:id="2234" w:name="_Toc314138422"/>
      <w:bookmarkStart w:id="2235" w:name="_Toc314138945"/>
      <w:bookmarkStart w:id="2236" w:name="_Toc314137146"/>
      <w:bookmarkStart w:id="2237" w:name="_Toc314137902"/>
      <w:bookmarkStart w:id="2238" w:name="_Toc314138423"/>
      <w:bookmarkStart w:id="2239" w:name="_Toc314138946"/>
      <w:bookmarkStart w:id="2240" w:name="_Toc314137147"/>
      <w:bookmarkStart w:id="2241" w:name="_Toc314137903"/>
      <w:bookmarkStart w:id="2242" w:name="_Toc314138424"/>
      <w:bookmarkStart w:id="2243" w:name="_Toc314138947"/>
      <w:bookmarkStart w:id="2244" w:name="_Toc314137148"/>
      <w:bookmarkStart w:id="2245" w:name="_Toc314137904"/>
      <w:bookmarkStart w:id="2246" w:name="_Toc314138425"/>
      <w:bookmarkStart w:id="2247" w:name="_Toc314138948"/>
      <w:bookmarkStart w:id="2248" w:name="_Toc314137149"/>
      <w:bookmarkStart w:id="2249" w:name="_Toc314137905"/>
      <w:bookmarkStart w:id="2250" w:name="_Toc314138426"/>
      <w:bookmarkStart w:id="2251" w:name="_Toc314138949"/>
      <w:bookmarkStart w:id="2252" w:name="_Toc314137150"/>
      <w:bookmarkStart w:id="2253" w:name="_Toc314137906"/>
      <w:bookmarkStart w:id="2254" w:name="_Toc314138427"/>
      <w:bookmarkStart w:id="2255" w:name="_Toc314138950"/>
      <w:bookmarkStart w:id="2256" w:name="_Toc314137151"/>
      <w:bookmarkStart w:id="2257" w:name="_Toc314137907"/>
      <w:bookmarkStart w:id="2258" w:name="_Toc314138428"/>
      <w:bookmarkStart w:id="2259" w:name="_Toc314138951"/>
      <w:bookmarkStart w:id="2260" w:name="_Toc314137152"/>
      <w:bookmarkStart w:id="2261" w:name="_Toc314137908"/>
      <w:bookmarkStart w:id="2262" w:name="_Toc314138429"/>
      <w:bookmarkStart w:id="2263" w:name="_Toc314138952"/>
      <w:bookmarkStart w:id="2264" w:name="_Toc314137153"/>
      <w:bookmarkStart w:id="2265" w:name="_Toc314137909"/>
      <w:bookmarkStart w:id="2266" w:name="_Toc314138430"/>
      <w:bookmarkStart w:id="2267" w:name="_Toc314138953"/>
      <w:bookmarkStart w:id="2268" w:name="_Toc314137154"/>
      <w:bookmarkStart w:id="2269" w:name="_Toc314137910"/>
      <w:bookmarkStart w:id="2270" w:name="_Toc314138431"/>
      <w:bookmarkStart w:id="2271" w:name="_Toc314138954"/>
      <w:bookmarkStart w:id="2272" w:name="_Toc314137155"/>
      <w:bookmarkStart w:id="2273" w:name="_Toc314137911"/>
      <w:bookmarkStart w:id="2274" w:name="_Toc314138432"/>
      <w:bookmarkStart w:id="2275" w:name="_Toc314138955"/>
      <w:bookmarkStart w:id="2276" w:name="_Toc314137156"/>
      <w:bookmarkStart w:id="2277" w:name="_Toc314137912"/>
      <w:bookmarkStart w:id="2278" w:name="_Toc314138433"/>
      <w:bookmarkStart w:id="2279" w:name="_Toc314138956"/>
      <w:bookmarkStart w:id="2280" w:name="_Toc314137157"/>
      <w:bookmarkStart w:id="2281" w:name="_Toc314137913"/>
      <w:bookmarkStart w:id="2282" w:name="_Toc314138434"/>
      <w:bookmarkStart w:id="2283" w:name="_Toc314138957"/>
      <w:bookmarkStart w:id="2284" w:name="_Toc314137158"/>
      <w:bookmarkStart w:id="2285" w:name="_Toc314137914"/>
      <w:bookmarkStart w:id="2286" w:name="_Toc314138435"/>
      <w:bookmarkStart w:id="2287" w:name="_Toc314138958"/>
      <w:bookmarkStart w:id="2288" w:name="_Toc314137159"/>
      <w:bookmarkStart w:id="2289" w:name="_Toc314137915"/>
      <w:bookmarkStart w:id="2290" w:name="_Toc314138436"/>
      <w:bookmarkStart w:id="2291" w:name="_Toc314138959"/>
      <w:bookmarkStart w:id="2292" w:name="_Toc314137160"/>
      <w:bookmarkStart w:id="2293" w:name="_Toc314137916"/>
      <w:bookmarkStart w:id="2294" w:name="_Toc314138437"/>
      <w:bookmarkStart w:id="2295" w:name="_Toc314138960"/>
      <w:bookmarkStart w:id="2296" w:name="_Toc314137161"/>
      <w:bookmarkStart w:id="2297" w:name="_Toc314137917"/>
      <w:bookmarkStart w:id="2298" w:name="_Toc314138438"/>
      <w:bookmarkStart w:id="2299" w:name="_Toc314138961"/>
      <w:bookmarkStart w:id="2300" w:name="_Toc314137162"/>
      <w:bookmarkStart w:id="2301" w:name="_Toc314137918"/>
      <w:bookmarkStart w:id="2302" w:name="_Toc314138439"/>
      <w:bookmarkStart w:id="2303" w:name="_Toc314138962"/>
      <w:bookmarkStart w:id="2304" w:name="_Toc314137163"/>
      <w:bookmarkStart w:id="2305" w:name="_Toc314137919"/>
      <w:bookmarkStart w:id="2306" w:name="_Toc314138440"/>
      <w:bookmarkStart w:id="2307" w:name="_Toc314138963"/>
      <w:bookmarkStart w:id="2308" w:name="_Toc314137164"/>
      <w:bookmarkStart w:id="2309" w:name="_Toc314137920"/>
      <w:bookmarkStart w:id="2310" w:name="_Toc314138441"/>
      <w:bookmarkStart w:id="2311" w:name="_Toc314138964"/>
      <w:bookmarkStart w:id="2312" w:name="_Toc314137165"/>
      <w:bookmarkStart w:id="2313" w:name="_Toc314137921"/>
      <w:bookmarkStart w:id="2314" w:name="_Toc314138442"/>
      <w:bookmarkStart w:id="2315" w:name="_Toc314138965"/>
      <w:bookmarkStart w:id="2316" w:name="_Toc314137166"/>
      <w:bookmarkStart w:id="2317" w:name="_Toc314137922"/>
      <w:bookmarkStart w:id="2318" w:name="_Toc314138443"/>
      <w:bookmarkStart w:id="2319" w:name="_Toc314138966"/>
      <w:bookmarkStart w:id="2320" w:name="_Toc314137167"/>
      <w:bookmarkStart w:id="2321" w:name="_Toc314137923"/>
      <w:bookmarkStart w:id="2322" w:name="_Toc314138444"/>
      <w:bookmarkStart w:id="2323" w:name="_Toc314138967"/>
      <w:bookmarkStart w:id="2324" w:name="_Toc314137168"/>
      <w:bookmarkStart w:id="2325" w:name="_Toc314137924"/>
      <w:bookmarkStart w:id="2326" w:name="_Toc314138445"/>
      <w:bookmarkStart w:id="2327" w:name="_Toc314138968"/>
      <w:bookmarkStart w:id="2328" w:name="_Toc314137169"/>
      <w:bookmarkStart w:id="2329" w:name="_Toc314137925"/>
      <w:bookmarkStart w:id="2330" w:name="_Toc314138446"/>
      <w:bookmarkStart w:id="2331" w:name="_Toc314138969"/>
      <w:bookmarkStart w:id="2332" w:name="_Toc314137170"/>
      <w:bookmarkStart w:id="2333" w:name="_Toc314137926"/>
      <w:bookmarkStart w:id="2334" w:name="_Toc314138447"/>
      <w:bookmarkStart w:id="2335" w:name="_Toc314138970"/>
      <w:bookmarkStart w:id="2336" w:name="_Toc314137171"/>
      <w:bookmarkStart w:id="2337" w:name="_Toc314137927"/>
      <w:bookmarkStart w:id="2338" w:name="_Toc314138448"/>
      <w:bookmarkStart w:id="2339" w:name="_Toc314138971"/>
      <w:bookmarkStart w:id="2340" w:name="_Toc314137172"/>
      <w:bookmarkStart w:id="2341" w:name="_Toc314137928"/>
      <w:bookmarkStart w:id="2342" w:name="_Toc314138449"/>
      <w:bookmarkStart w:id="2343" w:name="_Toc314138972"/>
      <w:bookmarkStart w:id="2344" w:name="_Toc314137173"/>
      <w:bookmarkStart w:id="2345" w:name="_Toc314137929"/>
      <w:bookmarkStart w:id="2346" w:name="_Toc314138450"/>
      <w:bookmarkStart w:id="2347" w:name="_Toc314138973"/>
      <w:bookmarkStart w:id="2348" w:name="_Toc11456519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2348"/>
    </w:p>
    <w:p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rsidR="005607F7" w:rsidRPr="00D251B1" w:rsidRDefault="005607F7" w:rsidP="005D4D39"/>
    <w:p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hl7fi:sender</w:t>
      </w:r>
      <w:r w:rsidRPr="00874FAD">
        <w:rPr>
          <w:rFonts w:ascii="Courier New" w:hAnsi="Courier New" w:cs="Courier New"/>
          <w:color w:val="0000FF"/>
          <w:sz w:val="18"/>
          <w:lang w:eastAsia="fi-FI"/>
        </w:rPr>
        <w:t>&gt;</w:t>
      </w:r>
    </w:p>
    <w:p w:rsidR="00395BA8" w:rsidRPr="00D251B1" w:rsidRDefault="00395BA8" w:rsidP="00395BA8">
      <w:pPr>
        <w:pStyle w:val="Otsikko3"/>
      </w:pPr>
      <w:bookmarkStart w:id="2349" w:name="_Toc114565200"/>
      <w:r w:rsidRPr="00D251B1">
        <w:t xml:space="preserve">hl7fi:password – </w:t>
      </w:r>
      <w:r w:rsidR="00F65EC6" w:rsidRPr="00D251B1">
        <w:t>asiakirjan s</w:t>
      </w:r>
      <w:r w:rsidRPr="00D251B1">
        <w:t>alasana</w:t>
      </w:r>
      <w:r w:rsidR="00EF1151">
        <w:t xml:space="preserve"> (ei käytössä)</w:t>
      </w:r>
      <w:bookmarkEnd w:id="2349"/>
    </w:p>
    <w:p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rsidR="007653F0" w:rsidRPr="00D251B1" w:rsidRDefault="00CC0BCD" w:rsidP="00370F93">
      <w:pPr>
        <w:pStyle w:val="Otsikko3"/>
      </w:pPr>
      <w:bookmarkStart w:id="2350" w:name="_Toc314137176"/>
      <w:bookmarkStart w:id="2351" w:name="_Toc314137932"/>
      <w:bookmarkStart w:id="2352" w:name="_Toc314138453"/>
      <w:bookmarkStart w:id="2353" w:name="_Toc314138976"/>
      <w:bookmarkStart w:id="2354" w:name="_Toc114565201"/>
      <w:bookmarkEnd w:id="2350"/>
      <w:bookmarkEnd w:id="2351"/>
      <w:bookmarkEnd w:id="2352"/>
      <w:bookmarkEnd w:id="2353"/>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2354"/>
    </w:p>
    <w:p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rsidR="00080345" w:rsidRDefault="00080345" w:rsidP="001C3B79">
      <w:pPr>
        <w:autoSpaceDE w:val="0"/>
        <w:autoSpaceDN w:val="0"/>
        <w:adjustRightInd w:val="0"/>
      </w:pPr>
    </w:p>
    <w:p w:rsidR="00247D41" w:rsidRDefault="00247D41" w:rsidP="001C3B79">
      <w:pPr>
        <w:autoSpaceDE w:val="0"/>
        <w:autoSpaceDN w:val="0"/>
        <w:adjustRightInd w:val="0"/>
      </w:pPr>
      <w:r>
        <w:t>y-tunnus (root + extension käyttö):</w:t>
      </w:r>
    </w:p>
    <w:p w:rsidR="00247D41" w:rsidRPr="00D251B1" w:rsidRDefault="00247D41" w:rsidP="001C3B79">
      <w:pPr>
        <w:autoSpaceDE w:val="0"/>
        <w:autoSpaceDN w:val="0"/>
        <w:adjustRightInd w:val="0"/>
      </w:pPr>
    </w:p>
    <w:p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rsidR="00247D41" w:rsidRPr="00783DF0" w:rsidRDefault="00247D41" w:rsidP="00783DF0">
      <w:pPr>
        <w:autoSpaceDE w:val="0"/>
        <w:autoSpaceDN w:val="0"/>
        <w:adjustRightInd w:val="0"/>
        <w:ind w:left="284" w:firstLine="284"/>
        <w:rPr>
          <w:lang w:val="sv-SE"/>
        </w:rPr>
      </w:pPr>
      <w:r w:rsidRPr="00783DF0">
        <w:rPr>
          <w:lang w:val="sv-SE"/>
        </w:rPr>
        <w:t>tai</w:t>
      </w:r>
    </w:p>
    <w:p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rsidR="00247D41" w:rsidRPr="00783DF0" w:rsidRDefault="00247D41" w:rsidP="00247D41">
      <w:pPr>
        <w:autoSpaceDE w:val="0"/>
        <w:autoSpaceDN w:val="0"/>
        <w:adjustRightInd w:val="0"/>
        <w:rPr>
          <w:rFonts w:ascii="Courier New" w:hAnsi="Courier New" w:cs="Courier New"/>
          <w:color w:val="0000FF"/>
          <w:sz w:val="18"/>
          <w:lang w:val="sv-SE" w:eastAsia="fi-FI"/>
        </w:rPr>
      </w:pPr>
    </w:p>
    <w:p w:rsidR="00247D41" w:rsidRPr="00574480" w:rsidRDefault="00247D41" w:rsidP="00247D41">
      <w:pPr>
        <w:autoSpaceDE w:val="0"/>
        <w:autoSpaceDN w:val="0"/>
        <w:adjustRightInd w:val="0"/>
      </w:pPr>
      <w:r w:rsidRPr="00783DF0">
        <w:t>Tarkenteen nimi:</w:t>
      </w:r>
    </w:p>
    <w:p w:rsidR="00247D41" w:rsidRPr="00783DF0" w:rsidRDefault="00247D41" w:rsidP="00247D41">
      <w:pPr>
        <w:autoSpaceDE w:val="0"/>
        <w:autoSpaceDN w:val="0"/>
        <w:adjustRightInd w:val="0"/>
      </w:pPr>
    </w:p>
    <w:p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rsidR="00247D41" w:rsidRPr="00783DF0" w:rsidRDefault="00247D41" w:rsidP="00E80009">
      <w:pPr>
        <w:autoSpaceDE w:val="0"/>
        <w:autoSpaceDN w:val="0"/>
        <w:adjustRightInd w:val="0"/>
        <w:rPr>
          <w:rFonts w:ascii="Courier New" w:hAnsi="Courier New" w:cs="Courier New"/>
          <w:color w:val="0000FF"/>
          <w:sz w:val="18"/>
          <w:lang w:eastAsia="fi-FI"/>
        </w:rPr>
      </w:pPr>
    </w:p>
    <w:p w:rsidR="00247D41" w:rsidRPr="00783DF0" w:rsidRDefault="00247D41" w:rsidP="00E80009">
      <w:pPr>
        <w:autoSpaceDE w:val="0"/>
        <w:autoSpaceDN w:val="0"/>
        <w:adjustRightInd w:val="0"/>
        <w:rPr>
          <w:rFonts w:ascii="Courier New" w:hAnsi="Courier New" w:cs="Courier New"/>
          <w:color w:val="0000FF"/>
          <w:sz w:val="18"/>
          <w:lang w:eastAsia="fi-FI"/>
        </w:rPr>
      </w:pPr>
    </w:p>
    <w:p w:rsidR="00247D41" w:rsidRDefault="00247D41" w:rsidP="00247D41">
      <w:pPr>
        <w:autoSpaceDE w:val="0"/>
        <w:autoSpaceDN w:val="0"/>
        <w:adjustRightInd w:val="0"/>
      </w:pPr>
      <w:r>
        <w:t>Henkilötunnusta käytettäessä::</w:t>
      </w:r>
    </w:p>
    <w:p w:rsidR="00247D41" w:rsidRPr="00D251B1" w:rsidRDefault="00247D41" w:rsidP="00247D41">
      <w:pPr>
        <w:autoSpaceDE w:val="0"/>
        <w:autoSpaceDN w:val="0"/>
        <w:adjustRightInd w:val="0"/>
      </w:pPr>
    </w:p>
    <w:p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rsidR="00247D41" w:rsidRPr="00AD094E" w:rsidRDefault="00247D41" w:rsidP="00247D41">
      <w:pPr>
        <w:autoSpaceDE w:val="0"/>
        <w:autoSpaceDN w:val="0"/>
        <w:adjustRightInd w:val="0"/>
        <w:rPr>
          <w:rFonts w:ascii="Courier New" w:hAnsi="Courier New" w:cs="Courier New"/>
          <w:color w:val="0000FF"/>
          <w:sz w:val="18"/>
          <w:lang w:val="sv-SE" w:eastAsia="fi-FI"/>
        </w:rPr>
      </w:pPr>
    </w:p>
    <w:p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rsidR="00247D41" w:rsidRPr="00783DF0" w:rsidRDefault="00247D41" w:rsidP="00247D41">
      <w:pPr>
        <w:autoSpaceDE w:val="0"/>
        <w:autoSpaceDN w:val="0"/>
        <w:adjustRightInd w:val="0"/>
      </w:pPr>
    </w:p>
    <w:p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rsidR="00247D41" w:rsidRPr="003624FA" w:rsidRDefault="00247D41" w:rsidP="00574480">
      <w:pPr>
        <w:autoSpaceDE w:val="0"/>
        <w:autoSpaceDN w:val="0"/>
        <w:adjustRightInd w:val="0"/>
        <w:rPr>
          <w:rFonts w:ascii="Courier New" w:hAnsi="Courier New" w:cs="Courier New"/>
          <w:color w:val="0000FF"/>
          <w:sz w:val="18"/>
          <w:lang w:eastAsia="fi-FI"/>
        </w:rPr>
      </w:pP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hl7fi:patientRegistrySpecifierName</w:t>
      </w:r>
      <w:r w:rsidRPr="003266BB">
        <w:rPr>
          <w:rFonts w:ascii="Courier New" w:hAnsi="Courier New" w:cs="Courier New"/>
          <w:color w:val="0000FF"/>
          <w:sz w:val="18"/>
          <w:lang w:eastAsia="fi-FI"/>
        </w:rPr>
        <w:t>&gt;</w:t>
      </w:r>
      <w:r w:rsidR="00684E13" w:rsidRPr="003266BB">
        <w:rPr>
          <w:rFonts w:ascii="Courier New" w:hAnsi="Courier New" w:cs="Courier New"/>
          <w:color w:val="000000"/>
          <w:sz w:val="18"/>
          <w:lang w:eastAsia="fi-FI"/>
        </w:rPr>
        <w:t>Matti Meikäläinen</w:t>
      </w:r>
      <w:r w:rsidRPr="00B82D1B">
        <w:rPr>
          <w:rFonts w:ascii="Courier New" w:hAnsi="Courier New" w:cs="Courier New"/>
          <w:color w:val="0000FF"/>
          <w:sz w:val="18"/>
          <w:lang w:eastAsia="fi-FI"/>
        </w:rPr>
        <w:t>&lt;/</w:t>
      </w:r>
      <w:r w:rsidRPr="003624FA">
        <w:rPr>
          <w:rFonts w:ascii="Courier New" w:hAnsi="Courier New" w:cs="Courier New"/>
          <w:color w:val="800000"/>
          <w:sz w:val="18"/>
          <w:lang w:eastAsia="fi-FI"/>
        </w:rPr>
        <w:t>hl7fi:patientRegistrySpecifierName</w:t>
      </w:r>
      <w:r w:rsidRPr="003624FA">
        <w:rPr>
          <w:rFonts w:ascii="Courier New" w:hAnsi="Courier New" w:cs="Courier New"/>
          <w:color w:val="0000FF"/>
          <w:sz w:val="18"/>
          <w:lang w:eastAsia="fi-FI"/>
        </w:rPr>
        <w:t>&gt;</w:t>
      </w:r>
    </w:p>
    <w:p w:rsidR="00AD1D28" w:rsidRPr="00C1484B" w:rsidRDefault="00AD1D28" w:rsidP="00E80009">
      <w:pPr>
        <w:autoSpaceDE w:val="0"/>
        <w:autoSpaceDN w:val="0"/>
        <w:adjustRightInd w:val="0"/>
        <w:rPr>
          <w:rFonts w:ascii="Courier New" w:hAnsi="Courier New" w:cs="Courier New"/>
          <w:color w:val="0000FF"/>
          <w:sz w:val="18"/>
          <w:lang w:eastAsia="fi-FI"/>
        </w:rPr>
      </w:pPr>
    </w:p>
    <w:p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rsidR="00D8203F" w:rsidRDefault="00D8203F" w:rsidP="00D8203F">
      <w:pPr>
        <w:autoSpaceDE w:val="0"/>
        <w:autoSpaceDN w:val="0"/>
        <w:adjustRightInd w:val="0"/>
      </w:pPr>
    </w:p>
    <w:p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rsidR="00D8203F" w:rsidRPr="00C249B6" w:rsidRDefault="00D8203F" w:rsidP="00D8203F">
      <w:pPr>
        <w:autoSpaceDE w:val="0"/>
        <w:autoSpaceDN w:val="0"/>
        <w:adjustRightInd w:val="0"/>
        <w:rPr>
          <w:lang w:val="sv-SE"/>
        </w:rPr>
      </w:pPr>
    </w:p>
    <w:p w:rsidR="00D8203F" w:rsidRPr="00874FAD" w:rsidRDefault="00D8203F" w:rsidP="00D8203F">
      <w:pPr>
        <w:autoSpaceDE w:val="0"/>
        <w:autoSpaceDN w:val="0"/>
        <w:adjustRightInd w:val="0"/>
      </w:pPr>
      <w:r w:rsidRPr="00874FAD">
        <w:t>Tarkenteen nimi:</w:t>
      </w:r>
    </w:p>
    <w:p w:rsidR="00D8203F" w:rsidRPr="00874FAD" w:rsidRDefault="00D8203F" w:rsidP="00D8203F">
      <w:pPr>
        <w:autoSpaceDE w:val="0"/>
        <w:autoSpaceDN w:val="0"/>
        <w:adjustRightInd w:val="0"/>
        <w:rPr>
          <w:rFonts w:ascii="Courier New" w:hAnsi="Courier New" w:cs="Courier New"/>
          <w:color w:val="0000FF"/>
          <w:sz w:val="18"/>
          <w:lang w:eastAsia="fi-FI"/>
        </w:rPr>
      </w:pPr>
    </w:p>
    <w:p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rsidR="00D8203F" w:rsidRPr="0033357D" w:rsidRDefault="00D8203F" w:rsidP="00E80009">
      <w:pPr>
        <w:autoSpaceDE w:val="0"/>
        <w:autoSpaceDN w:val="0"/>
        <w:adjustRightInd w:val="0"/>
        <w:rPr>
          <w:rFonts w:ascii="Courier New" w:hAnsi="Courier New" w:cs="Courier New"/>
          <w:color w:val="0000FF"/>
          <w:sz w:val="18"/>
          <w:lang w:eastAsia="fi-FI"/>
        </w:rPr>
      </w:pPr>
    </w:p>
    <w:p w:rsidR="001C3B79" w:rsidRPr="00D251B1" w:rsidRDefault="001C3B79" w:rsidP="001C3B79">
      <w:pPr>
        <w:pStyle w:val="Otsikko3"/>
      </w:pPr>
      <w:bookmarkStart w:id="2355" w:name="_Toc314137178"/>
      <w:bookmarkStart w:id="2356" w:name="_Toc314137934"/>
      <w:bookmarkStart w:id="2357" w:name="_Toc314138455"/>
      <w:bookmarkStart w:id="2358" w:name="_Toc314138978"/>
      <w:bookmarkStart w:id="2359" w:name="_Toc114565202"/>
      <w:bookmarkEnd w:id="2355"/>
      <w:bookmarkEnd w:id="2356"/>
      <w:bookmarkEnd w:id="2357"/>
      <w:bookmarkEnd w:id="2358"/>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2359"/>
    </w:p>
    <w:p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rsidTr="00D60709">
        <w:tc>
          <w:tcPr>
            <w:tcW w:w="4962" w:type="dxa"/>
            <w:gridSpan w:val="2"/>
            <w:shd w:val="clear" w:color="auto" w:fill="E6E6E6"/>
          </w:tcPr>
          <w:p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rsidR="00502A17" w:rsidRPr="00D251B1" w:rsidRDefault="00502A17" w:rsidP="00D60709">
            <w:pPr>
              <w:spacing w:before="120"/>
              <w:rPr>
                <w:b/>
              </w:rPr>
            </w:pPr>
            <w:r w:rsidRPr="00502A17">
              <w:rPr>
                <w:b/>
              </w:rPr>
              <w:t>eArkisto - Rekisteripitäjän laji</w:t>
            </w:r>
          </w:p>
        </w:tc>
      </w:tr>
      <w:tr w:rsidR="00365CC8" w:rsidRPr="00D251B1" w:rsidTr="00D60709">
        <w:tc>
          <w:tcPr>
            <w:tcW w:w="851" w:type="dxa"/>
          </w:tcPr>
          <w:p w:rsidR="00365CC8" w:rsidRPr="00D251B1" w:rsidRDefault="00365CC8" w:rsidP="00D60709">
            <w:pPr>
              <w:spacing w:before="120"/>
            </w:pPr>
            <w:r w:rsidRPr="00D251B1">
              <w:t>1</w:t>
            </w:r>
          </w:p>
        </w:tc>
        <w:tc>
          <w:tcPr>
            <w:tcW w:w="4111" w:type="dxa"/>
          </w:tcPr>
          <w:p w:rsidR="00365CC8" w:rsidRPr="00D251B1" w:rsidRDefault="008730F0" w:rsidP="00D60709">
            <w:pPr>
              <w:spacing w:before="120"/>
            </w:pPr>
            <w:r w:rsidRPr="00D251B1">
              <w:t>j</w:t>
            </w:r>
            <w:r w:rsidR="00365CC8" w:rsidRPr="00D251B1">
              <w:t>ulkinen</w:t>
            </w:r>
          </w:p>
        </w:tc>
      </w:tr>
      <w:tr w:rsidR="00365CC8" w:rsidRPr="00D251B1" w:rsidTr="00D60709">
        <w:tc>
          <w:tcPr>
            <w:tcW w:w="851" w:type="dxa"/>
          </w:tcPr>
          <w:p w:rsidR="00365CC8" w:rsidRPr="00D251B1" w:rsidRDefault="00365CC8" w:rsidP="00D60709">
            <w:pPr>
              <w:spacing w:before="120"/>
            </w:pPr>
            <w:r w:rsidRPr="00D251B1">
              <w:t>2</w:t>
            </w:r>
          </w:p>
        </w:tc>
        <w:tc>
          <w:tcPr>
            <w:tcW w:w="4111" w:type="dxa"/>
          </w:tcPr>
          <w:p w:rsidR="00365CC8" w:rsidRPr="00D251B1" w:rsidRDefault="00365CC8" w:rsidP="00D60709">
            <w:pPr>
              <w:spacing w:before="120"/>
            </w:pPr>
            <w:r w:rsidRPr="00D251B1">
              <w:t>yksityinen</w:t>
            </w:r>
          </w:p>
        </w:tc>
      </w:tr>
    </w:tbl>
    <w:p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6B2F7F" w:rsidRPr="00D251B1" w:rsidRDefault="006B2F7F" w:rsidP="001C3B79">
      <w:pPr>
        <w:autoSpaceDE w:val="0"/>
        <w:autoSpaceDN w:val="0"/>
        <w:adjustRightInd w:val="0"/>
      </w:pPr>
    </w:p>
    <w:p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rsidR="001C3B79" w:rsidRDefault="001C3B79" w:rsidP="001C3B79">
      <w:pPr>
        <w:pStyle w:val="Otsikko3"/>
      </w:pPr>
      <w:bookmarkStart w:id="2360" w:name="_Toc314137180"/>
      <w:bookmarkStart w:id="2361" w:name="_Toc314137936"/>
      <w:bookmarkStart w:id="2362" w:name="_Toc314138457"/>
      <w:bookmarkStart w:id="2363" w:name="_Toc314138980"/>
      <w:bookmarkStart w:id="2364" w:name="_Toc314137181"/>
      <w:bookmarkStart w:id="2365" w:name="_Toc314137937"/>
      <w:bookmarkStart w:id="2366" w:name="_Toc314138458"/>
      <w:bookmarkStart w:id="2367" w:name="_Toc314138981"/>
      <w:bookmarkStart w:id="2368" w:name="_Toc314137182"/>
      <w:bookmarkStart w:id="2369" w:name="_Toc314137938"/>
      <w:bookmarkStart w:id="2370" w:name="_Toc314138459"/>
      <w:bookmarkStart w:id="2371" w:name="_Toc314138982"/>
      <w:bookmarkStart w:id="2372" w:name="_Toc114565203"/>
      <w:bookmarkEnd w:id="2360"/>
      <w:bookmarkEnd w:id="2361"/>
      <w:bookmarkEnd w:id="2362"/>
      <w:bookmarkEnd w:id="2363"/>
      <w:bookmarkEnd w:id="2364"/>
      <w:bookmarkEnd w:id="2365"/>
      <w:bookmarkEnd w:id="2366"/>
      <w:bookmarkEnd w:id="2367"/>
      <w:bookmarkEnd w:id="2368"/>
      <w:bookmarkEnd w:id="2369"/>
      <w:bookmarkEnd w:id="2370"/>
      <w:bookmarkEnd w:id="2371"/>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2372"/>
      <w:r w:rsidR="001D1C82" w:rsidRPr="001D1C82" w:rsidDel="001D1C82">
        <w:t xml:space="preserve"> </w:t>
      </w:r>
    </w:p>
    <w:p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rsidTr="00114417">
        <w:tc>
          <w:tcPr>
            <w:tcW w:w="4962" w:type="dxa"/>
            <w:gridSpan w:val="2"/>
            <w:shd w:val="clear" w:color="auto" w:fill="E6E6E6"/>
          </w:tcPr>
          <w:p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rsidR="00114417" w:rsidRPr="001D1C82" w:rsidRDefault="00114417" w:rsidP="00DB7A34">
            <w:pPr>
              <w:spacing w:before="120"/>
              <w:rPr>
                <w:b/>
              </w:rPr>
            </w:pPr>
            <w:r w:rsidRPr="00114417">
              <w:rPr>
                <w:b/>
              </w:rPr>
              <w:t>eArkisto - Palvelutapahtuman laji</w:t>
            </w:r>
          </w:p>
        </w:tc>
      </w:tr>
      <w:tr w:rsidR="001D1C82" w:rsidTr="00114417">
        <w:tc>
          <w:tcPr>
            <w:tcW w:w="851" w:type="dxa"/>
          </w:tcPr>
          <w:p w:rsidR="001D1C82" w:rsidRDefault="001D1C82" w:rsidP="00DB7A34">
            <w:pPr>
              <w:spacing w:before="120"/>
            </w:pPr>
            <w:r>
              <w:t>1</w:t>
            </w:r>
          </w:p>
        </w:tc>
        <w:tc>
          <w:tcPr>
            <w:tcW w:w="4111" w:type="dxa"/>
          </w:tcPr>
          <w:p w:rsidR="001D1C82" w:rsidRDefault="00B23398" w:rsidP="00DB7A34">
            <w:pPr>
              <w:spacing w:before="120"/>
            </w:pPr>
            <w:r>
              <w:t>O</w:t>
            </w:r>
            <w:r w:rsidR="001D1C82">
              <w:t>sastohoito</w:t>
            </w:r>
            <w:r w:rsidR="003B52BF">
              <w:t>jakso</w:t>
            </w:r>
          </w:p>
        </w:tc>
      </w:tr>
      <w:tr w:rsidR="003B52BF" w:rsidTr="00114417">
        <w:tc>
          <w:tcPr>
            <w:tcW w:w="851" w:type="dxa"/>
          </w:tcPr>
          <w:p w:rsidR="003B52BF" w:rsidRDefault="003B52BF" w:rsidP="00DB7A34">
            <w:pPr>
              <w:spacing w:before="120"/>
            </w:pPr>
            <w:r>
              <w:t>2</w:t>
            </w:r>
          </w:p>
        </w:tc>
        <w:tc>
          <w:tcPr>
            <w:tcW w:w="4111" w:type="dxa"/>
          </w:tcPr>
          <w:p w:rsidR="003B52BF" w:rsidRDefault="00B23398" w:rsidP="00DB7A34">
            <w:pPr>
              <w:spacing w:before="120"/>
            </w:pPr>
            <w:r>
              <w:t>A</w:t>
            </w:r>
            <w:r w:rsidR="003B52BF">
              <w:t>vohoitokäyntitieto</w:t>
            </w:r>
          </w:p>
        </w:tc>
      </w:tr>
    </w:tbl>
    <w:p w:rsidR="001D1C82" w:rsidRDefault="001D1C82" w:rsidP="001D1C82">
      <w:pPr>
        <w:autoSpaceDE w:val="0"/>
        <w:autoSpaceDN w:val="0"/>
        <w:adjustRightInd w:val="0"/>
        <w:rPr>
          <w:rFonts w:ascii="Arial" w:hAnsi="Arial" w:cs="Arial"/>
          <w:color w:val="000000"/>
          <w:sz w:val="20"/>
          <w:highlight w:val="white"/>
        </w:rPr>
      </w:pPr>
    </w:p>
    <w:p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hl7fi:encompassingEncounterCode</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codeSystem</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rsidR="001C3B79" w:rsidRPr="00D251B1" w:rsidRDefault="001C3B79" w:rsidP="00F86DFF">
      <w:pPr>
        <w:pStyle w:val="Otsikko3"/>
      </w:pPr>
      <w:bookmarkStart w:id="2373" w:name="_Toc314137184"/>
      <w:bookmarkStart w:id="2374" w:name="_Toc314137940"/>
      <w:bookmarkStart w:id="2375" w:name="_Toc314138461"/>
      <w:bookmarkStart w:id="2376" w:name="_Toc314138984"/>
      <w:bookmarkStart w:id="2377" w:name="_Toc314137185"/>
      <w:bookmarkStart w:id="2378" w:name="_Toc314137941"/>
      <w:bookmarkStart w:id="2379" w:name="_Toc314138462"/>
      <w:bookmarkStart w:id="2380" w:name="_Toc314138985"/>
      <w:bookmarkStart w:id="2381" w:name="_Toc314137186"/>
      <w:bookmarkStart w:id="2382" w:name="_Toc314137942"/>
      <w:bookmarkStart w:id="2383" w:name="_Toc314138463"/>
      <w:bookmarkStart w:id="2384" w:name="_Toc314138986"/>
      <w:bookmarkStart w:id="2385" w:name="_Toc314137187"/>
      <w:bookmarkStart w:id="2386" w:name="_Toc314137943"/>
      <w:bookmarkStart w:id="2387" w:name="_Toc314138464"/>
      <w:bookmarkStart w:id="2388" w:name="_Toc314138987"/>
      <w:bookmarkStart w:id="2389" w:name="_Toc114565204"/>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r w:rsidRPr="00D251B1">
        <w:t>hl7fi:</w:t>
      </w:r>
      <w:r w:rsidR="00112D97" w:rsidRPr="00D251B1">
        <w:t>activeCustodian</w:t>
      </w:r>
      <w:r w:rsidR="00121FFB" w:rsidRPr="00D251B1" w:rsidDel="00121FFB">
        <w:t xml:space="preserve"> </w:t>
      </w:r>
      <w:r w:rsidRPr="00D251B1">
        <w:t xml:space="preserve">– </w:t>
      </w:r>
      <w:bookmarkStart w:id="2390" w:name="OLE_LINK24"/>
      <w:bookmarkStart w:id="2391" w:name="OLE_LINK25"/>
      <w:r w:rsidR="00D26EC1" w:rsidRPr="00D251B1">
        <w:t>asiakirjan a</w:t>
      </w:r>
      <w:r w:rsidR="005E1038" w:rsidRPr="00D251B1">
        <w:t xml:space="preserve">ktiivi </w:t>
      </w:r>
      <w:r w:rsidR="00D26EC1" w:rsidRPr="00D251B1">
        <w:t>rekisterinpitäjä</w:t>
      </w:r>
      <w:bookmarkEnd w:id="2389"/>
      <w:bookmarkEnd w:id="2390"/>
      <w:bookmarkEnd w:id="2391"/>
    </w:p>
    <w:p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rsidR="00F86DFF" w:rsidRPr="00D251B1" w:rsidRDefault="00F86DFF" w:rsidP="002854B0">
      <w:pPr>
        <w:autoSpaceDE w:val="0"/>
        <w:autoSpaceDN w:val="0"/>
        <w:adjustRightInd w:val="0"/>
      </w:pPr>
    </w:p>
    <w:p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rsidR="00202A28" w:rsidRDefault="00AB23F2" w:rsidP="006C4C3E">
      <w:pPr>
        <w:pStyle w:val="Otsikko3"/>
        <w:keepNext/>
      </w:pPr>
      <w:bookmarkStart w:id="2392" w:name="_Toc114565205"/>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2392"/>
      <w:r w:rsidR="00FC4317" w:rsidRPr="00D251B1">
        <w:t xml:space="preserve"> </w:t>
      </w:r>
      <w:r w:rsidR="00DF641F" w:rsidRPr="00D251B1">
        <w:tab/>
      </w:r>
    </w:p>
    <w:p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rsidR="005410D7" w:rsidRPr="00D251B1" w:rsidRDefault="005410D7" w:rsidP="00ED22E8">
      <w:pPr>
        <w:autoSpaceDE w:val="0"/>
        <w:autoSpaceDN w:val="0"/>
        <w:adjustRightInd w:val="0"/>
      </w:pPr>
    </w:p>
    <w:p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rsidTr="00D93289">
        <w:tc>
          <w:tcPr>
            <w:tcW w:w="4962" w:type="dxa"/>
            <w:gridSpan w:val="2"/>
            <w:shd w:val="clear" w:color="auto" w:fill="E6E6E6"/>
          </w:tcPr>
          <w:p w:rsidR="0089033C" w:rsidRPr="00D251B1" w:rsidRDefault="0089033C" w:rsidP="00D93289">
            <w:pPr>
              <w:spacing w:before="120"/>
              <w:rPr>
                <w:b/>
              </w:rPr>
            </w:pPr>
            <w:r w:rsidRPr="00D251B1">
              <w:rPr>
                <w:b/>
              </w:rPr>
              <w:t xml:space="preserve">Koodisto: </w:t>
            </w:r>
            <w:r w:rsidR="00603FF9" w:rsidRPr="00D251B1">
              <w:rPr>
                <w:b/>
              </w:rPr>
              <w:t>1.2.246.537.5.40180.2008</w:t>
            </w:r>
          </w:p>
          <w:p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rsidTr="00D93289">
        <w:tc>
          <w:tcPr>
            <w:tcW w:w="851" w:type="dxa"/>
          </w:tcPr>
          <w:p w:rsidR="00F6139A" w:rsidRPr="00D251B1" w:rsidRDefault="00F6139A" w:rsidP="00D93289">
            <w:pPr>
              <w:spacing w:before="120"/>
            </w:pPr>
            <w:r w:rsidRPr="00D251B1">
              <w:t>1</w:t>
            </w:r>
          </w:p>
        </w:tc>
        <w:tc>
          <w:tcPr>
            <w:tcW w:w="4111" w:type="dxa"/>
          </w:tcPr>
          <w:p w:rsidR="00F6139A" w:rsidRPr="00D251B1" w:rsidRDefault="00F6139A" w:rsidP="00FC4317">
            <w:pPr>
              <w:spacing w:before="120"/>
            </w:pPr>
            <w:r w:rsidRPr="00D251B1">
              <w:t>ensi</w:t>
            </w:r>
            <w:r w:rsidR="00FC4317" w:rsidRPr="00D251B1">
              <w:t>sijainen</w:t>
            </w:r>
          </w:p>
        </w:tc>
      </w:tr>
      <w:tr w:rsidR="00F6139A" w:rsidRPr="00D251B1" w:rsidTr="00D93289">
        <w:tc>
          <w:tcPr>
            <w:tcW w:w="851" w:type="dxa"/>
          </w:tcPr>
          <w:p w:rsidR="00F6139A" w:rsidRPr="00D251B1" w:rsidRDefault="00F6139A" w:rsidP="00D93289">
            <w:pPr>
              <w:spacing w:before="120"/>
            </w:pPr>
            <w:r w:rsidRPr="00D251B1">
              <w:t>2</w:t>
            </w:r>
          </w:p>
        </w:tc>
        <w:tc>
          <w:tcPr>
            <w:tcW w:w="4111" w:type="dxa"/>
          </w:tcPr>
          <w:p w:rsidR="00F6139A" w:rsidRPr="00D251B1" w:rsidRDefault="00F6139A" w:rsidP="00D93289">
            <w:pPr>
              <w:spacing w:before="120"/>
            </w:pPr>
            <w:r w:rsidRPr="00D251B1">
              <w:t>toissijainen</w:t>
            </w:r>
          </w:p>
        </w:tc>
      </w:tr>
    </w:tbl>
    <w:p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6B2F7F" w:rsidRPr="00D251B1" w:rsidRDefault="006B2F7F" w:rsidP="00ED22E8">
      <w:pPr>
        <w:autoSpaceDE w:val="0"/>
        <w:autoSpaceDN w:val="0"/>
        <w:adjustRightInd w:val="0"/>
      </w:pPr>
    </w:p>
    <w:p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2393" w:name="_Toc189893089"/>
      <w:bookmarkStart w:id="2394" w:name="_Toc189893090"/>
      <w:bookmarkEnd w:id="2393"/>
      <w:bookmarkEnd w:id="2394"/>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rsidR="00AB23F2" w:rsidRPr="00D251B1" w:rsidRDefault="00AB23F2" w:rsidP="00FC4317">
      <w:pPr>
        <w:pStyle w:val="Otsikko3"/>
        <w:rPr>
          <w:rFonts w:ascii="Arial" w:hAnsi="Arial" w:cs="Arial"/>
          <w:color w:val="000000"/>
          <w:sz w:val="20"/>
          <w:highlight w:val="white"/>
        </w:rPr>
      </w:pPr>
      <w:bookmarkStart w:id="2395" w:name="_Toc314137190"/>
      <w:bookmarkStart w:id="2396" w:name="_Toc314137946"/>
      <w:bookmarkStart w:id="2397" w:name="_Toc314138467"/>
      <w:bookmarkStart w:id="2398" w:name="_Toc314138990"/>
      <w:bookmarkStart w:id="2399" w:name="_Toc314137191"/>
      <w:bookmarkStart w:id="2400" w:name="_Toc314137947"/>
      <w:bookmarkStart w:id="2401" w:name="_Toc314138468"/>
      <w:bookmarkStart w:id="2402" w:name="_Toc314138991"/>
      <w:bookmarkStart w:id="2403" w:name="_Toc314137192"/>
      <w:bookmarkStart w:id="2404" w:name="_Toc314137948"/>
      <w:bookmarkStart w:id="2405" w:name="_Toc314138469"/>
      <w:bookmarkStart w:id="2406" w:name="_Toc314138992"/>
      <w:bookmarkStart w:id="2407" w:name="_Toc314137193"/>
      <w:bookmarkStart w:id="2408" w:name="_Toc314137949"/>
      <w:bookmarkStart w:id="2409" w:name="_Toc314138470"/>
      <w:bookmarkStart w:id="2410" w:name="_Toc314138993"/>
      <w:bookmarkStart w:id="2411" w:name="_Toc114565206"/>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r w:rsidRPr="00D251B1">
        <w:t>hl7fi:secondaryEncompassingEncounterId – toissijainen palvelutapahtumatunnus</w:t>
      </w:r>
      <w:r w:rsidR="000B0AF4">
        <w:t xml:space="preserve"> (ei käytössä)</w:t>
      </w:r>
      <w:bookmarkEnd w:id="2411"/>
    </w:p>
    <w:p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rsidR="006517D3" w:rsidRPr="00874FAD" w:rsidRDefault="00533B09" w:rsidP="00533B09">
      <w:pPr>
        <w:pStyle w:val="Otsikko3"/>
        <w:rPr>
          <w:lang w:val="en-US"/>
        </w:rPr>
      </w:pPr>
      <w:bookmarkStart w:id="2412" w:name="_Toc314137195"/>
      <w:bookmarkStart w:id="2413" w:name="_Toc314137951"/>
      <w:bookmarkStart w:id="2414" w:name="_Toc314138472"/>
      <w:bookmarkStart w:id="2415" w:name="_Toc314138995"/>
      <w:bookmarkStart w:id="2416" w:name="_Toc314137196"/>
      <w:bookmarkStart w:id="2417" w:name="_Toc314137952"/>
      <w:bookmarkStart w:id="2418" w:name="_Toc314138473"/>
      <w:bookmarkStart w:id="2419" w:name="_Toc314138996"/>
      <w:bookmarkEnd w:id="2412"/>
      <w:bookmarkEnd w:id="2413"/>
      <w:bookmarkEnd w:id="2414"/>
      <w:bookmarkEnd w:id="2415"/>
      <w:bookmarkEnd w:id="2416"/>
      <w:bookmarkEnd w:id="2417"/>
      <w:bookmarkEnd w:id="2418"/>
      <w:bookmarkEnd w:id="2419"/>
      <w:r w:rsidRPr="00874FAD">
        <w:rPr>
          <w:lang w:val="en-US"/>
        </w:rPr>
        <w:t xml:space="preserve"> </w:t>
      </w:r>
      <w:bookmarkStart w:id="2420" w:name="_Toc114565207"/>
      <w:r w:rsidR="006517D3" w:rsidRPr="00874FAD">
        <w:rPr>
          <w:lang w:val="en-US"/>
        </w:rPr>
        <w:t>hl7fi:</w:t>
      </w:r>
      <w:r w:rsidR="00882FDA" w:rsidRPr="00874FAD">
        <w:rPr>
          <w:lang w:val="en-US"/>
        </w:rPr>
        <w:t>outsourcingService</w:t>
      </w:r>
      <w:r w:rsidR="00122938" w:rsidRPr="00874FAD">
        <w:rPr>
          <w:lang w:val="en-US"/>
        </w:rPr>
        <w:t>Customer</w:t>
      </w:r>
      <w:r w:rsidR="006517D3" w:rsidRPr="00874FAD">
        <w:rPr>
          <w:lang w:val="en-US"/>
        </w:rPr>
        <w:t xml:space="preserve"> – </w:t>
      </w:r>
      <w:r w:rsidR="00315B12" w:rsidRPr="00874FAD">
        <w:rPr>
          <w:lang w:val="en-US"/>
        </w:rPr>
        <w:t>palvelunjärjestäjä</w:t>
      </w:r>
      <w:bookmarkEnd w:id="2420"/>
    </w:p>
    <w:p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rsidR="00E076A3" w:rsidRPr="00D251B1" w:rsidRDefault="00E076A3" w:rsidP="00602C05"/>
    <w:p w:rsidR="005903BC" w:rsidRPr="003266BB"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874FAD">
        <w:rPr>
          <w:rFonts w:ascii="Courier New" w:hAnsi="Courier New" w:cs="Courier New"/>
          <w:color w:val="0000FF"/>
          <w:sz w:val="18"/>
          <w:lang w:val="en-US" w:eastAsia="fi-FI"/>
        </w:rPr>
        <w:t>&lt;!--</w:t>
      </w:r>
      <w:r w:rsidRPr="00874FAD">
        <w:rPr>
          <w:rFonts w:ascii="Courier New" w:hAnsi="Courier New" w:cs="Courier New"/>
          <w:color w:val="C0C0C0"/>
          <w:sz w:val="18"/>
          <w:lang w:val="en-US" w:eastAsia="fi-FI"/>
        </w:rPr>
        <w:t xml:space="preserve"> FI 27.1 hl7fi:outsourcingServiceCustomer – palvelunjärjestäjä </w:t>
      </w:r>
      <w:r w:rsidRPr="003266BB">
        <w:rPr>
          <w:rFonts w:ascii="Courier New" w:hAnsi="Courier New" w:cs="Courier New"/>
          <w:color w:val="0000FF"/>
          <w:sz w:val="18"/>
          <w:lang w:val="en-US" w:eastAsia="fi-FI"/>
        </w:rPr>
        <w:t>--&gt;</w:t>
      </w:r>
    </w:p>
    <w:p w:rsidR="005903BC" w:rsidRPr="00381947" w:rsidRDefault="005903BC" w:rsidP="005903BC">
      <w:pPr>
        <w:autoSpaceDE w:val="0"/>
        <w:autoSpaceDN w:val="0"/>
        <w:adjustRightInd w:val="0"/>
        <w:rPr>
          <w:rFonts w:ascii="Courier New" w:hAnsi="Courier New" w:cs="Courier New"/>
          <w:color w:val="0000FF"/>
          <w:sz w:val="18"/>
          <w:lang w:val="en-US"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381947">
        <w:rPr>
          <w:rFonts w:ascii="Courier New" w:hAnsi="Courier New" w:cs="Courier New"/>
          <w:color w:val="0000FF"/>
          <w:sz w:val="18"/>
          <w:lang w:val="en-US" w:eastAsia="fi-FI"/>
        </w:rPr>
        <w:t>&lt;</w:t>
      </w:r>
      <w:r w:rsidRPr="00381947">
        <w:rPr>
          <w:rFonts w:ascii="Courier New" w:hAnsi="Courier New" w:cs="Courier New"/>
          <w:color w:val="800000"/>
          <w:sz w:val="18"/>
          <w:lang w:val="en-US" w:eastAsia="fi-FI"/>
        </w:rPr>
        <w:t>hl7fi:outsourcingServiceCustomer</w:t>
      </w:r>
      <w:r w:rsidRPr="00381947">
        <w:rPr>
          <w:rFonts w:ascii="Courier New" w:hAnsi="Courier New" w:cs="Courier New"/>
          <w:color w:val="008080"/>
          <w:sz w:val="18"/>
          <w:lang w:val="en-US" w:eastAsia="fi-FI"/>
        </w:rPr>
        <w:t xml:space="preserve"> </w:t>
      </w:r>
      <w:r w:rsidRPr="00381947">
        <w:rPr>
          <w:rFonts w:ascii="Courier New" w:hAnsi="Courier New" w:cs="Courier New"/>
          <w:color w:val="FF0000"/>
          <w:sz w:val="18"/>
          <w:lang w:val="en-US" w:eastAsia="fi-FI"/>
        </w:rPr>
        <w:t>root</w:t>
      </w:r>
      <w:r w:rsidRPr="00381947">
        <w:rPr>
          <w:rFonts w:ascii="Courier New" w:hAnsi="Courier New" w:cs="Courier New"/>
          <w:color w:val="0000FF"/>
          <w:sz w:val="18"/>
          <w:lang w:val="en-US" w:eastAsia="fi-FI"/>
        </w:rPr>
        <w:t>="</w:t>
      </w:r>
      <w:r w:rsidRPr="00381947">
        <w:rPr>
          <w:rFonts w:ascii="Courier New" w:hAnsi="Courier New" w:cs="Courier New"/>
          <w:color w:val="000000"/>
          <w:sz w:val="18"/>
          <w:lang w:val="en-US" w:eastAsia="fi-FI"/>
        </w:rPr>
        <w:t>1.2.246.10.1234567</w:t>
      </w:r>
      <w:r w:rsidRPr="00381947">
        <w:rPr>
          <w:rFonts w:ascii="Courier New" w:hAnsi="Courier New" w:cs="Courier New"/>
          <w:color w:val="0000FF"/>
          <w:sz w:val="18"/>
          <w:lang w:val="en-US" w:eastAsia="fi-FI"/>
        </w:rPr>
        <w:t>"/&gt;</w:t>
      </w:r>
    </w:p>
    <w:p w:rsidR="005903BC" w:rsidRPr="005903BC" w:rsidRDefault="005903BC" w:rsidP="005903BC">
      <w:pPr>
        <w:autoSpaceDE w:val="0"/>
        <w:autoSpaceDN w:val="0"/>
        <w:adjustRightInd w:val="0"/>
        <w:rPr>
          <w:rFonts w:ascii="Courier New" w:hAnsi="Courier New" w:cs="Courier New"/>
          <w:color w:val="0000FF"/>
          <w:sz w:val="18"/>
          <w:lang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rsidR="004053E4" w:rsidRPr="00D251B1" w:rsidRDefault="004053E4" w:rsidP="004053E4">
      <w:pPr>
        <w:pStyle w:val="Otsikko3"/>
      </w:pPr>
      <w:bookmarkStart w:id="2421" w:name="_Toc314137198"/>
      <w:bookmarkStart w:id="2422" w:name="_Toc314137954"/>
      <w:bookmarkStart w:id="2423" w:name="_Toc314138475"/>
      <w:bookmarkStart w:id="2424" w:name="_Toc314138998"/>
      <w:bookmarkStart w:id="2425" w:name="_Toc314137199"/>
      <w:bookmarkStart w:id="2426" w:name="_Toc314137955"/>
      <w:bookmarkStart w:id="2427" w:name="_Toc314138476"/>
      <w:bookmarkStart w:id="2428" w:name="_Toc314138999"/>
      <w:bookmarkStart w:id="2429" w:name="_Toc314137200"/>
      <w:bookmarkStart w:id="2430" w:name="_Toc314137956"/>
      <w:bookmarkStart w:id="2431" w:name="_Toc314138477"/>
      <w:bookmarkStart w:id="2432" w:name="_Toc314139000"/>
      <w:bookmarkStart w:id="2433" w:name="_Toc314137201"/>
      <w:bookmarkStart w:id="2434" w:name="_Toc314137957"/>
      <w:bookmarkStart w:id="2435" w:name="_Toc314138478"/>
      <w:bookmarkStart w:id="2436" w:name="_Toc314139001"/>
      <w:bookmarkStart w:id="2437" w:name="_Toc114565208"/>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r w:rsidRPr="00D251B1">
        <w:t>hl7fi:</w:t>
      </w:r>
      <w:r w:rsidR="00122938" w:rsidRPr="00D251B1">
        <w:t>r</w:t>
      </w:r>
      <w:r w:rsidR="00770D91" w:rsidRPr="00D251B1">
        <w:t>etentionPeriodClass</w:t>
      </w:r>
      <w:r w:rsidRPr="00D251B1">
        <w:t xml:space="preserve"> – asiakirjan säilytysaikaluokka</w:t>
      </w:r>
      <w:bookmarkEnd w:id="2437"/>
    </w:p>
    <w:p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rsidR="00FE40EB" w:rsidRDefault="00FE40EB" w:rsidP="004053E4"/>
    <w:p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rsidTr="004514E3">
        <w:tc>
          <w:tcPr>
            <w:tcW w:w="4962" w:type="dxa"/>
            <w:gridSpan w:val="2"/>
            <w:shd w:val="clear" w:color="auto" w:fill="E6E6E6"/>
          </w:tcPr>
          <w:p w:rsidR="00892A3B" w:rsidRDefault="004053E4" w:rsidP="006C4C3E">
            <w:pPr>
              <w:keepNext/>
              <w:keepLines/>
              <w:spacing w:before="120"/>
              <w:rPr>
                <w:b/>
              </w:rPr>
            </w:pPr>
            <w:r w:rsidRPr="00D251B1">
              <w:rPr>
                <w:b/>
              </w:rPr>
              <w:t xml:space="preserve">Koodisto: 1.2.246.537.5.40158.2008 </w:t>
            </w:r>
          </w:p>
          <w:p w:rsidR="004053E4" w:rsidRPr="00D251B1" w:rsidRDefault="00892A3B" w:rsidP="006C4C3E">
            <w:pPr>
              <w:keepNext/>
              <w:keepLines/>
              <w:rPr>
                <w:b/>
              </w:rPr>
            </w:pPr>
            <w:r w:rsidRPr="00892A3B">
              <w:rPr>
                <w:b/>
              </w:rPr>
              <w:t>eArkisto - Säilytysaikaluokka</w:t>
            </w:r>
          </w:p>
        </w:tc>
      </w:tr>
      <w:tr w:rsidR="004053E4" w:rsidRPr="00D251B1" w:rsidTr="004514E3">
        <w:tc>
          <w:tcPr>
            <w:tcW w:w="1134" w:type="dxa"/>
            <w:vAlign w:val="bottom"/>
          </w:tcPr>
          <w:p w:rsidR="004053E4" w:rsidRPr="00D251B1" w:rsidRDefault="004053E4" w:rsidP="006C4C3E">
            <w:pPr>
              <w:keepNext/>
              <w:keepLines/>
              <w:spacing w:before="120"/>
            </w:pPr>
            <w:r w:rsidRPr="00D251B1">
              <w:rPr>
                <w:rFonts w:ascii="Arial" w:hAnsi="Arial" w:cs="Arial"/>
                <w:sz w:val="20"/>
              </w:rPr>
              <w:t>1</w:t>
            </w:r>
          </w:p>
        </w:tc>
        <w:tc>
          <w:tcPr>
            <w:tcW w:w="3828" w:type="dxa"/>
            <w:vAlign w:val="bottom"/>
          </w:tcPr>
          <w:p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rsidTr="004514E3">
        <w:tc>
          <w:tcPr>
            <w:tcW w:w="1134" w:type="dxa"/>
            <w:vAlign w:val="bottom"/>
          </w:tcPr>
          <w:p w:rsidR="00C56188" w:rsidRPr="00D251B1" w:rsidRDefault="00C56188" w:rsidP="00C56188">
            <w:pPr>
              <w:keepNext/>
              <w:keepLines/>
              <w:spacing w:before="120"/>
            </w:pPr>
            <w:r w:rsidRPr="00D251B1">
              <w:rPr>
                <w:rFonts w:ascii="Arial" w:hAnsi="Arial" w:cs="Arial"/>
                <w:sz w:val="20"/>
              </w:rPr>
              <w:t>2</w:t>
            </w:r>
          </w:p>
        </w:tc>
        <w:tc>
          <w:tcPr>
            <w:tcW w:w="3828" w:type="dxa"/>
            <w:vAlign w:val="bottom"/>
          </w:tcPr>
          <w:p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rsidTr="004514E3">
        <w:tc>
          <w:tcPr>
            <w:tcW w:w="1134" w:type="dxa"/>
            <w:vAlign w:val="bottom"/>
          </w:tcPr>
          <w:p w:rsidR="00C56188" w:rsidRPr="00D251B1" w:rsidRDefault="00C56188" w:rsidP="00C56188">
            <w:pPr>
              <w:keepNext/>
              <w:keepLines/>
              <w:spacing w:before="120"/>
            </w:pPr>
            <w:r w:rsidRPr="00D251B1">
              <w:rPr>
                <w:rFonts w:ascii="Arial" w:hAnsi="Arial" w:cs="Arial"/>
                <w:sz w:val="20"/>
              </w:rPr>
              <w:t>3</w:t>
            </w:r>
          </w:p>
        </w:tc>
        <w:tc>
          <w:tcPr>
            <w:tcW w:w="3828" w:type="dxa"/>
            <w:vAlign w:val="bottom"/>
          </w:tcPr>
          <w:p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869C4" w:rsidRPr="00D251B1" w:rsidRDefault="005869C4" w:rsidP="005869C4">
      <w:pPr>
        <w:rPr>
          <w:highlight w:val="white"/>
        </w:rPr>
      </w:pPr>
    </w:p>
    <w:p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rsidR="005869C4" w:rsidRPr="00D251B1" w:rsidRDefault="00C56188" w:rsidP="005869C4">
      <w:pPr>
        <w:pStyle w:val="Otsikko3"/>
      </w:pPr>
      <w:bookmarkStart w:id="2438" w:name="_Toc114565209"/>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2439" w:name="_Toc314137203"/>
      <w:bookmarkStart w:id="2440" w:name="_Toc314137959"/>
      <w:bookmarkStart w:id="2441" w:name="_Toc314138480"/>
      <w:bookmarkStart w:id="2442" w:name="_Toc314139003"/>
      <w:bookmarkStart w:id="2443" w:name="_Toc314137204"/>
      <w:bookmarkStart w:id="2444" w:name="_Toc314137960"/>
      <w:bookmarkStart w:id="2445" w:name="_Toc314138481"/>
      <w:bookmarkStart w:id="2446" w:name="_Toc314139004"/>
      <w:bookmarkStart w:id="2447" w:name="_Toc314137205"/>
      <w:bookmarkStart w:id="2448" w:name="_Toc314137961"/>
      <w:bookmarkStart w:id="2449" w:name="_Toc314138482"/>
      <w:bookmarkStart w:id="2450" w:name="_Toc314139005"/>
      <w:bookmarkStart w:id="2451" w:name="_Toc314137206"/>
      <w:bookmarkStart w:id="2452" w:name="_Toc314137962"/>
      <w:bookmarkStart w:id="2453" w:name="_Toc314138483"/>
      <w:bookmarkStart w:id="2454" w:name="_Toc314139006"/>
      <w:bookmarkStart w:id="2455" w:name="OLE_LINK27"/>
      <w:bookmarkStart w:id="2456" w:name="OLE_LINK2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r w:rsidR="005869C4" w:rsidRPr="00D251B1">
        <w:t>hl7fi:</w:t>
      </w:r>
      <w:r w:rsidR="00351481" w:rsidRPr="00D251B1">
        <w:t>extended</w:t>
      </w:r>
      <w:r w:rsidR="00770D91" w:rsidRPr="00D251B1">
        <w:t>RetentionPeriod</w:t>
      </w:r>
      <w:bookmarkEnd w:id="2455"/>
      <w:bookmarkEnd w:id="2456"/>
      <w:r w:rsidR="005869C4" w:rsidRPr="00D251B1">
        <w:t xml:space="preserve"> – asiakirjan pidennetty säilytysaika</w:t>
      </w:r>
      <w:bookmarkEnd w:id="2438"/>
    </w:p>
    <w:p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rsidR="007648C5" w:rsidRDefault="007648C5" w:rsidP="00044F05"/>
    <w:p w:rsidR="007648C5" w:rsidRDefault="007648C5" w:rsidP="00A73F77">
      <w:pPr>
        <w:rPr>
          <w:highlight w:val="white"/>
        </w:rPr>
      </w:pPr>
    </w:p>
    <w:p w:rsidR="007648C5" w:rsidRDefault="007648C5" w:rsidP="00A73F77">
      <w:pPr>
        <w:rPr>
          <w:highlight w:val="white"/>
        </w:rPr>
      </w:pPr>
    </w:p>
    <w:p w:rsidR="007648C5" w:rsidRPr="00D251B1" w:rsidRDefault="007648C5" w:rsidP="00A73F77">
      <w:pPr>
        <w:rPr>
          <w:highlight w:val="white"/>
        </w:rPr>
      </w:pPr>
    </w:p>
    <w:p w:rsidR="00394D07" w:rsidRPr="00D251B1" w:rsidRDefault="00394D07" w:rsidP="00A73F77">
      <w:pPr>
        <w:rPr>
          <w:highlight w:val="white"/>
        </w:rPr>
      </w:pPr>
    </w:p>
    <w:p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hl7fi:extendedRetentionPeriod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rsidR="005869C4" w:rsidRPr="00D251B1" w:rsidRDefault="005869C4" w:rsidP="005869C4">
      <w:pPr>
        <w:pStyle w:val="Otsikko3"/>
      </w:pPr>
      <w:bookmarkStart w:id="2457" w:name="_Toc114565210"/>
      <w:r w:rsidRPr="00D251B1">
        <w:t>hl7fi:</w:t>
      </w:r>
      <w:r w:rsidR="00351481" w:rsidRPr="00D251B1">
        <w:t>sensitiveDoc</w:t>
      </w:r>
      <w:r w:rsidR="00B17B35" w:rsidRPr="00D251B1">
        <w:t>u</w:t>
      </w:r>
      <w:r w:rsidR="00351481" w:rsidRPr="00D251B1">
        <w:t>ment</w:t>
      </w:r>
      <w:r w:rsidRPr="00D251B1">
        <w:t xml:space="preserve"> – </w:t>
      </w:r>
      <w:bookmarkStart w:id="2458" w:name="OLE_LINK26"/>
      <w:r w:rsidRPr="00D251B1">
        <w:t xml:space="preserve">asiakirjan </w:t>
      </w:r>
      <w:r w:rsidR="0010339F" w:rsidRPr="00D251B1">
        <w:t>erityissisältö</w:t>
      </w:r>
      <w:bookmarkEnd w:id="2457"/>
      <w:bookmarkEnd w:id="2458"/>
    </w:p>
    <w:p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rsidTr="005B2074">
        <w:tc>
          <w:tcPr>
            <w:tcW w:w="4962" w:type="dxa"/>
            <w:gridSpan w:val="2"/>
            <w:shd w:val="clear" w:color="auto" w:fill="E6E6E6"/>
          </w:tcPr>
          <w:p w:rsidR="002C7F82" w:rsidRPr="00D251B1" w:rsidRDefault="00FB5643" w:rsidP="005B2074">
            <w:pPr>
              <w:spacing w:before="120"/>
              <w:rPr>
                <w:b/>
              </w:rPr>
            </w:pPr>
            <w:r w:rsidRPr="00D251B1">
              <w:rPr>
                <w:b/>
              </w:rPr>
              <w:t xml:space="preserve">Koodisto: </w:t>
            </w:r>
            <w:r w:rsidR="00D35B82" w:rsidRPr="00D251B1">
              <w:rPr>
                <w:b/>
              </w:rPr>
              <w:t>1.2.246.537.5.40169.2008</w:t>
            </w:r>
          </w:p>
          <w:p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rsidTr="005B2074">
        <w:tc>
          <w:tcPr>
            <w:tcW w:w="1134" w:type="dxa"/>
            <w:vAlign w:val="bottom"/>
          </w:tcPr>
          <w:p w:rsidR="00FB5643" w:rsidRPr="00D251B1" w:rsidRDefault="00FB5643" w:rsidP="005B2074">
            <w:pPr>
              <w:spacing w:before="120"/>
            </w:pPr>
            <w:r w:rsidRPr="00D251B1">
              <w:rPr>
                <w:rFonts w:ascii="Arial" w:hAnsi="Arial" w:cs="Arial"/>
                <w:sz w:val="20"/>
              </w:rPr>
              <w:t>1</w:t>
            </w:r>
          </w:p>
        </w:tc>
        <w:tc>
          <w:tcPr>
            <w:tcW w:w="3828" w:type="dxa"/>
            <w:vAlign w:val="bottom"/>
          </w:tcPr>
          <w:p w:rsidR="00FB5643" w:rsidRPr="00D251B1" w:rsidRDefault="003B1771" w:rsidP="005B2074">
            <w:pPr>
              <w:spacing w:before="120"/>
            </w:pPr>
            <w:r w:rsidRPr="00D251B1">
              <w:t>erillinen muuta henkilöä koskeva asiakirja</w:t>
            </w:r>
          </w:p>
        </w:tc>
      </w:tr>
    </w:tbl>
    <w:p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869C4" w:rsidRPr="00D251B1" w:rsidRDefault="005869C4" w:rsidP="005869C4">
      <w:pPr>
        <w:rPr>
          <w:highlight w:val="white"/>
        </w:rPr>
      </w:pPr>
    </w:p>
    <w:p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rsidR="00F97610" w:rsidRPr="00D251B1" w:rsidRDefault="00A55822" w:rsidP="00A55822">
      <w:pPr>
        <w:pStyle w:val="Otsikko3"/>
      </w:pPr>
      <w:bookmarkStart w:id="2459" w:name="_Toc314137209"/>
      <w:bookmarkStart w:id="2460" w:name="_Toc314137965"/>
      <w:bookmarkStart w:id="2461" w:name="_Toc314138486"/>
      <w:bookmarkStart w:id="2462" w:name="_Toc314139009"/>
      <w:bookmarkStart w:id="2463" w:name="_Toc114565211"/>
      <w:bookmarkEnd w:id="2459"/>
      <w:bookmarkEnd w:id="2460"/>
      <w:bookmarkEnd w:id="2461"/>
      <w:bookmarkEnd w:id="2462"/>
      <w:r w:rsidRPr="00D251B1">
        <w:t>hl7fi:eprServiceProvider</w:t>
      </w:r>
      <w:r w:rsidR="00170BC5" w:rsidRPr="00D251B1">
        <w:t xml:space="preserve"> – </w:t>
      </w:r>
      <w:r w:rsidRPr="00D251B1">
        <w:t>järjestelmäpalvelujen antaja</w:t>
      </w:r>
      <w:r w:rsidR="000D7202">
        <w:t xml:space="preserve"> (ei käytössä)</w:t>
      </w:r>
      <w:bookmarkEnd w:id="2463"/>
    </w:p>
    <w:p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rsidR="00216098" w:rsidRPr="00D251B1" w:rsidRDefault="00216098" w:rsidP="00F97610"/>
    <w:p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rsidR="00AE3ECA" w:rsidRPr="00D251B1" w:rsidRDefault="00E023BE" w:rsidP="00E023BE">
      <w:pPr>
        <w:pStyle w:val="Otsikko3"/>
      </w:pPr>
      <w:bookmarkStart w:id="2464" w:name="_Toc314137211"/>
      <w:bookmarkStart w:id="2465" w:name="_Toc314137967"/>
      <w:bookmarkStart w:id="2466" w:name="_Toc314138488"/>
      <w:bookmarkStart w:id="2467" w:name="_Toc314139011"/>
      <w:bookmarkStart w:id="2468" w:name="_Toc314137212"/>
      <w:bookmarkStart w:id="2469" w:name="_Toc314137968"/>
      <w:bookmarkStart w:id="2470" w:name="_Toc314138489"/>
      <w:bookmarkStart w:id="2471" w:name="_Toc314139012"/>
      <w:bookmarkStart w:id="2472" w:name="_Toc314137213"/>
      <w:bookmarkStart w:id="2473" w:name="_Toc314137969"/>
      <w:bookmarkStart w:id="2474" w:name="_Toc314138490"/>
      <w:bookmarkStart w:id="2475" w:name="_Toc314139013"/>
      <w:bookmarkStart w:id="2476" w:name="_Toc314137214"/>
      <w:bookmarkStart w:id="2477" w:name="_Toc314137970"/>
      <w:bookmarkStart w:id="2478" w:name="_Toc314138491"/>
      <w:bookmarkStart w:id="2479" w:name="_Toc314139014"/>
      <w:bookmarkStart w:id="2480" w:name="_Toc314137215"/>
      <w:bookmarkStart w:id="2481" w:name="_Toc314137971"/>
      <w:bookmarkStart w:id="2482" w:name="_Toc314138492"/>
      <w:bookmarkStart w:id="2483" w:name="_Toc314139015"/>
      <w:bookmarkStart w:id="2484" w:name="_Toc114565212"/>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2484"/>
    </w:p>
    <w:p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rsidR="002B26B9" w:rsidRPr="00D251B1" w:rsidRDefault="007648C5" w:rsidP="00AE3ECA">
      <w:r>
        <w:t xml:space="preserve"> </w:t>
      </w:r>
    </w:p>
    <w:p w:rsidR="00394D07" w:rsidRPr="00D251B1" w:rsidRDefault="00394D07" w:rsidP="005869C4">
      <w:pPr>
        <w:rPr>
          <w:highlight w:val="white"/>
        </w:rPr>
      </w:pPr>
    </w:p>
    <w:p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rsidR="00AC080F" w:rsidRPr="00874FAD" w:rsidRDefault="00AC080F" w:rsidP="00AC080F">
      <w:pPr>
        <w:pStyle w:val="Otsikko3"/>
        <w:rPr>
          <w:lang w:val="en-US"/>
        </w:rPr>
      </w:pPr>
      <w:bookmarkStart w:id="2485" w:name="_Toc314137217"/>
      <w:bookmarkStart w:id="2486" w:name="_Toc314137973"/>
      <w:bookmarkStart w:id="2487" w:name="_Toc314138494"/>
      <w:bookmarkStart w:id="2488" w:name="_Toc314139017"/>
      <w:bookmarkStart w:id="2489" w:name="_Toc314137218"/>
      <w:bookmarkStart w:id="2490" w:name="_Toc314137974"/>
      <w:bookmarkStart w:id="2491" w:name="_Toc314138495"/>
      <w:bookmarkStart w:id="2492" w:name="_Toc314139018"/>
      <w:bookmarkStart w:id="2493" w:name="_Toc314137219"/>
      <w:bookmarkStart w:id="2494" w:name="_Toc314137975"/>
      <w:bookmarkStart w:id="2495" w:name="_Toc314138496"/>
      <w:bookmarkStart w:id="2496" w:name="_Toc314139019"/>
      <w:bookmarkStart w:id="2497" w:name="_Toc114565213"/>
      <w:bookmarkEnd w:id="2485"/>
      <w:bookmarkEnd w:id="2486"/>
      <w:bookmarkEnd w:id="2487"/>
      <w:bookmarkEnd w:id="2488"/>
      <w:bookmarkEnd w:id="2489"/>
      <w:bookmarkEnd w:id="2490"/>
      <w:bookmarkEnd w:id="2491"/>
      <w:bookmarkEnd w:id="2492"/>
      <w:bookmarkEnd w:id="2493"/>
      <w:bookmarkEnd w:id="2494"/>
      <w:bookmarkEnd w:id="2495"/>
      <w:bookmarkEnd w:id="2496"/>
      <w:r w:rsidRPr="00874FAD">
        <w:rPr>
          <w:lang w:val="en-US"/>
        </w:rPr>
        <w:t>hl7fi:</w:t>
      </w:r>
      <w:r w:rsidR="002170D1" w:rsidRPr="00874FAD">
        <w:rPr>
          <w:lang w:val="en-US"/>
        </w:rPr>
        <w:t xml:space="preserve"> patientHomeMunicipality</w:t>
      </w:r>
      <w:r w:rsidRPr="00874FAD">
        <w:rPr>
          <w:lang w:val="en-US"/>
        </w:rPr>
        <w:t xml:space="preserve"> – potilaan kotikunta</w:t>
      </w:r>
      <w:bookmarkEnd w:id="2497"/>
    </w:p>
    <w:p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rsidR="0059473C" w:rsidRDefault="0022681B" w:rsidP="0022681B">
      <w:pPr>
        <w:pStyle w:val="Otsikko1"/>
        <w:rPr>
          <w:highlight w:val="white"/>
          <w:lang w:val="en-GB" w:eastAsia="fi-FI"/>
        </w:rPr>
      </w:pPr>
      <w:bookmarkStart w:id="2498" w:name="_Toc314137221"/>
      <w:bookmarkStart w:id="2499" w:name="_Toc314137977"/>
      <w:bookmarkStart w:id="2500" w:name="_Toc314138498"/>
      <w:bookmarkStart w:id="2501" w:name="_Toc314139021"/>
      <w:bookmarkStart w:id="2502" w:name="_Toc114565214"/>
      <w:bookmarkEnd w:id="2498"/>
      <w:bookmarkEnd w:id="2499"/>
      <w:bookmarkEnd w:id="2500"/>
      <w:bookmarkEnd w:id="2501"/>
      <w:r>
        <w:rPr>
          <w:highlight w:val="white"/>
          <w:lang w:val="en-GB" w:eastAsia="fi-FI"/>
        </w:rPr>
        <w:t>Header Näyttömuotoesimerkki</w:t>
      </w:r>
      <w:bookmarkEnd w:id="2502"/>
    </w:p>
    <w:p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rsidR="002F2BF2" w:rsidRPr="0097130A" w:rsidRDefault="002F2BF2" w:rsidP="006C4C3E">
      <w:pPr>
        <w:spacing w:before="240" w:after="240"/>
        <w:rPr>
          <w:rStyle w:val="Korostus"/>
          <w:b/>
          <w:bCs/>
          <w:i w:val="0"/>
          <w:iCs w:val="0"/>
          <w:color w:val="008000"/>
        </w:rPr>
      </w:pPr>
      <w:bookmarkStart w:id="2503" w:name="_Toc216057856"/>
      <w:bookmarkStart w:id="2504" w:name="_Toc216142495"/>
      <w:bookmarkStart w:id="2505" w:name="_Toc216057858"/>
      <w:bookmarkStart w:id="2506" w:name="_Toc216142497"/>
      <w:bookmarkStart w:id="2507" w:name="_Toc216057859"/>
      <w:bookmarkStart w:id="2508" w:name="_Toc216142498"/>
      <w:bookmarkStart w:id="2509" w:name="_Toc216057860"/>
      <w:bookmarkStart w:id="2510" w:name="_Toc216142499"/>
      <w:bookmarkStart w:id="2511" w:name="_Toc216057861"/>
      <w:bookmarkStart w:id="2512" w:name="_Toc216142500"/>
      <w:bookmarkStart w:id="2513" w:name="_Toc216057862"/>
      <w:bookmarkStart w:id="2514" w:name="_Toc216142501"/>
      <w:bookmarkStart w:id="2515" w:name="_Toc216057863"/>
      <w:bookmarkStart w:id="2516" w:name="_Toc216142502"/>
      <w:bookmarkStart w:id="2517" w:name="_Toc216057865"/>
      <w:bookmarkStart w:id="2518" w:name="_Toc216142504"/>
      <w:bookmarkStart w:id="2519" w:name="_Toc216057866"/>
      <w:bookmarkStart w:id="2520" w:name="_Toc216142505"/>
      <w:bookmarkStart w:id="2521" w:name="_Toc216057867"/>
      <w:bookmarkStart w:id="2522" w:name="_Toc216142506"/>
      <w:bookmarkStart w:id="2523" w:name="_Toc216057868"/>
      <w:bookmarkStart w:id="2524" w:name="_Toc216142507"/>
      <w:bookmarkStart w:id="2525" w:name="_Toc216057869"/>
      <w:bookmarkStart w:id="2526" w:name="_Toc216142508"/>
      <w:bookmarkStart w:id="2527" w:name="_Toc216057870"/>
      <w:bookmarkStart w:id="2528" w:name="_Toc216142509"/>
      <w:bookmarkStart w:id="2529" w:name="_Toc216057871"/>
      <w:bookmarkStart w:id="2530" w:name="_Toc216142510"/>
      <w:bookmarkStart w:id="2531" w:name="_Toc216057873"/>
      <w:bookmarkStart w:id="2532" w:name="_Toc216142512"/>
      <w:bookmarkStart w:id="2533" w:name="_Toc216057874"/>
      <w:bookmarkStart w:id="2534" w:name="_Toc216142513"/>
      <w:bookmarkStart w:id="2535" w:name="_Toc216057875"/>
      <w:bookmarkStart w:id="2536" w:name="_Toc216142514"/>
      <w:bookmarkStart w:id="2537" w:name="_Toc216057876"/>
      <w:bookmarkStart w:id="2538" w:name="_Toc216142515"/>
      <w:bookmarkStart w:id="2539" w:name="_Toc216057877"/>
      <w:bookmarkStart w:id="2540" w:name="_Toc216142516"/>
      <w:bookmarkStart w:id="2541" w:name="_Toc216057878"/>
      <w:bookmarkStart w:id="2542" w:name="_Toc216142517"/>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r w:rsidRPr="00932E6E">
        <w:rPr>
          <w:rStyle w:val="Korostus"/>
          <w:b/>
          <w:bCs/>
          <w:i w:val="0"/>
          <w:iCs w:val="0"/>
          <w:color w:val="008000"/>
        </w:rPr>
        <w:t xml:space="preserve"> </w:t>
      </w:r>
      <w:r w:rsidRPr="0097130A">
        <w:rPr>
          <w:rStyle w:val="Korostus"/>
          <w:b/>
          <w:bCs/>
          <w:i w:val="0"/>
          <w:iCs w:val="0"/>
          <w:color w:val="008000"/>
        </w:rPr>
        <w:t>CDA R2 tuloste (CDA_Fi_header_2012-01-10.xsl)</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rsidR="006E5562" w:rsidRDefault="006E5562" w:rsidP="006C4C3E">
      <w:pPr>
        <w:rPr>
          <w:rStyle w:val="Korostus"/>
          <w:b/>
          <w:bCs/>
          <w:i w:val="0"/>
          <w:iCs w:val="0"/>
          <w:sz w:val="22"/>
        </w:rPr>
      </w:pPr>
    </w:p>
    <w:p w:rsidR="006E5562" w:rsidRDefault="00484E51" w:rsidP="00484E51">
      <w:pPr>
        <w:pStyle w:val="Otsikko1"/>
        <w:keepLines w:val="0"/>
        <w:tabs>
          <w:tab w:val="clear" w:pos="709"/>
          <w:tab w:val="num" w:pos="432"/>
        </w:tabs>
        <w:spacing w:after="60"/>
        <w:ind w:left="432" w:hanging="432"/>
      </w:pPr>
      <w:r>
        <w:br w:type="page"/>
      </w:r>
      <w:bookmarkStart w:id="2543" w:name="_Toc114565215"/>
      <w:r w:rsidR="006E5562" w:rsidRPr="00484E51">
        <w:t>Versiohistoria</w:t>
      </w:r>
      <w:bookmarkEnd w:id="2543"/>
    </w:p>
    <w:p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rsidTr="00195266">
        <w:trPr>
          <w:tblHeader/>
          <w:ins w:id="2544" w:author="Tekijä" w:date="2022-09-20T11:07:00Z"/>
        </w:trPr>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pPr>
              <w:rPr>
                <w:ins w:id="2545" w:author="Tekijä" w:date="2022-09-20T11:07:00Z"/>
              </w:rPr>
            </w:pPr>
            <w:ins w:id="2546" w:author="Tekijä" w:date="2022-09-20T11:07:00Z">
              <w:r>
                <w:t>Versio</w:t>
              </w:r>
            </w:ins>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pPr>
              <w:rPr>
                <w:ins w:id="2547" w:author="Tekijä" w:date="2022-09-20T11:07:00Z"/>
              </w:rPr>
            </w:pPr>
            <w:ins w:id="2548" w:author="Tekijä" w:date="2022-09-20T11:07:00Z">
              <w:r>
                <w:t>Pvm ja tekijät</w:t>
              </w:r>
            </w:ins>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pPr>
              <w:rPr>
                <w:ins w:id="2549" w:author="Tekijä" w:date="2022-09-20T11:07:00Z"/>
                <w:sz w:val="22"/>
                <w:szCs w:val="22"/>
              </w:rPr>
            </w:pPr>
            <w:ins w:id="2550" w:author="Tekijä" w:date="2022-09-20T11:07:00Z">
              <w:r>
                <w:rPr>
                  <w:sz w:val="22"/>
                  <w:szCs w:val="22"/>
                </w:rPr>
                <w:t>Muutoksen selite</w:t>
              </w:r>
            </w:ins>
          </w:p>
        </w:tc>
      </w:tr>
      <w:tr w:rsidR="00484E51" w:rsidTr="00195266">
        <w:trPr>
          <w:ins w:id="2551" w:author="Tekijä" w:date="2022-09-20T11:07:00Z"/>
        </w:trPr>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pPr>
              <w:rPr>
                <w:ins w:id="2552" w:author="Tekijä" w:date="2022-09-20T11:07:00Z"/>
              </w:rPr>
            </w:pP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pPr>
              <w:rPr>
                <w:ins w:id="2553" w:author="Tekijä" w:date="2022-09-20T11:07:00Z"/>
              </w:rPr>
            </w:pP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pPr>
              <w:rPr>
                <w:ins w:id="2554" w:author="Tekijä" w:date="2022-09-20T11:07:00Z"/>
                <w:sz w:val="22"/>
                <w:szCs w:val="22"/>
              </w:rPr>
            </w:pPr>
            <w:ins w:id="2555" w:author="Tekijä" w:date="2022-09-20T11:07:00Z">
              <w:r>
                <w:rPr>
                  <w:sz w:val="22"/>
                  <w:szCs w:val="22"/>
                </w:rPr>
                <w:t>Versiohistoria versioon 4.66 asti löytyy dokumentin vanhemmista versioista</w:t>
              </w:r>
            </w:ins>
          </w:p>
        </w:tc>
      </w:tr>
      <w:tr w:rsidR="00484E51" w:rsidTr="00195266">
        <w:trPr>
          <w:ins w:id="2556" w:author="Tekijä" w:date="2022-09-20T11:07:00Z"/>
        </w:trPr>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pPr>
              <w:rPr>
                <w:ins w:id="2557" w:author="Tekijä" w:date="2022-09-20T11:07:00Z"/>
              </w:rPr>
            </w:pPr>
            <w:ins w:id="2558" w:author="Tekijä" w:date="2022-09-20T11:07:00Z">
              <w:r>
                <w:t>4.66.4</w:t>
              </w:r>
            </w:ins>
          </w:p>
        </w:tc>
        <w:tc>
          <w:tcPr>
            <w:tcW w:w="1652" w:type="dxa"/>
            <w:tcBorders>
              <w:top w:val="single" w:sz="4" w:space="0" w:color="auto"/>
              <w:left w:val="single" w:sz="4" w:space="0" w:color="auto"/>
              <w:bottom w:val="single" w:sz="4" w:space="0" w:color="auto"/>
              <w:right w:val="single" w:sz="4" w:space="0" w:color="auto"/>
            </w:tcBorders>
          </w:tcPr>
          <w:p w:rsidR="00484E51" w:rsidRDefault="00673F0B" w:rsidP="00195266">
            <w:pPr>
              <w:rPr>
                <w:ins w:id="2559" w:author="Tekijä" w:date="2022-09-20T11:07:00Z"/>
              </w:rPr>
            </w:pPr>
            <w:ins w:id="2560" w:author="Tekijä" w:date="2022-09-30T13:24:00Z">
              <w:r>
                <w:t>10.11</w:t>
              </w:r>
            </w:ins>
            <w:ins w:id="2561" w:author="Tekijä" w:date="2022-09-20T11:07:00Z">
              <w:r w:rsidR="00484E51">
                <w:t>.2022</w:t>
              </w:r>
              <w:r w:rsidR="00484E51">
                <w:br/>
                <w:t>Kela</w:t>
              </w:r>
            </w:ins>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pPr>
              <w:rPr>
                <w:ins w:id="2562" w:author="Tekijä" w:date="2022-11-14T09:41:00Z"/>
              </w:rPr>
            </w:pPr>
            <w:ins w:id="2563" w:author="Tekijä" w:date="2022-09-20T11:08:00Z">
              <w:r>
                <w:t>Otettu käyttöön dataEnterer-rakenne vanhojen tietojen arkistoinnissa</w:t>
              </w:r>
            </w:ins>
            <w:ins w:id="2564" w:author="Tekijä" w:date="2022-11-14T09:43:00Z">
              <w:r w:rsidR="00381947">
                <w:t xml:space="preserve">, </w:t>
              </w:r>
            </w:ins>
            <w:ins w:id="2565" w:author="Tekijä" w:date="2022-09-20T11:08:00Z">
              <w:r>
                <w:t>kpl 2.2.15.</w:t>
              </w:r>
            </w:ins>
          </w:p>
          <w:p w:rsidR="00381947" w:rsidRDefault="00381947" w:rsidP="00195266">
            <w:pPr>
              <w:rPr>
                <w:ins w:id="2566" w:author="Tekijä" w:date="2022-11-14T09:44:00Z"/>
              </w:rPr>
            </w:pPr>
            <w:ins w:id="2567" w:author="Tekijä" w:date="2022-11-14T09:41:00Z">
              <w:r>
                <w:t>Tarkennettu arkistoitavien CDA R2 asiakirjojen oletusnimiavaruus, kpl</w:t>
              </w:r>
            </w:ins>
            <w:ins w:id="2568" w:author="Tekijä" w:date="2022-11-14T09:42:00Z">
              <w:r>
                <w:t xml:space="preserve"> 2.2</w:t>
              </w:r>
            </w:ins>
            <w:ins w:id="2569" w:author="Tekijä" w:date="2022-11-14T09:41:00Z">
              <w:r>
                <w:t xml:space="preserve">. </w:t>
              </w:r>
            </w:ins>
          </w:p>
          <w:p w:rsidR="00381947" w:rsidRDefault="00381947" w:rsidP="00381947">
            <w:pPr>
              <w:rPr>
                <w:ins w:id="2570" w:author="Tekijä" w:date="2022-09-20T11:07:00Z"/>
                <w:sz w:val="22"/>
                <w:szCs w:val="22"/>
              </w:rPr>
            </w:pPr>
            <w:ins w:id="2571" w:author="Tekijä" w:date="2022-11-14T09:44:00Z">
              <w:r>
                <w:t xml:space="preserve">Tarkennettu </w:t>
              </w:r>
            </w:ins>
            <w:ins w:id="2572" w:author="Tekijä" w:date="2022-11-14T09:47:00Z">
              <w:r>
                <w:t xml:space="preserve">Kannasta </w:t>
              </w:r>
            </w:ins>
            <w:ins w:id="2573" w:author="Tekijä" w:date="2022-11-14T09:46:00Z">
              <w:r>
                <w:t xml:space="preserve">palautettaviin asiakirjoihin lisättävien tietojen nimiavaruus, kpl </w:t>
              </w:r>
            </w:ins>
            <w:ins w:id="2574" w:author="Tekijä" w:date="2022-11-14T09:47:00Z">
              <w:r>
                <w:t xml:space="preserve">2.2.12 ja </w:t>
              </w:r>
            </w:ins>
            <w:ins w:id="2575" w:author="Tekijä" w:date="2022-11-14T09:48:00Z">
              <w:r w:rsidR="003C5B23">
                <w:t>kpl 2.2.25.2</w:t>
              </w:r>
            </w:ins>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Termi väestötasoinen ostopalvelun valtuutus muutettu rekisteritasoinen ostopalvelun valtuutus –termiksi</w:t>
            </w:r>
          </w:p>
          <w:p w:rsidR="00484E51" w:rsidRDefault="00484E51" w:rsidP="00484E51">
            <w:r>
              <w:t>Muutokset kpl 2.2.13</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Tuotantoversio</w:t>
            </w:r>
            <w:r>
              <w:br/>
              <w:t xml:space="preserve">Sisältää RC-versioissa julkaistut muutokset </w:t>
            </w:r>
          </w:p>
          <w:p w:rsidR="00484E51" w:rsidRDefault="00484E51" w:rsidP="00484E51"/>
          <w:p w:rsidR="00484E51" w:rsidRDefault="00484E51" w:rsidP="00484E51">
            <w:r>
              <w:t>Lisäksi tarkennettu</w:t>
            </w:r>
          </w:p>
          <w:p w:rsidR="00484E51" w:rsidRDefault="00484E51" w:rsidP="00484E51">
            <w:r>
              <w:t xml:space="preserve"> - Kpl 1.1 koodiarvon pitkän nimen käyttö header- ja body-osassa 2016-vaiheistuksen asiakirjoista alkaen</w:t>
            </w:r>
          </w:p>
          <w:p w:rsidR="00484E51" w:rsidRDefault="00484E51" w:rsidP="00484E51">
            <w:r>
              <w:t xml:space="preserve"> - Kpl 2.2.26 Tarkennettu palveluyksikkötiedon kirjaamista vanhoilla asiakirjoilla </w:t>
            </w:r>
          </w:p>
          <w:p w:rsidR="00484E51" w:rsidRDefault="00484E51" w:rsidP="00484E51">
            <w:r>
              <w:t>- Kpl 2.4.24 Asiakirjan aktiivi rekisterinpitäjä –tiedosta palautetaan CDA R2 asiakirjalla ja MR-sanomalla rekisterinpitäjän OID, ei nimeä.</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24.11.2020</w:t>
            </w:r>
          </w:p>
          <w:p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 xml:space="preserve">Kpl 2.2.14 Tarkennettu author-rakenteen käyttöä: ammattihenkilön tiedot tuodaan header-osaan vain jos asiakirjassa on merkinnän tekijä –tietoja. </w:t>
            </w:r>
          </w:p>
          <w:p w:rsidR="00484E51" w:rsidRDefault="00484E51" w:rsidP="00484E51">
            <w:r>
              <w:t>Kpl 2.2.4: Tarkennettu asiakirjan yksilöintitunnuksen OID-juuren muodostamista.</w:t>
            </w:r>
          </w:p>
          <w:p w:rsidR="00484E51" w:rsidRDefault="00484E51" w:rsidP="00484E51">
            <w:r>
              <w:t xml:space="preserve">Kpl 1.1 lisätty huomautus siitä, että ajantasaiset koodistotiedot on varmistettava koodistopalvelimelta. </w:t>
            </w:r>
            <w:r>
              <w:br/>
              <w:t>Kpl 2.4.2 ja 2.4.9 luokitusten nimien päivityksiä.</w:t>
            </w:r>
          </w:p>
          <w:p w:rsidR="00484E51" w:rsidRDefault="00484E51" w:rsidP="00484E51">
            <w:r>
              <w:t>Kpl 2.2.3 Korjattu kirjoitusvirhe määrittelykokoelma-esimerkistä.</w:t>
            </w:r>
          </w:p>
          <w:p w:rsidR="00484E51" w:rsidRDefault="00484E51" w:rsidP="00484E51">
            <w:r>
              <w:t>Kpl 2.4.28 Päivitetty Potilastiedon arkistossa käytössä olevien säilytysaikaluokkien nimet.</w:t>
            </w:r>
          </w:p>
          <w:p w:rsidR="00484E51" w:rsidRDefault="00484E51" w:rsidP="00484E51">
            <w:r>
              <w:t>Kpl 2.2.22: Tarkennettu pakollisuusehtoa (uusi palvelupyyntö PPA voidaan ottaa käyttöön ennen ostopalveluratkaisun muutoksia).</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10.9.2019</w:t>
            </w:r>
          </w:p>
          <w:p w:rsidR="00484E51" w:rsidRDefault="00484E51" w:rsidP="00484E51">
            <w:r>
              <w:t>10.8.2020</w:t>
            </w:r>
          </w:p>
          <w:p w:rsidR="00484E51" w:rsidRDefault="00484E51" w:rsidP="00484E51">
            <w:r>
              <w:t>RC3</w:t>
            </w:r>
          </w:p>
          <w:p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Kpl 2.2.14: Lisätty esimerkkiin pakollinen etunimi.</w:t>
            </w:r>
          </w:p>
          <w:p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 xml:space="preserve">. </w:t>
            </w:r>
          </w:p>
          <w:p w:rsidR="00484E51" w:rsidRDefault="00484E51" w:rsidP="00484E51">
            <w:pPr>
              <w:rPr>
                <w:rFonts w:eastAsia="SimSun"/>
                <w:color w:val="000000"/>
                <w:szCs w:val="24"/>
              </w:rPr>
            </w:pPr>
          </w:p>
          <w:p w:rsidR="00484E51" w:rsidRDefault="00484E51" w:rsidP="00484E51">
            <w:pPr>
              <w:rPr>
                <w:rFonts w:eastAsia="SimSun"/>
                <w:color w:val="000000"/>
                <w:szCs w:val="24"/>
              </w:rPr>
            </w:pPr>
            <w:r>
              <w:rPr>
                <w:rFonts w:eastAsia="SimSun"/>
                <w:color w:val="000000"/>
                <w:szCs w:val="24"/>
              </w:rPr>
              <w:t xml:space="preserve">Kpl 2.2.25: Tarkennettu </w:t>
            </w:r>
            <w:r>
              <w:t>Huoltajille luovuttamisen kielto –tiedon mahdollinen toistuma lähete- ja hoitopalaute-asiakirjalla.</w:t>
            </w:r>
          </w:p>
          <w:p w:rsidR="00484E51" w:rsidRDefault="00484E51" w:rsidP="00484E51"/>
          <w:p w:rsidR="00484E51" w:rsidRDefault="00484E51" w:rsidP="00484E51">
            <w:r>
              <w:t xml:space="preserve">Kpl 2.2.26: Lisätty kohtaan 4 tarkennus, että palvelujen antajan tunnistetietoina on annettava sekä id että nimi. </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4.66.1</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30.4.2019 Siirrytty uuteen versiointikäytäntöön. Errata-dokumentista siirretyt ja muut muutokset kuvattu seuraavassa:</w:t>
            </w:r>
          </w:p>
          <w:p w:rsidR="00484E51" w:rsidRDefault="00484E51" w:rsidP="00484E51">
            <w:r w:rsidRPr="00630773">
              <w:t xml:space="preserve">Tarkennus ja selvennys </w:t>
            </w:r>
            <w:r>
              <w:t xml:space="preserve">kappaleeseen </w:t>
            </w:r>
            <w:r w:rsidRPr="00630773">
              <w:t>2.2 CDA R2 asiakirja</w:t>
            </w:r>
            <w:r>
              <w:t xml:space="preserve"> liityen tyylitiedoston virallisuuteen ja käyttöön sekä ylläpitovastuisiin.</w:t>
            </w:r>
          </w:p>
          <w:p w:rsidR="00484E51" w:rsidRDefault="00484E51" w:rsidP="00484E51">
            <w:r>
              <w:t>Kpl 2.2.13: maininta väestötasoisesta ostopalvelunvaltuuksesta, jossa ei anneta potilaan tietoja.</w:t>
            </w:r>
          </w:p>
          <w:p w:rsidR="00484E51" w:rsidRDefault="00484E51" w:rsidP="00484E51">
            <w:r>
              <w:t>Tarkennuksia kappaleeseen 2.2.21.2</w:t>
            </w:r>
          </w:p>
          <w:p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rsidR="00484E51" w:rsidRDefault="00484E51" w:rsidP="00484E51">
            <w:pPr>
              <w:numPr>
                <w:ilvl w:val="0"/>
                <w:numId w:val="36"/>
              </w:numPr>
              <w:rPr>
                <w:rStyle w:val="Voimakas"/>
                <w:b w:val="0"/>
                <w:bCs w:val="0"/>
              </w:rPr>
            </w:pPr>
            <w:r>
              <w:t>lisätty esimerkki nimen käytöstä</w:t>
            </w:r>
          </w:p>
          <w:p w:rsidR="00484E51" w:rsidRDefault="00484E51" w:rsidP="00484E51">
            <w:r w:rsidRPr="00EE5EF0">
              <w:t>Lisätty kuvaus työterveyshuollon rekisterintarkenteen muodostamisesta y-tunnuksettomalle yritykselle, kpl 2.4.21</w:t>
            </w:r>
          </w:p>
          <w:p w:rsidR="00484E51" w:rsidRDefault="00484E51" w:rsidP="00484E51">
            <w:r>
              <w:t xml:space="preserve">Kpl 2.2.26: </w:t>
            </w:r>
          </w:p>
          <w:p w:rsidR="00484E51" w:rsidRDefault="00484E51" w:rsidP="00484E51">
            <w:pPr>
              <w:numPr>
                <w:ilvl w:val="0"/>
                <w:numId w:val="35"/>
              </w:numPr>
            </w:pPr>
            <w:r>
              <w:t>Poistettu teksti ”esimerkiksi itsenäinen ammatinharjoittaja”</w:t>
            </w:r>
          </w:p>
          <w:p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rsidR="00484E51" w:rsidRDefault="00484E51" w:rsidP="00484E51">
            <w:r>
              <w:t>Kpl 2.2.7: poistettu maininta aikavyöhyketiedon käyttöönotosta.</w:t>
            </w:r>
          </w:p>
          <w:p w:rsidR="00484E51" w:rsidRDefault="00484E51" w:rsidP="00484E51">
            <w:r w:rsidRPr="00C249B6">
              <w:t>Lisätty lukuun 2.2.25 uusi kappale 2.2.25.2 ClinicalDocument.author</w:t>
            </w:r>
            <w:r>
              <w:t>i</w:t>
            </w:r>
            <w:r w:rsidRPr="00C249B6">
              <w:t xml:space="preserve">zation käytöstä </w:t>
            </w:r>
            <w:r>
              <w:t>huoltajille luovuttamisen kiellon</w:t>
            </w:r>
            <w:r w:rsidRPr="00C249B6">
              <w:t xml:space="preserve"> asettamista varten. </w:t>
            </w:r>
          </w:p>
          <w:p w:rsidR="00484E51" w:rsidRDefault="00484E51" w:rsidP="00484E51">
            <w:pPr>
              <w:pBdr>
                <w:bottom w:val="single" w:sz="6" w:space="1" w:color="auto"/>
              </w:pBdr>
            </w:pPr>
            <w:r>
              <w:t>Kpl 2.4.29: Säilytysajan pidentämistoiminto ei ole käytössä Arkistonhoitajan käyttöliittymän nykyisessä tuotantoversiossa.</w:t>
            </w:r>
          </w:p>
          <w:p w:rsidR="00484E51" w:rsidRDefault="00484E51" w:rsidP="00484E51">
            <w:pPr>
              <w:pBdr>
                <w:bottom w:val="single" w:sz="6" w:space="1" w:color="auto"/>
              </w:pBdr>
            </w:pPr>
            <w:r>
              <w:t>Kpl 2.4.32: tarkennus liittyen luovutusilmoitukseen.</w:t>
            </w:r>
          </w:p>
          <w:p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Kpl 1.1 päivitetty. Lisätty kuvailutietojen maksimipituuksia koskeva huomautus.</w:t>
            </w:r>
          </w:p>
          <w:p w:rsidR="00484E51" w:rsidRDefault="00484E51" w:rsidP="00484E51">
            <w:r>
              <w:t>Kpl 2.2.26 päivitetty. Jos kyseessä on yhteisliittyjämalli ja ostopalvelu, asiakirjan kuvailutiedoissa ei anneta isännän tietoja.</w:t>
            </w:r>
          </w:p>
          <w:p w:rsidR="00484E51" w:rsidRDefault="00484E51" w:rsidP="00484E51">
            <w:r>
              <w:t>Kpl 2.2.3, päivitetty määrittelykokoelmaa koskevaa tekstiä.</w:t>
            </w:r>
          </w:p>
          <w:p w:rsidR="00484E51" w:rsidRDefault="00484E51" w:rsidP="00484E51">
            <w:r>
              <w:t>Kpl 2.2.7, lisätty aikavyöhyketietoa koskeva huomio</w:t>
            </w:r>
          </w:p>
          <w:p w:rsidR="00484E51" w:rsidRDefault="00484E51" w:rsidP="00484E51">
            <w:r>
              <w:t xml:space="preserve">Kpl 2.4.16, </w:t>
            </w:r>
            <w:r w:rsidRPr="00D251B1">
              <w:t xml:space="preserve">hl7fi:episodeLink </w:t>
            </w:r>
            <w:r>
              <w:t>poistettu käytöstä</w:t>
            </w:r>
          </w:p>
          <w:p w:rsidR="00484E51" w:rsidRDefault="00484E51" w:rsidP="00484E51">
            <w:r>
              <w:t>Tekstitarkennuksia lukuihin 2.2, 2.2.13, 2.4.9</w:t>
            </w:r>
          </w:p>
        </w:tc>
      </w:tr>
    </w:tbl>
    <w:p w:rsidR="00484E51" w:rsidRPr="00484E51" w:rsidRDefault="00484E51" w:rsidP="00484E51"/>
    <w:sectPr w:rsidR="00484E51" w:rsidRPr="00484E51"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7BC6" w:rsidRDefault="00057BC6">
      <w:r>
        <w:separator/>
      </w:r>
    </w:p>
  </w:endnote>
  <w:endnote w:type="continuationSeparator" w:id="0">
    <w:p w:rsidR="00057BC6" w:rsidRDefault="00057BC6">
      <w:r>
        <w:continuationSeparator/>
      </w:r>
    </w:p>
  </w:endnote>
  <w:endnote w:type="continuationNotice" w:id="1">
    <w:p w:rsidR="00057BC6" w:rsidRDefault="00057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ins w:id="2580" w:author="Tekijä" w:date="2022-09-20T11:14:00Z">
      <w:r w:rsidR="00484E51">
        <w:rPr>
          <w:lang w:val="en-GB"/>
        </w:rPr>
        <w:t>Arkiston_CDA_R2_Header_v4.66.4_tracking.doc</w:t>
      </w:r>
    </w:ins>
    <w:del w:id="2581" w:author="Tekijä" w:date="2022-09-20T11:14:00Z">
      <w:r w:rsidDel="00484E51">
        <w:rPr>
          <w:lang w:val="en-GB"/>
        </w:rPr>
        <w:delText>Arkiston_CDA_R2_Header_v466.</w:delText>
      </w:r>
      <w:r w:rsidR="00F16794" w:rsidDel="00484E51">
        <w:rPr>
          <w:lang w:val="en-GB"/>
        </w:rPr>
        <w:delText>3</w:delText>
      </w:r>
      <w:r w:rsidDel="00484E51">
        <w:rPr>
          <w:lang w:val="en-GB"/>
        </w:rPr>
        <w:delText>.doc</w:delText>
      </w:r>
    </w:del>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ins w:id="2586" w:author="Tekijä" w:date="2022-09-20T11:18:00Z">
      <w:r w:rsidR="00874FAD">
        <w:rPr>
          <w:lang w:val="en-GB"/>
        </w:rPr>
        <w:t>Arkiston_CDA_R2_Header_v4.66.4_tracking.doc</w:t>
      </w:r>
    </w:ins>
    <w:del w:id="2587" w:author="Tekijä" w:date="2022-09-20T11:18:00Z">
      <w:r w:rsidR="00E855C5" w:rsidDel="00874FAD">
        <w:rPr>
          <w:lang w:val="en-GB"/>
        </w:rPr>
        <w:delText>Arkiston_CDA_R2_Header_v4.66.2_tracking.doc</w:delText>
      </w:r>
    </w:del>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7BC6" w:rsidRDefault="00057BC6">
      <w:r>
        <w:separator/>
      </w:r>
    </w:p>
  </w:footnote>
  <w:footnote w:type="continuationSeparator" w:id="0">
    <w:p w:rsidR="00057BC6" w:rsidRDefault="00057BC6">
      <w:r>
        <w:continuationSeparator/>
      </w:r>
    </w:p>
  </w:footnote>
  <w:footnote w:type="continuationNotice" w:id="1">
    <w:p w:rsidR="00057BC6" w:rsidRDefault="00057B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tc>
        <w:tcPr>
          <w:tcW w:w="2694" w:type="dxa"/>
        </w:tcPr>
        <w:p w:rsidR="007648C5" w:rsidRDefault="00BF273A">
          <w:r w:rsidRPr="00667DF3">
            <w:rPr>
              <w:noProof/>
              <w:lang w:eastAsia="fi-FI"/>
            </w:rPr>
            <w:drawing>
              <wp:inline distT="0" distB="0" distL="0" distR="0">
                <wp:extent cx="1569720" cy="267335"/>
                <wp:effectExtent l="0" t="0" r="0" b="0"/>
                <wp:docPr id="11"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rsidR="007648C5" w:rsidRDefault="007648C5"/>
      </w:tc>
      <w:tc>
        <w:tcPr>
          <w:tcW w:w="3201" w:type="dxa"/>
        </w:tcPr>
        <w:p w:rsidR="007648C5" w:rsidRDefault="007648C5">
          <w:fldSimple w:instr=" TITLE  \* MERGEFORMAT ">
            <w:r>
              <w:t>KanTa eArkiston CDA R2 Header</w:t>
            </w:r>
          </w:fldSimple>
        </w:p>
      </w:tc>
      <w:tc>
        <w:tcPr>
          <w:tcW w:w="1418" w:type="dxa"/>
        </w:tcPr>
        <w:p w:rsidR="007648C5" w:rsidRDefault="007648C5">
          <w:r>
            <w:fldChar w:fldCharType="begin"/>
          </w:r>
          <w:r>
            <w:instrText xml:space="preserve"> KEYWORDS  \* LOWER </w:instrText>
          </w:r>
          <w:r>
            <w:fldChar w:fldCharType="end"/>
          </w:r>
        </w:p>
      </w:tc>
      <w:tc>
        <w:tcPr>
          <w:tcW w:w="999" w:type="dxa"/>
        </w:tcPr>
        <w:p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tc>
        <w:tcPr>
          <w:tcW w:w="2694" w:type="dxa"/>
        </w:tcPr>
        <w:p w:rsidR="007648C5" w:rsidRDefault="007648C5"/>
      </w:tc>
      <w:tc>
        <w:tcPr>
          <w:tcW w:w="1051" w:type="dxa"/>
        </w:tcPr>
        <w:p w:rsidR="007648C5" w:rsidRDefault="007648C5"/>
      </w:tc>
      <w:tc>
        <w:tcPr>
          <w:tcW w:w="3201" w:type="dxa"/>
        </w:tcPr>
        <w:p w:rsidR="007648C5" w:rsidRDefault="007648C5">
          <w:fldSimple w:instr=" SUBJECT  \* MERGEFORMAT ">
            <w:r>
              <w:t>Määrittelydokumentti</w:t>
            </w:r>
          </w:fldSimple>
        </w:p>
      </w:tc>
      <w:tc>
        <w:tcPr>
          <w:tcW w:w="1418" w:type="dxa"/>
        </w:tcPr>
        <w:p w:rsidR="007648C5" w:rsidRDefault="007648C5"/>
      </w:tc>
      <w:tc>
        <w:tcPr>
          <w:tcW w:w="999" w:type="dxa"/>
        </w:tcPr>
        <w:p w:rsidR="007648C5" w:rsidRDefault="007648C5"/>
      </w:tc>
    </w:tr>
    <w:tr w:rsidR="007648C5">
      <w:tc>
        <w:tcPr>
          <w:tcW w:w="2694" w:type="dxa"/>
        </w:tcPr>
        <w:p w:rsidR="007648C5" w:rsidRDefault="007648C5"/>
      </w:tc>
      <w:tc>
        <w:tcPr>
          <w:tcW w:w="1051" w:type="dxa"/>
        </w:tcPr>
        <w:p w:rsidR="007648C5" w:rsidRDefault="007648C5"/>
      </w:tc>
      <w:tc>
        <w:tcPr>
          <w:tcW w:w="3201" w:type="dxa"/>
        </w:tcPr>
        <w:p w:rsidR="007648C5" w:rsidRDefault="007648C5"/>
      </w:tc>
      <w:tc>
        <w:tcPr>
          <w:tcW w:w="1418" w:type="dxa"/>
        </w:tcPr>
        <w:p w:rsidR="007648C5" w:rsidRDefault="007648C5"/>
      </w:tc>
      <w:tc>
        <w:tcPr>
          <w:tcW w:w="999" w:type="dxa"/>
        </w:tcPr>
        <w:p w:rsidR="007648C5" w:rsidRDefault="007648C5"/>
      </w:tc>
    </w:tr>
    <w:tr w:rsidR="007648C5" w:rsidRPr="00AF6CE4">
      <w:tc>
        <w:tcPr>
          <w:tcW w:w="2694" w:type="dxa"/>
        </w:tcPr>
        <w:p w:rsidR="007648C5" w:rsidRDefault="007648C5"/>
      </w:tc>
      <w:tc>
        <w:tcPr>
          <w:tcW w:w="1051" w:type="dxa"/>
        </w:tcPr>
        <w:p w:rsidR="007648C5" w:rsidRDefault="007648C5"/>
      </w:tc>
      <w:tc>
        <w:tcPr>
          <w:tcW w:w="3201" w:type="dxa"/>
        </w:tcPr>
        <w:p w:rsidR="007648C5" w:rsidRDefault="007648C5">
          <w:r>
            <w:fldChar w:fldCharType="begin"/>
          </w:r>
          <w:r>
            <w:instrText xml:space="preserve"> SAVEDATE \@ "dd.MM.yyyy" \* LOWER </w:instrText>
          </w:r>
          <w:r>
            <w:fldChar w:fldCharType="separate"/>
          </w:r>
          <w:ins w:id="6" w:author="Tekijä" w:date="2024-07-05T14:53:00Z">
            <w:r w:rsidR="00BF273A">
              <w:rPr>
                <w:noProof/>
              </w:rPr>
              <w:t>14.11.2022</w:t>
            </w:r>
          </w:ins>
          <w:ins w:id="7" w:author="Tekijä" w:date="2022-11-14T09:41:00Z">
            <w:del w:id="8" w:author="Tekijä" w:date="2024-07-05T14:53:00Z">
              <w:r w:rsidR="00381947" w:rsidDel="00BF273A">
                <w:rPr>
                  <w:noProof/>
                </w:rPr>
                <w:delText>30.09.2022</w:delText>
              </w:r>
            </w:del>
          </w:ins>
          <w:ins w:id="9" w:author="Tekijä" w:date="2022-09-30T13:19:00Z">
            <w:del w:id="10" w:author="Tekijä" w:date="2024-07-05T14:53:00Z">
              <w:r w:rsidR="00673F0B" w:rsidDel="00BF273A">
                <w:rPr>
                  <w:noProof/>
                </w:rPr>
                <w:delText>26.09.2022</w:delText>
              </w:r>
            </w:del>
          </w:ins>
          <w:ins w:id="11" w:author="Tekijä" w:date="2022-09-26T15:56:00Z">
            <w:del w:id="12" w:author="Tekijä" w:date="2024-07-05T14:53:00Z">
              <w:r w:rsidR="00C1484B" w:rsidDel="00BF273A">
                <w:rPr>
                  <w:noProof/>
                </w:rPr>
                <w:delText>20.09.2022</w:delText>
              </w:r>
            </w:del>
          </w:ins>
          <w:ins w:id="13" w:author="Tekijä" w:date="2022-09-20T11:56:00Z">
            <w:del w:id="14" w:author="Tekijä" w:date="2024-07-05T14:53:00Z">
              <w:r w:rsidR="00B82D1B" w:rsidDel="00BF273A">
                <w:rPr>
                  <w:noProof/>
                </w:rPr>
                <w:delText>20.09.2022</w:delText>
              </w:r>
            </w:del>
          </w:ins>
          <w:del w:id="15" w:author="Tekijä" w:date="2024-07-05T14:53:00Z">
            <w:r w:rsidR="003D59F3" w:rsidDel="00BF273A">
              <w:rPr>
                <w:noProof/>
              </w:rPr>
              <w:delText>28.06.2022</w:delText>
            </w:r>
          </w:del>
          <w:r>
            <w:rPr>
              <w:noProof/>
            </w:rPr>
            <w:fldChar w:fldCharType="end"/>
          </w:r>
        </w:p>
      </w:tc>
      <w:tc>
        <w:tcPr>
          <w:tcW w:w="1418" w:type="dxa"/>
        </w:tcPr>
        <w:p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rsidR="007648C5" w:rsidRPr="009A16F1" w:rsidRDefault="007648C5">
          <w:pPr>
            <w:rPr>
              <w:lang w:val="en-US"/>
            </w:rPr>
          </w:pPr>
        </w:p>
      </w:tc>
    </w:tr>
  </w:tbl>
  <w:p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rsidTr="00534CA2">
      <w:trPr>
        <w:cantSplit/>
      </w:trPr>
      <w:tc>
        <w:tcPr>
          <w:tcW w:w="3544" w:type="dxa"/>
          <w:vMerge w:val="restart"/>
        </w:tcPr>
        <w:p w:rsidR="007648C5" w:rsidRDefault="00BF273A" w:rsidP="005D7586">
          <w:pPr>
            <w:pStyle w:val="Yltunniste"/>
            <w:rPr>
              <w:i/>
              <w:iCs/>
              <w:sz w:val="36"/>
              <w:szCs w:val="36"/>
            </w:rPr>
          </w:pPr>
          <w:r w:rsidRPr="00B82DDB">
            <w:rPr>
              <w:i/>
              <w:sz w:val="52"/>
              <w:lang w:eastAsia="fi-FI"/>
            </w:rPr>
            <w:drawing>
              <wp:inline distT="0" distB="0" distL="0" distR="0">
                <wp:extent cx="741680" cy="655320"/>
                <wp:effectExtent l="0" t="0" r="0" b="0"/>
                <wp:docPr id="12"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rsidR="007648C5" w:rsidRDefault="007648C5" w:rsidP="005D5781">
          <w:pPr>
            <w:pStyle w:val="Yltunniste"/>
            <w:jc w:val="center"/>
          </w:pPr>
        </w:p>
      </w:tc>
      <w:tc>
        <w:tcPr>
          <w:tcW w:w="1843" w:type="dxa"/>
        </w:tcPr>
        <w:p w:rsidR="007648C5" w:rsidRDefault="007648C5" w:rsidP="00484E51">
          <w:pPr>
            <w:pStyle w:val="Yltunniste"/>
            <w:jc w:val="center"/>
          </w:pPr>
          <w:r>
            <w:t xml:space="preserve">Versio </w:t>
          </w:r>
          <w:fldSimple w:instr=" DOCPROPERTY  Versio  \* MERGEFORMAT ">
            <w:r>
              <w:t>4.66</w:t>
            </w:r>
          </w:fldSimple>
          <w:r>
            <w:t>.</w:t>
          </w:r>
          <w:del w:id="2576" w:author="Tekijä" w:date="2022-09-20T11:13:00Z">
            <w:r w:rsidR="00F16794" w:rsidDel="00484E51">
              <w:delText>3</w:delText>
            </w:r>
          </w:del>
          <w:ins w:id="2577" w:author="Tekijä" w:date="2022-09-20T11:13:00Z">
            <w:r w:rsidR="00484E51">
              <w:t>4</w:t>
            </w:r>
          </w:ins>
        </w:p>
      </w:tc>
      <w:tc>
        <w:tcPr>
          <w:tcW w:w="850" w:type="dxa"/>
        </w:tcPr>
        <w:p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3C5B23">
            <w:rPr>
              <w:rStyle w:val="Sivunumero"/>
            </w:rPr>
            <w:t>20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C5B23">
            <w:rPr>
              <w:rStyle w:val="Sivunumero"/>
            </w:rPr>
            <w:t>60</w:t>
          </w:r>
          <w:r>
            <w:rPr>
              <w:rStyle w:val="Sivunumero"/>
            </w:rPr>
            <w:fldChar w:fldCharType="end"/>
          </w:r>
          <w:r>
            <w:rPr>
              <w:rStyle w:val="Sivunumero"/>
            </w:rPr>
            <w:t>)</w:t>
          </w:r>
        </w:p>
      </w:tc>
    </w:tr>
    <w:tr w:rsidR="007648C5" w:rsidRPr="002E0BC0" w:rsidTr="00534CA2">
      <w:trPr>
        <w:cantSplit/>
      </w:trPr>
      <w:tc>
        <w:tcPr>
          <w:tcW w:w="3544" w:type="dxa"/>
          <w:vMerge/>
        </w:tcPr>
        <w:p w:rsidR="007648C5" w:rsidRDefault="007648C5" w:rsidP="005D7586">
          <w:pPr>
            <w:pStyle w:val="Yltunniste"/>
          </w:pPr>
        </w:p>
      </w:tc>
      <w:tc>
        <w:tcPr>
          <w:tcW w:w="3544" w:type="dxa"/>
        </w:tcPr>
        <w:p w:rsidR="007648C5" w:rsidRDefault="007648C5" w:rsidP="005D7586">
          <w:pPr>
            <w:pStyle w:val="Yltunniste"/>
          </w:pPr>
        </w:p>
      </w:tc>
      <w:tc>
        <w:tcPr>
          <w:tcW w:w="1843" w:type="dxa"/>
        </w:tcPr>
        <w:p w:rsidR="007648C5" w:rsidRPr="002E0BC0" w:rsidRDefault="00F16794" w:rsidP="003A46A8">
          <w:pPr>
            <w:pStyle w:val="Yltunniste"/>
            <w:jc w:val="center"/>
            <w:rPr>
              <w:lang w:val="sv-SE"/>
            </w:rPr>
          </w:pPr>
          <w:del w:id="2578" w:author="Tekijä" w:date="2022-09-20T11:13:00Z">
            <w:r w:rsidDel="00484E51">
              <w:rPr>
                <w:lang w:val="en-GB"/>
              </w:rPr>
              <w:delText>17</w:delText>
            </w:r>
            <w:r w:rsidR="005D5781" w:rsidDel="00484E51">
              <w:rPr>
                <w:lang w:val="en-GB"/>
              </w:rPr>
              <w:delText>.</w:delText>
            </w:r>
            <w:r w:rsidDel="00484E51">
              <w:rPr>
                <w:lang w:val="en-GB"/>
              </w:rPr>
              <w:delText>6</w:delText>
            </w:r>
          </w:del>
          <w:ins w:id="2579" w:author="Tekijä" w:date="2022-09-30T13:23:00Z">
            <w:r w:rsidR="00673F0B">
              <w:rPr>
                <w:lang w:val="en-GB"/>
              </w:rPr>
              <w:t>10.11</w:t>
            </w:r>
          </w:ins>
          <w:r w:rsidR="005D5781">
            <w:rPr>
              <w:lang w:val="en-GB"/>
            </w:rPr>
            <w:t>.2022</w:t>
          </w:r>
        </w:p>
        <w:p w:rsidR="007648C5" w:rsidRPr="002E0BC0" w:rsidRDefault="007648C5" w:rsidP="001042CB">
          <w:pPr>
            <w:pStyle w:val="Yltunniste"/>
            <w:jc w:val="center"/>
            <w:rPr>
              <w:lang w:val="sv-SE"/>
            </w:rPr>
          </w:pPr>
        </w:p>
        <w:p w:rsidR="007648C5" w:rsidRPr="002E0BC0" w:rsidRDefault="007648C5" w:rsidP="007B3FA5">
          <w:pPr>
            <w:tabs>
              <w:tab w:val="left" w:pos="1562"/>
            </w:tabs>
            <w:rPr>
              <w:lang w:val="sv-SE"/>
            </w:rPr>
          </w:pPr>
          <w:r w:rsidRPr="002E0BC0">
            <w:rPr>
              <w:lang w:val="sv-SE"/>
            </w:rPr>
            <w:tab/>
          </w:r>
        </w:p>
      </w:tc>
      <w:tc>
        <w:tcPr>
          <w:tcW w:w="850" w:type="dxa"/>
        </w:tcPr>
        <w:p w:rsidR="007648C5" w:rsidRPr="002E0BC0" w:rsidRDefault="007648C5" w:rsidP="005D7586">
          <w:pPr>
            <w:pStyle w:val="Yltunniste"/>
            <w:rPr>
              <w:lang w:val="sv-SE"/>
            </w:rPr>
          </w:pPr>
        </w:p>
      </w:tc>
    </w:tr>
    <w:tr w:rsidR="007648C5" w:rsidRPr="002E0BC0" w:rsidTr="00534CA2">
      <w:trPr>
        <w:cantSplit/>
        <w:trHeight w:hRule="exact" w:val="284"/>
      </w:trPr>
      <w:tc>
        <w:tcPr>
          <w:tcW w:w="3544" w:type="dxa"/>
        </w:tcPr>
        <w:p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rsidR="007648C5" w:rsidRPr="002E0BC0" w:rsidRDefault="007648C5" w:rsidP="00975560">
          <w:pPr>
            <w:pStyle w:val="Yltunniste"/>
            <w:rPr>
              <w:lang w:val="sv-SE"/>
            </w:rPr>
          </w:pPr>
          <w:r w:rsidRPr="002E0BC0">
            <w:rPr>
              <w:lang w:val="sv-SE"/>
            </w:rPr>
            <w:t>Dokumentti: eArkiston CDA R2 Header</w:t>
          </w:r>
        </w:p>
      </w:tc>
      <w:tc>
        <w:tcPr>
          <w:tcW w:w="1843" w:type="dxa"/>
        </w:tcPr>
        <w:p w:rsidR="007648C5" w:rsidRPr="002E0BC0" w:rsidRDefault="007648C5" w:rsidP="005D7586">
          <w:pPr>
            <w:pStyle w:val="Yltunniste"/>
            <w:jc w:val="center"/>
            <w:rPr>
              <w:b/>
              <w:color w:val="FF0000"/>
              <w:sz w:val="16"/>
              <w:lang w:val="sv-SE"/>
            </w:rPr>
          </w:pPr>
        </w:p>
      </w:tc>
      <w:tc>
        <w:tcPr>
          <w:tcW w:w="850" w:type="dxa"/>
        </w:tcPr>
        <w:p w:rsidR="007648C5" w:rsidRPr="002E0BC0" w:rsidRDefault="007648C5" w:rsidP="005D7586">
          <w:pPr>
            <w:pStyle w:val="Yltunniste"/>
            <w:rPr>
              <w:lang w:val="sv-SE"/>
            </w:rPr>
          </w:pPr>
        </w:p>
      </w:tc>
    </w:tr>
  </w:tbl>
  <w:p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rsidTr="00D75FE7">
      <w:trPr>
        <w:cantSplit/>
      </w:trPr>
      <w:tc>
        <w:tcPr>
          <w:tcW w:w="3544" w:type="dxa"/>
          <w:vMerge w:val="restart"/>
        </w:tcPr>
        <w:p w:rsidR="007648C5" w:rsidRDefault="00BF273A" w:rsidP="005D7586">
          <w:pPr>
            <w:pStyle w:val="Yltunniste"/>
            <w:rPr>
              <w:i/>
              <w:iCs/>
              <w:sz w:val="36"/>
              <w:szCs w:val="36"/>
            </w:rPr>
          </w:pPr>
          <w:r w:rsidRPr="00B82DDB">
            <w:rPr>
              <w:i/>
              <w:sz w:val="52"/>
              <w:lang w:eastAsia="fi-FI"/>
            </w:rPr>
            <w:drawing>
              <wp:inline distT="0" distB="0" distL="0" distR="0">
                <wp:extent cx="741680" cy="655320"/>
                <wp:effectExtent l="0" t="0" r="0" b="0"/>
                <wp:docPr id="13"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rsidR="007648C5" w:rsidRDefault="007648C5" w:rsidP="005D7586">
          <w:pPr>
            <w:pStyle w:val="Yltunniste"/>
          </w:pPr>
        </w:p>
      </w:tc>
      <w:tc>
        <w:tcPr>
          <w:tcW w:w="1843" w:type="dxa"/>
        </w:tcPr>
        <w:p w:rsidR="007648C5" w:rsidRDefault="007648C5" w:rsidP="00874FAD">
          <w:pPr>
            <w:pStyle w:val="Yltunniste"/>
            <w:jc w:val="center"/>
          </w:pPr>
          <w:r>
            <w:t xml:space="preserve">Versio </w:t>
          </w:r>
          <w:fldSimple w:instr=" DOCPROPERTY  Versio  \* MERGEFORMAT ">
            <w:r>
              <w:t>4.66</w:t>
            </w:r>
          </w:fldSimple>
          <w:r>
            <w:t>.</w:t>
          </w:r>
          <w:del w:id="2582" w:author="Tekijä" w:date="2022-09-20T11:17:00Z">
            <w:r w:rsidR="008A6D5F" w:rsidDel="00874FAD">
              <w:delText>3</w:delText>
            </w:r>
          </w:del>
          <w:ins w:id="2583" w:author="Tekijä" w:date="2022-09-20T11:17:00Z">
            <w:r w:rsidR="00874FAD">
              <w:t>4</w:t>
            </w:r>
          </w:ins>
        </w:p>
      </w:tc>
      <w:tc>
        <w:tcPr>
          <w:tcW w:w="850" w:type="dxa"/>
        </w:tcPr>
        <w:p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3C5B23">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3C5B23">
            <w:rPr>
              <w:rStyle w:val="Sivunumero"/>
            </w:rPr>
            <w:t>60</w:t>
          </w:r>
          <w:r>
            <w:rPr>
              <w:rStyle w:val="Sivunumero"/>
            </w:rPr>
            <w:fldChar w:fldCharType="end"/>
          </w:r>
          <w:r>
            <w:rPr>
              <w:rStyle w:val="Sivunumero"/>
            </w:rPr>
            <w:t>)</w:t>
          </w:r>
        </w:p>
      </w:tc>
    </w:tr>
    <w:tr w:rsidR="007648C5" w:rsidRPr="00874FAD" w:rsidTr="00D75FE7">
      <w:trPr>
        <w:cantSplit/>
      </w:trPr>
      <w:tc>
        <w:tcPr>
          <w:tcW w:w="3544" w:type="dxa"/>
          <w:vMerge/>
        </w:tcPr>
        <w:p w:rsidR="007648C5" w:rsidRDefault="007648C5" w:rsidP="005D7586">
          <w:pPr>
            <w:pStyle w:val="Yltunniste"/>
          </w:pPr>
        </w:p>
      </w:tc>
      <w:tc>
        <w:tcPr>
          <w:tcW w:w="3544" w:type="dxa"/>
        </w:tcPr>
        <w:p w:rsidR="007648C5" w:rsidRDefault="007648C5" w:rsidP="007331AF">
          <w:pPr>
            <w:pStyle w:val="Yltunniste"/>
          </w:pPr>
        </w:p>
      </w:tc>
      <w:tc>
        <w:tcPr>
          <w:tcW w:w="1843" w:type="dxa"/>
        </w:tcPr>
        <w:p w:rsidR="007648C5" w:rsidRPr="00874FAD" w:rsidRDefault="007648C5" w:rsidP="005D7586">
          <w:pPr>
            <w:pStyle w:val="Yltunniste"/>
            <w:jc w:val="center"/>
          </w:pPr>
        </w:p>
        <w:p w:rsidR="007648C5" w:rsidRPr="00874FAD" w:rsidRDefault="008A6D5F" w:rsidP="00E855C5">
          <w:pPr>
            <w:pStyle w:val="Yltunniste"/>
            <w:jc w:val="center"/>
          </w:pPr>
          <w:del w:id="2584" w:author="Tekijä" w:date="2022-09-20T11:17:00Z">
            <w:r w:rsidRPr="00874FAD" w:rsidDel="00874FAD">
              <w:delText>17</w:delText>
            </w:r>
            <w:r w:rsidR="00E855C5" w:rsidRPr="00874FAD" w:rsidDel="00874FAD">
              <w:delText>.</w:delText>
            </w:r>
            <w:r w:rsidRPr="00874FAD" w:rsidDel="00874FAD">
              <w:delText>6</w:delText>
            </w:r>
          </w:del>
          <w:ins w:id="2585" w:author="Tekijä" w:date="2022-09-30T13:22:00Z">
            <w:r w:rsidR="00673F0B">
              <w:t>10.11</w:t>
            </w:r>
          </w:ins>
          <w:r w:rsidR="00E855C5" w:rsidRPr="00874FAD">
            <w:t>.2022</w:t>
          </w:r>
        </w:p>
      </w:tc>
      <w:tc>
        <w:tcPr>
          <w:tcW w:w="850" w:type="dxa"/>
        </w:tcPr>
        <w:p w:rsidR="007648C5" w:rsidRPr="00874FAD" w:rsidRDefault="007648C5" w:rsidP="005D7586">
          <w:pPr>
            <w:pStyle w:val="Yltunniste"/>
          </w:pPr>
        </w:p>
      </w:tc>
    </w:tr>
    <w:tr w:rsidR="007648C5" w:rsidRPr="00874FAD" w:rsidTr="00D75FE7">
      <w:trPr>
        <w:cantSplit/>
        <w:trHeight w:hRule="exact" w:val="284"/>
      </w:trPr>
      <w:tc>
        <w:tcPr>
          <w:tcW w:w="3544" w:type="dxa"/>
        </w:tcPr>
        <w:p w:rsidR="007648C5" w:rsidRPr="00874FAD" w:rsidRDefault="007648C5" w:rsidP="005D7586">
          <w:pPr>
            <w:pStyle w:val="Yltunniste"/>
            <w:rPr>
              <w:i/>
              <w:sz w:val="44"/>
              <w:szCs w:val="44"/>
            </w:rPr>
          </w:pPr>
          <w:r w:rsidRPr="00874FAD">
            <w:rPr>
              <w:i/>
              <w:sz w:val="44"/>
              <w:szCs w:val="44"/>
            </w:rPr>
            <w:t xml:space="preserve"> </w:t>
          </w:r>
        </w:p>
      </w:tc>
      <w:tc>
        <w:tcPr>
          <w:tcW w:w="3544" w:type="dxa"/>
        </w:tcPr>
        <w:p w:rsidR="007648C5" w:rsidRPr="00874FAD" w:rsidRDefault="007648C5" w:rsidP="00A90BBC">
          <w:pPr>
            <w:pStyle w:val="Yltunniste"/>
          </w:pPr>
          <w:r w:rsidRPr="00874FAD">
            <w:t>Dokumentti: eArkiston CDA R2 Header</w:t>
          </w:r>
        </w:p>
      </w:tc>
      <w:tc>
        <w:tcPr>
          <w:tcW w:w="1843" w:type="dxa"/>
        </w:tcPr>
        <w:p w:rsidR="007648C5" w:rsidRPr="00874FAD" w:rsidRDefault="007648C5" w:rsidP="005D7586">
          <w:pPr>
            <w:pStyle w:val="Yltunniste"/>
            <w:jc w:val="center"/>
            <w:rPr>
              <w:b/>
              <w:color w:val="FF0000"/>
              <w:sz w:val="16"/>
            </w:rPr>
          </w:pPr>
        </w:p>
      </w:tc>
      <w:tc>
        <w:tcPr>
          <w:tcW w:w="850" w:type="dxa"/>
        </w:tcPr>
        <w:p w:rsidR="007648C5" w:rsidRPr="00874FAD" w:rsidRDefault="007648C5" w:rsidP="005D7586">
          <w:pPr>
            <w:pStyle w:val="Yltunniste"/>
          </w:pPr>
        </w:p>
      </w:tc>
    </w:tr>
  </w:tbl>
  <w:p w:rsidR="007648C5" w:rsidRPr="00874FAD"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73A"/>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16962-9ECB-466B-889F-3A667E4F410C}">
  <ds:schemaRefs>
    <ds:schemaRef ds:uri="http://schemas.openxmlformats.org/officeDocument/2006/bibliography"/>
  </ds:schemaRefs>
</ds:datastoreItem>
</file>

<file path=customXml/itemProps2.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F509944-E8CB-43F3-9FB1-C5A2D077D1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14349</Words>
  <Characters>116234</Characters>
  <Application>Microsoft Office Word</Application>
  <DocSecurity>6</DocSecurity>
  <Lines>968</Lines>
  <Paragraphs>260</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130323</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1507377</vt:i4>
      </vt:variant>
      <vt:variant>
        <vt:i4>470</vt:i4>
      </vt:variant>
      <vt:variant>
        <vt:i4>0</vt:i4>
      </vt:variant>
      <vt:variant>
        <vt:i4>5</vt:i4>
      </vt:variant>
      <vt:variant>
        <vt:lpwstr/>
      </vt:variant>
      <vt:variant>
        <vt:lpwstr>_Toc114565215</vt:lpwstr>
      </vt:variant>
      <vt:variant>
        <vt:i4>1507377</vt:i4>
      </vt:variant>
      <vt:variant>
        <vt:i4>464</vt:i4>
      </vt:variant>
      <vt:variant>
        <vt:i4>0</vt:i4>
      </vt:variant>
      <vt:variant>
        <vt:i4>5</vt:i4>
      </vt:variant>
      <vt:variant>
        <vt:lpwstr/>
      </vt:variant>
      <vt:variant>
        <vt:lpwstr>_Toc114565214</vt:lpwstr>
      </vt:variant>
      <vt:variant>
        <vt:i4>1507377</vt:i4>
      </vt:variant>
      <vt:variant>
        <vt:i4>458</vt:i4>
      </vt:variant>
      <vt:variant>
        <vt:i4>0</vt:i4>
      </vt:variant>
      <vt:variant>
        <vt:i4>5</vt:i4>
      </vt:variant>
      <vt:variant>
        <vt:lpwstr/>
      </vt:variant>
      <vt:variant>
        <vt:lpwstr>_Toc114565213</vt:lpwstr>
      </vt:variant>
      <vt:variant>
        <vt:i4>1507377</vt:i4>
      </vt:variant>
      <vt:variant>
        <vt:i4>452</vt:i4>
      </vt:variant>
      <vt:variant>
        <vt:i4>0</vt:i4>
      </vt:variant>
      <vt:variant>
        <vt:i4>5</vt:i4>
      </vt:variant>
      <vt:variant>
        <vt:lpwstr/>
      </vt:variant>
      <vt:variant>
        <vt:lpwstr>_Toc114565212</vt:lpwstr>
      </vt:variant>
      <vt:variant>
        <vt:i4>1507377</vt:i4>
      </vt:variant>
      <vt:variant>
        <vt:i4>446</vt:i4>
      </vt:variant>
      <vt:variant>
        <vt:i4>0</vt:i4>
      </vt:variant>
      <vt:variant>
        <vt:i4>5</vt:i4>
      </vt:variant>
      <vt:variant>
        <vt:lpwstr/>
      </vt:variant>
      <vt:variant>
        <vt:lpwstr>_Toc114565211</vt:lpwstr>
      </vt:variant>
      <vt:variant>
        <vt:i4>1507377</vt:i4>
      </vt:variant>
      <vt:variant>
        <vt:i4>440</vt:i4>
      </vt:variant>
      <vt:variant>
        <vt:i4>0</vt:i4>
      </vt:variant>
      <vt:variant>
        <vt:i4>5</vt:i4>
      </vt:variant>
      <vt:variant>
        <vt:lpwstr/>
      </vt:variant>
      <vt:variant>
        <vt:lpwstr>_Toc114565210</vt:lpwstr>
      </vt:variant>
      <vt:variant>
        <vt:i4>1441841</vt:i4>
      </vt:variant>
      <vt:variant>
        <vt:i4>434</vt:i4>
      </vt:variant>
      <vt:variant>
        <vt:i4>0</vt:i4>
      </vt:variant>
      <vt:variant>
        <vt:i4>5</vt:i4>
      </vt:variant>
      <vt:variant>
        <vt:lpwstr/>
      </vt:variant>
      <vt:variant>
        <vt:lpwstr>_Toc114565209</vt:lpwstr>
      </vt:variant>
      <vt:variant>
        <vt:i4>1441841</vt:i4>
      </vt:variant>
      <vt:variant>
        <vt:i4>428</vt:i4>
      </vt:variant>
      <vt:variant>
        <vt:i4>0</vt:i4>
      </vt:variant>
      <vt:variant>
        <vt:i4>5</vt:i4>
      </vt:variant>
      <vt:variant>
        <vt:lpwstr/>
      </vt:variant>
      <vt:variant>
        <vt:lpwstr>_Toc114565208</vt:lpwstr>
      </vt:variant>
      <vt:variant>
        <vt:i4>1441841</vt:i4>
      </vt:variant>
      <vt:variant>
        <vt:i4>422</vt:i4>
      </vt:variant>
      <vt:variant>
        <vt:i4>0</vt:i4>
      </vt:variant>
      <vt:variant>
        <vt:i4>5</vt:i4>
      </vt:variant>
      <vt:variant>
        <vt:lpwstr/>
      </vt:variant>
      <vt:variant>
        <vt:lpwstr>_Toc114565207</vt:lpwstr>
      </vt:variant>
      <vt:variant>
        <vt:i4>1441841</vt:i4>
      </vt:variant>
      <vt:variant>
        <vt:i4>416</vt:i4>
      </vt:variant>
      <vt:variant>
        <vt:i4>0</vt:i4>
      </vt:variant>
      <vt:variant>
        <vt:i4>5</vt:i4>
      </vt:variant>
      <vt:variant>
        <vt:lpwstr/>
      </vt:variant>
      <vt:variant>
        <vt:lpwstr>_Toc114565206</vt:lpwstr>
      </vt:variant>
      <vt:variant>
        <vt:i4>1441841</vt:i4>
      </vt:variant>
      <vt:variant>
        <vt:i4>410</vt:i4>
      </vt:variant>
      <vt:variant>
        <vt:i4>0</vt:i4>
      </vt:variant>
      <vt:variant>
        <vt:i4>5</vt:i4>
      </vt:variant>
      <vt:variant>
        <vt:lpwstr/>
      </vt:variant>
      <vt:variant>
        <vt:lpwstr>_Toc114565205</vt:lpwstr>
      </vt:variant>
      <vt:variant>
        <vt:i4>1441841</vt:i4>
      </vt:variant>
      <vt:variant>
        <vt:i4>404</vt:i4>
      </vt:variant>
      <vt:variant>
        <vt:i4>0</vt:i4>
      </vt:variant>
      <vt:variant>
        <vt:i4>5</vt:i4>
      </vt:variant>
      <vt:variant>
        <vt:lpwstr/>
      </vt:variant>
      <vt:variant>
        <vt:lpwstr>_Toc114565204</vt:lpwstr>
      </vt:variant>
      <vt:variant>
        <vt:i4>1441841</vt:i4>
      </vt:variant>
      <vt:variant>
        <vt:i4>398</vt:i4>
      </vt:variant>
      <vt:variant>
        <vt:i4>0</vt:i4>
      </vt:variant>
      <vt:variant>
        <vt:i4>5</vt:i4>
      </vt:variant>
      <vt:variant>
        <vt:lpwstr/>
      </vt:variant>
      <vt:variant>
        <vt:lpwstr>_Toc114565203</vt:lpwstr>
      </vt:variant>
      <vt:variant>
        <vt:i4>1441841</vt:i4>
      </vt:variant>
      <vt:variant>
        <vt:i4>392</vt:i4>
      </vt:variant>
      <vt:variant>
        <vt:i4>0</vt:i4>
      </vt:variant>
      <vt:variant>
        <vt:i4>5</vt:i4>
      </vt:variant>
      <vt:variant>
        <vt:lpwstr/>
      </vt:variant>
      <vt:variant>
        <vt:lpwstr>_Toc114565202</vt:lpwstr>
      </vt:variant>
      <vt:variant>
        <vt:i4>1441841</vt:i4>
      </vt:variant>
      <vt:variant>
        <vt:i4>386</vt:i4>
      </vt:variant>
      <vt:variant>
        <vt:i4>0</vt:i4>
      </vt:variant>
      <vt:variant>
        <vt:i4>5</vt:i4>
      </vt:variant>
      <vt:variant>
        <vt:lpwstr/>
      </vt:variant>
      <vt:variant>
        <vt:lpwstr>_Toc114565201</vt:lpwstr>
      </vt:variant>
      <vt:variant>
        <vt:i4>1441841</vt:i4>
      </vt:variant>
      <vt:variant>
        <vt:i4>380</vt:i4>
      </vt:variant>
      <vt:variant>
        <vt:i4>0</vt:i4>
      </vt:variant>
      <vt:variant>
        <vt:i4>5</vt:i4>
      </vt:variant>
      <vt:variant>
        <vt:lpwstr/>
      </vt:variant>
      <vt:variant>
        <vt:lpwstr>_Toc114565200</vt:lpwstr>
      </vt:variant>
      <vt:variant>
        <vt:i4>2031666</vt:i4>
      </vt:variant>
      <vt:variant>
        <vt:i4>374</vt:i4>
      </vt:variant>
      <vt:variant>
        <vt:i4>0</vt:i4>
      </vt:variant>
      <vt:variant>
        <vt:i4>5</vt:i4>
      </vt:variant>
      <vt:variant>
        <vt:lpwstr/>
      </vt:variant>
      <vt:variant>
        <vt:lpwstr>_Toc114565199</vt:lpwstr>
      </vt:variant>
      <vt:variant>
        <vt:i4>2031666</vt:i4>
      </vt:variant>
      <vt:variant>
        <vt:i4>368</vt:i4>
      </vt:variant>
      <vt:variant>
        <vt:i4>0</vt:i4>
      </vt:variant>
      <vt:variant>
        <vt:i4>5</vt:i4>
      </vt:variant>
      <vt:variant>
        <vt:lpwstr/>
      </vt:variant>
      <vt:variant>
        <vt:lpwstr>_Toc114565198</vt:lpwstr>
      </vt:variant>
      <vt:variant>
        <vt:i4>2031666</vt:i4>
      </vt:variant>
      <vt:variant>
        <vt:i4>362</vt:i4>
      </vt:variant>
      <vt:variant>
        <vt:i4>0</vt:i4>
      </vt:variant>
      <vt:variant>
        <vt:i4>5</vt:i4>
      </vt:variant>
      <vt:variant>
        <vt:lpwstr/>
      </vt:variant>
      <vt:variant>
        <vt:lpwstr>_Toc114565197</vt:lpwstr>
      </vt:variant>
      <vt:variant>
        <vt:i4>2031666</vt:i4>
      </vt:variant>
      <vt:variant>
        <vt:i4>356</vt:i4>
      </vt:variant>
      <vt:variant>
        <vt:i4>0</vt:i4>
      </vt:variant>
      <vt:variant>
        <vt:i4>5</vt:i4>
      </vt:variant>
      <vt:variant>
        <vt:lpwstr/>
      </vt:variant>
      <vt:variant>
        <vt:lpwstr>_Toc114565196</vt:lpwstr>
      </vt:variant>
      <vt:variant>
        <vt:i4>2031666</vt:i4>
      </vt:variant>
      <vt:variant>
        <vt:i4>350</vt:i4>
      </vt:variant>
      <vt:variant>
        <vt:i4>0</vt:i4>
      </vt:variant>
      <vt:variant>
        <vt:i4>5</vt:i4>
      </vt:variant>
      <vt:variant>
        <vt:lpwstr/>
      </vt:variant>
      <vt:variant>
        <vt:lpwstr>_Toc114565195</vt:lpwstr>
      </vt:variant>
      <vt:variant>
        <vt:i4>2031666</vt:i4>
      </vt:variant>
      <vt:variant>
        <vt:i4>344</vt:i4>
      </vt:variant>
      <vt:variant>
        <vt:i4>0</vt:i4>
      </vt:variant>
      <vt:variant>
        <vt:i4>5</vt:i4>
      </vt:variant>
      <vt:variant>
        <vt:lpwstr/>
      </vt:variant>
      <vt:variant>
        <vt:lpwstr>_Toc114565194</vt:lpwstr>
      </vt:variant>
      <vt:variant>
        <vt:i4>2031666</vt:i4>
      </vt:variant>
      <vt:variant>
        <vt:i4>338</vt:i4>
      </vt:variant>
      <vt:variant>
        <vt:i4>0</vt:i4>
      </vt:variant>
      <vt:variant>
        <vt:i4>5</vt:i4>
      </vt:variant>
      <vt:variant>
        <vt:lpwstr/>
      </vt:variant>
      <vt:variant>
        <vt:lpwstr>_Toc114565193</vt:lpwstr>
      </vt:variant>
      <vt:variant>
        <vt:i4>2031666</vt:i4>
      </vt:variant>
      <vt:variant>
        <vt:i4>332</vt:i4>
      </vt:variant>
      <vt:variant>
        <vt:i4>0</vt:i4>
      </vt:variant>
      <vt:variant>
        <vt:i4>5</vt:i4>
      </vt:variant>
      <vt:variant>
        <vt:lpwstr/>
      </vt:variant>
      <vt:variant>
        <vt:lpwstr>_Toc114565192</vt:lpwstr>
      </vt:variant>
      <vt:variant>
        <vt:i4>2031666</vt:i4>
      </vt:variant>
      <vt:variant>
        <vt:i4>326</vt:i4>
      </vt:variant>
      <vt:variant>
        <vt:i4>0</vt:i4>
      </vt:variant>
      <vt:variant>
        <vt:i4>5</vt:i4>
      </vt:variant>
      <vt:variant>
        <vt:lpwstr/>
      </vt:variant>
      <vt:variant>
        <vt:lpwstr>_Toc114565191</vt:lpwstr>
      </vt:variant>
      <vt:variant>
        <vt:i4>2031666</vt:i4>
      </vt:variant>
      <vt:variant>
        <vt:i4>320</vt:i4>
      </vt:variant>
      <vt:variant>
        <vt:i4>0</vt:i4>
      </vt:variant>
      <vt:variant>
        <vt:i4>5</vt:i4>
      </vt:variant>
      <vt:variant>
        <vt:lpwstr/>
      </vt:variant>
      <vt:variant>
        <vt:lpwstr>_Toc114565190</vt:lpwstr>
      </vt:variant>
      <vt:variant>
        <vt:i4>1966130</vt:i4>
      </vt:variant>
      <vt:variant>
        <vt:i4>314</vt:i4>
      </vt:variant>
      <vt:variant>
        <vt:i4>0</vt:i4>
      </vt:variant>
      <vt:variant>
        <vt:i4>5</vt:i4>
      </vt:variant>
      <vt:variant>
        <vt:lpwstr/>
      </vt:variant>
      <vt:variant>
        <vt:lpwstr>_Toc114565189</vt:lpwstr>
      </vt:variant>
      <vt:variant>
        <vt:i4>1966130</vt:i4>
      </vt:variant>
      <vt:variant>
        <vt:i4>308</vt:i4>
      </vt:variant>
      <vt:variant>
        <vt:i4>0</vt:i4>
      </vt:variant>
      <vt:variant>
        <vt:i4>5</vt:i4>
      </vt:variant>
      <vt:variant>
        <vt:lpwstr/>
      </vt:variant>
      <vt:variant>
        <vt:lpwstr>_Toc114565188</vt:lpwstr>
      </vt:variant>
      <vt:variant>
        <vt:i4>1966130</vt:i4>
      </vt:variant>
      <vt:variant>
        <vt:i4>302</vt:i4>
      </vt:variant>
      <vt:variant>
        <vt:i4>0</vt:i4>
      </vt:variant>
      <vt:variant>
        <vt:i4>5</vt:i4>
      </vt:variant>
      <vt:variant>
        <vt:lpwstr/>
      </vt:variant>
      <vt:variant>
        <vt:lpwstr>_Toc114565187</vt:lpwstr>
      </vt:variant>
      <vt:variant>
        <vt:i4>1966130</vt:i4>
      </vt:variant>
      <vt:variant>
        <vt:i4>296</vt:i4>
      </vt:variant>
      <vt:variant>
        <vt:i4>0</vt:i4>
      </vt:variant>
      <vt:variant>
        <vt:i4>5</vt:i4>
      </vt:variant>
      <vt:variant>
        <vt:lpwstr/>
      </vt:variant>
      <vt:variant>
        <vt:lpwstr>_Toc114565186</vt:lpwstr>
      </vt:variant>
      <vt:variant>
        <vt:i4>1966130</vt:i4>
      </vt:variant>
      <vt:variant>
        <vt:i4>290</vt:i4>
      </vt:variant>
      <vt:variant>
        <vt:i4>0</vt:i4>
      </vt:variant>
      <vt:variant>
        <vt:i4>5</vt:i4>
      </vt:variant>
      <vt:variant>
        <vt:lpwstr/>
      </vt:variant>
      <vt:variant>
        <vt:lpwstr>_Toc114565185</vt:lpwstr>
      </vt:variant>
      <vt:variant>
        <vt:i4>1966130</vt:i4>
      </vt:variant>
      <vt:variant>
        <vt:i4>284</vt:i4>
      </vt:variant>
      <vt:variant>
        <vt:i4>0</vt:i4>
      </vt:variant>
      <vt:variant>
        <vt:i4>5</vt:i4>
      </vt:variant>
      <vt:variant>
        <vt:lpwstr/>
      </vt:variant>
      <vt:variant>
        <vt:lpwstr>_Toc114565184</vt:lpwstr>
      </vt:variant>
      <vt:variant>
        <vt:i4>1966130</vt:i4>
      </vt:variant>
      <vt:variant>
        <vt:i4>278</vt:i4>
      </vt:variant>
      <vt:variant>
        <vt:i4>0</vt:i4>
      </vt:variant>
      <vt:variant>
        <vt:i4>5</vt:i4>
      </vt:variant>
      <vt:variant>
        <vt:lpwstr/>
      </vt:variant>
      <vt:variant>
        <vt:lpwstr>_Toc114565183</vt:lpwstr>
      </vt:variant>
      <vt:variant>
        <vt:i4>1966130</vt:i4>
      </vt:variant>
      <vt:variant>
        <vt:i4>272</vt:i4>
      </vt:variant>
      <vt:variant>
        <vt:i4>0</vt:i4>
      </vt:variant>
      <vt:variant>
        <vt:i4>5</vt:i4>
      </vt:variant>
      <vt:variant>
        <vt:lpwstr/>
      </vt:variant>
      <vt:variant>
        <vt:lpwstr>_Toc114565182</vt:lpwstr>
      </vt:variant>
      <vt:variant>
        <vt:i4>1966130</vt:i4>
      </vt:variant>
      <vt:variant>
        <vt:i4>266</vt:i4>
      </vt:variant>
      <vt:variant>
        <vt:i4>0</vt:i4>
      </vt:variant>
      <vt:variant>
        <vt:i4>5</vt:i4>
      </vt:variant>
      <vt:variant>
        <vt:lpwstr/>
      </vt:variant>
      <vt:variant>
        <vt:lpwstr>_Toc114565181</vt:lpwstr>
      </vt:variant>
      <vt:variant>
        <vt:i4>1966130</vt:i4>
      </vt:variant>
      <vt:variant>
        <vt:i4>260</vt:i4>
      </vt:variant>
      <vt:variant>
        <vt:i4>0</vt:i4>
      </vt:variant>
      <vt:variant>
        <vt:i4>5</vt:i4>
      </vt:variant>
      <vt:variant>
        <vt:lpwstr/>
      </vt:variant>
      <vt:variant>
        <vt:lpwstr>_Toc114565180</vt:lpwstr>
      </vt:variant>
      <vt:variant>
        <vt:i4>1114162</vt:i4>
      </vt:variant>
      <vt:variant>
        <vt:i4>254</vt:i4>
      </vt:variant>
      <vt:variant>
        <vt:i4>0</vt:i4>
      </vt:variant>
      <vt:variant>
        <vt:i4>5</vt:i4>
      </vt:variant>
      <vt:variant>
        <vt:lpwstr/>
      </vt:variant>
      <vt:variant>
        <vt:lpwstr>_Toc114565179</vt:lpwstr>
      </vt:variant>
      <vt:variant>
        <vt:i4>1114162</vt:i4>
      </vt:variant>
      <vt:variant>
        <vt:i4>248</vt:i4>
      </vt:variant>
      <vt:variant>
        <vt:i4>0</vt:i4>
      </vt:variant>
      <vt:variant>
        <vt:i4>5</vt:i4>
      </vt:variant>
      <vt:variant>
        <vt:lpwstr/>
      </vt:variant>
      <vt:variant>
        <vt:lpwstr>_Toc114565178</vt:lpwstr>
      </vt:variant>
      <vt:variant>
        <vt:i4>1114162</vt:i4>
      </vt:variant>
      <vt:variant>
        <vt:i4>242</vt:i4>
      </vt:variant>
      <vt:variant>
        <vt:i4>0</vt:i4>
      </vt:variant>
      <vt:variant>
        <vt:i4>5</vt:i4>
      </vt:variant>
      <vt:variant>
        <vt:lpwstr/>
      </vt:variant>
      <vt:variant>
        <vt:lpwstr>_Toc114565177</vt:lpwstr>
      </vt:variant>
      <vt:variant>
        <vt:i4>1114162</vt:i4>
      </vt:variant>
      <vt:variant>
        <vt:i4>236</vt:i4>
      </vt:variant>
      <vt:variant>
        <vt:i4>0</vt:i4>
      </vt:variant>
      <vt:variant>
        <vt:i4>5</vt:i4>
      </vt:variant>
      <vt:variant>
        <vt:lpwstr/>
      </vt:variant>
      <vt:variant>
        <vt:lpwstr>_Toc114565176</vt:lpwstr>
      </vt:variant>
      <vt:variant>
        <vt:i4>1114162</vt:i4>
      </vt:variant>
      <vt:variant>
        <vt:i4>230</vt:i4>
      </vt:variant>
      <vt:variant>
        <vt:i4>0</vt:i4>
      </vt:variant>
      <vt:variant>
        <vt:i4>5</vt:i4>
      </vt:variant>
      <vt:variant>
        <vt:lpwstr/>
      </vt:variant>
      <vt:variant>
        <vt:lpwstr>_Toc114565175</vt:lpwstr>
      </vt:variant>
      <vt:variant>
        <vt:i4>1114162</vt:i4>
      </vt:variant>
      <vt:variant>
        <vt:i4>224</vt:i4>
      </vt:variant>
      <vt:variant>
        <vt:i4>0</vt:i4>
      </vt:variant>
      <vt:variant>
        <vt:i4>5</vt:i4>
      </vt:variant>
      <vt:variant>
        <vt:lpwstr/>
      </vt:variant>
      <vt:variant>
        <vt:lpwstr>_Toc114565174</vt:lpwstr>
      </vt:variant>
      <vt:variant>
        <vt:i4>1114162</vt:i4>
      </vt:variant>
      <vt:variant>
        <vt:i4>218</vt:i4>
      </vt:variant>
      <vt:variant>
        <vt:i4>0</vt:i4>
      </vt:variant>
      <vt:variant>
        <vt:i4>5</vt:i4>
      </vt:variant>
      <vt:variant>
        <vt:lpwstr/>
      </vt:variant>
      <vt:variant>
        <vt:lpwstr>_Toc114565173</vt:lpwstr>
      </vt:variant>
      <vt:variant>
        <vt:i4>1114162</vt:i4>
      </vt:variant>
      <vt:variant>
        <vt:i4>212</vt:i4>
      </vt:variant>
      <vt:variant>
        <vt:i4>0</vt:i4>
      </vt:variant>
      <vt:variant>
        <vt:i4>5</vt:i4>
      </vt:variant>
      <vt:variant>
        <vt:lpwstr/>
      </vt:variant>
      <vt:variant>
        <vt:lpwstr>_Toc114565172</vt:lpwstr>
      </vt:variant>
      <vt:variant>
        <vt:i4>1114162</vt:i4>
      </vt:variant>
      <vt:variant>
        <vt:i4>206</vt:i4>
      </vt:variant>
      <vt:variant>
        <vt:i4>0</vt:i4>
      </vt:variant>
      <vt:variant>
        <vt:i4>5</vt:i4>
      </vt:variant>
      <vt:variant>
        <vt:lpwstr/>
      </vt:variant>
      <vt:variant>
        <vt:lpwstr>_Toc114565171</vt:lpwstr>
      </vt:variant>
      <vt:variant>
        <vt:i4>1114162</vt:i4>
      </vt:variant>
      <vt:variant>
        <vt:i4>200</vt:i4>
      </vt:variant>
      <vt:variant>
        <vt:i4>0</vt:i4>
      </vt:variant>
      <vt:variant>
        <vt:i4>5</vt:i4>
      </vt:variant>
      <vt:variant>
        <vt:lpwstr/>
      </vt:variant>
      <vt:variant>
        <vt:lpwstr>_Toc114565170</vt:lpwstr>
      </vt:variant>
      <vt:variant>
        <vt:i4>1048626</vt:i4>
      </vt:variant>
      <vt:variant>
        <vt:i4>194</vt:i4>
      </vt:variant>
      <vt:variant>
        <vt:i4>0</vt:i4>
      </vt:variant>
      <vt:variant>
        <vt:i4>5</vt:i4>
      </vt:variant>
      <vt:variant>
        <vt:lpwstr/>
      </vt:variant>
      <vt:variant>
        <vt:lpwstr>_Toc114565169</vt:lpwstr>
      </vt:variant>
      <vt:variant>
        <vt:i4>1048626</vt:i4>
      </vt:variant>
      <vt:variant>
        <vt:i4>188</vt:i4>
      </vt:variant>
      <vt:variant>
        <vt:i4>0</vt:i4>
      </vt:variant>
      <vt:variant>
        <vt:i4>5</vt:i4>
      </vt:variant>
      <vt:variant>
        <vt:lpwstr/>
      </vt:variant>
      <vt:variant>
        <vt:lpwstr>_Toc114565168</vt:lpwstr>
      </vt:variant>
      <vt:variant>
        <vt:i4>1048626</vt:i4>
      </vt:variant>
      <vt:variant>
        <vt:i4>182</vt:i4>
      </vt:variant>
      <vt:variant>
        <vt:i4>0</vt:i4>
      </vt:variant>
      <vt:variant>
        <vt:i4>5</vt:i4>
      </vt:variant>
      <vt:variant>
        <vt:lpwstr/>
      </vt:variant>
      <vt:variant>
        <vt:lpwstr>_Toc114565167</vt:lpwstr>
      </vt:variant>
      <vt:variant>
        <vt:i4>1048626</vt:i4>
      </vt:variant>
      <vt:variant>
        <vt:i4>176</vt:i4>
      </vt:variant>
      <vt:variant>
        <vt:i4>0</vt:i4>
      </vt:variant>
      <vt:variant>
        <vt:i4>5</vt:i4>
      </vt:variant>
      <vt:variant>
        <vt:lpwstr/>
      </vt:variant>
      <vt:variant>
        <vt:lpwstr>_Toc114565166</vt:lpwstr>
      </vt:variant>
      <vt:variant>
        <vt:i4>1048626</vt:i4>
      </vt:variant>
      <vt:variant>
        <vt:i4>170</vt:i4>
      </vt:variant>
      <vt:variant>
        <vt:i4>0</vt:i4>
      </vt:variant>
      <vt:variant>
        <vt:i4>5</vt:i4>
      </vt:variant>
      <vt:variant>
        <vt:lpwstr/>
      </vt:variant>
      <vt:variant>
        <vt:lpwstr>_Toc114565165</vt:lpwstr>
      </vt:variant>
      <vt:variant>
        <vt:i4>1048626</vt:i4>
      </vt:variant>
      <vt:variant>
        <vt:i4>164</vt:i4>
      </vt:variant>
      <vt:variant>
        <vt:i4>0</vt:i4>
      </vt:variant>
      <vt:variant>
        <vt:i4>5</vt:i4>
      </vt:variant>
      <vt:variant>
        <vt:lpwstr/>
      </vt:variant>
      <vt:variant>
        <vt:lpwstr>_Toc114565164</vt:lpwstr>
      </vt:variant>
      <vt:variant>
        <vt:i4>1048626</vt:i4>
      </vt:variant>
      <vt:variant>
        <vt:i4>158</vt:i4>
      </vt:variant>
      <vt:variant>
        <vt:i4>0</vt:i4>
      </vt:variant>
      <vt:variant>
        <vt:i4>5</vt:i4>
      </vt:variant>
      <vt:variant>
        <vt:lpwstr/>
      </vt:variant>
      <vt:variant>
        <vt:lpwstr>_Toc114565163</vt:lpwstr>
      </vt:variant>
      <vt:variant>
        <vt:i4>1048626</vt:i4>
      </vt:variant>
      <vt:variant>
        <vt:i4>152</vt:i4>
      </vt:variant>
      <vt:variant>
        <vt:i4>0</vt:i4>
      </vt:variant>
      <vt:variant>
        <vt:i4>5</vt:i4>
      </vt:variant>
      <vt:variant>
        <vt:lpwstr/>
      </vt:variant>
      <vt:variant>
        <vt:lpwstr>_Toc114565162</vt:lpwstr>
      </vt:variant>
      <vt:variant>
        <vt:i4>1048626</vt:i4>
      </vt:variant>
      <vt:variant>
        <vt:i4>146</vt:i4>
      </vt:variant>
      <vt:variant>
        <vt:i4>0</vt:i4>
      </vt:variant>
      <vt:variant>
        <vt:i4>5</vt:i4>
      </vt:variant>
      <vt:variant>
        <vt:lpwstr/>
      </vt:variant>
      <vt:variant>
        <vt:lpwstr>_Toc114565161</vt:lpwstr>
      </vt:variant>
      <vt:variant>
        <vt:i4>1048626</vt:i4>
      </vt:variant>
      <vt:variant>
        <vt:i4>140</vt:i4>
      </vt:variant>
      <vt:variant>
        <vt:i4>0</vt:i4>
      </vt:variant>
      <vt:variant>
        <vt:i4>5</vt:i4>
      </vt:variant>
      <vt:variant>
        <vt:lpwstr/>
      </vt:variant>
      <vt:variant>
        <vt:lpwstr>_Toc114565160</vt:lpwstr>
      </vt:variant>
      <vt:variant>
        <vt:i4>1245234</vt:i4>
      </vt:variant>
      <vt:variant>
        <vt:i4>134</vt:i4>
      </vt:variant>
      <vt:variant>
        <vt:i4>0</vt:i4>
      </vt:variant>
      <vt:variant>
        <vt:i4>5</vt:i4>
      </vt:variant>
      <vt:variant>
        <vt:lpwstr/>
      </vt:variant>
      <vt:variant>
        <vt:lpwstr>_Toc114565159</vt:lpwstr>
      </vt:variant>
      <vt:variant>
        <vt:i4>1245234</vt:i4>
      </vt:variant>
      <vt:variant>
        <vt:i4>128</vt:i4>
      </vt:variant>
      <vt:variant>
        <vt:i4>0</vt:i4>
      </vt:variant>
      <vt:variant>
        <vt:i4>5</vt:i4>
      </vt:variant>
      <vt:variant>
        <vt:lpwstr/>
      </vt:variant>
      <vt:variant>
        <vt:lpwstr>_Toc114565158</vt:lpwstr>
      </vt:variant>
      <vt:variant>
        <vt:i4>1245234</vt:i4>
      </vt:variant>
      <vt:variant>
        <vt:i4>122</vt:i4>
      </vt:variant>
      <vt:variant>
        <vt:i4>0</vt:i4>
      </vt:variant>
      <vt:variant>
        <vt:i4>5</vt:i4>
      </vt:variant>
      <vt:variant>
        <vt:lpwstr/>
      </vt:variant>
      <vt:variant>
        <vt:lpwstr>_Toc114565157</vt:lpwstr>
      </vt:variant>
      <vt:variant>
        <vt:i4>1245234</vt:i4>
      </vt:variant>
      <vt:variant>
        <vt:i4>116</vt:i4>
      </vt:variant>
      <vt:variant>
        <vt:i4>0</vt:i4>
      </vt:variant>
      <vt:variant>
        <vt:i4>5</vt:i4>
      </vt:variant>
      <vt:variant>
        <vt:lpwstr/>
      </vt:variant>
      <vt:variant>
        <vt:lpwstr>_Toc114565156</vt:lpwstr>
      </vt:variant>
      <vt:variant>
        <vt:i4>1245234</vt:i4>
      </vt:variant>
      <vt:variant>
        <vt:i4>110</vt:i4>
      </vt:variant>
      <vt:variant>
        <vt:i4>0</vt:i4>
      </vt:variant>
      <vt:variant>
        <vt:i4>5</vt:i4>
      </vt:variant>
      <vt:variant>
        <vt:lpwstr/>
      </vt:variant>
      <vt:variant>
        <vt:lpwstr>_Toc114565155</vt:lpwstr>
      </vt:variant>
      <vt:variant>
        <vt:i4>1245234</vt:i4>
      </vt:variant>
      <vt:variant>
        <vt:i4>104</vt:i4>
      </vt:variant>
      <vt:variant>
        <vt:i4>0</vt:i4>
      </vt:variant>
      <vt:variant>
        <vt:i4>5</vt:i4>
      </vt:variant>
      <vt:variant>
        <vt:lpwstr/>
      </vt:variant>
      <vt:variant>
        <vt:lpwstr>_Toc114565154</vt:lpwstr>
      </vt:variant>
      <vt:variant>
        <vt:i4>1245234</vt:i4>
      </vt:variant>
      <vt:variant>
        <vt:i4>98</vt:i4>
      </vt:variant>
      <vt:variant>
        <vt:i4>0</vt:i4>
      </vt:variant>
      <vt:variant>
        <vt:i4>5</vt:i4>
      </vt:variant>
      <vt:variant>
        <vt:lpwstr/>
      </vt:variant>
      <vt:variant>
        <vt:lpwstr>_Toc114565153</vt:lpwstr>
      </vt:variant>
      <vt:variant>
        <vt:i4>1245234</vt:i4>
      </vt:variant>
      <vt:variant>
        <vt:i4>92</vt:i4>
      </vt:variant>
      <vt:variant>
        <vt:i4>0</vt:i4>
      </vt:variant>
      <vt:variant>
        <vt:i4>5</vt:i4>
      </vt:variant>
      <vt:variant>
        <vt:lpwstr/>
      </vt:variant>
      <vt:variant>
        <vt:lpwstr>_Toc114565152</vt:lpwstr>
      </vt:variant>
      <vt:variant>
        <vt:i4>1245234</vt:i4>
      </vt:variant>
      <vt:variant>
        <vt:i4>86</vt:i4>
      </vt:variant>
      <vt:variant>
        <vt:i4>0</vt:i4>
      </vt:variant>
      <vt:variant>
        <vt:i4>5</vt:i4>
      </vt:variant>
      <vt:variant>
        <vt:lpwstr/>
      </vt:variant>
      <vt:variant>
        <vt:lpwstr>_Toc114565151</vt:lpwstr>
      </vt:variant>
      <vt:variant>
        <vt:i4>1245234</vt:i4>
      </vt:variant>
      <vt:variant>
        <vt:i4>80</vt:i4>
      </vt:variant>
      <vt:variant>
        <vt:i4>0</vt:i4>
      </vt:variant>
      <vt:variant>
        <vt:i4>5</vt:i4>
      </vt:variant>
      <vt:variant>
        <vt:lpwstr/>
      </vt:variant>
      <vt:variant>
        <vt:lpwstr>_Toc114565150</vt:lpwstr>
      </vt:variant>
      <vt:variant>
        <vt:i4>1179698</vt:i4>
      </vt:variant>
      <vt:variant>
        <vt:i4>74</vt:i4>
      </vt:variant>
      <vt:variant>
        <vt:i4>0</vt:i4>
      </vt:variant>
      <vt:variant>
        <vt:i4>5</vt:i4>
      </vt:variant>
      <vt:variant>
        <vt:lpwstr/>
      </vt:variant>
      <vt:variant>
        <vt:lpwstr>_Toc114565149</vt:lpwstr>
      </vt:variant>
      <vt:variant>
        <vt:i4>1179698</vt:i4>
      </vt:variant>
      <vt:variant>
        <vt:i4>68</vt:i4>
      </vt:variant>
      <vt:variant>
        <vt:i4>0</vt:i4>
      </vt:variant>
      <vt:variant>
        <vt:i4>5</vt:i4>
      </vt:variant>
      <vt:variant>
        <vt:lpwstr/>
      </vt:variant>
      <vt:variant>
        <vt:lpwstr>_Toc114565148</vt:lpwstr>
      </vt:variant>
      <vt:variant>
        <vt:i4>1179698</vt:i4>
      </vt:variant>
      <vt:variant>
        <vt:i4>62</vt:i4>
      </vt:variant>
      <vt:variant>
        <vt:i4>0</vt:i4>
      </vt:variant>
      <vt:variant>
        <vt:i4>5</vt:i4>
      </vt:variant>
      <vt:variant>
        <vt:lpwstr/>
      </vt:variant>
      <vt:variant>
        <vt:lpwstr>_Toc114565147</vt:lpwstr>
      </vt:variant>
      <vt:variant>
        <vt:i4>1179698</vt:i4>
      </vt:variant>
      <vt:variant>
        <vt:i4>56</vt:i4>
      </vt:variant>
      <vt:variant>
        <vt:i4>0</vt:i4>
      </vt:variant>
      <vt:variant>
        <vt:i4>5</vt:i4>
      </vt:variant>
      <vt:variant>
        <vt:lpwstr/>
      </vt:variant>
      <vt:variant>
        <vt:lpwstr>_Toc114565146</vt:lpwstr>
      </vt:variant>
      <vt:variant>
        <vt:i4>1179698</vt:i4>
      </vt:variant>
      <vt:variant>
        <vt:i4>50</vt:i4>
      </vt:variant>
      <vt:variant>
        <vt:i4>0</vt:i4>
      </vt:variant>
      <vt:variant>
        <vt:i4>5</vt:i4>
      </vt:variant>
      <vt:variant>
        <vt:lpwstr/>
      </vt:variant>
      <vt:variant>
        <vt:lpwstr>_Toc114565145</vt:lpwstr>
      </vt:variant>
      <vt:variant>
        <vt:i4>1179698</vt:i4>
      </vt:variant>
      <vt:variant>
        <vt:i4>44</vt:i4>
      </vt:variant>
      <vt:variant>
        <vt:i4>0</vt:i4>
      </vt:variant>
      <vt:variant>
        <vt:i4>5</vt:i4>
      </vt:variant>
      <vt:variant>
        <vt:lpwstr/>
      </vt:variant>
      <vt:variant>
        <vt:lpwstr>_Toc114565144</vt:lpwstr>
      </vt:variant>
      <vt:variant>
        <vt:i4>1179698</vt:i4>
      </vt:variant>
      <vt:variant>
        <vt:i4>38</vt:i4>
      </vt:variant>
      <vt:variant>
        <vt:i4>0</vt:i4>
      </vt:variant>
      <vt:variant>
        <vt:i4>5</vt:i4>
      </vt:variant>
      <vt:variant>
        <vt:lpwstr/>
      </vt:variant>
      <vt:variant>
        <vt:lpwstr>_Toc114565143</vt:lpwstr>
      </vt:variant>
      <vt:variant>
        <vt:i4>1179698</vt:i4>
      </vt:variant>
      <vt:variant>
        <vt:i4>32</vt:i4>
      </vt:variant>
      <vt:variant>
        <vt:i4>0</vt:i4>
      </vt:variant>
      <vt:variant>
        <vt:i4>5</vt:i4>
      </vt:variant>
      <vt:variant>
        <vt:lpwstr/>
      </vt:variant>
      <vt:variant>
        <vt:lpwstr>_Toc114565142</vt:lpwstr>
      </vt:variant>
      <vt:variant>
        <vt:i4>1179698</vt:i4>
      </vt:variant>
      <vt:variant>
        <vt:i4>26</vt:i4>
      </vt:variant>
      <vt:variant>
        <vt:i4>0</vt:i4>
      </vt:variant>
      <vt:variant>
        <vt:i4>5</vt:i4>
      </vt:variant>
      <vt:variant>
        <vt:lpwstr/>
      </vt:variant>
      <vt:variant>
        <vt:lpwstr>_Toc114565141</vt:lpwstr>
      </vt:variant>
      <vt:variant>
        <vt:i4>1179698</vt:i4>
      </vt:variant>
      <vt:variant>
        <vt:i4>20</vt:i4>
      </vt:variant>
      <vt:variant>
        <vt:i4>0</vt:i4>
      </vt:variant>
      <vt:variant>
        <vt:i4>5</vt:i4>
      </vt:variant>
      <vt:variant>
        <vt:lpwstr/>
      </vt:variant>
      <vt:variant>
        <vt:lpwstr>_Toc114565140</vt:lpwstr>
      </vt:variant>
      <vt:variant>
        <vt:i4>1376306</vt:i4>
      </vt:variant>
      <vt:variant>
        <vt:i4>14</vt:i4>
      </vt:variant>
      <vt:variant>
        <vt:i4>0</vt:i4>
      </vt:variant>
      <vt:variant>
        <vt:i4>5</vt:i4>
      </vt:variant>
      <vt:variant>
        <vt:lpwstr/>
      </vt:variant>
      <vt:variant>
        <vt:lpwstr>_Toc114565139</vt:lpwstr>
      </vt:variant>
      <vt:variant>
        <vt:i4>1376306</vt:i4>
      </vt:variant>
      <vt:variant>
        <vt:i4>8</vt:i4>
      </vt:variant>
      <vt:variant>
        <vt:i4>0</vt:i4>
      </vt:variant>
      <vt:variant>
        <vt:i4>5</vt:i4>
      </vt:variant>
      <vt:variant>
        <vt:lpwstr/>
      </vt:variant>
      <vt:variant>
        <vt:lpwstr>_Toc114565138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2024-07-05T11:54:00Z</dcterms:created>
  <dcterms:modified xsi:type="dcterms:W3CDTF">2024-07-05T11:54:00Z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