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8844"/>
      </w:tblGrid>
      <w:tr w:rsidR="007B62FD" w14:paraId="7A1F014D" w14:textId="77777777" w:rsidTr="009152CC">
        <w:trPr>
          <w:trHeight w:val="2880"/>
          <w:jc w:val="center"/>
        </w:trPr>
        <w:tc>
          <w:tcPr>
            <w:tcW w:w="5000" w:type="pct"/>
          </w:tcPr>
          <w:p w14:paraId="7A1F014C" w14:textId="260C104F" w:rsidR="007B62FD" w:rsidRDefault="00AB30BB" w:rsidP="000A126D">
            <w:pPr>
              <w:pStyle w:val="Eivli"/>
              <w:rPr>
                <w:rFonts w:asciiTheme="majorHAnsi" w:eastAsiaTheme="majorEastAsia" w:hAnsiTheme="majorHAnsi" w:cstheme="majorBidi"/>
                <w:caps/>
              </w:rPr>
            </w:pPr>
            <w:r>
              <w:rPr>
                <w:rFonts w:asciiTheme="majorHAnsi" w:eastAsiaTheme="majorEastAsia" w:hAnsiTheme="majorHAnsi" w:cstheme="majorBidi"/>
                <w:caps/>
                <w:noProof/>
              </w:rPr>
              <w:drawing>
                <wp:anchor distT="0" distB="0" distL="114300" distR="114300" simplePos="0" relativeHeight="251661312" behindDoc="0" locked="0" layoutInCell="1" allowOverlap="1" wp14:anchorId="6447CD4B" wp14:editId="47F68032">
                  <wp:simplePos x="0" y="0"/>
                  <wp:positionH relativeFrom="column">
                    <wp:posOffset>3524885</wp:posOffset>
                  </wp:positionH>
                  <wp:positionV relativeFrom="paragraph">
                    <wp:posOffset>219710</wp:posOffset>
                  </wp:positionV>
                  <wp:extent cx="1365250" cy="334010"/>
                  <wp:effectExtent l="0" t="0" r="6350" b="889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nta_logotype_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5250" cy="334010"/>
                          </a:xfrm>
                          <a:prstGeom prst="rect">
                            <a:avLst/>
                          </a:prstGeom>
                        </pic:spPr>
                      </pic:pic>
                    </a:graphicData>
                  </a:graphic>
                  <wp14:sizeRelH relativeFrom="page">
                    <wp14:pctWidth>0</wp14:pctWidth>
                  </wp14:sizeRelH>
                  <wp14:sizeRelV relativeFrom="page">
                    <wp14:pctHeight>0</wp14:pctHeight>
                  </wp14:sizeRelV>
                </wp:anchor>
              </w:drawing>
            </w:r>
            <w:r w:rsidR="00A51029">
              <w:rPr>
                <w:noProof/>
                <w:lang w:eastAsia="fi-FI"/>
              </w:rPr>
              <w:drawing>
                <wp:anchor distT="0" distB="0" distL="114300" distR="114300" simplePos="0" relativeHeight="251660288" behindDoc="1" locked="0" layoutInCell="1" allowOverlap="1" wp14:anchorId="0F55EC85" wp14:editId="382F679F">
                  <wp:simplePos x="0" y="0"/>
                  <wp:positionH relativeFrom="column">
                    <wp:posOffset>257175</wp:posOffset>
                  </wp:positionH>
                  <wp:positionV relativeFrom="paragraph">
                    <wp:posOffset>928370</wp:posOffset>
                  </wp:positionV>
                  <wp:extent cx="2671445" cy="314325"/>
                  <wp:effectExtent l="0" t="0" r="0" b="9525"/>
                  <wp:wrapTight wrapText="bothSides">
                    <wp:wrapPolygon edited="0">
                      <wp:start x="0" y="0"/>
                      <wp:lineTo x="0" y="20945"/>
                      <wp:lineTo x="20948" y="20945"/>
                      <wp:lineTo x="21410" y="17018"/>
                      <wp:lineTo x="21410" y="3927"/>
                      <wp:lineTo x="20948" y="0"/>
                      <wp:lineTo x="0" y="0"/>
                    </wp:wrapPolygon>
                  </wp:wrapTight>
                  <wp:docPr id="320"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1445" cy="314325"/>
                          </a:xfrm>
                          <a:prstGeom prst="rect">
                            <a:avLst/>
                          </a:prstGeom>
                        </pic:spPr>
                      </pic:pic>
                    </a:graphicData>
                  </a:graphic>
                  <wp14:sizeRelH relativeFrom="page">
                    <wp14:pctWidth>0</wp14:pctWidth>
                  </wp14:sizeRelH>
                  <wp14:sizeRelV relativeFrom="page">
                    <wp14:pctHeight>0</wp14:pctHeight>
                  </wp14:sizeRelV>
                </wp:anchor>
              </w:drawing>
            </w:r>
            <w:r w:rsidR="00EE5E6D">
              <w:rPr>
                <w:rFonts w:asciiTheme="majorHAnsi" w:eastAsiaTheme="majorEastAsia" w:hAnsiTheme="majorHAnsi" w:cstheme="majorBidi"/>
                <w:caps/>
                <w:noProof/>
                <w:lang w:eastAsia="fi-FI"/>
              </w:rPr>
              <w:drawing>
                <wp:inline distT="0" distB="0" distL="0" distR="0" wp14:anchorId="27E5F23B" wp14:editId="3EA49B4C">
                  <wp:extent cx="2857500" cy="7620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l_logo.jpg"/>
                          <pic:cNvPicPr/>
                        </pic:nvPicPr>
                        <pic:blipFill>
                          <a:blip r:embed="rId14">
                            <a:extLst>
                              <a:ext uri="{28A0092B-C50C-407E-A947-70E740481C1C}">
                                <a14:useLocalDpi xmlns:a14="http://schemas.microsoft.com/office/drawing/2010/main" val="0"/>
                              </a:ext>
                            </a:extLst>
                          </a:blip>
                          <a:stretch>
                            <a:fillRect/>
                          </a:stretch>
                        </pic:blipFill>
                        <pic:spPr>
                          <a:xfrm>
                            <a:off x="0" y="0"/>
                            <a:ext cx="2857500" cy="762000"/>
                          </a:xfrm>
                          <a:prstGeom prst="rect">
                            <a:avLst/>
                          </a:prstGeom>
                        </pic:spPr>
                      </pic:pic>
                    </a:graphicData>
                  </a:graphic>
                </wp:inline>
              </w:drawing>
            </w:r>
            <w:r w:rsidR="000A126D">
              <w:rPr>
                <w:rFonts w:asciiTheme="majorHAnsi" w:eastAsiaTheme="majorEastAsia" w:hAnsiTheme="majorHAnsi" w:cstheme="majorBidi"/>
                <w:caps/>
              </w:rPr>
              <w:br/>
            </w:r>
            <w:r w:rsidR="000A126D">
              <w:rPr>
                <w:rFonts w:asciiTheme="majorHAnsi" w:eastAsiaTheme="majorEastAsia" w:hAnsiTheme="majorHAnsi" w:cstheme="majorBidi"/>
                <w:caps/>
              </w:rPr>
              <w:br/>
            </w:r>
          </w:p>
        </w:tc>
      </w:tr>
      <w:tr w:rsidR="00BE28A8" w14:paraId="7A1F014F" w14:textId="77777777" w:rsidTr="009152CC">
        <w:trPr>
          <w:trHeight w:val="357"/>
          <w:jc w:val="center"/>
        </w:trPr>
        <w:tc>
          <w:tcPr>
            <w:tcW w:w="5000" w:type="pct"/>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5EAEEF9F" w14:textId="37A5D571" w:rsidR="00B47DC5" w:rsidRDefault="00B47DC5" w:rsidP="00B47DC5">
            <w:pPr>
              <w:pStyle w:val="Eivli"/>
              <w:jc w:val="center"/>
              <w:rPr>
                <w:rFonts w:ascii="Times New Roman" w:eastAsiaTheme="majorEastAsia" w:hAnsi="Times New Roman" w:cs="Times New Roman"/>
                <w:b/>
                <w:sz w:val="40"/>
                <w:szCs w:val="44"/>
              </w:rPr>
            </w:pPr>
            <w:r w:rsidRPr="00B47DC5">
              <w:rPr>
                <w:rFonts w:ascii="Times New Roman" w:eastAsiaTheme="majorEastAsia" w:hAnsi="Times New Roman" w:cs="Times New Roman"/>
                <w:b/>
                <w:sz w:val="40"/>
                <w:szCs w:val="44"/>
              </w:rPr>
              <w:t xml:space="preserve">Ajanvarausasiakirjan HL7 CDA R2 </w:t>
            </w:r>
            <w:r>
              <w:rPr>
                <w:rFonts w:ascii="Times New Roman" w:eastAsiaTheme="majorEastAsia" w:hAnsi="Times New Roman" w:cs="Times New Roman"/>
                <w:b/>
                <w:sz w:val="40"/>
                <w:szCs w:val="44"/>
              </w:rPr>
              <w:t>-</w:t>
            </w:r>
            <w:r w:rsidRPr="00B47DC5">
              <w:rPr>
                <w:rFonts w:ascii="Times New Roman" w:eastAsiaTheme="majorEastAsia" w:hAnsi="Times New Roman" w:cs="Times New Roman"/>
                <w:b/>
                <w:sz w:val="40"/>
                <w:szCs w:val="44"/>
              </w:rPr>
              <w:t>soveltamisopas</w:t>
            </w:r>
          </w:p>
          <w:p w14:paraId="60A1A699" w14:textId="77777777" w:rsidR="00B47DC5" w:rsidRDefault="00B47DC5" w:rsidP="00B47DC5">
            <w:pPr>
              <w:pStyle w:val="Eivli"/>
              <w:jc w:val="center"/>
              <w:rPr>
                <w:rFonts w:ascii="Times New Roman" w:eastAsiaTheme="majorEastAsia" w:hAnsi="Times New Roman" w:cs="Times New Roman"/>
                <w:b/>
                <w:sz w:val="40"/>
                <w:szCs w:val="44"/>
              </w:rPr>
            </w:pPr>
          </w:p>
          <w:p w14:paraId="34811F2A" w14:textId="77777777" w:rsidR="00B47DC5" w:rsidRDefault="00B47DC5" w:rsidP="00B47DC5">
            <w:pPr>
              <w:pStyle w:val="Eivli"/>
              <w:jc w:val="center"/>
              <w:rPr>
                <w:rFonts w:ascii="Times New Roman" w:eastAsiaTheme="majorEastAsia" w:hAnsi="Times New Roman" w:cs="Times New Roman"/>
                <w:b/>
                <w:sz w:val="40"/>
                <w:szCs w:val="44"/>
              </w:rPr>
            </w:pPr>
          </w:p>
          <w:p w14:paraId="7A1F0156" w14:textId="3362C1D5" w:rsidR="007B62FD" w:rsidRPr="00A00505" w:rsidRDefault="007B62FD" w:rsidP="00B47DC5">
            <w:pPr>
              <w:pStyle w:val="Eivli"/>
              <w:jc w:val="center"/>
              <w:rPr>
                <w:rFonts w:ascii="Times New Roman" w:eastAsiaTheme="majorEastAsia" w:hAnsi="Times New Roman" w:cs="Times New Roman"/>
                <w:b/>
                <w:sz w:val="40"/>
                <w:szCs w:val="44"/>
              </w:rPr>
            </w:pP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58955118" w14:textId="77777777" w:rsidR="00B47DC5" w:rsidRDefault="00B47DC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2974AF7A" w:rsidR="00A00505" w:rsidRPr="00A00505" w:rsidRDefault="00A00505" w:rsidP="00E520E5">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ins w:id="0" w:author="Timo Kaskinen" w:date="2019-12-27T09:19:00Z">
              <w:r w:rsidR="00404D0F">
                <w:rPr>
                  <w:rFonts w:ascii="Times New Roman" w:hAnsi="Times New Roman" w:cs="Times New Roman"/>
                  <w:b/>
                  <w:sz w:val="32"/>
                  <w:szCs w:val="32"/>
                </w:rPr>
                <w:t>1.00</w:t>
              </w:r>
            </w:ins>
            <w:r w:rsidR="00645513">
              <w:rPr>
                <w:rFonts w:ascii="Times New Roman" w:hAnsi="Times New Roman" w:cs="Times New Roman"/>
                <w:b/>
                <w:sz w:val="32"/>
                <w:szCs w:val="32"/>
              </w:rPr>
              <w:fldChar w:fldCharType="end"/>
            </w:r>
          </w:p>
        </w:tc>
      </w:tr>
      <w:tr w:rsidR="00A00505" w:rsidRPr="00A00505" w14:paraId="7A1F0170" w14:textId="77777777" w:rsidTr="00A00505">
        <w:trPr>
          <w:trHeight w:val="360"/>
          <w:jc w:val="center"/>
        </w:trPr>
        <w:tc>
          <w:tcPr>
            <w:tcW w:w="5000" w:type="pct"/>
            <w:vAlign w:val="center"/>
          </w:tcPr>
          <w:p w14:paraId="7A1F016F" w14:textId="0F453908" w:rsidR="00A00505" w:rsidRPr="00A00505" w:rsidRDefault="00645513" w:rsidP="00A00505">
            <w:pPr>
              <w:pStyle w:val="Eivli"/>
              <w:jc w:val="right"/>
              <w:rPr>
                <w:rFonts w:ascii="Times New Roman" w:hAnsi="Times New Roman" w:cs="Times New Roman"/>
                <w:b/>
                <w:sz w:val="32"/>
                <w:szCs w:val="32"/>
              </w:rPr>
            </w:pPr>
            <w:r>
              <w:rPr>
                <w:rFonts w:ascii="Times New Roman" w:hAnsi="Times New Roman" w:cs="Times New Roman"/>
                <w:b/>
                <w:sz w:val="32"/>
                <w:szCs w:val="32"/>
              </w:rPr>
              <w:fldChar w:fldCharType="begin"/>
            </w:r>
            <w:r>
              <w:rPr>
                <w:rFonts w:ascii="Times New Roman" w:hAnsi="Times New Roman" w:cs="Times New Roman"/>
                <w:b/>
                <w:sz w:val="32"/>
                <w:szCs w:val="32"/>
              </w:rPr>
              <w:instrText xml:space="preserve"> DOCPROPERTY  Pvm  \* MERGEFORMAT </w:instrText>
            </w:r>
            <w:r>
              <w:rPr>
                <w:rFonts w:ascii="Times New Roman" w:hAnsi="Times New Roman" w:cs="Times New Roman"/>
                <w:b/>
                <w:sz w:val="32"/>
                <w:szCs w:val="32"/>
              </w:rPr>
              <w:fldChar w:fldCharType="separate"/>
            </w:r>
            <w:ins w:id="1" w:author="Timo Kaskinen" w:date="2020-01-21T12:52:00Z">
              <w:r w:rsidR="00EB4F35">
                <w:rPr>
                  <w:rFonts w:ascii="Times New Roman" w:hAnsi="Times New Roman" w:cs="Times New Roman"/>
                  <w:b/>
                  <w:sz w:val="32"/>
                  <w:szCs w:val="32"/>
                </w:rPr>
                <w:t>21.1.2020</w:t>
              </w:r>
            </w:ins>
            <w:r>
              <w:rPr>
                <w:rFonts w:ascii="Times New Roman" w:hAnsi="Times New Roman" w:cs="Times New Roman"/>
                <w:b/>
                <w:sz w:val="32"/>
                <w:szCs w:val="32"/>
              </w:rPr>
              <w:fldChar w:fldCharType="end"/>
            </w:r>
          </w:p>
        </w:tc>
      </w:tr>
      <w:tr w:rsidR="007B62FD" w:rsidRPr="00A00505" w14:paraId="7A1F0172" w14:textId="77777777" w:rsidTr="00A00505">
        <w:trPr>
          <w:trHeight w:val="360"/>
          <w:jc w:val="center"/>
        </w:trPr>
        <w:tc>
          <w:tcPr>
            <w:tcW w:w="5000" w:type="pct"/>
            <w:vAlign w:val="center"/>
          </w:tcPr>
          <w:p w14:paraId="7A1F0171" w14:textId="4879ED98" w:rsidR="007B62FD" w:rsidRPr="00A00505" w:rsidRDefault="00A00505" w:rsidP="00645513">
            <w:pPr>
              <w:pStyle w:val="Eivli"/>
              <w:jc w:val="right"/>
              <w:rPr>
                <w:rFonts w:ascii="Times New Roman" w:hAnsi="Times New Roman" w:cs="Times New Roman"/>
                <w:b/>
                <w:sz w:val="32"/>
                <w:szCs w:val="32"/>
              </w:rPr>
            </w:pPr>
            <w:proofErr w:type="gramStart"/>
            <w:r w:rsidRPr="00A00505">
              <w:rPr>
                <w:rFonts w:ascii="Times New Roman" w:hAnsi="Times New Roman" w:cs="Times New Roman"/>
                <w:b/>
                <w:sz w:val="32"/>
                <w:szCs w:val="32"/>
              </w:rPr>
              <w:t>URN:OID</w:t>
            </w:r>
            <w:proofErr w:type="gramEnd"/>
            <w:r w:rsidRPr="00A00505">
              <w:rPr>
                <w:rFonts w:ascii="Times New Roman" w:hAnsi="Times New Roman" w:cs="Times New Roman"/>
                <w:b/>
                <w:sz w:val="32"/>
                <w:szCs w:val="32"/>
              </w:rPr>
              <w:t>:</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ins w:id="2" w:author="Timo Kaskinen" w:date="2019-12-20T11:22:00Z">
              <w:r w:rsidR="000E12F1">
                <w:rPr>
                  <w:rFonts w:ascii="Times New Roman" w:hAnsi="Times New Roman" w:cs="Times New Roman"/>
                  <w:b/>
                  <w:sz w:val="32"/>
                  <w:szCs w:val="32"/>
                </w:rPr>
                <w:t>1.2.246.777.11.2020.1</w:t>
              </w:r>
            </w:ins>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5143FB47" w:rsidR="007B62FD" w:rsidRPr="00754D15" w:rsidRDefault="00A95898" w:rsidP="00A95898">
            <w:pPr>
              <w:pStyle w:val="Eivli"/>
              <w:ind w:left="5216"/>
              <w:jc w:val="right"/>
              <w:rPr>
                <w:rFonts w:ascii="Calibri" w:hAnsi="Calibri"/>
                <w:bCs/>
                <w:sz w:val="24"/>
                <w:szCs w:val="28"/>
              </w:rPr>
            </w:pPr>
            <w:ins w:id="3" w:author="Timo Kaskinen" w:date="2020-01-03T10:31:00Z">
              <w:r w:rsidRPr="00A95898">
                <w:rPr>
                  <w:rFonts w:ascii="Calibri" w:hAnsi="Calibri"/>
                  <w:bCs/>
                  <w:sz w:val="24"/>
                  <w:szCs w:val="28"/>
                </w:rPr>
                <w:t xml:space="preserve">Release </w:t>
              </w:r>
              <w:proofErr w:type="spellStart"/>
              <w:r w:rsidRPr="00A95898">
                <w:rPr>
                  <w:rFonts w:ascii="Calibri" w:hAnsi="Calibri"/>
                  <w:bCs/>
                  <w:sz w:val="24"/>
                  <w:szCs w:val="28"/>
                </w:rPr>
                <w:t>candidate</w:t>
              </w:r>
              <w:proofErr w:type="spellEnd"/>
              <w:r w:rsidRPr="00A95898">
                <w:rPr>
                  <w:rFonts w:ascii="Calibri" w:hAnsi="Calibri"/>
                  <w:bCs/>
                  <w:sz w:val="24"/>
                  <w:szCs w:val="28"/>
                </w:rPr>
                <w:t xml:space="preserve"> 1 (RC1)</w:t>
              </w:r>
            </w:ins>
          </w:p>
        </w:tc>
      </w:tr>
    </w:tbl>
    <w:p w14:paraId="7A1F0176" w14:textId="77777777" w:rsidR="00AB4182" w:rsidRDefault="00AB4182" w:rsidP="00AE0334"/>
    <w:p w14:paraId="7A1F0177" w14:textId="77777777" w:rsidR="00754D15" w:rsidRDefault="00754D15" w:rsidP="00AE0334">
      <w:pPr>
        <w:sectPr w:rsidR="00754D15" w:rsidSect="009152CC">
          <w:headerReference w:type="default" r:id="rId15"/>
          <w:footerReference w:type="default" r:id="rId16"/>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Pr="00EE5E6D" w:rsidRDefault="00AB4182" w:rsidP="00AE0334">
      <w:pPr>
        <w:rPr>
          <w:b/>
        </w:rPr>
      </w:pPr>
      <w:r w:rsidRPr="00EE5E6D">
        <w:rPr>
          <w:b/>
        </w:rPr>
        <w:lastRenderedPageBreak/>
        <w:t>SISÄLLYSLUETTELO</w:t>
      </w:r>
    </w:p>
    <w:p w14:paraId="585807CC" w14:textId="77777777" w:rsidR="00EE5E6D" w:rsidRPr="00BB0D12" w:rsidRDefault="00EE5E6D" w:rsidP="00AE0334"/>
    <w:p w14:paraId="0F00BB18" w14:textId="77AD920B" w:rsidR="00097A56"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28940863" w:history="1">
        <w:r w:rsidR="00097A56" w:rsidRPr="00976264">
          <w:rPr>
            <w:rStyle w:val="Hyperlinkki"/>
            <w:noProof/>
          </w:rPr>
          <w:t>1</w:t>
        </w:r>
        <w:r w:rsidR="00097A56">
          <w:rPr>
            <w:rFonts w:asciiTheme="minorHAnsi" w:eastAsiaTheme="minorEastAsia" w:hAnsiTheme="minorHAnsi" w:cstheme="minorBidi"/>
            <w:caps w:val="0"/>
            <w:noProof/>
            <w:lang w:eastAsia="fi-FI"/>
          </w:rPr>
          <w:tab/>
        </w:r>
        <w:r w:rsidR="00097A56" w:rsidRPr="00976264">
          <w:rPr>
            <w:rStyle w:val="Hyperlinkki"/>
            <w:noProof/>
          </w:rPr>
          <w:t>JOHDANTO</w:t>
        </w:r>
        <w:r w:rsidR="00097A56">
          <w:rPr>
            <w:noProof/>
            <w:webHidden/>
          </w:rPr>
          <w:tab/>
        </w:r>
        <w:r w:rsidR="00097A56">
          <w:rPr>
            <w:noProof/>
            <w:webHidden/>
          </w:rPr>
          <w:fldChar w:fldCharType="begin"/>
        </w:r>
        <w:r w:rsidR="00097A56">
          <w:rPr>
            <w:noProof/>
            <w:webHidden/>
          </w:rPr>
          <w:instrText xml:space="preserve"> PAGEREF _Toc28940863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2A1642C4" w14:textId="69006AF8"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64" w:history="1">
        <w:r w:rsidR="00097A56" w:rsidRPr="00976264">
          <w:rPr>
            <w:rStyle w:val="Hyperlinkki"/>
            <w:noProof/>
          </w:rPr>
          <w:t>1.1</w:t>
        </w:r>
        <w:r w:rsidR="00097A56">
          <w:rPr>
            <w:rFonts w:asciiTheme="minorHAnsi" w:eastAsiaTheme="minorEastAsia" w:hAnsiTheme="minorHAnsi" w:cstheme="minorBidi"/>
            <w:noProof/>
            <w:lang w:eastAsia="fi-FI"/>
          </w:rPr>
          <w:tab/>
        </w:r>
        <w:r w:rsidR="00097A56" w:rsidRPr="00976264">
          <w:rPr>
            <w:rStyle w:val="Hyperlinkki"/>
            <w:noProof/>
          </w:rPr>
          <w:t>Työn tausta</w:t>
        </w:r>
        <w:r w:rsidR="00097A56">
          <w:rPr>
            <w:noProof/>
            <w:webHidden/>
          </w:rPr>
          <w:tab/>
        </w:r>
        <w:r w:rsidR="00097A56">
          <w:rPr>
            <w:noProof/>
            <w:webHidden/>
          </w:rPr>
          <w:fldChar w:fldCharType="begin"/>
        </w:r>
        <w:r w:rsidR="00097A56">
          <w:rPr>
            <w:noProof/>
            <w:webHidden/>
          </w:rPr>
          <w:instrText xml:space="preserve"> PAGEREF _Toc28940864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330C11C6" w14:textId="46B70925"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65" w:history="1">
        <w:r w:rsidR="00097A56" w:rsidRPr="00976264">
          <w:rPr>
            <w:rStyle w:val="Hyperlinkki"/>
            <w:noProof/>
          </w:rPr>
          <w:t>1.2</w:t>
        </w:r>
        <w:r w:rsidR="00097A56">
          <w:rPr>
            <w:rFonts w:asciiTheme="minorHAnsi" w:eastAsiaTheme="minorEastAsia" w:hAnsiTheme="minorHAnsi" w:cstheme="minorBidi"/>
            <w:noProof/>
            <w:lang w:eastAsia="fi-FI"/>
          </w:rPr>
          <w:tab/>
        </w:r>
        <w:r w:rsidR="00097A56" w:rsidRPr="00976264">
          <w:rPr>
            <w:rStyle w:val="Hyperlinkki"/>
            <w:noProof/>
          </w:rPr>
          <w:t>Määrittelyn tavoite</w:t>
        </w:r>
        <w:r w:rsidR="00097A56">
          <w:rPr>
            <w:noProof/>
            <w:webHidden/>
          </w:rPr>
          <w:tab/>
        </w:r>
        <w:r w:rsidR="00097A56">
          <w:rPr>
            <w:noProof/>
            <w:webHidden/>
          </w:rPr>
          <w:fldChar w:fldCharType="begin"/>
        </w:r>
        <w:r w:rsidR="00097A56">
          <w:rPr>
            <w:noProof/>
            <w:webHidden/>
          </w:rPr>
          <w:instrText xml:space="preserve"> PAGEREF _Toc28940865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112B816" w14:textId="7685C2C5"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66" w:history="1">
        <w:r w:rsidR="00097A56" w:rsidRPr="00976264">
          <w:rPr>
            <w:rStyle w:val="Hyperlinkki"/>
            <w:noProof/>
          </w:rPr>
          <w:t>1.3</w:t>
        </w:r>
        <w:r w:rsidR="00097A56">
          <w:rPr>
            <w:rFonts w:asciiTheme="minorHAnsi" w:eastAsiaTheme="minorEastAsia" w:hAnsiTheme="minorHAnsi" w:cstheme="minorBidi"/>
            <w:noProof/>
            <w:lang w:eastAsia="fi-FI"/>
          </w:rPr>
          <w:tab/>
        </w:r>
        <w:r w:rsidR="00097A56" w:rsidRPr="00976264">
          <w:rPr>
            <w:rStyle w:val="Hyperlinkki"/>
            <w:noProof/>
          </w:rPr>
          <w:t>Tietosisältömäärittely</w:t>
        </w:r>
        <w:r w:rsidR="00097A56">
          <w:rPr>
            <w:noProof/>
            <w:webHidden/>
          </w:rPr>
          <w:tab/>
        </w:r>
        <w:r w:rsidR="00097A56">
          <w:rPr>
            <w:noProof/>
            <w:webHidden/>
          </w:rPr>
          <w:fldChar w:fldCharType="begin"/>
        </w:r>
        <w:r w:rsidR="00097A56">
          <w:rPr>
            <w:noProof/>
            <w:webHidden/>
          </w:rPr>
          <w:instrText xml:space="preserve"> PAGEREF _Toc28940866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62D180E" w14:textId="13FFA995"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67" w:history="1">
        <w:r w:rsidR="00097A56" w:rsidRPr="00976264">
          <w:rPr>
            <w:rStyle w:val="Hyperlinkki"/>
            <w:noProof/>
          </w:rPr>
          <w:t>1.4</w:t>
        </w:r>
        <w:r w:rsidR="00097A56">
          <w:rPr>
            <w:rFonts w:asciiTheme="minorHAnsi" w:eastAsiaTheme="minorEastAsia" w:hAnsiTheme="minorHAnsi" w:cstheme="minorBidi"/>
            <w:noProof/>
            <w:lang w:eastAsia="fi-FI"/>
          </w:rPr>
          <w:tab/>
        </w:r>
        <w:r w:rsidR="00097A56" w:rsidRPr="00976264">
          <w:rPr>
            <w:rStyle w:val="Hyperlinkki"/>
            <w:noProof/>
          </w:rPr>
          <w:t>Käytetty notaatio</w:t>
        </w:r>
        <w:r w:rsidR="00097A56">
          <w:rPr>
            <w:noProof/>
            <w:webHidden/>
          </w:rPr>
          <w:tab/>
        </w:r>
        <w:r w:rsidR="00097A56">
          <w:rPr>
            <w:noProof/>
            <w:webHidden/>
          </w:rPr>
          <w:fldChar w:fldCharType="begin"/>
        </w:r>
        <w:r w:rsidR="00097A56">
          <w:rPr>
            <w:noProof/>
            <w:webHidden/>
          </w:rPr>
          <w:instrText xml:space="preserve"> PAGEREF _Toc28940867 \h </w:instrText>
        </w:r>
        <w:r w:rsidR="00097A56">
          <w:rPr>
            <w:noProof/>
            <w:webHidden/>
          </w:rPr>
        </w:r>
        <w:r w:rsidR="00097A56">
          <w:rPr>
            <w:noProof/>
            <w:webHidden/>
          </w:rPr>
          <w:fldChar w:fldCharType="separate"/>
        </w:r>
        <w:r w:rsidR="00097A56">
          <w:rPr>
            <w:noProof/>
            <w:webHidden/>
          </w:rPr>
          <w:t>5</w:t>
        </w:r>
        <w:r w:rsidR="00097A56">
          <w:rPr>
            <w:noProof/>
            <w:webHidden/>
          </w:rPr>
          <w:fldChar w:fldCharType="end"/>
        </w:r>
      </w:hyperlink>
    </w:p>
    <w:p w14:paraId="3B00B8DD" w14:textId="50FC573A"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68" w:history="1">
        <w:r w:rsidR="00097A56" w:rsidRPr="00976264">
          <w:rPr>
            <w:rStyle w:val="Hyperlinkki"/>
            <w:noProof/>
          </w:rPr>
          <w:t>1.5</w:t>
        </w:r>
        <w:r w:rsidR="00097A56">
          <w:rPr>
            <w:rFonts w:asciiTheme="minorHAnsi" w:eastAsiaTheme="minorEastAsia" w:hAnsiTheme="minorHAnsi" w:cstheme="minorBidi"/>
            <w:noProof/>
            <w:lang w:eastAsia="fi-FI"/>
          </w:rPr>
          <w:tab/>
        </w:r>
        <w:r w:rsidR="00097A56" w:rsidRPr="00976264">
          <w:rPr>
            <w:rStyle w:val="Hyperlinkki"/>
            <w:noProof/>
          </w:rPr>
          <w:t>Viitatut määrittelyt</w:t>
        </w:r>
        <w:r w:rsidR="00097A56">
          <w:rPr>
            <w:noProof/>
            <w:webHidden/>
          </w:rPr>
          <w:tab/>
        </w:r>
        <w:r w:rsidR="00097A56">
          <w:rPr>
            <w:noProof/>
            <w:webHidden/>
          </w:rPr>
          <w:fldChar w:fldCharType="begin"/>
        </w:r>
        <w:r w:rsidR="00097A56">
          <w:rPr>
            <w:noProof/>
            <w:webHidden/>
          </w:rPr>
          <w:instrText xml:space="preserve"> PAGEREF _Toc28940868 \h </w:instrText>
        </w:r>
        <w:r w:rsidR="00097A56">
          <w:rPr>
            <w:noProof/>
            <w:webHidden/>
          </w:rPr>
        </w:r>
        <w:r w:rsidR="00097A56">
          <w:rPr>
            <w:noProof/>
            <w:webHidden/>
          </w:rPr>
          <w:fldChar w:fldCharType="separate"/>
        </w:r>
        <w:r w:rsidR="00097A56">
          <w:rPr>
            <w:noProof/>
            <w:webHidden/>
          </w:rPr>
          <w:t>6</w:t>
        </w:r>
        <w:r w:rsidR="00097A56">
          <w:rPr>
            <w:noProof/>
            <w:webHidden/>
          </w:rPr>
          <w:fldChar w:fldCharType="end"/>
        </w:r>
      </w:hyperlink>
    </w:p>
    <w:p w14:paraId="25C0BFCB" w14:textId="3993F600" w:rsidR="00097A56" w:rsidRDefault="00216B96">
      <w:pPr>
        <w:pStyle w:val="Sisluet1"/>
        <w:rPr>
          <w:rFonts w:asciiTheme="minorHAnsi" w:eastAsiaTheme="minorEastAsia" w:hAnsiTheme="minorHAnsi" w:cstheme="minorBidi"/>
          <w:caps w:val="0"/>
          <w:noProof/>
          <w:lang w:eastAsia="fi-FI"/>
        </w:rPr>
      </w:pPr>
      <w:hyperlink w:anchor="_Toc28940869" w:history="1">
        <w:r w:rsidR="00097A56" w:rsidRPr="00976264">
          <w:rPr>
            <w:rStyle w:val="Hyperlinkki"/>
            <w:noProof/>
          </w:rPr>
          <w:t>2</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RAKENNE</w:t>
        </w:r>
        <w:r w:rsidR="00097A56">
          <w:rPr>
            <w:noProof/>
            <w:webHidden/>
          </w:rPr>
          <w:tab/>
        </w:r>
        <w:r w:rsidR="00097A56">
          <w:rPr>
            <w:noProof/>
            <w:webHidden/>
          </w:rPr>
          <w:fldChar w:fldCharType="begin"/>
        </w:r>
        <w:r w:rsidR="00097A56">
          <w:rPr>
            <w:noProof/>
            <w:webHidden/>
          </w:rPr>
          <w:instrText xml:space="preserve"> PAGEREF _Toc28940869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6E8A897D" w14:textId="33FCB335"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70" w:history="1">
        <w:r w:rsidR="00097A56" w:rsidRPr="00976264">
          <w:rPr>
            <w:rStyle w:val="Hyperlinkki"/>
            <w:noProof/>
          </w:rPr>
          <w:t>2.1</w:t>
        </w:r>
        <w:r w:rsidR="00097A56">
          <w:rPr>
            <w:rFonts w:asciiTheme="minorHAnsi" w:eastAsiaTheme="minorEastAsia" w:hAnsiTheme="minorHAnsi" w:cstheme="minorBidi"/>
            <w:noProof/>
            <w:lang w:eastAsia="fi-FI"/>
          </w:rPr>
          <w:tab/>
        </w:r>
        <w:r w:rsidR="00097A56" w:rsidRPr="00976264">
          <w:rPr>
            <w:rStyle w:val="Hyperlinkki"/>
            <w:noProof/>
          </w:rPr>
          <w:t>Perusrakenne</w:t>
        </w:r>
        <w:r w:rsidR="00097A56">
          <w:rPr>
            <w:noProof/>
            <w:webHidden/>
          </w:rPr>
          <w:tab/>
        </w:r>
        <w:r w:rsidR="00097A56">
          <w:rPr>
            <w:noProof/>
            <w:webHidden/>
          </w:rPr>
          <w:fldChar w:fldCharType="begin"/>
        </w:r>
        <w:r w:rsidR="00097A56">
          <w:rPr>
            <w:noProof/>
            <w:webHidden/>
          </w:rPr>
          <w:instrText xml:space="preserve"> PAGEREF _Toc28940870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53C969D5" w14:textId="592D246A"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71" w:history="1">
        <w:r w:rsidR="00097A56" w:rsidRPr="00976264">
          <w:rPr>
            <w:rStyle w:val="Hyperlinkki"/>
            <w:noProof/>
          </w:rPr>
          <w:t>2.2</w:t>
        </w:r>
        <w:r w:rsidR="00097A56">
          <w:rPr>
            <w:rFonts w:asciiTheme="minorHAnsi" w:eastAsiaTheme="minorEastAsia" w:hAnsiTheme="minorHAnsi" w:cstheme="minorBidi"/>
            <w:noProof/>
            <w:lang w:eastAsia="fi-FI"/>
          </w:rPr>
          <w:tab/>
        </w:r>
        <w:r w:rsidR="00097A56" w:rsidRPr="00976264">
          <w:rPr>
            <w:rStyle w:val="Hyperlinkki"/>
            <w:noProof/>
          </w:rPr>
          <w:t>Header</w:t>
        </w:r>
        <w:r w:rsidR="00097A56">
          <w:rPr>
            <w:noProof/>
            <w:webHidden/>
          </w:rPr>
          <w:tab/>
        </w:r>
        <w:r w:rsidR="00097A56">
          <w:rPr>
            <w:noProof/>
            <w:webHidden/>
          </w:rPr>
          <w:fldChar w:fldCharType="begin"/>
        </w:r>
        <w:r w:rsidR="00097A56">
          <w:rPr>
            <w:noProof/>
            <w:webHidden/>
          </w:rPr>
          <w:instrText xml:space="preserve"> PAGEREF _Toc28940871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0EE0018" w14:textId="53EB78EE"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72" w:history="1">
        <w:r w:rsidR="00097A56" w:rsidRPr="00976264">
          <w:rPr>
            <w:rStyle w:val="Hyperlinkki"/>
            <w:noProof/>
          </w:rPr>
          <w:t>2.3</w:t>
        </w:r>
        <w:r w:rsidR="00097A56">
          <w:rPr>
            <w:rFonts w:asciiTheme="minorHAnsi" w:eastAsiaTheme="minorEastAsia" w:hAnsiTheme="minorHAnsi" w:cstheme="minorBidi"/>
            <w:noProof/>
            <w:lang w:eastAsia="fi-FI"/>
          </w:rPr>
          <w:tab/>
        </w:r>
        <w:r w:rsidR="00097A56" w:rsidRPr="00976264">
          <w:rPr>
            <w:rStyle w:val="Hyperlinkki"/>
            <w:noProof/>
          </w:rPr>
          <w:t>Ajanvarausasiakirja – Näkymä / merkintä</w:t>
        </w:r>
        <w:r w:rsidR="00097A56">
          <w:rPr>
            <w:noProof/>
            <w:webHidden/>
          </w:rPr>
          <w:tab/>
        </w:r>
        <w:r w:rsidR="00097A56">
          <w:rPr>
            <w:noProof/>
            <w:webHidden/>
          </w:rPr>
          <w:fldChar w:fldCharType="begin"/>
        </w:r>
        <w:r w:rsidR="00097A56">
          <w:rPr>
            <w:noProof/>
            <w:webHidden/>
          </w:rPr>
          <w:instrText xml:space="preserve"> PAGEREF _Toc28940872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5869240" w14:textId="66C88D31"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73" w:history="1">
        <w:r w:rsidR="00097A56" w:rsidRPr="00976264">
          <w:rPr>
            <w:rStyle w:val="Hyperlinkki"/>
            <w:noProof/>
          </w:rPr>
          <w:t>2.4</w:t>
        </w:r>
        <w:r w:rsidR="00097A56">
          <w:rPr>
            <w:rFonts w:asciiTheme="minorHAnsi" w:eastAsiaTheme="minorEastAsia" w:hAnsiTheme="minorHAnsi" w:cstheme="minorBidi"/>
            <w:noProof/>
            <w:lang w:eastAsia="fi-FI"/>
          </w:rPr>
          <w:tab/>
        </w:r>
        <w:r w:rsidR="00097A56" w:rsidRPr="00976264">
          <w:rPr>
            <w:rStyle w:val="Hyperlinkki"/>
            <w:noProof/>
          </w:rPr>
          <w:t>Toimijoiden organisaatiotiedot ajanvarausasiakirjalla</w:t>
        </w:r>
        <w:r w:rsidR="00097A56">
          <w:rPr>
            <w:noProof/>
            <w:webHidden/>
          </w:rPr>
          <w:tab/>
        </w:r>
        <w:r w:rsidR="00097A56">
          <w:rPr>
            <w:noProof/>
            <w:webHidden/>
          </w:rPr>
          <w:fldChar w:fldCharType="begin"/>
        </w:r>
        <w:r w:rsidR="00097A56">
          <w:rPr>
            <w:noProof/>
            <w:webHidden/>
          </w:rPr>
          <w:instrText xml:space="preserve"> PAGEREF _Toc28940873 \h </w:instrText>
        </w:r>
        <w:r w:rsidR="00097A56">
          <w:rPr>
            <w:noProof/>
            <w:webHidden/>
          </w:rPr>
        </w:r>
        <w:r w:rsidR="00097A56">
          <w:rPr>
            <w:noProof/>
            <w:webHidden/>
          </w:rPr>
          <w:fldChar w:fldCharType="separate"/>
        </w:r>
        <w:r w:rsidR="00097A56">
          <w:rPr>
            <w:noProof/>
            <w:webHidden/>
          </w:rPr>
          <w:t>11</w:t>
        </w:r>
        <w:r w:rsidR="00097A56">
          <w:rPr>
            <w:noProof/>
            <w:webHidden/>
          </w:rPr>
          <w:fldChar w:fldCharType="end"/>
        </w:r>
      </w:hyperlink>
    </w:p>
    <w:p w14:paraId="46A59311" w14:textId="5C0C11CC" w:rsidR="00097A56" w:rsidRDefault="00216B96">
      <w:pPr>
        <w:pStyle w:val="Sisluet1"/>
        <w:rPr>
          <w:rFonts w:asciiTheme="minorHAnsi" w:eastAsiaTheme="minorEastAsia" w:hAnsiTheme="minorHAnsi" w:cstheme="minorBidi"/>
          <w:caps w:val="0"/>
          <w:noProof/>
          <w:lang w:eastAsia="fi-FI"/>
        </w:rPr>
      </w:pPr>
      <w:hyperlink w:anchor="_Toc28940874" w:history="1">
        <w:r w:rsidR="00097A56" w:rsidRPr="00976264">
          <w:rPr>
            <w:rStyle w:val="Hyperlinkki"/>
            <w:noProof/>
          </w:rPr>
          <w:t>3</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TIETORYHMÄT</w:t>
        </w:r>
        <w:r w:rsidR="00097A56">
          <w:rPr>
            <w:noProof/>
            <w:webHidden/>
          </w:rPr>
          <w:tab/>
        </w:r>
        <w:r w:rsidR="00097A56">
          <w:rPr>
            <w:noProof/>
            <w:webHidden/>
          </w:rPr>
          <w:fldChar w:fldCharType="begin"/>
        </w:r>
        <w:r w:rsidR="00097A56">
          <w:rPr>
            <w:noProof/>
            <w:webHidden/>
          </w:rPr>
          <w:instrText xml:space="preserve"> PAGEREF _Toc28940874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5907C9B7" w14:textId="1EDEA98B"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75" w:history="1">
        <w:r w:rsidR="00097A56" w:rsidRPr="00976264">
          <w:rPr>
            <w:rStyle w:val="Hyperlinkki"/>
            <w:noProof/>
          </w:rPr>
          <w:t>3.1</w:t>
        </w:r>
        <w:r w:rsidR="00097A56">
          <w:rPr>
            <w:rFonts w:asciiTheme="minorHAnsi" w:eastAsiaTheme="minorEastAsia" w:hAnsiTheme="minorHAnsi" w:cstheme="minorBidi"/>
            <w:noProof/>
            <w:lang w:eastAsia="fi-FI"/>
          </w:rPr>
          <w:tab/>
        </w:r>
        <w:r w:rsidR="00097A56" w:rsidRPr="00976264">
          <w:rPr>
            <w:rStyle w:val="Hyperlinkki"/>
            <w:noProof/>
          </w:rPr>
          <w:t>Tunnistetiedot</w:t>
        </w:r>
        <w:r w:rsidR="00097A56">
          <w:rPr>
            <w:noProof/>
            <w:webHidden/>
          </w:rPr>
          <w:tab/>
        </w:r>
        <w:r w:rsidR="00097A56">
          <w:rPr>
            <w:noProof/>
            <w:webHidden/>
          </w:rPr>
          <w:fldChar w:fldCharType="begin"/>
        </w:r>
        <w:r w:rsidR="00097A56">
          <w:rPr>
            <w:noProof/>
            <w:webHidden/>
          </w:rPr>
          <w:instrText xml:space="preserve"> PAGEREF _Toc28940875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AD269D1" w14:textId="2A8E8011" w:rsidR="00097A56" w:rsidRDefault="00216B96">
      <w:pPr>
        <w:pStyle w:val="Sisluet3"/>
        <w:rPr>
          <w:rFonts w:asciiTheme="minorHAnsi" w:eastAsiaTheme="minorEastAsia" w:hAnsiTheme="minorHAnsi" w:cstheme="minorBidi"/>
          <w:noProof/>
          <w:lang w:eastAsia="fi-FI"/>
        </w:rPr>
      </w:pPr>
      <w:hyperlink w:anchor="_Toc28940876" w:history="1">
        <w:r w:rsidR="00097A56" w:rsidRPr="00976264">
          <w:rPr>
            <w:rStyle w:val="Hyperlinkki"/>
            <w:noProof/>
          </w:rPr>
          <w:t>3.1.1</w:t>
        </w:r>
        <w:r w:rsidR="00097A56">
          <w:rPr>
            <w:rFonts w:asciiTheme="minorHAnsi" w:eastAsiaTheme="minorEastAsia" w:hAnsiTheme="minorHAnsi" w:cstheme="minorBidi"/>
            <w:noProof/>
            <w:lang w:eastAsia="fi-FI"/>
          </w:rPr>
          <w:tab/>
        </w:r>
        <w:r w:rsidR="00097A56" w:rsidRPr="00976264">
          <w:rPr>
            <w:rStyle w:val="Hyperlinkki"/>
            <w:noProof/>
          </w:rPr>
          <w:t>Tunnistetiedot – organizer</w:t>
        </w:r>
        <w:r w:rsidR="00097A56">
          <w:rPr>
            <w:noProof/>
            <w:webHidden/>
          </w:rPr>
          <w:tab/>
        </w:r>
        <w:r w:rsidR="00097A56">
          <w:rPr>
            <w:noProof/>
            <w:webHidden/>
          </w:rPr>
          <w:fldChar w:fldCharType="begin"/>
        </w:r>
        <w:r w:rsidR="00097A56">
          <w:rPr>
            <w:noProof/>
            <w:webHidden/>
          </w:rPr>
          <w:instrText xml:space="preserve"> PAGEREF _Toc28940876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53245D4" w14:textId="040B6275" w:rsidR="00097A56" w:rsidRDefault="00216B96">
      <w:pPr>
        <w:pStyle w:val="Sisluet4"/>
        <w:rPr>
          <w:rFonts w:asciiTheme="minorHAnsi" w:eastAsiaTheme="minorEastAsia" w:hAnsiTheme="minorHAnsi" w:cstheme="minorBidi"/>
          <w:noProof/>
          <w:lang w:eastAsia="fi-FI"/>
        </w:rPr>
      </w:pPr>
      <w:hyperlink w:anchor="_Toc28940877" w:history="1">
        <w:r w:rsidR="00097A56" w:rsidRPr="00976264">
          <w:rPr>
            <w:rStyle w:val="Hyperlinkki"/>
            <w:noProof/>
          </w:rPr>
          <w:t>3.1.1.1</w:t>
        </w:r>
        <w:r w:rsidR="00097A56">
          <w:rPr>
            <w:rFonts w:asciiTheme="minorHAnsi" w:eastAsiaTheme="minorEastAsia" w:hAnsiTheme="minorHAnsi" w:cstheme="minorBidi"/>
            <w:noProof/>
            <w:lang w:eastAsia="fi-FI"/>
          </w:rPr>
          <w:tab/>
        </w:r>
        <w:r w:rsidR="00097A56" w:rsidRPr="00976264">
          <w:rPr>
            <w:rStyle w:val="Hyperlinkki"/>
            <w:noProof/>
          </w:rPr>
          <w:t>Pääajanvarauksen tunniste – encounter</w:t>
        </w:r>
        <w:r w:rsidR="00097A56">
          <w:rPr>
            <w:noProof/>
            <w:webHidden/>
          </w:rPr>
          <w:tab/>
        </w:r>
        <w:r w:rsidR="00097A56">
          <w:rPr>
            <w:noProof/>
            <w:webHidden/>
          </w:rPr>
          <w:fldChar w:fldCharType="begin"/>
        </w:r>
        <w:r w:rsidR="00097A56">
          <w:rPr>
            <w:noProof/>
            <w:webHidden/>
          </w:rPr>
          <w:instrText xml:space="preserve"> PAGEREF _Toc28940877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44AD93C2" w14:textId="0C35FA5F" w:rsidR="00097A56" w:rsidRDefault="00216B96">
      <w:pPr>
        <w:pStyle w:val="Sisluet4"/>
        <w:rPr>
          <w:rFonts w:asciiTheme="minorHAnsi" w:eastAsiaTheme="minorEastAsia" w:hAnsiTheme="minorHAnsi" w:cstheme="minorBidi"/>
          <w:noProof/>
          <w:lang w:eastAsia="fi-FI"/>
        </w:rPr>
      </w:pPr>
      <w:hyperlink w:anchor="_Toc28940878" w:history="1">
        <w:r w:rsidR="00097A56" w:rsidRPr="00976264">
          <w:rPr>
            <w:rStyle w:val="Hyperlinkki"/>
            <w:noProof/>
          </w:rPr>
          <w:t>3.1.1.2</w:t>
        </w:r>
        <w:r w:rsidR="00097A56">
          <w:rPr>
            <w:rFonts w:asciiTheme="minorHAnsi" w:eastAsiaTheme="minorEastAsia" w:hAnsiTheme="minorHAnsi" w:cstheme="minorBidi"/>
            <w:noProof/>
            <w:lang w:eastAsia="fi-FI"/>
          </w:rPr>
          <w:tab/>
        </w:r>
        <w:r w:rsidR="00097A56" w:rsidRPr="00976264">
          <w:rPr>
            <w:rStyle w:val="Hyperlinkki"/>
            <w:noProof/>
          </w:rPr>
          <w:t>Aliajanvarauksen tunniste – encounter</w:t>
        </w:r>
        <w:r w:rsidR="00097A56">
          <w:rPr>
            <w:noProof/>
            <w:webHidden/>
          </w:rPr>
          <w:tab/>
        </w:r>
        <w:r w:rsidR="00097A56">
          <w:rPr>
            <w:noProof/>
            <w:webHidden/>
          </w:rPr>
          <w:fldChar w:fldCharType="begin"/>
        </w:r>
        <w:r w:rsidR="00097A56">
          <w:rPr>
            <w:noProof/>
            <w:webHidden/>
          </w:rPr>
          <w:instrText xml:space="preserve"> PAGEREF _Toc28940878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520A46BA" w14:textId="526BD532" w:rsidR="00097A56" w:rsidRDefault="00216B96">
      <w:pPr>
        <w:pStyle w:val="Sisluet4"/>
        <w:rPr>
          <w:rFonts w:asciiTheme="minorHAnsi" w:eastAsiaTheme="minorEastAsia" w:hAnsiTheme="minorHAnsi" w:cstheme="minorBidi"/>
          <w:noProof/>
          <w:lang w:eastAsia="fi-FI"/>
        </w:rPr>
      </w:pPr>
      <w:hyperlink w:anchor="_Toc28940879" w:history="1">
        <w:r w:rsidR="00097A56" w:rsidRPr="00976264">
          <w:rPr>
            <w:rStyle w:val="Hyperlinkki"/>
            <w:noProof/>
          </w:rPr>
          <w:t>3.1.1.3</w:t>
        </w:r>
        <w:r w:rsidR="00097A56">
          <w:rPr>
            <w:rFonts w:asciiTheme="minorHAnsi" w:eastAsiaTheme="minorEastAsia" w:hAnsiTheme="minorHAnsi" w:cstheme="minorBidi"/>
            <w:noProof/>
            <w:lang w:eastAsia="fi-FI"/>
          </w:rPr>
          <w:tab/>
        </w:r>
        <w:r w:rsidR="00097A56" w:rsidRPr="00976264">
          <w:rPr>
            <w:rStyle w:val="Hyperlinkki"/>
            <w:noProof/>
          </w:rPr>
          <w:t>Ajanvaraukseen liittyvän suunnitelman tunniste – observation</w:t>
        </w:r>
        <w:r w:rsidR="00097A56">
          <w:rPr>
            <w:noProof/>
            <w:webHidden/>
          </w:rPr>
          <w:tab/>
        </w:r>
        <w:r w:rsidR="00097A56">
          <w:rPr>
            <w:noProof/>
            <w:webHidden/>
          </w:rPr>
          <w:fldChar w:fldCharType="begin"/>
        </w:r>
        <w:r w:rsidR="00097A56">
          <w:rPr>
            <w:noProof/>
            <w:webHidden/>
          </w:rPr>
          <w:instrText xml:space="preserve"> PAGEREF _Toc28940879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6F4831D2" w14:textId="552D97DF" w:rsidR="00097A56" w:rsidRDefault="00216B96">
      <w:pPr>
        <w:pStyle w:val="Sisluet4"/>
        <w:rPr>
          <w:rFonts w:asciiTheme="minorHAnsi" w:eastAsiaTheme="minorEastAsia" w:hAnsiTheme="minorHAnsi" w:cstheme="minorBidi"/>
          <w:noProof/>
          <w:lang w:eastAsia="fi-FI"/>
        </w:rPr>
      </w:pPr>
      <w:hyperlink w:anchor="_Toc28940880" w:history="1">
        <w:r w:rsidR="00097A56" w:rsidRPr="00976264">
          <w:rPr>
            <w:rStyle w:val="Hyperlinkki"/>
            <w:noProof/>
          </w:rPr>
          <w:t>3.1.1.4</w:t>
        </w:r>
        <w:r w:rsidR="00097A56">
          <w:rPr>
            <w:rFonts w:asciiTheme="minorHAnsi" w:eastAsiaTheme="minorEastAsia" w:hAnsiTheme="minorHAnsi" w:cstheme="minorBidi"/>
            <w:noProof/>
            <w:lang w:eastAsia="fi-FI"/>
          </w:rPr>
          <w:tab/>
        </w:r>
        <w:r w:rsidR="00097A56" w:rsidRPr="00976264">
          <w:rPr>
            <w:rStyle w:val="Hyperlinkki"/>
            <w:noProof/>
          </w:rPr>
          <w:t>Ajanvarauksen tunniste – encounter</w:t>
        </w:r>
        <w:r w:rsidR="00097A56">
          <w:rPr>
            <w:noProof/>
            <w:webHidden/>
          </w:rPr>
          <w:tab/>
        </w:r>
        <w:r w:rsidR="00097A56">
          <w:rPr>
            <w:noProof/>
            <w:webHidden/>
          </w:rPr>
          <w:fldChar w:fldCharType="begin"/>
        </w:r>
        <w:r w:rsidR="00097A56">
          <w:rPr>
            <w:noProof/>
            <w:webHidden/>
          </w:rPr>
          <w:instrText xml:space="preserve"> PAGEREF _Toc28940880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3FAC46D7" w14:textId="0EBB5672" w:rsidR="00097A56" w:rsidRDefault="00216B96">
      <w:pPr>
        <w:pStyle w:val="Sisluet4"/>
        <w:rPr>
          <w:rFonts w:asciiTheme="minorHAnsi" w:eastAsiaTheme="minorEastAsia" w:hAnsiTheme="minorHAnsi" w:cstheme="minorBidi"/>
          <w:noProof/>
          <w:lang w:eastAsia="fi-FI"/>
        </w:rPr>
      </w:pPr>
      <w:hyperlink w:anchor="_Toc28940881" w:history="1">
        <w:r w:rsidR="00097A56" w:rsidRPr="00976264">
          <w:rPr>
            <w:rStyle w:val="Hyperlinkki"/>
            <w:noProof/>
          </w:rPr>
          <w:t>3.1.1.5</w:t>
        </w:r>
        <w:r w:rsidR="00097A56">
          <w:rPr>
            <w:rFonts w:asciiTheme="minorHAnsi" w:eastAsiaTheme="minorEastAsia" w:hAnsiTheme="minorHAnsi" w:cstheme="minorBidi"/>
            <w:noProof/>
            <w:lang w:eastAsia="fi-FI"/>
          </w:rPr>
          <w:tab/>
        </w:r>
        <w:r w:rsidR="00097A56" w:rsidRPr="00976264">
          <w:rPr>
            <w:rStyle w:val="Hyperlinkki"/>
            <w:noProof/>
          </w:rPr>
          <w:t>Ajanvarauksen tila – observation</w:t>
        </w:r>
        <w:r w:rsidR="00097A56">
          <w:rPr>
            <w:noProof/>
            <w:webHidden/>
          </w:rPr>
          <w:tab/>
        </w:r>
        <w:r w:rsidR="00097A56">
          <w:rPr>
            <w:noProof/>
            <w:webHidden/>
          </w:rPr>
          <w:fldChar w:fldCharType="begin"/>
        </w:r>
        <w:r w:rsidR="00097A56">
          <w:rPr>
            <w:noProof/>
            <w:webHidden/>
          </w:rPr>
          <w:instrText xml:space="preserve"> PAGEREF _Toc28940881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4F268231" w14:textId="7F971544" w:rsidR="00097A56" w:rsidRDefault="00216B96">
      <w:pPr>
        <w:pStyle w:val="Sisluet5"/>
        <w:rPr>
          <w:rFonts w:asciiTheme="minorHAnsi" w:eastAsiaTheme="minorEastAsia" w:hAnsiTheme="minorHAnsi" w:cstheme="minorBidi"/>
          <w:noProof/>
          <w:lang w:eastAsia="fi-FI"/>
        </w:rPr>
      </w:pPr>
      <w:hyperlink w:anchor="_Toc28940882" w:history="1">
        <w:r w:rsidR="00097A56" w:rsidRPr="00976264">
          <w:rPr>
            <w:rStyle w:val="Hyperlinkki"/>
            <w:noProof/>
          </w:rPr>
          <w:t>3.1.1.5.1</w:t>
        </w:r>
        <w:r w:rsidR="00097A56">
          <w:rPr>
            <w:rFonts w:asciiTheme="minorHAnsi" w:eastAsiaTheme="minorEastAsia" w:hAnsiTheme="minorHAnsi" w:cstheme="minorBidi"/>
            <w:noProof/>
            <w:lang w:eastAsia="fi-FI"/>
          </w:rPr>
          <w:tab/>
        </w:r>
        <w:r w:rsidR="00097A56" w:rsidRPr="00976264">
          <w:rPr>
            <w:rStyle w:val="Hyperlinkki"/>
            <w:noProof/>
          </w:rPr>
          <w:t>Ajanvarauksen perumisen tai siirron syy – observation</w:t>
        </w:r>
        <w:r w:rsidR="00097A56">
          <w:rPr>
            <w:noProof/>
            <w:webHidden/>
          </w:rPr>
          <w:tab/>
        </w:r>
        <w:r w:rsidR="00097A56">
          <w:rPr>
            <w:noProof/>
            <w:webHidden/>
          </w:rPr>
          <w:fldChar w:fldCharType="begin"/>
        </w:r>
        <w:r w:rsidR="00097A56">
          <w:rPr>
            <w:noProof/>
            <w:webHidden/>
          </w:rPr>
          <w:instrText xml:space="preserve"> PAGEREF _Toc28940882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135D74B6" w14:textId="7C5D54CF" w:rsidR="00097A56" w:rsidRDefault="00216B96">
      <w:pPr>
        <w:pStyle w:val="Sisluet4"/>
        <w:rPr>
          <w:rFonts w:asciiTheme="minorHAnsi" w:eastAsiaTheme="minorEastAsia" w:hAnsiTheme="minorHAnsi" w:cstheme="minorBidi"/>
          <w:noProof/>
          <w:lang w:eastAsia="fi-FI"/>
        </w:rPr>
      </w:pPr>
      <w:hyperlink w:anchor="_Toc28940883" w:history="1">
        <w:r w:rsidR="00097A56" w:rsidRPr="00976264">
          <w:rPr>
            <w:rStyle w:val="Hyperlinkki"/>
            <w:noProof/>
          </w:rPr>
          <w:t>3.1.1.6</w:t>
        </w:r>
        <w:r w:rsidR="00097A56">
          <w:rPr>
            <w:rFonts w:asciiTheme="minorHAnsi" w:eastAsiaTheme="minorEastAsia" w:hAnsiTheme="minorHAnsi" w:cstheme="minorBidi"/>
            <w:noProof/>
            <w:lang w:eastAsia="fi-FI"/>
          </w:rPr>
          <w:tab/>
        </w:r>
        <w:r w:rsidR="00097A56" w:rsidRPr="00976264">
          <w:rPr>
            <w:rStyle w:val="Hyperlinkki"/>
            <w:noProof/>
          </w:rPr>
          <w:t>Asiakaspolun tunniste – encounter</w:t>
        </w:r>
        <w:r w:rsidR="00097A56">
          <w:rPr>
            <w:noProof/>
            <w:webHidden/>
          </w:rPr>
          <w:tab/>
        </w:r>
        <w:r w:rsidR="00097A56">
          <w:rPr>
            <w:noProof/>
            <w:webHidden/>
          </w:rPr>
          <w:fldChar w:fldCharType="begin"/>
        </w:r>
        <w:r w:rsidR="00097A56">
          <w:rPr>
            <w:noProof/>
            <w:webHidden/>
          </w:rPr>
          <w:instrText xml:space="preserve"> PAGEREF _Toc28940883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0353149B" w14:textId="48D4250E" w:rsidR="00097A56" w:rsidRDefault="00216B96">
      <w:pPr>
        <w:pStyle w:val="Sisluet5"/>
        <w:rPr>
          <w:rFonts w:asciiTheme="minorHAnsi" w:eastAsiaTheme="minorEastAsia" w:hAnsiTheme="minorHAnsi" w:cstheme="minorBidi"/>
          <w:noProof/>
          <w:lang w:eastAsia="fi-FI"/>
        </w:rPr>
      </w:pPr>
      <w:hyperlink w:anchor="_Toc28940884" w:history="1">
        <w:r w:rsidR="00097A56" w:rsidRPr="00976264">
          <w:rPr>
            <w:rStyle w:val="Hyperlinkki"/>
            <w:noProof/>
          </w:rPr>
          <w:t>3.1.1.6.1</w:t>
        </w:r>
        <w:r w:rsidR="00097A56">
          <w:rPr>
            <w:rFonts w:asciiTheme="minorHAnsi" w:eastAsiaTheme="minorEastAsia" w:hAnsiTheme="minorHAnsi" w:cstheme="minorBidi"/>
            <w:noProof/>
            <w:lang w:eastAsia="fi-FI"/>
          </w:rPr>
          <w:tab/>
        </w:r>
        <w:r w:rsidR="00097A56" w:rsidRPr="00976264">
          <w:rPr>
            <w:rStyle w:val="Hyperlinkki"/>
            <w:noProof/>
          </w:rPr>
          <w:t>Asiakaspolun nimi – observation</w:t>
        </w:r>
        <w:r w:rsidR="00097A56">
          <w:rPr>
            <w:noProof/>
            <w:webHidden/>
          </w:rPr>
          <w:tab/>
        </w:r>
        <w:r w:rsidR="00097A56">
          <w:rPr>
            <w:noProof/>
            <w:webHidden/>
          </w:rPr>
          <w:fldChar w:fldCharType="begin"/>
        </w:r>
        <w:r w:rsidR="00097A56">
          <w:rPr>
            <w:noProof/>
            <w:webHidden/>
          </w:rPr>
          <w:instrText xml:space="preserve"> PAGEREF _Toc28940884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254A3169" w14:textId="56C0881D" w:rsidR="00097A56" w:rsidRDefault="00216B96">
      <w:pPr>
        <w:pStyle w:val="Sisluet4"/>
        <w:rPr>
          <w:rFonts w:asciiTheme="minorHAnsi" w:eastAsiaTheme="minorEastAsia" w:hAnsiTheme="minorHAnsi" w:cstheme="minorBidi"/>
          <w:noProof/>
          <w:lang w:eastAsia="fi-FI"/>
        </w:rPr>
      </w:pPr>
      <w:hyperlink w:anchor="_Toc28940885" w:history="1">
        <w:r w:rsidR="00097A56" w:rsidRPr="00976264">
          <w:rPr>
            <w:rStyle w:val="Hyperlinkki"/>
            <w:noProof/>
          </w:rPr>
          <w:t>3.1.1.7</w:t>
        </w:r>
        <w:r w:rsidR="00097A56">
          <w:rPr>
            <w:rFonts w:asciiTheme="minorHAnsi" w:eastAsiaTheme="minorEastAsia" w:hAnsiTheme="minorHAnsi" w:cstheme="minorBidi"/>
            <w:noProof/>
            <w:lang w:eastAsia="fi-FI"/>
          </w:rPr>
          <w:tab/>
        </w:r>
        <w:r w:rsidR="00097A56" w:rsidRPr="00976264">
          <w:rPr>
            <w:rStyle w:val="Hyperlinkki"/>
            <w:noProof/>
          </w:rPr>
          <w:t>Ajanvaraukseen liittyvän lähetteen tai pyynnön tunniste – act</w:t>
        </w:r>
        <w:r w:rsidR="00097A56">
          <w:rPr>
            <w:noProof/>
            <w:webHidden/>
          </w:rPr>
          <w:tab/>
        </w:r>
        <w:r w:rsidR="00097A56">
          <w:rPr>
            <w:noProof/>
            <w:webHidden/>
          </w:rPr>
          <w:fldChar w:fldCharType="begin"/>
        </w:r>
        <w:r w:rsidR="00097A56">
          <w:rPr>
            <w:noProof/>
            <w:webHidden/>
          </w:rPr>
          <w:instrText xml:space="preserve"> PAGEREF _Toc28940885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2A565E58" w14:textId="239CC23B"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86" w:history="1">
        <w:r w:rsidR="00097A56" w:rsidRPr="00976264">
          <w:rPr>
            <w:rStyle w:val="Hyperlinkki"/>
            <w:noProof/>
          </w:rPr>
          <w:t>3.2</w:t>
        </w:r>
        <w:r w:rsidR="00097A56">
          <w:rPr>
            <w:rFonts w:asciiTheme="minorHAnsi" w:eastAsiaTheme="minorEastAsia" w:hAnsiTheme="minorHAnsi" w:cstheme="minorBidi"/>
            <w:noProof/>
            <w:lang w:eastAsia="fi-FI"/>
          </w:rPr>
          <w:tab/>
        </w:r>
        <w:r w:rsidR="00097A56" w:rsidRPr="00976264">
          <w:rPr>
            <w:rStyle w:val="Hyperlinkki"/>
            <w:noProof/>
          </w:rPr>
          <w:t>Asiakkaan tiedot</w:t>
        </w:r>
        <w:r w:rsidR="00097A56">
          <w:rPr>
            <w:noProof/>
            <w:webHidden/>
          </w:rPr>
          <w:tab/>
        </w:r>
        <w:r w:rsidR="00097A56">
          <w:rPr>
            <w:noProof/>
            <w:webHidden/>
          </w:rPr>
          <w:fldChar w:fldCharType="begin"/>
        </w:r>
        <w:r w:rsidR="00097A56">
          <w:rPr>
            <w:noProof/>
            <w:webHidden/>
          </w:rPr>
          <w:instrText xml:space="preserve"> PAGEREF _Toc28940886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4E6E0E3D" w14:textId="5051B72C" w:rsidR="00097A56" w:rsidRDefault="00216B96">
      <w:pPr>
        <w:pStyle w:val="Sisluet3"/>
        <w:rPr>
          <w:rFonts w:asciiTheme="minorHAnsi" w:eastAsiaTheme="minorEastAsia" w:hAnsiTheme="minorHAnsi" w:cstheme="minorBidi"/>
          <w:noProof/>
          <w:lang w:eastAsia="fi-FI"/>
        </w:rPr>
      </w:pPr>
      <w:hyperlink w:anchor="_Toc28940887" w:history="1">
        <w:r w:rsidR="00097A56" w:rsidRPr="00976264">
          <w:rPr>
            <w:rStyle w:val="Hyperlinkki"/>
            <w:noProof/>
          </w:rPr>
          <w:t>3.2.1</w:t>
        </w:r>
        <w:r w:rsidR="00097A56">
          <w:rPr>
            <w:rFonts w:asciiTheme="minorHAnsi" w:eastAsiaTheme="minorEastAsia" w:hAnsiTheme="minorHAnsi" w:cstheme="minorBidi"/>
            <w:noProof/>
            <w:lang w:eastAsia="fi-FI"/>
          </w:rPr>
          <w:tab/>
        </w:r>
        <w:r w:rsidR="00097A56" w:rsidRPr="00976264">
          <w:rPr>
            <w:rStyle w:val="Hyperlinkki"/>
            <w:noProof/>
          </w:rPr>
          <w:t>Asiakkaan tiedot – organizer</w:t>
        </w:r>
        <w:r w:rsidR="00097A56">
          <w:rPr>
            <w:noProof/>
            <w:webHidden/>
          </w:rPr>
          <w:tab/>
        </w:r>
        <w:r w:rsidR="00097A56">
          <w:rPr>
            <w:noProof/>
            <w:webHidden/>
          </w:rPr>
          <w:fldChar w:fldCharType="begin"/>
        </w:r>
        <w:r w:rsidR="00097A56">
          <w:rPr>
            <w:noProof/>
            <w:webHidden/>
          </w:rPr>
          <w:instrText xml:space="preserve"> PAGEREF _Toc28940887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6F2523CE" w14:textId="11D8A95E" w:rsidR="00097A56" w:rsidRDefault="00216B96">
      <w:pPr>
        <w:pStyle w:val="Sisluet4"/>
        <w:rPr>
          <w:rFonts w:asciiTheme="minorHAnsi" w:eastAsiaTheme="minorEastAsia" w:hAnsiTheme="minorHAnsi" w:cstheme="minorBidi"/>
          <w:noProof/>
          <w:lang w:eastAsia="fi-FI"/>
        </w:rPr>
      </w:pPr>
      <w:hyperlink w:anchor="_Toc28940888" w:history="1">
        <w:r w:rsidR="00097A56" w:rsidRPr="00976264">
          <w:rPr>
            <w:rStyle w:val="Hyperlinkki"/>
            <w:noProof/>
          </w:rPr>
          <w:t>3.2.1.1</w:t>
        </w:r>
        <w:r w:rsidR="00097A56">
          <w:rPr>
            <w:rFonts w:asciiTheme="minorHAnsi" w:eastAsiaTheme="minorEastAsia" w:hAnsiTheme="minorHAnsi" w:cstheme="minorBidi"/>
            <w:noProof/>
            <w:lang w:eastAsia="fi-FI"/>
          </w:rPr>
          <w:tab/>
        </w:r>
        <w:r w:rsidR="00097A56" w:rsidRPr="00976264">
          <w:rPr>
            <w:rStyle w:val="Hyperlinkki"/>
            <w:noProof/>
          </w:rPr>
          <w:t>Kuvaus oireista/vaivasta – observation</w:t>
        </w:r>
        <w:r w:rsidR="00097A56">
          <w:rPr>
            <w:noProof/>
            <w:webHidden/>
          </w:rPr>
          <w:tab/>
        </w:r>
        <w:r w:rsidR="00097A56">
          <w:rPr>
            <w:noProof/>
            <w:webHidden/>
          </w:rPr>
          <w:fldChar w:fldCharType="begin"/>
        </w:r>
        <w:r w:rsidR="00097A56">
          <w:rPr>
            <w:noProof/>
            <w:webHidden/>
          </w:rPr>
          <w:instrText xml:space="preserve"> PAGEREF _Toc28940888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7EDB9A61" w14:textId="2B19D00D" w:rsidR="00097A56" w:rsidRDefault="00216B96">
      <w:pPr>
        <w:pStyle w:val="Sisluet4"/>
        <w:rPr>
          <w:rFonts w:asciiTheme="minorHAnsi" w:eastAsiaTheme="minorEastAsia" w:hAnsiTheme="minorHAnsi" w:cstheme="minorBidi"/>
          <w:noProof/>
          <w:lang w:eastAsia="fi-FI"/>
        </w:rPr>
      </w:pPr>
      <w:hyperlink w:anchor="_Toc28940889" w:history="1">
        <w:r w:rsidR="00097A56" w:rsidRPr="00976264">
          <w:rPr>
            <w:rStyle w:val="Hyperlinkki"/>
            <w:noProof/>
          </w:rPr>
          <w:t>3.2.1.2</w:t>
        </w:r>
        <w:r w:rsidR="00097A56">
          <w:rPr>
            <w:rFonts w:asciiTheme="minorHAnsi" w:eastAsiaTheme="minorEastAsia" w:hAnsiTheme="minorHAnsi" w:cstheme="minorBidi"/>
            <w:noProof/>
            <w:lang w:eastAsia="fi-FI"/>
          </w:rPr>
          <w:tab/>
        </w:r>
        <w:r w:rsidR="00097A56" w:rsidRPr="00976264">
          <w:rPr>
            <w:rStyle w:val="Hyperlinkki"/>
            <w:noProof/>
          </w:rPr>
          <w:t>Riskitiedot – observation</w:t>
        </w:r>
        <w:r w:rsidR="00097A56">
          <w:rPr>
            <w:noProof/>
            <w:webHidden/>
          </w:rPr>
          <w:tab/>
        </w:r>
        <w:r w:rsidR="00097A56">
          <w:rPr>
            <w:noProof/>
            <w:webHidden/>
          </w:rPr>
          <w:fldChar w:fldCharType="begin"/>
        </w:r>
        <w:r w:rsidR="00097A56">
          <w:rPr>
            <w:noProof/>
            <w:webHidden/>
          </w:rPr>
          <w:instrText xml:space="preserve"> PAGEREF _Toc28940889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49BE87E1" w14:textId="7DC2045D" w:rsidR="00097A56" w:rsidRDefault="00216B96">
      <w:pPr>
        <w:pStyle w:val="Sisluet4"/>
        <w:rPr>
          <w:rFonts w:asciiTheme="minorHAnsi" w:eastAsiaTheme="minorEastAsia" w:hAnsiTheme="minorHAnsi" w:cstheme="minorBidi"/>
          <w:noProof/>
          <w:lang w:eastAsia="fi-FI"/>
        </w:rPr>
      </w:pPr>
      <w:hyperlink w:anchor="_Toc28940890" w:history="1">
        <w:r w:rsidR="00097A56" w:rsidRPr="00976264">
          <w:rPr>
            <w:rStyle w:val="Hyperlinkki"/>
            <w:noProof/>
          </w:rPr>
          <w:t>3.2.1.3</w:t>
        </w:r>
        <w:r w:rsidR="00097A56">
          <w:rPr>
            <w:rFonts w:asciiTheme="minorHAnsi" w:eastAsiaTheme="minorEastAsia" w:hAnsiTheme="minorHAnsi" w:cstheme="minorBidi"/>
            <w:noProof/>
            <w:lang w:eastAsia="fi-FI"/>
          </w:rPr>
          <w:tab/>
        </w:r>
        <w:r w:rsidR="00097A56" w:rsidRPr="00976264">
          <w:rPr>
            <w:rStyle w:val="Hyperlinkki"/>
            <w:noProof/>
          </w:rPr>
          <w:t>Asiakkaan asiointikieli – observation</w:t>
        </w:r>
        <w:r w:rsidR="00097A56">
          <w:rPr>
            <w:noProof/>
            <w:webHidden/>
          </w:rPr>
          <w:tab/>
        </w:r>
        <w:r w:rsidR="00097A56">
          <w:rPr>
            <w:noProof/>
            <w:webHidden/>
          </w:rPr>
          <w:fldChar w:fldCharType="begin"/>
        </w:r>
        <w:r w:rsidR="00097A56">
          <w:rPr>
            <w:noProof/>
            <w:webHidden/>
          </w:rPr>
          <w:instrText xml:space="preserve"> PAGEREF _Toc28940890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2D6F9A55" w14:textId="65F63715" w:rsidR="00097A56" w:rsidRDefault="00216B96">
      <w:pPr>
        <w:pStyle w:val="Sisluet4"/>
        <w:rPr>
          <w:rFonts w:asciiTheme="minorHAnsi" w:eastAsiaTheme="minorEastAsia" w:hAnsiTheme="minorHAnsi" w:cstheme="minorBidi"/>
          <w:noProof/>
          <w:lang w:eastAsia="fi-FI"/>
        </w:rPr>
      </w:pPr>
      <w:hyperlink w:anchor="_Toc28940891" w:history="1">
        <w:r w:rsidR="00097A56" w:rsidRPr="00976264">
          <w:rPr>
            <w:rStyle w:val="Hyperlinkki"/>
            <w:noProof/>
          </w:rPr>
          <w:t>3.2.1.4</w:t>
        </w:r>
        <w:r w:rsidR="00097A56">
          <w:rPr>
            <w:rFonts w:asciiTheme="minorHAnsi" w:eastAsiaTheme="minorEastAsia" w:hAnsiTheme="minorHAnsi" w:cstheme="minorBidi"/>
            <w:noProof/>
            <w:lang w:eastAsia="fi-FI"/>
          </w:rPr>
          <w:tab/>
        </w:r>
        <w:r w:rsidR="00097A56" w:rsidRPr="00976264">
          <w:rPr>
            <w:rStyle w:val="Hyperlinkki"/>
            <w:noProof/>
          </w:rPr>
          <w:t>Ajanvarauksen tietojen näyttäminen huoltajalle – observation</w:t>
        </w:r>
        <w:r w:rsidR="00097A56">
          <w:rPr>
            <w:noProof/>
            <w:webHidden/>
          </w:rPr>
          <w:tab/>
        </w:r>
        <w:r w:rsidR="00097A56">
          <w:rPr>
            <w:noProof/>
            <w:webHidden/>
          </w:rPr>
          <w:fldChar w:fldCharType="begin"/>
        </w:r>
        <w:r w:rsidR="00097A56">
          <w:rPr>
            <w:noProof/>
            <w:webHidden/>
          </w:rPr>
          <w:instrText xml:space="preserve"> PAGEREF _Toc28940891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2D806F52" w14:textId="289603B3"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92" w:history="1">
        <w:r w:rsidR="00097A56" w:rsidRPr="00976264">
          <w:rPr>
            <w:rStyle w:val="Hyperlinkki"/>
            <w:noProof/>
          </w:rPr>
          <w:t>3.3</w:t>
        </w:r>
        <w:r w:rsidR="00097A56">
          <w:rPr>
            <w:rFonts w:asciiTheme="minorHAnsi" w:eastAsiaTheme="minorEastAsia" w:hAnsiTheme="minorHAnsi" w:cstheme="minorBidi"/>
            <w:noProof/>
            <w:lang w:eastAsia="fi-FI"/>
          </w:rPr>
          <w:tab/>
        </w:r>
        <w:r w:rsidR="00097A56" w:rsidRPr="00976264">
          <w:rPr>
            <w:rStyle w:val="Hyperlinkki"/>
            <w:noProof/>
          </w:rPr>
          <w:t>Yhteyshenkilön yhteystiedot</w:t>
        </w:r>
        <w:r w:rsidR="00097A56">
          <w:rPr>
            <w:noProof/>
            <w:webHidden/>
          </w:rPr>
          <w:tab/>
        </w:r>
        <w:r w:rsidR="00097A56">
          <w:rPr>
            <w:noProof/>
            <w:webHidden/>
          </w:rPr>
          <w:fldChar w:fldCharType="begin"/>
        </w:r>
        <w:r w:rsidR="00097A56">
          <w:rPr>
            <w:noProof/>
            <w:webHidden/>
          </w:rPr>
          <w:instrText xml:space="preserve"> PAGEREF _Toc28940892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333B585C" w14:textId="5935B492" w:rsidR="00097A56" w:rsidRDefault="00216B96">
      <w:pPr>
        <w:pStyle w:val="Sisluet3"/>
        <w:rPr>
          <w:rFonts w:asciiTheme="minorHAnsi" w:eastAsiaTheme="minorEastAsia" w:hAnsiTheme="minorHAnsi" w:cstheme="minorBidi"/>
          <w:noProof/>
          <w:lang w:eastAsia="fi-FI"/>
        </w:rPr>
      </w:pPr>
      <w:hyperlink w:anchor="_Toc28940893" w:history="1">
        <w:r w:rsidR="00097A56" w:rsidRPr="00976264">
          <w:rPr>
            <w:rStyle w:val="Hyperlinkki"/>
            <w:noProof/>
          </w:rPr>
          <w:t>3.3.1</w:t>
        </w:r>
        <w:r w:rsidR="00097A56">
          <w:rPr>
            <w:rFonts w:asciiTheme="minorHAnsi" w:eastAsiaTheme="minorEastAsia" w:hAnsiTheme="minorHAnsi" w:cstheme="minorBidi"/>
            <w:noProof/>
            <w:lang w:eastAsia="fi-FI"/>
          </w:rPr>
          <w:tab/>
        </w:r>
        <w:r w:rsidR="00097A56" w:rsidRPr="00976264">
          <w:rPr>
            <w:rStyle w:val="Hyperlinkki"/>
            <w:noProof/>
          </w:rPr>
          <w:t>Yhteyshenkilön yhteystiedot – organizer</w:t>
        </w:r>
        <w:r w:rsidR="00097A56">
          <w:rPr>
            <w:noProof/>
            <w:webHidden/>
          </w:rPr>
          <w:tab/>
        </w:r>
        <w:r w:rsidR="00097A56">
          <w:rPr>
            <w:noProof/>
            <w:webHidden/>
          </w:rPr>
          <w:fldChar w:fldCharType="begin"/>
        </w:r>
        <w:r w:rsidR="00097A56">
          <w:rPr>
            <w:noProof/>
            <w:webHidden/>
          </w:rPr>
          <w:instrText xml:space="preserve"> PAGEREF _Toc28940893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06B98469" w14:textId="2848F0A8" w:rsidR="00097A56" w:rsidRDefault="00216B96">
      <w:pPr>
        <w:pStyle w:val="Sisluet4"/>
        <w:rPr>
          <w:rFonts w:asciiTheme="minorHAnsi" w:eastAsiaTheme="minorEastAsia" w:hAnsiTheme="minorHAnsi" w:cstheme="minorBidi"/>
          <w:noProof/>
          <w:lang w:eastAsia="fi-FI"/>
        </w:rPr>
      </w:pPr>
      <w:hyperlink w:anchor="_Toc28940894" w:history="1">
        <w:r w:rsidR="00097A56" w:rsidRPr="00976264">
          <w:rPr>
            <w:rStyle w:val="Hyperlinkki"/>
            <w:noProof/>
          </w:rPr>
          <w:t>3.3.1.1</w:t>
        </w:r>
        <w:r w:rsidR="00097A56">
          <w:rPr>
            <w:rFonts w:asciiTheme="minorHAnsi" w:eastAsiaTheme="minorEastAsia" w:hAnsiTheme="minorHAnsi" w:cstheme="minorBidi"/>
            <w:noProof/>
            <w:lang w:eastAsia="fi-FI"/>
          </w:rPr>
          <w:tab/>
        </w:r>
        <w:r w:rsidR="00097A56" w:rsidRPr="00976264">
          <w:rPr>
            <w:rStyle w:val="Hyperlinkki"/>
            <w:noProof/>
          </w:rPr>
          <w:t>Yhteyshenkilön nimi – observation</w:t>
        </w:r>
        <w:r w:rsidR="00097A56">
          <w:rPr>
            <w:noProof/>
            <w:webHidden/>
          </w:rPr>
          <w:tab/>
        </w:r>
        <w:r w:rsidR="00097A56">
          <w:rPr>
            <w:noProof/>
            <w:webHidden/>
          </w:rPr>
          <w:fldChar w:fldCharType="begin"/>
        </w:r>
        <w:r w:rsidR="00097A56">
          <w:rPr>
            <w:noProof/>
            <w:webHidden/>
          </w:rPr>
          <w:instrText xml:space="preserve"> PAGEREF _Toc28940894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16197275" w14:textId="195F33D2" w:rsidR="00097A56" w:rsidRDefault="00216B96">
      <w:pPr>
        <w:pStyle w:val="Sisluet5"/>
        <w:rPr>
          <w:rFonts w:asciiTheme="minorHAnsi" w:eastAsiaTheme="minorEastAsia" w:hAnsiTheme="minorHAnsi" w:cstheme="minorBidi"/>
          <w:noProof/>
          <w:lang w:eastAsia="fi-FI"/>
        </w:rPr>
      </w:pPr>
      <w:hyperlink w:anchor="_Toc28940895" w:history="1">
        <w:r w:rsidR="00097A56" w:rsidRPr="00976264">
          <w:rPr>
            <w:rStyle w:val="Hyperlinkki"/>
            <w:noProof/>
          </w:rPr>
          <w:t>3.3.1.1.1</w:t>
        </w:r>
        <w:r w:rsidR="00097A56">
          <w:rPr>
            <w:rFonts w:asciiTheme="minorHAnsi" w:eastAsiaTheme="minorEastAsia" w:hAnsiTheme="minorHAnsi" w:cstheme="minorBidi"/>
            <w:noProof/>
            <w:lang w:eastAsia="fi-FI"/>
          </w:rPr>
          <w:tab/>
        </w:r>
        <w:r w:rsidR="00097A56" w:rsidRPr="00976264">
          <w:rPr>
            <w:rStyle w:val="Hyperlinkki"/>
            <w:noProof/>
          </w:rPr>
          <w:t>Yhteyshenkilön tyyppi – observation</w:t>
        </w:r>
        <w:r w:rsidR="00097A56">
          <w:rPr>
            <w:noProof/>
            <w:webHidden/>
          </w:rPr>
          <w:tab/>
        </w:r>
        <w:r w:rsidR="00097A56">
          <w:rPr>
            <w:noProof/>
            <w:webHidden/>
          </w:rPr>
          <w:fldChar w:fldCharType="begin"/>
        </w:r>
        <w:r w:rsidR="00097A56">
          <w:rPr>
            <w:noProof/>
            <w:webHidden/>
          </w:rPr>
          <w:instrText xml:space="preserve"> PAGEREF _Toc28940895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6948C2D3" w14:textId="09934D87"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896" w:history="1">
        <w:r w:rsidR="00097A56" w:rsidRPr="00976264">
          <w:rPr>
            <w:rStyle w:val="Hyperlinkki"/>
            <w:noProof/>
          </w:rPr>
          <w:t>3.4</w:t>
        </w:r>
        <w:r w:rsidR="00097A56">
          <w:rPr>
            <w:rFonts w:asciiTheme="minorHAnsi" w:eastAsiaTheme="minorEastAsia" w:hAnsiTheme="minorHAnsi" w:cstheme="minorBidi"/>
            <w:noProof/>
            <w:lang w:eastAsia="fi-FI"/>
          </w:rPr>
          <w:tab/>
        </w:r>
        <w:r w:rsidR="00097A56" w:rsidRPr="00976264">
          <w:rPr>
            <w:rStyle w:val="Hyperlinkki"/>
            <w:noProof/>
          </w:rPr>
          <w:t>Ajanvarauksen kohde</w:t>
        </w:r>
        <w:r w:rsidR="00097A56">
          <w:rPr>
            <w:noProof/>
            <w:webHidden/>
          </w:rPr>
          <w:tab/>
        </w:r>
        <w:r w:rsidR="00097A56">
          <w:rPr>
            <w:noProof/>
            <w:webHidden/>
          </w:rPr>
          <w:fldChar w:fldCharType="begin"/>
        </w:r>
        <w:r w:rsidR="00097A56">
          <w:rPr>
            <w:noProof/>
            <w:webHidden/>
          </w:rPr>
          <w:instrText xml:space="preserve"> PAGEREF _Toc28940896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27670E11" w14:textId="6ED0F1E5" w:rsidR="00097A56" w:rsidRDefault="00216B96">
      <w:pPr>
        <w:pStyle w:val="Sisluet3"/>
        <w:rPr>
          <w:rFonts w:asciiTheme="minorHAnsi" w:eastAsiaTheme="minorEastAsia" w:hAnsiTheme="minorHAnsi" w:cstheme="minorBidi"/>
          <w:noProof/>
          <w:lang w:eastAsia="fi-FI"/>
        </w:rPr>
      </w:pPr>
      <w:hyperlink w:anchor="_Toc28940897" w:history="1">
        <w:r w:rsidR="00097A56" w:rsidRPr="00976264">
          <w:rPr>
            <w:rStyle w:val="Hyperlinkki"/>
            <w:noProof/>
          </w:rPr>
          <w:t>3.4.1</w:t>
        </w:r>
        <w:r w:rsidR="00097A56">
          <w:rPr>
            <w:rFonts w:asciiTheme="minorHAnsi" w:eastAsiaTheme="minorEastAsia" w:hAnsiTheme="minorHAnsi" w:cstheme="minorBidi"/>
            <w:noProof/>
            <w:lang w:eastAsia="fi-FI"/>
          </w:rPr>
          <w:tab/>
        </w:r>
        <w:r w:rsidR="00097A56" w:rsidRPr="00976264">
          <w:rPr>
            <w:rStyle w:val="Hyperlinkki"/>
            <w:noProof/>
          </w:rPr>
          <w:t>Ajanvarauksen kohde – organizer</w:t>
        </w:r>
        <w:r w:rsidR="00097A56">
          <w:rPr>
            <w:noProof/>
            <w:webHidden/>
          </w:rPr>
          <w:tab/>
        </w:r>
        <w:r w:rsidR="00097A56">
          <w:rPr>
            <w:noProof/>
            <w:webHidden/>
          </w:rPr>
          <w:fldChar w:fldCharType="begin"/>
        </w:r>
        <w:r w:rsidR="00097A56">
          <w:rPr>
            <w:noProof/>
            <w:webHidden/>
          </w:rPr>
          <w:instrText xml:space="preserve"> PAGEREF _Toc28940897 \h </w:instrText>
        </w:r>
        <w:r w:rsidR="00097A56">
          <w:rPr>
            <w:noProof/>
            <w:webHidden/>
          </w:rPr>
        </w:r>
        <w:r w:rsidR="00097A56">
          <w:rPr>
            <w:noProof/>
            <w:webHidden/>
          </w:rPr>
          <w:fldChar w:fldCharType="separate"/>
        </w:r>
        <w:r w:rsidR="00097A56">
          <w:rPr>
            <w:noProof/>
            <w:webHidden/>
          </w:rPr>
          <w:t>20</w:t>
        </w:r>
        <w:r w:rsidR="00097A56">
          <w:rPr>
            <w:noProof/>
            <w:webHidden/>
          </w:rPr>
          <w:fldChar w:fldCharType="end"/>
        </w:r>
      </w:hyperlink>
    </w:p>
    <w:p w14:paraId="37936DDB" w14:textId="22DA11DE" w:rsidR="00097A56" w:rsidRDefault="00216B96">
      <w:pPr>
        <w:pStyle w:val="Sisluet4"/>
        <w:rPr>
          <w:rFonts w:asciiTheme="minorHAnsi" w:eastAsiaTheme="minorEastAsia" w:hAnsiTheme="minorHAnsi" w:cstheme="minorBidi"/>
          <w:noProof/>
          <w:lang w:eastAsia="fi-FI"/>
        </w:rPr>
      </w:pPr>
      <w:hyperlink w:anchor="_Toc28940898" w:history="1">
        <w:r w:rsidR="00097A56" w:rsidRPr="00976264">
          <w:rPr>
            <w:rStyle w:val="Hyperlinkki"/>
            <w:noProof/>
            <w:lang w:val="en-US"/>
          </w:rPr>
          <w:t>3.4.1.1</w:t>
        </w:r>
        <w:r w:rsidR="00097A56">
          <w:rPr>
            <w:rFonts w:asciiTheme="minorHAnsi" w:eastAsiaTheme="minorEastAsia" w:hAnsiTheme="minorHAnsi" w:cstheme="minorBidi"/>
            <w:noProof/>
            <w:lang w:eastAsia="fi-FI"/>
          </w:rPr>
          <w:tab/>
        </w:r>
        <w:r w:rsidR="00097A56" w:rsidRPr="00976264">
          <w:rPr>
            <w:rStyle w:val="Hyperlinkki"/>
            <w:noProof/>
            <w:lang w:val="en-US"/>
          </w:rPr>
          <w:t>Palvelun nimi – observation</w:t>
        </w:r>
        <w:r w:rsidR="00097A56">
          <w:rPr>
            <w:noProof/>
            <w:webHidden/>
          </w:rPr>
          <w:tab/>
        </w:r>
        <w:r w:rsidR="00097A56">
          <w:rPr>
            <w:noProof/>
            <w:webHidden/>
          </w:rPr>
          <w:fldChar w:fldCharType="begin"/>
        </w:r>
        <w:r w:rsidR="00097A56">
          <w:rPr>
            <w:noProof/>
            <w:webHidden/>
          </w:rPr>
          <w:instrText xml:space="preserve"> PAGEREF _Toc28940898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2DEA2F92" w14:textId="51CE6DDE" w:rsidR="00097A56" w:rsidRDefault="00216B96">
      <w:pPr>
        <w:pStyle w:val="Sisluet4"/>
        <w:rPr>
          <w:rFonts w:asciiTheme="minorHAnsi" w:eastAsiaTheme="minorEastAsia" w:hAnsiTheme="minorHAnsi" w:cstheme="minorBidi"/>
          <w:noProof/>
          <w:lang w:eastAsia="fi-FI"/>
        </w:rPr>
      </w:pPr>
      <w:hyperlink w:anchor="_Toc28940899" w:history="1">
        <w:r w:rsidR="00097A56" w:rsidRPr="00976264">
          <w:rPr>
            <w:rStyle w:val="Hyperlinkki"/>
            <w:noProof/>
            <w:lang w:val="en-US"/>
          </w:rPr>
          <w:t>3.4.1.2</w:t>
        </w:r>
        <w:r w:rsidR="00097A56">
          <w:rPr>
            <w:rFonts w:asciiTheme="minorHAnsi" w:eastAsiaTheme="minorEastAsia" w:hAnsiTheme="minorHAnsi" w:cstheme="minorBidi"/>
            <w:noProof/>
            <w:lang w:eastAsia="fi-FI"/>
          </w:rPr>
          <w:tab/>
        </w:r>
        <w:r w:rsidR="00097A56" w:rsidRPr="00976264">
          <w:rPr>
            <w:rStyle w:val="Hyperlinkki"/>
            <w:noProof/>
            <w:lang w:val="en-US"/>
          </w:rPr>
          <w:t>Palvelun luokka – observation</w:t>
        </w:r>
        <w:r w:rsidR="00097A56">
          <w:rPr>
            <w:noProof/>
            <w:webHidden/>
          </w:rPr>
          <w:tab/>
        </w:r>
        <w:r w:rsidR="00097A56">
          <w:rPr>
            <w:noProof/>
            <w:webHidden/>
          </w:rPr>
          <w:fldChar w:fldCharType="begin"/>
        </w:r>
        <w:r w:rsidR="00097A56">
          <w:rPr>
            <w:noProof/>
            <w:webHidden/>
          </w:rPr>
          <w:instrText xml:space="preserve"> PAGEREF _Toc28940899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0C2FB2AF" w14:textId="155E9353" w:rsidR="00097A56" w:rsidRDefault="00216B96">
      <w:pPr>
        <w:pStyle w:val="Sisluet4"/>
        <w:rPr>
          <w:rFonts w:asciiTheme="minorHAnsi" w:eastAsiaTheme="minorEastAsia" w:hAnsiTheme="minorHAnsi" w:cstheme="minorBidi"/>
          <w:noProof/>
          <w:lang w:eastAsia="fi-FI"/>
        </w:rPr>
      </w:pPr>
      <w:hyperlink w:anchor="_Toc28940900" w:history="1">
        <w:r w:rsidR="00097A56" w:rsidRPr="00976264">
          <w:rPr>
            <w:rStyle w:val="Hyperlinkki"/>
            <w:noProof/>
            <w:lang w:val="en-US"/>
          </w:rPr>
          <w:t>3.4.1.3</w:t>
        </w:r>
        <w:r w:rsidR="00097A56">
          <w:rPr>
            <w:rFonts w:asciiTheme="minorHAnsi" w:eastAsiaTheme="minorEastAsia" w:hAnsiTheme="minorHAnsi" w:cstheme="minorBidi"/>
            <w:noProof/>
            <w:lang w:eastAsia="fi-FI"/>
          </w:rPr>
          <w:tab/>
        </w:r>
        <w:r w:rsidR="00097A56" w:rsidRPr="00976264">
          <w:rPr>
            <w:rStyle w:val="Hyperlinkki"/>
            <w:noProof/>
            <w:lang w:val="en-US"/>
          </w:rPr>
          <w:t>Asiointitapa – observation</w:t>
        </w:r>
        <w:r w:rsidR="00097A56">
          <w:rPr>
            <w:noProof/>
            <w:webHidden/>
          </w:rPr>
          <w:tab/>
        </w:r>
        <w:r w:rsidR="00097A56">
          <w:rPr>
            <w:noProof/>
            <w:webHidden/>
          </w:rPr>
          <w:fldChar w:fldCharType="begin"/>
        </w:r>
        <w:r w:rsidR="00097A56">
          <w:rPr>
            <w:noProof/>
            <w:webHidden/>
          </w:rPr>
          <w:instrText xml:space="preserve"> PAGEREF _Toc28940900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1CE6915C" w14:textId="5334896C" w:rsidR="00097A56" w:rsidRDefault="00216B96">
      <w:pPr>
        <w:pStyle w:val="Sisluet4"/>
        <w:rPr>
          <w:rFonts w:asciiTheme="minorHAnsi" w:eastAsiaTheme="minorEastAsia" w:hAnsiTheme="minorHAnsi" w:cstheme="minorBidi"/>
          <w:noProof/>
          <w:lang w:eastAsia="fi-FI"/>
        </w:rPr>
      </w:pPr>
      <w:hyperlink w:anchor="_Toc28940901" w:history="1">
        <w:r w:rsidR="00097A56" w:rsidRPr="00976264">
          <w:rPr>
            <w:rStyle w:val="Hyperlinkki"/>
            <w:noProof/>
            <w:lang w:val="en-US"/>
          </w:rPr>
          <w:t>3.4.1.4</w:t>
        </w:r>
        <w:r w:rsidR="00097A56">
          <w:rPr>
            <w:rFonts w:asciiTheme="minorHAnsi" w:eastAsiaTheme="minorEastAsia" w:hAnsiTheme="minorHAnsi" w:cstheme="minorBidi"/>
            <w:noProof/>
            <w:lang w:eastAsia="fi-FI"/>
          </w:rPr>
          <w:tab/>
        </w:r>
        <w:r w:rsidR="00097A56" w:rsidRPr="00976264">
          <w:rPr>
            <w:rStyle w:val="Hyperlinkki"/>
            <w:noProof/>
            <w:lang w:val="en-US"/>
          </w:rPr>
          <w:t>Varaustuote – observation</w:t>
        </w:r>
        <w:r w:rsidR="00097A56">
          <w:rPr>
            <w:noProof/>
            <w:webHidden/>
          </w:rPr>
          <w:tab/>
        </w:r>
        <w:r w:rsidR="00097A56">
          <w:rPr>
            <w:noProof/>
            <w:webHidden/>
          </w:rPr>
          <w:fldChar w:fldCharType="begin"/>
        </w:r>
        <w:r w:rsidR="00097A56">
          <w:rPr>
            <w:noProof/>
            <w:webHidden/>
          </w:rPr>
          <w:instrText xml:space="preserve"> PAGEREF _Toc28940901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54632939" w14:textId="4220D33E" w:rsidR="00097A56" w:rsidRDefault="00216B96">
      <w:pPr>
        <w:pStyle w:val="Sisluet5"/>
        <w:rPr>
          <w:rFonts w:asciiTheme="minorHAnsi" w:eastAsiaTheme="minorEastAsia" w:hAnsiTheme="minorHAnsi" w:cstheme="minorBidi"/>
          <w:noProof/>
          <w:lang w:eastAsia="fi-FI"/>
        </w:rPr>
      </w:pPr>
      <w:hyperlink w:anchor="_Toc28940902" w:history="1">
        <w:r w:rsidR="00097A56" w:rsidRPr="00976264">
          <w:rPr>
            <w:rStyle w:val="Hyperlinkki"/>
            <w:noProof/>
          </w:rPr>
          <w:t>3.4.1.4.1</w:t>
        </w:r>
        <w:r w:rsidR="00097A56">
          <w:rPr>
            <w:rFonts w:asciiTheme="minorHAnsi" w:eastAsiaTheme="minorEastAsia" w:hAnsiTheme="minorHAnsi" w:cstheme="minorBidi"/>
            <w:noProof/>
            <w:lang w:eastAsia="fi-FI"/>
          </w:rPr>
          <w:tab/>
        </w:r>
        <w:r w:rsidR="00097A56" w:rsidRPr="00976264">
          <w:rPr>
            <w:rStyle w:val="Hyperlinkki"/>
            <w:noProof/>
          </w:rPr>
          <w:t>Varaustuotteen nimi – observation</w:t>
        </w:r>
        <w:r w:rsidR="00097A56">
          <w:rPr>
            <w:noProof/>
            <w:webHidden/>
          </w:rPr>
          <w:tab/>
        </w:r>
        <w:r w:rsidR="00097A56">
          <w:rPr>
            <w:noProof/>
            <w:webHidden/>
          </w:rPr>
          <w:fldChar w:fldCharType="begin"/>
        </w:r>
        <w:r w:rsidR="00097A56">
          <w:rPr>
            <w:noProof/>
            <w:webHidden/>
          </w:rPr>
          <w:instrText xml:space="preserve"> PAGEREF _Toc28940902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7B314F63" w14:textId="3F8224B0" w:rsidR="00097A56" w:rsidRDefault="00216B96">
      <w:pPr>
        <w:pStyle w:val="Sisluet4"/>
        <w:rPr>
          <w:rFonts w:asciiTheme="minorHAnsi" w:eastAsiaTheme="minorEastAsia" w:hAnsiTheme="minorHAnsi" w:cstheme="minorBidi"/>
          <w:noProof/>
          <w:lang w:eastAsia="fi-FI"/>
        </w:rPr>
      </w:pPr>
      <w:hyperlink w:anchor="_Toc28940903" w:history="1">
        <w:r w:rsidR="00097A56" w:rsidRPr="00976264">
          <w:rPr>
            <w:rStyle w:val="Hyperlinkki"/>
            <w:noProof/>
            <w:lang w:val="en-US"/>
          </w:rPr>
          <w:t>3.4.1.5</w:t>
        </w:r>
        <w:r w:rsidR="00097A56">
          <w:rPr>
            <w:rFonts w:asciiTheme="minorHAnsi" w:eastAsiaTheme="minorEastAsia" w:hAnsiTheme="minorHAnsi" w:cstheme="minorBidi"/>
            <w:noProof/>
            <w:lang w:eastAsia="fi-FI"/>
          </w:rPr>
          <w:tab/>
        </w:r>
        <w:r w:rsidR="00097A56" w:rsidRPr="00976264">
          <w:rPr>
            <w:rStyle w:val="Hyperlinkki"/>
            <w:noProof/>
            <w:lang w:val="en-US"/>
          </w:rPr>
          <w:t>Resurssin kalenteritunniste – observation</w:t>
        </w:r>
        <w:r w:rsidR="00097A56">
          <w:rPr>
            <w:noProof/>
            <w:webHidden/>
          </w:rPr>
          <w:tab/>
        </w:r>
        <w:r w:rsidR="00097A56">
          <w:rPr>
            <w:noProof/>
            <w:webHidden/>
          </w:rPr>
          <w:fldChar w:fldCharType="begin"/>
        </w:r>
        <w:r w:rsidR="00097A56">
          <w:rPr>
            <w:noProof/>
            <w:webHidden/>
          </w:rPr>
          <w:instrText xml:space="preserve"> PAGEREF _Toc28940903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DBF8772" w14:textId="04998660" w:rsidR="00097A56" w:rsidRDefault="00216B96">
      <w:pPr>
        <w:pStyle w:val="Sisluet5"/>
        <w:rPr>
          <w:rFonts w:asciiTheme="minorHAnsi" w:eastAsiaTheme="minorEastAsia" w:hAnsiTheme="minorHAnsi" w:cstheme="minorBidi"/>
          <w:noProof/>
          <w:lang w:eastAsia="fi-FI"/>
        </w:rPr>
      </w:pPr>
      <w:hyperlink w:anchor="_Toc28940904" w:history="1">
        <w:r w:rsidR="00097A56" w:rsidRPr="00976264">
          <w:rPr>
            <w:rStyle w:val="Hyperlinkki"/>
            <w:noProof/>
          </w:rPr>
          <w:t>3.4.1.5.1</w:t>
        </w:r>
        <w:r w:rsidR="00097A56">
          <w:rPr>
            <w:rFonts w:asciiTheme="minorHAnsi" w:eastAsiaTheme="minorEastAsia" w:hAnsiTheme="minorHAnsi" w:cstheme="minorBidi"/>
            <w:noProof/>
            <w:lang w:eastAsia="fi-FI"/>
          </w:rPr>
          <w:tab/>
        </w:r>
        <w:r w:rsidR="00097A56" w:rsidRPr="00976264">
          <w:rPr>
            <w:rStyle w:val="Hyperlinkki"/>
            <w:noProof/>
          </w:rPr>
          <w:t>Resurssin nimi – observation</w:t>
        </w:r>
        <w:r w:rsidR="00097A56">
          <w:rPr>
            <w:noProof/>
            <w:webHidden/>
          </w:rPr>
          <w:tab/>
        </w:r>
        <w:r w:rsidR="00097A56">
          <w:rPr>
            <w:noProof/>
            <w:webHidden/>
          </w:rPr>
          <w:fldChar w:fldCharType="begin"/>
        </w:r>
        <w:r w:rsidR="00097A56">
          <w:rPr>
            <w:noProof/>
            <w:webHidden/>
          </w:rPr>
          <w:instrText xml:space="preserve"> PAGEREF _Toc28940904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7BBEB45" w14:textId="20D66BFB" w:rsidR="00097A56" w:rsidRDefault="00216B96">
      <w:pPr>
        <w:pStyle w:val="Sisluet4"/>
        <w:rPr>
          <w:rFonts w:asciiTheme="minorHAnsi" w:eastAsiaTheme="minorEastAsia" w:hAnsiTheme="minorHAnsi" w:cstheme="minorBidi"/>
          <w:noProof/>
          <w:lang w:eastAsia="fi-FI"/>
        </w:rPr>
      </w:pPr>
      <w:hyperlink w:anchor="_Toc28940905" w:history="1">
        <w:r w:rsidR="00097A56" w:rsidRPr="00976264">
          <w:rPr>
            <w:rStyle w:val="Hyperlinkki"/>
            <w:noProof/>
            <w:lang w:val="en-US"/>
          </w:rPr>
          <w:t>3.4.1.6</w:t>
        </w:r>
        <w:r w:rsidR="00097A56">
          <w:rPr>
            <w:rFonts w:asciiTheme="minorHAnsi" w:eastAsiaTheme="minorEastAsia" w:hAnsiTheme="minorHAnsi" w:cstheme="minorBidi"/>
            <w:noProof/>
            <w:lang w:eastAsia="fi-FI"/>
          </w:rPr>
          <w:tab/>
        </w:r>
        <w:r w:rsidR="00097A56" w:rsidRPr="00976264">
          <w:rPr>
            <w:rStyle w:val="Hyperlinkki"/>
            <w:noProof/>
            <w:lang w:val="en-US"/>
          </w:rPr>
          <w:t>Palvelutarve – observation</w:t>
        </w:r>
        <w:r w:rsidR="00097A56">
          <w:rPr>
            <w:noProof/>
            <w:webHidden/>
          </w:rPr>
          <w:tab/>
        </w:r>
        <w:r w:rsidR="00097A56">
          <w:rPr>
            <w:noProof/>
            <w:webHidden/>
          </w:rPr>
          <w:fldChar w:fldCharType="begin"/>
        </w:r>
        <w:r w:rsidR="00097A56">
          <w:rPr>
            <w:noProof/>
            <w:webHidden/>
          </w:rPr>
          <w:instrText xml:space="preserve"> PAGEREF _Toc28940905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6F3D7B26" w14:textId="3A10D6EF" w:rsidR="00097A56" w:rsidRDefault="00216B96">
      <w:pPr>
        <w:pStyle w:val="Sisluet4"/>
        <w:rPr>
          <w:rFonts w:asciiTheme="minorHAnsi" w:eastAsiaTheme="minorEastAsia" w:hAnsiTheme="minorHAnsi" w:cstheme="minorBidi"/>
          <w:noProof/>
          <w:lang w:eastAsia="fi-FI"/>
        </w:rPr>
      </w:pPr>
      <w:hyperlink w:anchor="_Toc28940906" w:history="1">
        <w:r w:rsidR="00097A56" w:rsidRPr="00976264">
          <w:rPr>
            <w:rStyle w:val="Hyperlinkki"/>
            <w:noProof/>
            <w:lang w:val="en-US"/>
          </w:rPr>
          <w:t>3.4.1.7</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 – observation</w:t>
        </w:r>
        <w:r w:rsidR="00097A56">
          <w:rPr>
            <w:noProof/>
            <w:webHidden/>
          </w:rPr>
          <w:tab/>
        </w:r>
        <w:r w:rsidR="00097A56">
          <w:rPr>
            <w:noProof/>
            <w:webHidden/>
          </w:rPr>
          <w:fldChar w:fldCharType="begin"/>
        </w:r>
        <w:r w:rsidR="00097A56">
          <w:rPr>
            <w:noProof/>
            <w:webHidden/>
          </w:rPr>
          <w:instrText xml:space="preserve"> PAGEREF _Toc28940906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4AA4CC7" w14:textId="539E2B0E" w:rsidR="00097A56" w:rsidRDefault="00216B96">
      <w:pPr>
        <w:pStyle w:val="Sisluet4"/>
        <w:rPr>
          <w:rFonts w:asciiTheme="minorHAnsi" w:eastAsiaTheme="minorEastAsia" w:hAnsiTheme="minorHAnsi" w:cstheme="minorBidi"/>
          <w:noProof/>
          <w:lang w:eastAsia="fi-FI"/>
        </w:rPr>
      </w:pPr>
      <w:hyperlink w:anchor="_Toc28940907" w:history="1">
        <w:r w:rsidR="00097A56" w:rsidRPr="00976264">
          <w:rPr>
            <w:rStyle w:val="Hyperlinkki"/>
            <w:noProof/>
            <w:lang w:val="en-US"/>
          </w:rPr>
          <w:t>3.4.1.8</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Palveluntuottajan nimi – observation</w:t>
        </w:r>
        <w:r w:rsidR="00097A56">
          <w:rPr>
            <w:noProof/>
            <w:webHidden/>
          </w:rPr>
          <w:tab/>
        </w:r>
        <w:r w:rsidR="00097A56">
          <w:rPr>
            <w:noProof/>
            <w:webHidden/>
          </w:rPr>
          <w:fldChar w:fldCharType="begin"/>
        </w:r>
        <w:r w:rsidR="00097A56">
          <w:rPr>
            <w:noProof/>
            <w:webHidden/>
          </w:rPr>
          <w:instrText xml:space="preserve"> PAGEREF _Toc28940907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34503E64" w14:textId="4C3C3B8C" w:rsidR="00097A56" w:rsidRDefault="00216B96">
      <w:pPr>
        <w:pStyle w:val="Sisluet4"/>
        <w:rPr>
          <w:rFonts w:asciiTheme="minorHAnsi" w:eastAsiaTheme="minorEastAsia" w:hAnsiTheme="minorHAnsi" w:cstheme="minorBidi"/>
          <w:noProof/>
          <w:lang w:eastAsia="fi-FI"/>
        </w:rPr>
      </w:pPr>
      <w:hyperlink w:anchor="_Toc28940908" w:history="1">
        <w:r w:rsidR="00097A56" w:rsidRPr="00976264">
          <w:rPr>
            <w:rStyle w:val="Hyperlinkki"/>
            <w:noProof/>
            <w:lang w:val="en-US"/>
          </w:rPr>
          <w:t>3.4.1.9</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 – observation</w:t>
        </w:r>
        <w:r w:rsidR="00097A56">
          <w:rPr>
            <w:noProof/>
            <w:webHidden/>
          </w:rPr>
          <w:tab/>
        </w:r>
        <w:r w:rsidR="00097A56">
          <w:rPr>
            <w:noProof/>
            <w:webHidden/>
          </w:rPr>
          <w:fldChar w:fldCharType="begin"/>
        </w:r>
        <w:r w:rsidR="00097A56">
          <w:rPr>
            <w:noProof/>
            <w:webHidden/>
          </w:rPr>
          <w:instrText xml:space="preserve"> PAGEREF _Toc28940908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057662D7" w14:textId="3692B8FF" w:rsidR="00097A56" w:rsidRDefault="00216B96">
      <w:pPr>
        <w:pStyle w:val="Sisluet4"/>
        <w:rPr>
          <w:rFonts w:asciiTheme="minorHAnsi" w:eastAsiaTheme="minorEastAsia" w:hAnsiTheme="minorHAnsi" w:cstheme="minorBidi"/>
          <w:noProof/>
          <w:lang w:eastAsia="fi-FI"/>
        </w:rPr>
      </w:pPr>
      <w:hyperlink w:anchor="_Toc28940909" w:history="1">
        <w:r w:rsidR="00097A56" w:rsidRPr="00976264">
          <w:rPr>
            <w:rStyle w:val="Hyperlinkki"/>
            <w:noProof/>
            <w:lang w:val="en-US"/>
          </w:rPr>
          <w:t>3.4.1.10</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Palveluntoteuttajan nimi– observation</w:t>
        </w:r>
        <w:r w:rsidR="00097A56">
          <w:rPr>
            <w:noProof/>
            <w:webHidden/>
          </w:rPr>
          <w:tab/>
        </w:r>
        <w:r w:rsidR="00097A56">
          <w:rPr>
            <w:noProof/>
            <w:webHidden/>
          </w:rPr>
          <w:fldChar w:fldCharType="begin"/>
        </w:r>
        <w:r w:rsidR="00097A56">
          <w:rPr>
            <w:noProof/>
            <w:webHidden/>
          </w:rPr>
          <w:instrText xml:space="preserve"> PAGEREF _Toc28940909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9BA83C9" w14:textId="0A29A03C" w:rsidR="00097A56" w:rsidRDefault="00216B96">
      <w:pPr>
        <w:pStyle w:val="Sisluet4"/>
        <w:rPr>
          <w:rFonts w:asciiTheme="minorHAnsi" w:eastAsiaTheme="minorEastAsia" w:hAnsiTheme="minorHAnsi" w:cstheme="minorBidi"/>
          <w:noProof/>
          <w:lang w:eastAsia="fi-FI"/>
        </w:rPr>
      </w:pPr>
      <w:hyperlink w:anchor="_Toc28940910" w:history="1">
        <w:r w:rsidR="00097A56" w:rsidRPr="00976264">
          <w:rPr>
            <w:rStyle w:val="Hyperlinkki"/>
            <w:noProof/>
            <w:lang w:val="en-US"/>
          </w:rPr>
          <w:t>3.4.1.11</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sijainti – observation</w:t>
        </w:r>
        <w:r w:rsidR="00097A56">
          <w:rPr>
            <w:noProof/>
            <w:webHidden/>
          </w:rPr>
          <w:tab/>
        </w:r>
        <w:r w:rsidR="00097A56">
          <w:rPr>
            <w:noProof/>
            <w:webHidden/>
          </w:rPr>
          <w:fldChar w:fldCharType="begin"/>
        </w:r>
        <w:r w:rsidR="00097A56">
          <w:rPr>
            <w:noProof/>
            <w:webHidden/>
          </w:rPr>
          <w:instrText xml:space="preserve"> PAGEREF _Toc28940910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735E79E7" w14:textId="08C7577D" w:rsidR="00097A56" w:rsidRDefault="00216B96">
      <w:pPr>
        <w:pStyle w:val="Sisluet4"/>
        <w:rPr>
          <w:rFonts w:asciiTheme="minorHAnsi" w:eastAsiaTheme="minorEastAsia" w:hAnsiTheme="minorHAnsi" w:cstheme="minorBidi"/>
          <w:noProof/>
          <w:lang w:eastAsia="fi-FI"/>
        </w:rPr>
      </w:pPr>
      <w:hyperlink w:anchor="_Toc28940911" w:history="1">
        <w:r w:rsidR="00097A56" w:rsidRPr="00976264">
          <w:rPr>
            <w:rStyle w:val="Hyperlinkki"/>
            <w:noProof/>
            <w:lang w:val="en-US"/>
          </w:rPr>
          <w:t>3.4.1.12</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sijainnin lisätiedot – observation</w:t>
        </w:r>
        <w:r w:rsidR="00097A56">
          <w:rPr>
            <w:noProof/>
            <w:webHidden/>
          </w:rPr>
          <w:tab/>
        </w:r>
        <w:r w:rsidR="00097A56">
          <w:rPr>
            <w:noProof/>
            <w:webHidden/>
          </w:rPr>
          <w:fldChar w:fldCharType="begin"/>
        </w:r>
        <w:r w:rsidR="00097A56">
          <w:rPr>
            <w:noProof/>
            <w:webHidden/>
          </w:rPr>
          <w:instrText xml:space="preserve"> PAGEREF _Toc28940911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0A77827D" w14:textId="1226991D" w:rsidR="00097A56" w:rsidRDefault="00216B96">
      <w:pPr>
        <w:pStyle w:val="Sisluet4"/>
        <w:rPr>
          <w:rFonts w:asciiTheme="minorHAnsi" w:eastAsiaTheme="minorEastAsia" w:hAnsiTheme="minorHAnsi" w:cstheme="minorBidi"/>
          <w:noProof/>
          <w:lang w:eastAsia="fi-FI"/>
        </w:rPr>
      </w:pPr>
      <w:hyperlink w:anchor="_Toc28940912" w:history="1">
        <w:r w:rsidR="00097A56" w:rsidRPr="00976264">
          <w:rPr>
            <w:rStyle w:val="Hyperlinkki"/>
            <w:noProof/>
            <w:lang w:val="en-US"/>
          </w:rPr>
          <w:t>3.4.1.13</w:t>
        </w:r>
        <w:r w:rsidR="00097A56">
          <w:rPr>
            <w:rFonts w:asciiTheme="minorHAnsi" w:eastAsiaTheme="minorEastAsia" w:hAnsiTheme="minorHAnsi" w:cstheme="minorBidi"/>
            <w:noProof/>
            <w:lang w:eastAsia="fi-FI"/>
          </w:rPr>
          <w:tab/>
        </w:r>
        <w:r w:rsidR="00097A56" w:rsidRPr="00976264">
          <w:rPr>
            <w:rStyle w:val="Hyperlinkki"/>
            <w:noProof/>
            <w:lang w:val="en-US"/>
          </w:rPr>
          <w:t>Jonotusnumero – observation</w:t>
        </w:r>
        <w:r w:rsidR="00097A56">
          <w:rPr>
            <w:noProof/>
            <w:webHidden/>
          </w:rPr>
          <w:tab/>
        </w:r>
        <w:r w:rsidR="00097A56">
          <w:rPr>
            <w:noProof/>
            <w:webHidden/>
          </w:rPr>
          <w:fldChar w:fldCharType="begin"/>
        </w:r>
        <w:r w:rsidR="00097A56">
          <w:rPr>
            <w:noProof/>
            <w:webHidden/>
          </w:rPr>
          <w:instrText xml:space="preserve"> PAGEREF _Toc28940912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25D5BAB9" w14:textId="3A07B7B9" w:rsidR="00097A56" w:rsidRDefault="00216B96">
      <w:pPr>
        <w:pStyle w:val="Sisluet4"/>
        <w:rPr>
          <w:rFonts w:asciiTheme="minorHAnsi" w:eastAsiaTheme="minorEastAsia" w:hAnsiTheme="minorHAnsi" w:cstheme="minorBidi"/>
          <w:noProof/>
          <w:lang w:eastAsia="fi-FI"/>
        </w:rPr>
      </w:pPr>
      <w:hyperlink w:anchor="_Toc28940913" w:history="1">
        <w:r w:rsidR="00097A56" w:rsidRPr="00976264">
          <w:rPr>
            <w:rStyle w:val="Hyperlinkki"/>
            <w:noProof/>
            <w:lang w:val="en-US"/>
          </w:rPr>
          <w:t>3.4.1.14</w:t>
        </w:r>
        <w:r w:rsidR="00097A56">
          <w:rPr>
            <w:rFonts w:asciiTheme="minorHAnsi" w:eastAsiaTheme="minorEastAsia" w:hAnsiTheme="minorHAnsi" w:cstheme="minorBidi"/>
            <w:noProof/>
            <w:lang w:eastAsia="fi-FI"/>
          </w:rPr>
          <w:tab/>
        </w:r>
        <w:r w:rsidR="00097A56" w:rsidRPr="00976264">
          <w:rPr>
            <w:rStyle w:val="Hyperlinkki"/>
            <w:noProof/>
            <w:lang w:val="en-US"/>
          </w:rPr>
          <w:t>Yhteystiedot – observation</w:t>
        </w:r>
        <w:r w:rsidR="00097A56">
          <w:rPr>
            <w:noProof/>
            <w:webHidden/>
          </w:rPr>
          <w:tab/>
        </w:r>
        <w:r w:rsidR="00097A56">
          <w:rPr>
            <w:noProof/>
            <w:webHidden/>
          </w:rPr>
          <w:fldChar w:fldCharType="begin"/>
        </w:r>
        <w:r w:rsidR="00097A56">
          <w:rPr>
            <w:noProof/>
            <w:webHidden/>
          </w:rPr>
          <w:instrText xml:space="preserve"> PAGEREF _Toc28940913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1368FF5C" w14:textId="00F9EC02" w:rsidR="00097A56" w:rsidRDefault="00216B96">
      <w:pPr>
        <w:pStyle w:val="Sisluet4"/>
        <w:rPr>
          <w:rFonts w:asciiTheme="minorHAnsi" w:eastAsiaTheme="minorEastAsia" w:hAnsiTheme="minorHAnsi" w:cstheme="minorBidi"/>
          <w:noProof/>
          <w:lang w:eastAsia="fi-FI"/>
        </w:rPr>
      </w:pPr>
      <w:hyperlink w:anchor="_Toc28940914" w:history="1">
        <w:r w:rsidR="00097A56" w:rsidRPr="00976264">
          <w:rPr>
            <w:rStyle w:val="Hyperlinkki"/>
            <w:noProof/>
            <w:lang w:val="en-US"/>
          </w:rPr>
          <w:t>3.4.1.15</w:t>
        </w:r>
        <w:r w:rsidR="00097A56">
          <w:rPr>
            <w:rFonts w:asciiTheme="minorHAnsi" w:eastAsiaTheme="minorEastAsia" w:hAnsiTheme="minorHAnsi" w:cstheme="minorBidi"/>
            <w:noProof/>
            <w:lang w:eastAsia="fi-FI"/>
          </w:rPr>
          <w:tab/>
        </w:r>
        <w:r w:rsidR="00097A56" w:rsidRPr="00976264">
          <w:rPr>
            <w:rStyle w:val="Hyperlinkki"/>
            <w:noProof/>
            <w:lang w:val="en-US"/>
          </w:rPr>
          <w:t>AsiointiURL – observation</w:t>
        </w:r>
        <w:r w:rsidR="00097A56">
          <w:rPr>
            <w:noProof/>
            <w:webHidden/>
          </w:rPr>
          <w:tab/>
        </w:r>
        <w:r w:rsidR="00097A56">
          <w:rPr>
            <w:noProof/>
            <w:webHidden/>
          </w:rPr>
          <w:fldChar w:fldCharType="begin"/>
        </w:r>
        <w:r w:rsidR="00097A56">
          <w:rPr>
            <w:noProof/>
            <w:webHidden/>
          </w:rPr>
          <w:instrText xml:space="preserve"> PAGEREF _Toc28940914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3E193015" w14:textId="4139F7B0" w:rsidR="00097A56" w:rsidRDefault="00216B96">
      <w:pPr>
        <w:pStyle w:val="Sisluet5"/>
        <w:rPr>
          <w:rFonts w:asciiTheme="minorHAnsi" w:eastAsiaTheme="minorEastAsia" w:hAnsiTheme="minorHAnsi" w:cstheme="minorBidi"/>
          <w:noProof/>
          <w:lang w:eastAsia="fi-FI"/>
        </w:rPr>
      </w:pPr>
      <w:hyperlink w:anchor="_Toc28940915" w:history="1">
        <w:r w:rsidR="00097A56" w:rsidRPr="00976264">
          <w:rPr>
            <w:rStyle w:val="Hyperlinkki"/>
            <w:noProof/>
          </w:rPr>
          <w:t>3.4.1.15.1</w:t>
        </w:r>
        <w:r w:rsidR="00097A56">
          <w:rPr>
            <w:rFonts w:asciiTheme="minorHAnsi" w:eastAsiaTheme="minorEastAsia" w:hAnsiTheme="minorHAnsi" w:cstheme="minorBidi"/>
            <w:noProof/>
            <w:lang w:eastAsia="fi-FI"/>
          </w:rPr>
          <w:tab/>
        </w:r>
        <w:r w:rsidR="00097A56" w:rsidRPr="00976264">
          <w:rPr>
            <w:rStyle w:val="Hyperlinkki"/>
            <w:noProof/>
          </w:rPr>
          <w:t>Järjestelmä tukee alaikäisen puolesta asiointia – observation</w:t>
        </w:r>
        <w:r w:rsidR="00097A56">
          <w:rPr>
            <w:noProof/>
            <w:webHidden/>
          </w:rPr>
          <w:tab/>
        </w:r>
        <w:r w:rsidR="00097A56">
          <w:rPr>
            <w:noProof/>
            <w:webHidden/>
          </w:rPr>
          <w:fldChar w:fldCharType="begin"/>
        </w:r>
        <w:r w:rsidR="00097A56">
          <w:rPr>
            <w:noProof/>
            <w:webHidden/>
          </w:rPr>
          <w:instrText xml:space="preserve"> PAGEREF _Toc28940915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6756704A" w14:textId="22D58B6A" w:rsidR="00097A56" w:rsidRDefault="00216B96">
      <w:pPr>
        <w:pStyle w:val="Sisluet5"/>
        <w:rPr>
          <w:rFonts w:asciiTheme="minorHAnsi" w:eastAsiaTheme="minorEastAsia" w:hAnsiTheme="minorHAnsi" w:cstheme="minorBidi"/>
          <w:noProof/>
          <w:lang w:eastAsia="fi-FI"/>
        </w:rPr>
      </w:pPr>
      <w:hyperlink w:anchor="_Toc28940916" w:history="1">
        <w:r w:rsidR="00097A56" w:rsidRPr="00976264">
          <w:rPr>
            <w:rStyle w:val="Hyperlinkki"/>
            <w:noProof/>
          </w:rPr>
          <w:t>3.4.1.15.2</w:t>
        </w:r>
        <w:r w:rsidR="00097A56">
          <w:rPr>
            <w:rFonts w:asciiTheme="minorHAnsi" w:eastAsiaTheme="minorEastAsia" w:hAnsiTheme="minorHAnsi" w:cstheme="minorBidi"/>
            <w:noProof/>
            <w:lang w:eastAsia="fi-FI"/>
          </w:rPr>
          <w:tab/>
        </w:r>
        <w:r w:rsidR="00097A56" w:rsidRPr="00976264">
          <w:rPr>
            <w:rStyle w:val="Hyperlinkki"/>
            <w:noProof/>
          </w:rPr>
          <w:t>Järjestelmä tukee puolesta asiointia valtakirjalla täysi-ikäisen puolesta – observation</w:t>
        </w:r>
        <w:r w:rsidR="00097A56">
          <w:rPr>
            <w:noProof/>
            <w:webHidden/>
          </w:rPr>
          <w:tab/>
        </w:r>
        <w:r w:rsidR="00097A56">
          <w:rPr>
            <w:noProof/>
            <w:webHidden/>
          </w:rPr>
          <w:fldChar w:fldCharType="begin"/>
        </w:r>
        <w:r w:rsidR="00097A56">
          <w:rPr>
            <w:noProof/>
            <w:webHidden/>
          </w:rPr>
          <w:instrText xml:space="preserve"> PAGEREF _Toc28940916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7A1EBED7" w14:textId="57971BBB" w:rsidR="00097A56" w:rsidRDefault="00216B96">
      <w:pPr>
        <w:pStyle w:val="Sisluet5"/>
        <w:rPr>
          <w:rFonts w:asciiTheme="minorHAnsi" w:eastAsiaTheme="minorEastAsia" w:hAnsiTheme="minorHAnsi" w:cstheme="minorBidi"/>
          <w:noProof/>
          <w:lang w:eastAsia="fi-FI"/>
        </w:rPr>
      </w:pPr>
      <w:hyperlink w:anchor="_Toc28940917" w:history="1">
        <w:r w:rsidR="00097A56" w:rsidRPr="00976264">
          <w:rPr>
            <w:rStyle w:val="Hyperlinkki"/>
            <w:noProof/>
          </w:rPr>
          <w:t>3.4.1.15.3</w:t>
        </w:r>
        <w:r w:rsidR="00097A56">
          <w:rPr>
            <w:rFonts w:asciiTheme="minorHAnsi" w:eastAsiaTheme="minorEastAsia" w:hAnsiTheme="minorHAnsi" w:cstheme="minorBidi"/>
            <w:noProof/>
            <w:lang w:eastAsia="fi-FI"/>
          </w:rPr>
          <w:tab/>
        </w:r>
        <w:r w:rsidR="00097A56" w:rsidRPr="00976264">
          <w:rPr>
            <w:rStyle w:val="Hyperlinkki"/>
            <w:noProof/>
          </w:rPr>
          <w:t>Järjestelmä tukee rekisteripohjaista puolesta-asiointia täysi-ikäisen puolesta – observation</w:t>
        </w:r>
        <w:r w:rsidR="00097A56">
          <w:rPr>
            <w:noProof/>
            <w:webHidden/>
          </w:rPr>
          <w:tab/>
        </w:r>
        <w:r w:rsidR="00097A56">
          <w:rPr>
            <w:noProof/>
            <w:webHidden/>
          </w:rPr>
          <w:fldChar w:fldCharType="begin"/>
        </w:r>
        <w:r w:rsidR="00097A56">
          <w:rPr>
            <w:noProof/>
            <w:webHidden/>
          </w:rPr>
          <w:instrText xml:space="preserve"> PAGEREF _Toc28940917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88C36E5" w14:textId="515C0A0F" w:rsidR="00097A56" w:rsidRDefault="00216B96">
      <w:pPr>
        <w:pStyle w:val="Sisluet4"/>
        <w:rPr>
          <w:rFonts w:asciiTheme="minorHAnsi" w:eastAsiaTheme="minorEastAsia" w:hAnsiTheme="minorHAnsi" w:cstheme="minorBidi"/>
          <w:noProof/>
          <w:lang w:eastAsia="fi-FI"/>
        </w:rPr>
      </w:pPr>
      <w:hyperlink w:anchor="_Toc28940918" w:history="1">
        <w:r w:rsidR="00097A56" w:rsidRPr="00976264">
          <w:rPr>
            <w:rStyle w:val="Hyperlinkki"/>
            <w:noProof/>
            <w:lang w:val="en-US"/>
          </w:rPr>
          <w:t>3.4.1.16</w:t>
        </w:r>
        <w:r w:rsidR="00097A56">
          <w:rPr>
            <w:rFonts w:asciiTheme="minorHAnsi" w:eastAsiaTheme="minorEastAsia" w:hAnsiTheme="minorHAnsi" w:cstheme="minorBidi"/>
            <w:noProof/>
            <w:lang w:eastAsia="fi-FI"/>
          </w:rPr>
          <w:tab/>
        </w:r>
        <w:r w:rsidR="00097A56" w:rsidRPr="00976264">
          <w:rPr>
            <w:rStyle w:val="Hyperlinkki"/>
            <w:noProof/>
            <w:lang w:val="en-US"/>
          </w:rPr>
          <w:t>Varauksen sisältötarkenne – observation</w:t>
        </w:r>
        <w:r w:rsidR="00097A56">
          <w:rPr>
            <w:noProof/>
            <w:webHidden/>
          </w:rPr>
          <w:tab/>
        </w:r>
        <w:r w:rsidR="00097A56">
          <w:rPr>
            <w:noProof/>
            <w:webHidden/>
          </w:rPr>
          <w:fldChar w:fldCharType="begin"/>
        </w:r>
        <w:r w:rsidR="00097A56">
          <w:rPr>
            <w:noProof/>
            <w:webHidden/>
          </w:rPr>
          <w:instrText xml:space="preserve"> PAGEREF _Toc28940918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6229B2E" w14:textId="5AC4922D" w:rsidR="00097A56" w:rsidRDefault="00216B96">
      <w:pPr>
        <w:pStyle w:val="Sisluet4"/>
        <w:rPr>
          <w:rFonts w:asciiTheme="minorHAnsi" w:eastAsiaTheme="minorEastAsia" w:hAnsiTheme="minorHAnsi" w:cstheme="minorBidi"/>
          <w:noProof/>
          <w:lang w:eastAsia="fi-FI"/>
        </w:rPr>
      </w:pPr>
      <w:hyperlink w:anchor="_Toc28940919" w:history="1">
        <w:r w:rsidR="00097A56" w:rsidRPr="00976264">
          <w:rPr>
            <w:rStyle w:val="Hyperlinkki"/>
            <w:noProof/>
            <w:lang w:val="en-US"/>
          </w:rPr>
          <w:t>3.4.1.17</w:t>
        </w:r>
        <w:r w:rsidR="00097A56">
          <w:rPr>
            <w:rFonts w:asciiTheme="minorHAnsi" w:eastAsiaTheme="minorEastAsia" w:hAnsiTheme="minorHAnsi" w:cstheme="minorBidi"/>
            <w:noProof/>
            <w:lang w:eastAsia="fi-FI"/>
          </w:rPr>
          <w:tab/>
        </w:r>
        <w:r w:rsidR="00097A56" w:rsidRPr="00976264">
          <w:rPr>
            <w:rStyle w:val="Hyperlinkki"/>
            <w:noProof/>
            <w:lang w:val="en-US"/>
          </w:rPr>
          <w:t>Aikaväli – encounter</w:t>
        </w:r>
        <w:r w:rsidR="00097A56">
          <w:rPr>
            <w:noProof/>
            <w:webHidden/>
          </w:rPr>
          <w:tab/>
        </w:r>
        <w:r w:rsidR="00097A56">
          <w:rPr>
            <w:noProof/>
            <w:webHidden/>
          </w:rPr>
          <w:fldChar w:fldCharType="begin"/>
        </w:r>
        <w:r w:rsidR="00097A56">
          <w:rPr>
            <w:noProof/>
            <w:webHidden/>
          </w:rPr>
          <w:instrText xml:space="preserve"> PAGEREF _Toc28940919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78A7D8B9" w14:textId="55C0691A" w:rsidR="00097A56" w:rsidRDefault="00216B96">
      <w:pPr>
        <w:pStyle w:val="Sisluet2"/>
        <w:tabs>
          <w:tab w:val="left" w:pos="879"/>
          <w:tab w:val="right" w:leader="dot" w:pos="9231"/>
        </w:tabs>
        <w:rPr>
          <w:rFonts w:asciiTheme="minorHAnsi" w:eastAsiaTheme="minorEastAsia" w:hAnsiTheme="minorHAnsi" w:cstheme="minorBidi"/>
          <w:noProof/>
          <w:lang w:eastAsia="fi-FI"/>
        </w:rPr>
      </w:pPr>
      <w:hyperlink w:anchor="_Toc28940920" w:history="1">
        <w:r w:rsidR="00097A56" w:rsidRPr="00976264">
          <w:rPr>
            <w:rStyle w:val="Hyperlinkki"/>
            <w:noProof/>
          </w:rPr>
          <w:t>3.5</w:t>
        </w:r>
        <w:r w:rsidR="00097A56">
          <w:rPr>
            <w:rFonts w:asciiTheme="minorHAnsi" w:eastAsiaTheme="minorEastAsia" w:hAnsiTheme="minorHAnsi" w:cstheme="minorBidi"/>
            <w:noProof/>
            <w:lang w:eastAsia="fi-FI"/>
          </w:rPr>
          <w:tab/>
        </w:r>
        <w:r w:rsidR="00097A56" w:rsidRPr="00976264">
          <w:rPr>
            <w:rStyle w:val="Hyperlinkki"/>
            <w:noProof/>
          </w:rPr>
          <w:t>Tarkentavat tiedot</w:t>
        </w:r>
        <w:r w:rsidR="00097A56">
          <w:rPr>
            <w:noProof/>
            <w:webHidden/>
          </w:rPr>
          <w:tab/>
        </w:r>
        <w:r w:rsidR="00097A56">
          <w:rPr>
            <w:noProof/>
            <w:webHidden/>
          </w:rPr>
          <w:fldChar w:fldCharType="begin"/>
        </w:r>
        <w:r w:rsidR="00097A56">
          <w:rPr>
            <w:noProof/>
            <w:webHidden/>
          </w:rPr>
          <w:instrText xml:space="preserve"> PAGEREF _Toc28940920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A322711" w14:textId="7B59B907" w:rsidR="00097A56" w:rsidRDefault="00216B96">
      <w:pPr>
        <w:pStyle w:val="Sisluet3"/>
        <w:rPr>
          <w:rFonts w:asciiTheme="minorHAnsi" w:eastAsiaTheme="minorEastAsia" w:hAnsiTheme="minorHAnsi" w:cstheme="minorBidi"/>
          <w:noProof/>
          <w:lang w:eastAsia="fi-FI"/>
        </w:rPr>
      </w:pPr>
      <w:hyperlink w:anchor="_Toc28940921" w:history="1">
        <w:r w:rsidR="00097A56" w:rsidRPr="00976264">
          <w:rPr>
            <w:rStyle w:val="Hyperlinkki"/>
            <w:noProof/>
          </w:rPr>
          <w:t>3.5.1</w:t>
        </w:r>
        <w:r w:rsidR="00097A56">
          <w:rPr>
            <w:rFonts w:asciiTheme="minorHAnsi" w:eastAsiaTheme="minorEastAsia" w:hAnsiTheme="minorHAnsi" w:cstheme="minorBidi"/>
            <w:noProof/>
            <w:lang w:eastAsia="fi-FI"/>
          </w:rPr>
          <w:tab/>
        </w:r>
        <w:r w:rsidR="00097A56" w:rsidRPr="00976264">
          <w:rPr>
            <w:rStyle w:val="Hyperlinkki"/>
            <w:noProof/>
          </w:rPr>
          <w:t>Tarkentavat tiedot – organizer</w:t>
        </w:r>
        <w:r w:rsidR="00097A56">
          <w:rPr>
            <w:noProof/>
            <w:webHidden/>
          </w:rPr>
          <w:tab/>
        </w:r>
        <w:r w:rsidR="00097A56">
          <w:rPr>
            <w:noProof/>
            <w:webHidden/>
          </w:rPr>
          <w:fldChar w:fldCharType="begin"/>
        </w:r>
        <w:r w:rsidR="00097A56">
          <w:rPr>
            <w:noProof/>
            <w:webHidden/>
          </w:rPr>
          <w:instrText xml:space="preserve"> PAGEREF _Toc28940921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111ACBD" w14:textId="2F098250" w:rsidR="00097A56" w:rsidRDefault="00216B96">
      <w:pPr>
        <w:pStyle w:val="Sisluet4"/>
        <w:rPr>
          <w:rFonts w:asciiTheme="minorHAnsi" w:eastAsiaTheme="minorEastAsia" w:hAnsiTheme="minorHAnsi" w:cstheme="minorBidi"/>
          <w:noProof/>
          <w:lang w:eastAsia="fi-FI"/>
        </w:rPr>
      </w:pPr>
      <w:hyperlink w:anchor="_Toc28940922" w:history="1">
        <w:r w:rsidR="00097A56" w:rsidRPr="00976264">
          <w:rPr>
            <w:rStyle w:val="Hyperlinkki"/>
            <w:noProof/>
          </w:rPr>
          <w:t>3.5.1.1</w:t>
        </w:r>
        <w:r w:rsidR="00097A56">
          <w:rPr>
            <w:rFonts w:asciiTheme="minorHAnsi" w:eastAsiaTheme="minorEastAsia" w:hAnsiTheme="minorHAnsi" w:cstheme="minorBidi"/>
            <w:noProof/>
            <w:lang w:eastAsia="fi-FI"/>
          </w:rPr>
          <w:tab/>
        </w:r>
        <w:r w:rsidR="00097A56" w:rsidRPr="00976264">
          <w:rPr>
            <w:rStyle w:val="Hyperlinkki"/>
            <w:noProof/>
          </w:rPr>
          <w:t>Muu sisältö – observation</w:t>
        </w:r>
        <w:r w:rsidR="00097A56">
          <w:rPr>
            <w:noProof/>
            <w:webHidden/>
          </w:rPr>
          <w:tab/>
        </w:r>
        <w:r w:rsidR="00097A56">
          <w:rPr>
            <w:noProof/>
            <w:webHidden/>
          </w:rPr>
          <w:fldChar w:fldCharType="begin"/>
        </w:r>
        <w:r w:rsidR="00097A56">
          <w:rPr>
            <w:noProof/>
            <w:webHidden/>
          </w:rPr>
          <w:instrText xml:space="preserve"> PAGEREF _Toc28940922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2E1CA847" w14:textId="2034EEA4" w:rsidR="00097A56" w:rsidRDefault="00216B96">
      <w:pPr>
        <w:pStyle w:val="Sisluet4"/>
        <w:rPr>
          <w:rFonts w:asciiTheme="minorHAnsi" w:eastAsiaTheme="minorEastAsia" w:hAnsiTheme="minorHAnsi" w:cstheme="minorBidi"/>
          <w:noProof/>
          <w:lang w:eastAsia="fi-FI"/>
        </w:rPr>
      </w:pPr>
      <w:hyperlink w:anchor="_Toc28940923" w:history="1">
        <w:r w:rsidR="00097A56" w:rsidRPr="00976264">
          <w:rPr>
            <w:rStyle w:val="Hyperlinkki"/>
            <w:noProof/>
          </w:rPr>
          <w:t>3.5.1.2</w:t>
        </w:r>
        <w:r w:rsidR="00097A56">
          <w:rPr>
            <w:rFonts w:asciiTheme="minorHAnsi" w:eastAsiaTheme="minorEastAsia" w:hAnsiTheme="minorHAnsi" w:cstheme="minorBidi"/>
            <w:noProof/>
            <w:lang w:eastAsia="fi-FI"/>
          </w:rPr>
          <w:tab/>
        </w:r>
        <w:r w:rsidR="00097A56" w:rsidRPr="00976264">
          <w:rPr>
            <w:rStyle w:val="Hyperlinkki"/>
            <w:noProof/>
          </w:rPr>
          <w:t>Palvelun toteuttajan sukupuoli – observation</w:t>
        </w:r>
        <w:r w:rsidR="00097A56">
          <w:rPr>
            <w:noProof/>
            <w:webHidden/>
          </w:rPr>
          <w:tab/>
        </w:r>
        <w:r w:rsidR="00097A56">
          <w:rPr>
            <w:noProof/>
            <w:webHidden/>
          </w:rPr>
          <w:fldChar w:fldCharType="begin"/>
        </w:r>
        <w:r w:rsidR="00097A56">
          <w:rPr>
            <w:noProof/>
            <w:webHidden/>
          </w:rPr>
          <w:instrText xml:space="preserve"> PAGEREF _Toc28940923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C706890" w14:textId="5DDFBB0A" w:rsidR="00097A56" w:rsidRDefault="00216B96">
      <w:pPr>
        <w:pStyle w:val="Sisluet4"/>
        <w:rPr>
          <w:rFonts w:asciiTheme="minorHAnsi" w:eastAsiaTheme="minorEastAsia" w:hAnsiTheme="minorHAnsi" w:cstheme="minorBidi"/>
          <w:noProof/>
          <w:lang w:eastAsia="fi-FI"/>
        </w:rPr>
      </w:pPr>
      <w:hyperlink w:anchor="_Toc28940924" w:history="1">
        <w:r w:rsidR="00097A56" w:rsidRPr="00976264">
          <w:rPr>
            <w:rStyle w:val="Hyperlinkki"/>
            <w:noProof/>
          </w:rPr>
          <w:t>3.5.1.3</w:t>
        </w:r>
        <w:r w:rsidR="00097A56">
          <w:rPr>
            <w:rFonts w:asciiTheme="minorHAnsi" w:eastAsiaTheme="minorEastAsia" w:hAnsiTheme="minorHAnsi" w:cstheme="minorBidi"/>
            <w:noProof/>
            <w:lang w:eastAsia="fi-FI"/>
          </w:rPr>
          <w:tab/>
        </w:r>
        <w:r w:rsidR="00097A56" w:rsidRPr="00976264">
          <w:rPr>
            <w:rStyle w:val="Hyperlinkki"/>
            <w:noProof/>
          </w:rPr>
          <w:t>Muistutuksen tapa – observation</w:t>
        </w:r>
        <w:r w:rsidR="00097A56">
          <w:rPr>
            <w:noProof/>
            <w:webHidden/>
          </w:rPr>
          <w:tab/>
        </w:r>
        <w:r w:rsidR="00097A56">
          <w:rPr>
            <w:noProof/>
            <w:webHidden/>
          </w:rPr>
          <w:fldChar w:fldCharType="begin"/>
        </w:r>
        <w:r w:rsidR="00097A56">
          <w:rPr>
            <w:noProof/>
            <w:webHidden/>
          </w:rPr>
          <w:instrText xml:space="preserve"> PAGEREF _Toc28940924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F681BB4" w14:textId="2B87EFF4" w:rsidR="00097A56" w:rsidRDefault="00216B96">
      <w:pPr>
        <w:pStyle w:val="Sisluet4"/>
        <w:rPr>
          <w:rFonts w:asciiTheme="minorHAnsi" w:eastAsiaTheme="minorEastAsia" w:hAnsiTheme="minorHAnsi" w:cstheme="minorBidi"/>
          <w:noProof/>
          <w:lang w:eastAsia="fi-FI"/>
        </w:rPr>
      </w:pPr>
      <w:hyperlink w:anchor="_Toc28940925" w:history="1">
        <w:r w:rsidR="00097A56" w:rsidRPr="00976264">
          <w:rPr>
            <w:rStyle w:val="Hyperlinkki"/>
            <w:noProof/>
          </w:rPr>
          <w:t>3.5.1.4</w:t>
        </w:r>
        <w:r w:rsidR="00097A56">
          <w:rPr>
            <w:rFonts w:asciiTheme="minorHAnsi" w:eastAsiaTheme="minorEastAsia" w:hAnsiTheme="minorHAnsi" w:cstheme="minorBidi"/>
            <w:noProof/>
            <w:lang w:eastAsia="fi-FI"/>
          </w:rPr>
          <w:tab/>
        </w:r>
        <w:r w:rsidR="00097A56" w:rsidRPr="00976264">
          <w:rPr>
            <w:rStyle w:val="Hyperlinkki"/>
            <w:noProof/>
          </w:rPr>
          <w:t>Peruttavissa – observation</w:t>
        </w:r>
        <w:r w:rsidR="00097A56">
          <w:rPr>
            <w:noProof/>
            <w:webHidden/>
          </w:rPr>
          <w:tab/>
        </w:r>
        <w:r w:rsidR="00097A56">
          <w:rPr>
            <w:noProof/>
            <w:webHidden/>
          </w:rPr>
          <w:fldChar w:fldCharType="begin"/>
        </w:r>
        <w:r w:rsidR="00097A56">
          <w:rPr>
            <w:noProof/>
            <w:webHidden/>
          </w:rPr>
          <w:instrText xml:space="preserve"> PAGEREF _Toc28940925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77FB957D" w14:textId="306A1D86" w:rsidR="00097A56" w:rsidRDefault="00216B96">
      <w:pPr>
        <w:pStyle w:val="Sisluet4"/>
        <w:rPr>
          <w:rFonts w:asciiTheme="minorHAnsi" w:eastAsiaTheme="minorEastAsia" w:hAnsiTheme="minorHAnsi" w:cstheme="minorBidi"/>
          <w:noProof/>
          <w:lang w:eastAsia="fi-FI"/>
        </w:rPr>
      </w:pPr>
      <w:hyperlink w:anchor="_Toc28940926" w:history="1">
        <w:r w:rsidR="00097A56" w:rsidRPr="00976264">
          <w:rPr>
            <w:rStyle w:val="Hyperlinkki"/>
            <w:noProof/>
          </w:rPr>
          <w:t>3.5.1.5</w:t>
        </w:r>
        <w:r w:rsidR="00097A56">
          <w:rPr>
            <w:rFonts w:asciiTheme="minorHAnsi" w:eastAsiaTheme="minorEastAsia" w:hAnsiTheme="minorHAnsi" w:cstheme="minorBidi"/>
            <w:noProof/>
            <w:lang w:eastAsia="fi-FI"/>
          </w:rPr>
          <w:tab/>
        </w:r>
        <w:r w:rsidR="00097A56" w:rsidRPr="00976264">
          <w:rPr>
            <w:rStyle w:val="Hyperlinkki"/>
            <w:noProof/>
          </w:rPr>
          <w:t>Siirrettävissä – observation</w:t>
        </w:r>
        <w:r w:rsidR="00097A56">
          <w:rPr>
            <w:noProof/>
            <w:webHidden/>
          </w:rPr>
          <w:tab/>
        </w:r>
        <w:r w:rsidR="00097A56">
          <w:rPr>
            <w:noProof/>
            <w:webHidden/>
          </w:rPr>
          <w:fldChar w:fldCharType="begin"/>
        </w:r>
        <w:r w:rsidR="00097A56">
          <w:rPr>
            <w:noProof/>
            <w:webHidden/>
          </w:rPr>
          <w:instrText xml:space="preserve"> PAGEREF _Toc28940926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9A2D918" w14:textId="33930744" w:rsidR="00097A56" w:rsidRDefault="00216B96">
      <w:pPr>
        <w:pStyle w:val="Sisluet4"/>
        <w:rPr>
          <w:rFonts w:asciiTheme="minorHAnsi" w:eastAsiaTheme="minorEastAsia" w:hAnsiTheme="minorHAnsi" w:cstheme="minorBidi"/>
          <w:noProof/>
          <w:lang w:eastAsia="fi-FI"/>
        </w:rPr>
      </w:pPr>
      <w:hyperlink w:anchor="_Toc28940927" w:history="1">
        <w:r w:rsidR="00097A56" w:rsidRPr="00976264">
          <w:rPr>
            <w:rStyle w:val="Hyperlinkki"/>
            <w:noProof/>
          </w:rPr>
          <w:t>3.5.1.6</w:t>
        </w:r>
        <w:r w:rsidR="00097A56">
          <w:rPr>
            <w:rFonts w:asciiTheme="minorHAnsi" w:eastAsiaTheme="minorEastAsia" w:hAnsiTheme="minorHAnsi" w:cstheme="minorBidi"/>
            <w:noProof/>
            <w:lang w:eastAsia="fi-FI"/>
          </w:rPr>
          <w:tab/>
        </w:r>
        <w:r w:rsidR="00097A56" w:rsidRPr="00976264">
          <w:rPr>
            <w:rStyle w:val="Hyperlinkki"/>
            <w:noProof/>
          </w:rPr>
          <w:t>Peruutuksen tai siirron aikaraja – observation</w:t>
        </w:r>
        <w:r w:rsidR="00097A56">
          <w:rPr>
            <w:noProof/>
            <w:webHidden/>
          </w:rPr>
          <w:tab/>
        </w:r>
        <w:r w:rsidR="00097A56">
          <w:rPr>
            <w:noProof/>
            <w:webHidden/>
          </w:rPr>
          <w:fldChar w:fldCharType="begin"/>
        </w:r>
        <w:r w:rsidR="00097A56">
          <w:rPr>
            <w:noProof/>
            <w:webHidden/>
          </w:rPr>
          <w:instrText xml:space="preserve"> PAGEREF _Toc28940927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476F2AC9" w14:textId="641A3108" w:rsidR="00097A56" w:rsidRDefault="00216B96">
      <w:pPr>
        <w:pStyle w:val="Sisluet4"/>
        <w:rPr>
          <w:rFonts w:asciiTheme="minorHAnsi" w:eastAsiaTheme="minorEastAsia" w:hAnsiTheme="minorHAnsi" w:cstheme="minorBidi"/>
          <w:noProof/>
          <w:lang w:eastAsia="fi-FI"/>
        </w:rPr>
      </w:pPr>
      <w:hyperlink w:anchor="_Toc28940928" w:history="1">
        <w:r w:rsidR="00097A56" w:rsidRPr="00976264">
          <w:rPr>
            <w:rStyle w:val="Hyperlinkki"/>
            <w:noProof/>
          </w:rPr>
          <w:t>3.5.1.7</w:t>
        </w:r>
        <w:r w:rsidR="00097A56">
          <w:rPr>
            <w:rFonts w:asciiTheme="minorHAnsi" w:eastAsiaTheme="minorEastAsia" w:hAnsiTheme="minorHAnsi" w:cstheme="minorBidi"/>
            <w:noProof/>
            <w:lang w:eastAsia="fi-FI"/>
          </w:rPr>
          <w:tab/>
        </w:r>
        <w:r w:rsidR="00097A56" w:rsidRPr="00976264">
          <w:rPr>
            <w:rStyle w:val="Hyperlinkki"/>
            <w:noProof/>
          </w:rPr>
          <w:t>Hoitotakuu – observation</w:t>
        </w:r>
        <w:r w:rsidR="00097A56">
          <w:rPr>
            <w:noProof/>
            <w:webHidden/>
          </w:rPr>
          <w:tab/>
        </w:r>
        <w:r w:rsidR="00097A56">
          <w:rPr>
            <w:noProof/>
            <w:webHidden/>
          </w:rPr>
          <w:fldChar w:fldCharType="begin"/>
        </w:r>
        <w:r w:rsidR="00097A56">
          <w:rPr>
            <w:noProof/>
            <w:webHidden/>
          </w:rPr>
          <w:instrText xml:space="preserve"> PAGEREF _Toc28940928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EC93C49" w14:textId="6FD9B00D" w:rsidR="00097A56" w:rsidRDefault="00216B96">
      <w:pPr>
        <w:pStyle w:val="Sisluet4"/>
        <w:rPr>
          <w:rFonts w:asciiTheme="minorHAnsi" w:eastAsiaTheme="minorEastAsia" w:hAnsiTheme="minorHAnsi" w:cstheme="minorBidi"/>
          <w:noProof/>
          <w:lang w:eastAsia="fi-FI"/>
        </w:rPr>
      </w:pPr>
      <w:hyperlink w:anchor="_Toc28940929" w:history="1">
        <w:r w:rsidR="00097A56" w:rsidRPr="00976264">
          <w:rPr>
            <w:rStyle w:val="Hyperlinkki"/>
            <w:noProof/>
          </w:rPr>
          <w:t>3.5.1.8</w:t>
        </w:r>
        <w:r w:rsidR="00097A56">
          <w:rPr>
            <w:rFonts w:asciiTheme="minorHAnsi" w:eastAsiaTheme="minorEastAsia" w:hAnsiTheme="minorHAnsi" w:cstheme="minorBidi"/>
            <w:noProof/>
            <w:lang w:eastAsia="fi-FI"/>
          </w:rPr>
          <w:tab/>
        </w:r>
        <w:r w:rsidR="00097A56" w:rsidRPr="00976264">
          <w:rPr>
            <w:rStyle w:val="Hyperlinkki"/>
            <w:noProof/>
          </w:rPr>
          <w:t>Lisätietojen osoite – observation</w:t>
        </w:r>
        <w:r w:rsidR="00097A56">
          <w:rPr>
            <w:noProof/>
            <w:webHidden/>
          </w:rPr>
          <w:tab/>
        </w:r>
        <w:r w:rsidR="00097A56">
          <w:rPr>
            <w:noProof/>
            <w:webHidden/>
          </w:rPr>
          <w:fldChar w:fldCharType="begin"/>
        </w:r>
        <w:r w:rsidR="00097A56">
          <w:rPr>
            <w:noProof/>
            <w:webHidden/>
          </w:rPr>
          <w:instrText xml:space="preserve"> PAGEREF _Toc28940929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591A7923" w14:textId="5D9BEFA6" w:rsidR="00097A56" w:rsidRDefault="00216B96">
      <w:pPr>
        <w:pStyle w:val="Sisluet4"/>
        <w:rPr>
          <w:rFonts w:asciiTheme="minorHAnsi" w:eastAsiaTheme="minorEastAsia" w:hAnsiTheme="minorHAnsi" w:cstheme="minorBidi"/>
          <w:noProof/>
          <w:lang w:eastAsia="fi-FI"/>
        </w:rPr>
      </w:pPr>
      <w:hyperlink w:anchor="_Toc28940930" w:history="1">
        <w:r w:rsidR="00097A56" w:rsidRPr="00976264">
          <w:rPr>
            <w:rStyle w:val="Hyperlinkki"/>
            <w:noProof/>
          </w:rPr>
          <w:t>3.5.1.9</w:t>
        </w:r>
        <w:r w:rsidR="00097A56">
          <w:rPr>
            <w:rFonts w:asciiTheme="minorHAnsi" w:eastAsiaTheme="minorEastAsia" w:hAnsiTheme="minorHAnsi" w:cstheme="minorBidi"/>
            <w:noProof/>
            <w:lang w:eastAsia="fi-FI"/>
          </w:rPr>
          <w:tab/>
        </w:r>
        <w:r w:rsidR="00097A56" w:rsidRPr="00976264">
          <w:rPr>
            <w:rStyle w:val="Hyperlinkki"/>
            <w:noProof/>
          </w:rPr>
          <w:t>Huomautukset – observation</w:t>
        </w:r>
        <w:r w:rsidR="00097A56">
          <w:rPr>
            <w:noProof/>
            <w:webHidden/>
          </w:rPr>
          <w:tab/>
        </w:r>
        <w:r w:rsidR="00097A56">
          <w:rPr>
            <w:noProof/>
            <w:webHidden/>
          </w:rPr>
          <w:fldChar w:fldCharType="begin"/>
        </w:r>
        <w:r w:rsidR="00097A56">
          <w:rPr>
            <w:noProof/>
            <w:webHidden/>
          </w:rPr>
          <w:instrText xml:space="preserve"> PAGEREF _Toc28940930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7A60B87" w14:textId="46A565AB" w:rsidR="00097A56" w:rsidRDefault="00216B96">
      <w:pPr>
        <w:pStyle w:val="Sisluet4"/>
        <w:rPr>
          <w:rFonts w:asciiTheme="minorHAnsi" w:eastAsiaTheme="minorEastAsia" w:hAnsiTheme="minorHAnsi" w:cstheme="minorBidi"/>
          <w:noProof/>
          <w:lang w:eastAsia="fi-FI"/>
        </w:rPr>
      </w:pPr>
      <w:hyperlink w:anchor="_Toc28940931" w:history="1">
        <w:r w:rsidR="00097A56" w:rsidRPr="00976264">
          <w:rPr>
            <w:rStyle w:val="Hyperlinkki"/>
            <w:noProof/>
          </w:rPr>
          <w:t>3.5.1.10</w:t>
        </w:r>
        <w:r w:rsidR="00097A56">
          <w:rPr>
            <w:rFonts w:asciiTheme="minorHAnsi" w:eastAsiaTheme="minorEastAsia" w:hAnsiTheme="minorHAnsi" w:cstheme="minorBidi"/>
            <w:noProof/>
            <w:lang w:eastAsia="fi-FI"/>
          </w:rPr>
          <w:tab/>
        </w:r>
        <w:r w:rsidR="00097A56" w:rsidRPr="00976264">
          <w:rPr>
            <w:rStyle w:val="Hyperlinkki"/>
            <w:noProof/>
          </w:rPr>
          <w:t>Potilasohje – observation</w:t>
        </w:r>
        <w:r w:rsidR="00097A56">
          <w:rPr>
            <w:noProof/>
            <w:webHidden/>
          </w:rPr>
          <w:tab/>
        </w:r>
        <w:r w:rsidR="00097A56">
          <w:rPr>
            <w:noProof/>
            <w:webHidden/>
          </w:rPr>
          <w:fldChar w:fldCharType="begin"/>
        </w:r>
        <w:r w:rsidR="00097A56">
          <w:rPr>
            <w:noProof/>
            <w:webHidden/>
          </w:rPr>
          <w:instrText xml:space="preserve"> PAGEREF _Toc28940931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81535BF" w14:textId="58613666" w:rsidR="00097A56" w:rsidRDefault="00216B96">
      <w:pPr>
        <w:pStyle w:val="Sisluet4"/>
        <w:rPr>
          <w:rFonts w:asciiTheme="minorHAnsi" w:eastAsiaTheme="minorEastAsia" w:hAnsiTheme="minorHAnsi" w:cstheme="minorBidi"/>
          <w:noProof/>
          <w:lang w:eastAsia="fi-FI"/>
        </w:rPr>
      </w:pPr>
      <w:hyperlink w:anchor="_Toc28940932" w:history="1">
        <w:r w:rsidR="00097A56" w:rsidRPr="00976264">
          <w:rPr>
            <w:rStyle w:val="Hyperlinkki"/>
            <w:noProof/>
          </w:rPr>
          <w:t>3.5.1.11</w:t>
        </w:r>
        <w:r w:rsidR="00097A56">
          <w:rPr>
            <w:rFonts w:asciiTheme="minorHAnsi" w:eastAsiaTheme="minorEastAsia" w:hAnsiTheme="minorHAnsi" w:cstheme="minorBidi"/>
            <w:noProof/>
            <w:lang w:eastAsia="fi-FI"/>
          </w:rPr>
          <w:tab/>
        </w:r>
        <w:r w:rsidR="00097A56" w:rsidRPr="00976264">
          <w:rPr>
            <w:rStyle w:val="Hyperlinkki"/>
            <w:noProof/>
          </w:rPr>
          <w:t>Linkki potilasohjeeseen – observation</w:t>
        </w:r>
        <w:r w:rsidR="00097A56">
          <w:rPr>
            <w:noProof/>
            <w:webHidden/>
          </w:rPr>
          <w:tab/>
        </w:r>
        <w:r w:rsidR="00097A56">
          <w:rPr>
            <w:noProof/>
            <w:webHidden/>
          </w:rPr>
          <w:fldChar w:fldCharType="begin"/>
        </w:r>
        <w:r w:rsidR="00097A56">
          <w:rPr>
            <w:noProof/>
            <w:webHidden/>
          </w:rPr>
          <w:instrText xml:space="preserve"> PAGEREF _Toc28940932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10BBDC52" w14:textId="101731B5" w:rsidR="00097A56" w:rsidRDefault="00216B96">
      <w:pPr>
        <w:pStyle w:val="Sisluet4"/>
        <w:rPr>
          <w:rFonts w:asciiTheme="minorHAnsi" w:eastAsiaTheme="minorEastAsia" w:hAnsiTheme="minorHAnsi" w:cstheme="minorBidi"/>
          <w:noProof/>
          <w:lang w:eastAsia="fi-FI"/>
        </w:rPr>
      </w:pPr>
      <w:hyperlink w:anchor="_Toc28940933" w:history="1">
        <w:r w:rsidR="00097A56" w:rsidRPr="00976264">
          <w:rPr>
            <w:rStyle w:val="Hyperlinkki"/>
            <w:noProof/>
          </w:rPr>
          <w:t>3.5.1.12</w:t>
        </w:r>
        <w:r w:rsidR="00097A56">
          <w:rPr>
            <w:rFonts w:asciiTheme="minorHAnsi" w:eastAsiaTheme="minorEastAsia" w:hAnsiTheme="minorHAnsi" w:cstheme="minorBidi"/>
            <w:noProof/>
            <w:lang w:eastAsia="fi-FI"/>
          </w:rPr>
          <w:tab/>
        </w:r>
        <w:r w:rsidR="00097A56" w:rsidRPr="00976264">
          <w:rPr>
            <w:rStyle w:val="Hyperlinkki"/>
            <w:noProof/>
          </w:rPr>
          <w:t>Tiketti – observation</w:t>
        </w:r>
        <w:r w:rsidR="00097A56">
          <w:rPr>
            <w:noProof/>
            <w:webHidden/>
          </w:rPr>
          <w:tab/>
        </w:r>
        <w:r w:rsidR="00097A56">
          <w:rPr>
            <w:noProof/>
            <w:webHidden/>
          </w:rPr>
          <w:fldChar w:fldCharType="begin"/>
        </w:r>
        <w:r w:rsidR="00097A56">
          <w:rPr>
            <w:noProof/>
            <w:webHidden/>
          </w:rPr>
          <w:instrText xml:space="preserve"> PAGEREF _Toc28940933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11FFF9E7" w14:textId="3F6D18B0" w:rsidR="00097A56" w:rsidRDefault="00216B96">
      <w:pPr>
        <w:pStyle w:val="Sisluet4"/>
        <w:rPr>
          <w:rFonts w:asciiTheme="minorHAnsi" w:eastAsiaTheme="minorEastAsia" w:hAnsiTheme="minorHAnsi" w:cstheme="minorBidi"/>
          <w:noProof/>
          <w:lang w:eastAsia="fi-FI"/>
        </w:rPr>
      </w:pPr>
      <w:hyperlink w:anchor="_Toc28940934" w:history="1">
        <w:r w:rsidR="00097A56" w:rsidRPr="00976264">
          <w:rPr>
            <w:rStyle w:val="Hyperlinkki"/>
            <w:noProof/>
          </w:rPr>
          <w:t>3.5.1.13</w:t>
        </w:r>
        <w:r w:rsidR="00097A56">
          <w:rPr>
            <w:rFonts w:asciiTheme="minorHAnsi" w:eastAsiaTheme="minorEastAsia" w:hAnsiTheme="minorHAnsi" w:cstheme="minorBidi"/>
            <w:noProof/>
            <w:lang w:eastAsia="fi-FI"/>
          </w:rPr>
          <w:tab/>
        </w:r>
        <w:r w:rsidR="00097A56" w:rsidRPr="00976264">
          <w:rPr>
            <w:rStyle w:val="Hyperlinkki"/>
            <w:noProof/>
          </w:rPr>
          <w:t>Ajankohta, jolloin ajanvaraus ohjeistettu suoritetavaksi – act</w:t>
        </w:r>
        <w:r w:rsidR="00097A56">
          <w:rPr>
            <w:noProof/>
            <w:webHidden/>
          </w:rPr>
          <w:tab/>
        </w:r>
        <w:r w:rsidR="00097A56">
          <w:rPr>
            <w:noProof/>
            <w:webHidden/>
          </w:rPr>
          <w:fldChar w:fldCharType="begin"/>
        </w:r>
        <w:r w:rsidR="00097A56">
          <w:rPr>
            <w:noProof/>
            <w:webHidden/>
          </w:rPr>
          <w:instrText xml:space="preserve"> PAGEREF _Toc28940934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2422CAAB" w14:textId="4E753DF2" w:rsidR="00097A56" w:rsidRDefault="00216B96">
      <w:pPr>
        <w:pStyle w:val="Sisluet1"/>
        <w:rPr>
          <w:rFonts w:asciiTheme="minorHAnsi" w:eastAsiaTheme="minorEastAsia" w:hAnsiTheme="minorHAnsi" w:cstheme="minorBidi"/>
          <w:caps w:val="0"/>
          <w:noProof/>
          <w:lang w:eastAsia="fi-FI"/>
        </w:rPr>
      </w:pPr>
      <w:hyperlink w:anchor="_Toc28940935" w:history="1">
        <w:r w:rsidR="00097A56" w:rsidRPr="00976264">
          <w:rPr>
            <w:rStyle w:val="Hyperlinkki"/>
            <w:noProof/>
          </w:rPr>
          <w:t>4</w:t>
        </w:r>
        <w:r w:rsidR="00097A56">
          <w:rPr>
            <w:rFonts w:asciiTheme="minorHAnsi" w:eastAsiaTheme="minorEastAsia" w:hAnsiTheme="minorHAnsi" w:cstheme="minorBidi"/>
            <w:caps w:val="0"/>
            <w:noProof/>
            <w:lang w:eastAsia="fi-FI"/>
          </w:rPr>
          <w:tab/>
        </w:r>
        <w:r w:rsidR="00097A56" w:rsidRPr="00976264">
          <w:rPr>
            <w:rStyle w:val="Hyperlinkki"/>
            <w:noProof/>
          </w:rPr>
          <w:t>VERSIOHISTORIA</w:t>
        </w:r>
        <w:r w:rsidR="00097A56">
          <w:rPr>
            <w:noProof/>
            <w:webHidden/>
          </w:rPr>
          <w:tab/>
        </w:r>
        <w:r w:rsidR="00097A56">
          <w:rPr>
            <w:noProof/>
            <w:webHidden/>
          </w:rPr>
          <w:fldChar w:fldCharType="begin"/>
        </w:r>
        <w:r w:rsidR="00097A56">
          <w:rPr>
            <w:noProof/>
            <w:webHidden/>
          </w:rPr>
          <w:instrText xml:space="preserve"> PAGEREF _Toc28940935 \h </w:instrText>
        </w:r>
        <w:r w:rsidR="00097A56">
          <w:rPr>
            <w:noProof/>
            <w:webHidden/>
          </w:rPr>
        </w:r>
        <w:r w:rsidR="00097A56">
          <w:rPr>
            <w:noProof/>
            <w:webHidden/>
          </w:rPr>
          <w:fldChar w:fldCharType="separate"/>
        </w:r>
        <w:r w:rsidR="00097A56">
          <w:rPr>
            <w:noProof/>
            <w:webHidden/>
          </w:rPr>
          <w:t>32</w:t>
        </w:r>
        <w:r w:rsidR="00097A56">
          <w:rPr>
            <w:noProof/>
            <w:webHidden/>
          </w:rPr>
          <w:fldChar w:fldCharType="end"/>
        </w:r>
      </w:hyperlink>
    </w:p>
    <w:p w14:paraId="7A1F01BE" w14:textId="71C307A1" w:rsidR="007B62FD" w:rsidRPr="007B62FD" w:rsidRDefault="006D0B5A" w:rsidP="00AE0334">
      <w:r>
        <w:fldChar w:fldCharType="end"/>
      </w:r>
    </w:p>
    <w:p w14:paraId="7A1F01BF" w14:textId="77777777" w:rsidR="00AB4182" w:rsidRDefault="00AB4182" w:rsidP="00AE0334">
      <w:r>
        <w:br w:type="page"/>
      </w:r>
    </w:p>
    <w:p w14:paraId="7A1F01C1" w14:textId="77777777" w:rsidR="00977AA1" w:rsidRPr="00977AA1" w:rsidRDefault="00977AA1" w:rsidP="00AE0334"/>
    <w:p w14:paraId="7A1F01C4" w14:textId="4B9F7672" w:rsidR="00372593" w:rsidRDefault="00D129EF" w:rsidP="00E94A6F">
      <w:pPr>
        <w:pStyle w:val="Otsikko1"/>
      </w:pPr>
      <w:bookmarkStart w:id="7" w:name="_Toc28940863"/>
      <w:r>
        <w:rPr>
          <w:caps w:val="0"/>
        </w:rPr>
        <w:t>JOHDANTO</w:t>
      </w:r>
      <w:bookmarkEnd w:id="7"/>
    </w:p>
    <w:p w14:paraId="7A1F01C5" w14:textId="77777777" w:rsidR="00D81662" w:rsidRDefault="004B668F" w:rsidP="00E94A6F">
      <w:pPr>
        <w:pStyle w:val="Otsikko2"/>
      </w:pPr>
      <w:bookmarkStart w:id="8" w:name="_Toc28940864"/>
      <w:r>
        <w:t>Työn tausta</w:t>
      </w:r>
      <w:bookmarkEnd w:id="8"/>
      <w:r w:rsidR="00D81662">
        <w:t xml:space="preserve"> </w:t>
      </w:r>
    </w:p>
    <w:p w14:paraId="1279677E" w14:textId="2F8FF72F" w:rsidR="00FB6A0E" w:rsidRDefault="00F62294" w:rsidP="00FB6A0E">
      <w:r>
        <w:t xml:space="preserve">Tämä soveltamisopas </w:t>
      </w:r>
      <w:r w:rsidR="00095933" w:rsidRPr="00FB6A0E">
        <w:t>perustu</w:t>
      </w:r>
      <w:r w:rsidR="00095933">
        <w:t>i</w:t>
      </w:r>
      <w:r w:rsidR="00095933" w:rsidRPr="00FB6A0E">
        <w:t xml:space="preserve"> </w:t>
      </w:r>
      <w:r w:rsidR="000E6218">
        <w:t>alkujaan</w:t>
      </w:r>
      <w:r w:rsidR="00043806">
        <w:t xml:space="preserve"> </w:t>
      </w:r>
      <w:proofErr w:type="spellStart"/>
      <w:r w:rsidRPr="00E30585">
        <w:t>SADe</w:t>
      </w:r>
      <w:proofErr w:type="spellEnd"/>
      <w:r w:rsidRPr="00E30585">
        <w:t>-ohjelma</w:t>
      </w:r>
      <w:r>
        <w:t xml:space="preserve">n </w:t>
      </w:r>
      <w:r w:rsidRPr="00E30585">
        <w:t>Sote-palvelukokonaisuu</w:t>
      </w:r>
      <w:r>
        <w:t xml:space="preserve">dessa tuotettuun </w:t>
      </w:r>
      <w:r w:rsidRPr="00E30585">
        <w:t>Sot</w:t>
      </w:r>
      <w:r>
        <w:t>e-ajanvarauspalvelujen integraat</w:t>
      </w:r>
      <w:r w:rsidRPr="00E30585">
        <w:t>ioarkkitehtuuri</w:t>
      </w:r>
      <w:r>
        <w:t>in kuvaten rajapintatoteutuksen ajanvarausasiakirjan osalta.</w:t>
      </w:r>
      <w:r w:rsidR="003E60BC">
        <w:t xml:space="preserve"> </w:t>
      </w:r>
      <w:r w:rsidR="00665486">
        <w:t xml:space="preserve">Ajanvarauksen määrittelyjä on koottu sivulle </w:t>
      </w:r>
      <w:hyperlink r:id="rId17" w:history="1">
        <w:r w:rsidR="00665486" w:rsidRPr="00FE39CF">
          <w:rPr>
            <w:rStyle w:val="Hyperlinkki"/>
          </w:rPr>
          <w:t>https://thl.fi/fi/web/tiedonhallinta-sosiaali-ja-terveysalalla/maaraykset-ja-maarittelyt/maarittelyt-yhteisille-palveluille/sahkoisen-ajanvarauksen-maarittelyt</w:t>
        </w:r>
      </w:hyperlink>
      <w:r w:rsidR="004715CC">
        <w:t>.</w:t>
      </w:r>
      <w:r w:rsidR="00665486">
        <w:t xml:space="preserve"> </w:t>
      </w:r>
    </w:p>
    <w:p w14:paraId="235D24CB" w14:textId="47594222" w:rsidR="00095933" w:rsidRDefault="00095933" w:rsidP="00FB6A0E"/>
    <w:p w14:paraId="464AE9A5" w14:textId="59F44606" w:rsidR="00095933" w:rsidRPr="00FB6A0E" w:rsidRDefault="00095933" w:rsidP="00FB6A0E">
      <w:r>
        <w:t xml:space="preserve">Määrittelyä on </w:t>
      </w:r>
      <w:proofErr w:type="spellStart"/>
      <w:r w:rsidR="000E6218">
        <w:t>THL:ssä</w:t>
      </w:r>
      <w:proofErr w:type="spellEnd"/>
      <w:r w:rsidR="000E6218">
        <w:t xml:space="preserve"> </w:t>
      </w:r>
      <w:r>
        <w:t>työstetty alkuperäisen 2015 version jälkeen 2017 loppuvuodesta sekä 2018</w:t>
      </w:r>
      <w:r w:rsidR="007B3B3E">
        <w:t>-2019</w:t>
      </w:r>
      <w:r>
        <w:t>. Tuoreimmassa versiossa käyt</w:t>
      </w:r>
      <w:r w:rsidR="000E6218">
        <w:t>tötarkoitusta on kohdennettu t</w:t>
      </w:r>
      <w:r>
        <w:t>erveydenhuollon palveluihin sekä ajanvarausasiakirjan Kanta-arkistointiin.</w:t>
      </w:r>
    </w:p>
    <w:p w14:paraId="7A1F01C6" w14:textId="5AC71D69" w:rsidR="00D81662" w:rsidRDefault="004B668F" w:rsidP="00AE0334">
      <w:pPr>
        <w:pStyle w:val="Otsikko2"/>
      </w:pPr>
      <w:bookmarkStart w:id="9" w:name="_Toc28940865"/>
      <w:r>
        <w:t>Määrittelyn tavoite</w:t>
      </w:r>
      <w:bookmarkEnd w:id="9"/>
      <w:r>
        <w:t xml:space="preserve"> </w:t>
      </w:r>
    </w:p>
    <w:p w14:paraId="37E35C75" w14:textId="40AC2520" w:rsidR="00665486" w:rsidRDefault="0086506C" w:rsidP="00C402F9">
      <w:r>
        <w:t>Määrittelyssä kuvataan ajanvarausasiakirjan CDA R2 -rakenne, jota voidaan hyödyntää t</w:t>
      </w:r>
      <w:r w:rsidRPr="0086506C">
        <w:t>iedon välity</w:t>
      </w:r>
      <w:r>
        <w:t>kseen</w:t>
      </w:r>
      <w:r w:rsidR="00C402F9">
        <w:t xml:space="preserve"> </w:t>
      </w:r>
      <w:r w:rsidRPr="0086506C">
        <w:t>ajanvarauksesta tietoa tarvitseville henkilöille (asiakas, ammattilainen) tai ajanvarausratkaisun ulkopuolisille tietojärjestelmäpalveluille</w:t>
      </w:r>
      <w:r w:rsidR="00665486">
        <w:t>.</w:t>
      </w:r>
    </w:p>
    <w:p w14:paraId="20622A74" w14:textId="71036DA5" w:rsidR="00665486" w:rsidRDefault="00665486" w:rsidP="00C402F9"/>
    <w:p w14:paraId="26862C63" w14:textId="3AB415A5" w:rsidR="00A7786C" w:rsidRDefault="00665486" w:rsidP="00EC4C49">
      <w:r>
        <w:t xml:space="preserve">Toiminnallinen määrittely </w:t>
      </w:r>
      <w:proofErr w:type="spellStart"/>
      <w:r>
        <w:t>ajanvarausaiakirjan</w:t>
      </w:r>
      <w:proofErr w:type="spellEnd"/>
      <w:r>
        <w:t xml:space="preserve"> </w:t>
      </w:r>
      <w:r w:rsidR="00EC4C49">
        <w:t>hyödyntämisestä</w:t>
      </w:r>
      <w:r>
        <w:t xml:space="preserve"> on Sote-ajanvaraus: Yleiskuva </w:t>
      </w:r>
      <w:ins w:id="10" w:author="Timo Kaskinen" w:date="2020-01-21T13:28:00Z">
        <w:r w:rsidR="000501D5" w:rsidRPr="000501D5">
          <w:t xml:space="preserve">ja terveydenhuollon ajanvarausratkaisujen kansalliset vaatimukset </w:t>
        </w:r>
      </w:ins>
      <w:del w:id="11" w:author="Timo Kaskinen" w:date="2020-01-21T13:28:00Z">
        <w:r w:rsidDel="000501D5">
          <w:delText>ja vaatimukset</w:delText>
        </w:r>
      </w:del>
      <w:r>
        <w:t xml:space="preserve"> </w:t>
      </w:r>
      <w:ins w:id="12" w:author="Timo Kaskinen" w:date="2020-01-21T13:28:00Z">
        <w:r w:rsidR="00216B96">
          <w:t>-</w:t>
        </w:r>
      </w:ins>
      <w:r>
        <w:t xml:space="preserve">julkaisussa [1]. </w:t>
      </w:r>
    </w:p>
    <w:p w14:paraId="25A8BDBE" w14:textId="5583DABE" w:rsidR="00EC4C49" w:rsidRDefault="00EC4C49" w:rsidP="00EC4C49"/>
    <w:p w14:paraId="04618824" w14:textId="26B0422D" w:rsidR="00A7786C" w:rsidRDefault="00EC4C49" w:rsidP="00C402F9">
      <w:r>
        <w:t>Mikäli ajanvarausasiakirjaa hyödynnetään muissa järjestelmien välisessä integraatioissa kuin Kanta-arkistoinnissa, toimittajat voivat silloin tarvittaessa sopia keskenään tarkennuksia</w:t>
      </w:r>
      <w:r w:rsidR="003711A3">
        <w:t xml:space="preserve"> esimerkiksi</w:t>
      </w:r>
      <w:r>
        <w:t xml:space="preserve"> </w:t>
      </w:r>
      <w:proofErr w:type="spellStart"/>
      <w:r>
        <w:t>headerin</w:t>
      </w:r>
      <w:proofErr w:type="spellEnd"/>
      <w:r>
        <w:t xml:space="preserve"> kentissä välitettäviin tietoihin.</w:t>
      </w:r>
    </w:p>
    <w:p w14:paraId="7A1F01C7" w14:textId="58324F9B" w:rsidR="00D81662" w:rsidRDefault="00B46E85" w:rsidP="00AE0334">
      <w:pPr>
        <w:pStyle w:val="Otsikko2"/>
      </w:pPr>
      <w:bookmarkStart w:id="13" w:name="_Toc530074508"/>
      <w:bookmarkStart w:id="14" w:name="_Toc530491297"/>
      <w:bookmarkStart w:id="15" w:name="_Toc28940866"/>
      <w:bookmarkEnd w:id="13"/>
      <w:bookmarkEnd w:id="14"/>
      <w:r>
        <w:t>Tietosisältömäär</w:t>
      </w:r>
      <w:bookmarkStart w:id="16" w:name="_GoBack"/>
      <w:bookmarkEnd w:id="16"/>
      <w:r>
        <w:t>ittely</w:t>
      </w:r>
      <w:bookmarkEnd w:id="15"/>
    </w:p>
    <w:p w14:paraId="0C9CB4AB" w14:textId="20F68A91" w:rsidR="00EC4C49" w:rsidRDefault="00EC4C49" w:rsidP="00EC4C49">
      <w:r w:rsidRPr="00EF7571">
        <w:t xml:space="preserve">Rakenteiden ja kenttien tunnisteissa käytetään tässä määrittelyssä koodistopalvelun </w:t>
      </w:r>
      <w:r>
        <w:t>Ajanvarausasiakirjan</w:t>
      </w:r>
      <w:r w:rsidRPr="00EF7571">
        <w:t xml:space="preserve"> tietosisältömäärittelyjen </w:t>
      </w:r>
      <w:r>
        <w:t xml:space="preserve">[2] </w:t>
      </w:r>
      <w:r w:rsidRPr="00EF7571">
        <w:t>allokoimia tietosisäl</w:t>
      </w:r>
      <w:r>
        <w:t>lön</w:t>
      </w:r>
      <w:r w:rsidRPr="00EF7571">
        <w:t xml:space="preserve"> ja kenttien tunnisteita.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julkaisuissa samoina ja </w:t>
      </w:r>
      <w:proofErr w:type="spellStart"/>
      <w:r w:rsidRPr="00EF7571">
        <w:t>entry</w:t>
      </w:r>
      <w:proofErr w:type="spellEnd"/>
      <w:r w:rsidRPr="00EF7571">
        <w:t xml:space="preserve"> rakenteissa eri julkaisuversiot kiinnitetään CDA-määrittelyn version </w:t>
      </w:r>
      <w:proofErr w:type="spellStart"/>
      <w:r w:rsidRPr="00EF7571">
        <w:t>templateId:llä</w:t>
      </w:r>
      <w:proofErr w:type="spellEnd"/>
      <w:r w:rsidRPr="00EF7571">
        <w:t xml:space="preserve"> sekä asiakirjan </w:t>
      </w:r>
      <w:proofErr w:type="spellStart"/>
      <w:r w:rsidRPr="00EF7571">
        <w:t>headerin</w:t>
      </w:r>
      <w:proofErr w:type="spellEnd"/>
      <w:r w:rsidRPr="00EF7571">
        <w:t xml:space="preserve"> määrittelykokoelmaviittauksella. Määrittelykokoelmassa dokumentoidaan, mitkä tietosisältöjen versiot sekä vastaavat CDA-määr</w:t>
      </w:r>
      <w:r>
        <w:t xml:space="preserve">ittelyn versiot ovat tuettuna. </w:t>
      </w:r>
    </w:p>
    <w:p w14:paraId="5E4B4209" w14:textId="77777777" w:rsidR="00EC4C49" w:rsidRDefault="00EC4C49" w:rsidP="00022FA9"/>
    <w:p w14:paraId="5A9A0455" w14:textId="08313401" w:rsidR="00FD09BF" w:rsidRDefault="00FD09BF" w:rsidP="00022FA9">
      <w:r>
        <w:t xml:space="preserve">Ajanvarauksen tietosisältömäärittelyssä [2] on käytetty seuraavia </w:t>
      </w:r>
      <w:r w:rsidR="009A422A">
        <w:t xml:space="preserve">tietojen pakollisuussääntöjä: </w:t>
      </w:r>
    </w:p>
    <w:p w14:paraId="5657034C" w14:textId="1BF49D95" w:rsidR="007F221A" w:rsidRDefault="007F221A" w:rsidP="009A422A">
      <w:pPr>
        <w:pStyle w:val="Luettelokappale"/>
        <w:numPr>
          <w:ilvl w:val="0"/>
          <w:numId w:val="16"/>
        </w:numPr>
      </w:pPr>
      <w:r>
        <w:t xml:space="preserve">P = </w:t>
      </w:r>
      <w:r w:rsidR="00FD09BF">
        <w:t xml:space="preserve">pakollinen </w:t>
      </w:r>
    </w:p>
    <w:p w14:paraId="632650ED" w14:textId="69600467" w:rsidR="007F221A" w:rsidRDefault="007F221A" w:rsidP="009A422A">
      <w:pPr>
        <w:pStyle w:val="Luettelokappale"/>
        <w:numPr>
          <w:ilvl w:val="0"/>
          <w:numId w:val="16"/>
        </w:numPr>
      </w:pPr>
      <w:r>
        <w:t>EP =</w:t>
      </w:r>
      <w:r w:rsidR="00FD09BF">
        <w:t xml:space="preserve"> ehdollisesti pakollinen </w:t>
      </w:r>
    </w:p>
    <w:p w14:paraId="7D25514D" w14:textId="1D24D0BE" w:rsidR="007F221A" w:rsidRDefault="00EC4C49" w:rsidP="00022FA9">
      <w:r>
        <w:lastRenderedPageBreak/>
        <w:t>E</w:t>
      </w:r>
      <w:r w:rsidR="00BB3066">
        <w:t>hdollisesti pakollisten kenttien ehdot tässä tietosisällössä ovat tekstimuotoisia, ei-formaaleja viittauksia sisältäviä kuvauksia</w:t>
      </w:r>
      <w:r>
        <w:t xml:space="preserve"> – esimerkiksi ”annettava mikäli on tiedossa”</w:t>
      </w:r>
      <w:r w:rsidR="00BB3066">
        <w:t>. Pakollisuusehdot on sisällytetty myös tähän määrittelyyn.</w:t>
      </w:r>
    </w:p>
    <w:p w14:paraId="3DAAC562" w14:textId="77777777" w:rsidR="00BB3066" w:rsidRDefault="00BB3066" w:rsidP="00022FA9"/>
    <w:p w14:paraId="5FB46C95" w14:textId="77777777" w:rsidR="001F0C0D" w:rsidRDefault="001F0C0D" w:rsidP="001F0C0D">
      <w:pPr>
        <w:pStyle w:val="Otsikko2"/>
      </w:pPr>
      <w:bookmarkStart w:id="17" w:name="_Toc530491299"/>
      <w:bookmarkStart w:id="18" w:name="_Toc28940867"/>
      <w:bookmarkEnd w:id="17"/>
      <w:r>
        <w:t>Käytetty notaatio</w:t>
      </w:r>
      <w:bookmarkEnd w:id="18"/>
    </w:p>
    <w:p w14:paraId="12B37978" w14:textId="77777777" w:rsidR="00DC2FEB" w:rsidRDefault="00DC2FEB" w:rsidP="00E96515">
      <w:pPr>
        <w:ind w:left="567" w:hanging="567"/>
        <w:jc w:val="left"/>
      </w:pPr>
      <w:r>
        <w:t xml:space="preserve">Määrittelyssä käytetään seuraavan taulukon mukaista notaatiota: </w:t>
      </w:r>
    </w:p>
    <w:p w14:paraId="54AD39D5" w14:textId="77777777" w:rsidR="00DC2FEB" w:rsidRDefault="00DC2FEB" w:rsidP="00E96515">
      <w:pPr>
        <w:ind w:left="567" w:hanging="567"/>
        <w:jc w:val="left"/>
      </w:pPr>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5C00A0" w:rsidRPr="00402833" w14:paraId="019E422C" w14:textId="3D01EDE7" w:rsidTr="0096358F">
        <w:trPr>
          <w:trHeight w:val="411"/>
        </w:trPr>
        <w:tc>
          <w:tcPr>
            <w:tcW w:w="2410" w:type="dxa"/>
            <w:shd w:val="clear" w:color="auto" w:fill="D9D9D9" w:themeFill="background1" w:themeFillShade="D9"/>
            <w:vAlign w:val="center"/>
          </w:tcPr>
          <w:p w14:paraId="6931EE06" w14:textId="11DCA947" w:rsidR="005C00A0" w:rsidRPr="00402833" w:rsidRDefault="005C00A0" w:rsidP="0096358F">
            <w:pPr>
              <w:keepNext/>
              <w:jc w:val="left"/>
              <w:rPr>
                <w:b/>
              </w:rPr>
            </w:pPr>
            <w:r w:rsidRPr="00402833">
              <w:rPr>
                <w:b/>
              </w:rPr>
              <w:t>Vaatimus/sääntö</w:t>
            </w:r>
          </w:p>
        </w:tc>
        <w:tc>
          <w:tcPr>
            <w:tcW w:w="2693" w:type="dxa"/>
            <w:shd w:val="clear" w:color="auto" w:fill="D9D9D9" w:themeFill="background1" w:themeFillShade="D9"/>
            <w:vAlign w:val="center"/>
          </w:tcPr>
          <w:p w14:paraId="3B853DBD" w14:textId="31ED57F1" w:rsidR="005C00A0" w:rsidRPr="00402833" w:rsidRDefault="005C00A0" w:rsidP="0096358F">
            <w:pPr>
              <w:keepNext/>
              <w:jc w:val="left"/>
              <w:rPr>
                <w:b/>
              </w:rPr>
            </w:pPr>
            <w:r w:rsidRPr="00402833">
              <w:rPr>
                <w:b/>
              </w:rPr>
              <w:t>Notaatio</w:t>
            </w:r>
          </w:p>
        </w:tc>
        <w:tc>
          <w:tcPr>
            <w:tcW w:w="3827" w:type="dxa"/>
            <w:shd w:val="clear" w:color="auto" w:fill="D9D9D9" w:themeFill="background1" w:themeFillShade="D9"/>
          </w:tcPr>
          <w:p w14:paraId="0E109196" w14:textId="63E91465" w:rsidR="005C00A0" w:rsidRPr="00402833" w:rsidRDefault="00D10F7A" w:rsidP="0096358F">
            <w:pPr>
              <w:keepNext/>
              <w:jc w:val="left"/>
              <w:rPr>
                <w:b/>
              </w:rPr>
            </w:pPr>
            <w:r>
              <w:rPr>
                <w:b/>
              </w:rPr>
              <w:t>Selite</w:t>
            </w:r>
          </w:p>
        </w:tc>
      </w:tr>
      <w:tr w:rsidR="005C00A0" w14:paraId="43C9FD8F" w14:textId="2CADD2BA" w:rsidTr="0096358F">
        <w:tc>
          <w:tcPr>
            <w:tcW w:w="2410" w:type="dxa"/>
          </w:tcPr>
          <w:p w14:paraId="7D465335" w14:textId="073FF5EA" w:rsidR="005C00A0" w:rsidRDefault="005C00A0" w:rsidP="00402833">
            <w:pPr>
              <w:spacing w:after="120"/>
              <w:jc w:val="left"/>
            </w:pPr>
            <w:r>
              <w:t>Tiedon pakollisuus</w:t>
            </w:r>
          </w:p>
        </w:tc>
        <w:tc>
          <w:tcPr>
            <w:tcW w:w="2693" w:type="dxa"/>
          </w:tcPr>
          <w:p w14:paraId="0DF32473" w14:textId="6929207C" w:rsidR="005C00A0" w:rsidRDefault="005C00A0" w:rsidP="00402833">
            <w:pPr>
              <w:spacing w:after="120"/>
              <w:jc w:val="left"/>
            </w:pPr>
            <w:r>
              <w:t>PAKOLLINEN / VAPAAEHTOINEN / EHDOLLISESTI PAKOLLINEN</w:t>
            </w:r>
            <w:r w:rsidR="00EF7571">
              <w:t xml:space="preserve"> / VAIHTOEHTOISESTI PAKOLLINEN</w:t>
            </w:r>
          </w:p>
        </w:tc>
        <w:tc>
          <w:tcPr>
            <w:tcW w:w="3827" w:type="dxa"/>
          </w:tcPr>
          <w:p w14:paraId="0EA3E4AD" w14:textId="74A7C202" w:rsidR="005C00A0" w:rsidRDefault="00D10F7A" w:rsidP="00402833">
            <w:pPr>
              <w:spacing w:after="120"/>
              <w:jc w:val="left"/>
            </w:pPr>
            <w:r>
              <w:t xml:space="preserve">Pakollinen rakenne/tieto on aina tuotettava siirtomuotoon, kun ko. dokumentoidun tason kokonaisuus ilmenee. Mikäli rakenne/tieto ei ole saatavilla, se on annettava </w:t>
            </w:r>
            <w:proofErr w:type="spellStart"/>
            <w:r>
              <w:t>nullFlavorilla</w:t>
            </w:r>
            <w:proofErr w:type="spellEnd"/>
          </w:p>
          <w:p w14:paraId="4CC65319" w14:textId="77777777" w:rsidR="00D10F7A" w:rsidRDefault="00D10F7A" w:rsidP="00402833">
            <w:pPr>
              <w:spacing w:after="120"/>
              <w:jc w:val="left"/>
            </w:pPr>
            <w:r>
              <w:t>Vapaaehtoinen rakenne/tieto tuotetaan tarvittaessa siirtomuotoon.</w:t>
            </w:r>
          </w:p>
          <w:p w14:paraId="6AE0C900" w14:textId="77777777" w:rsidR="00D10F7A" w:rsidRDefault="00D10F7A" w:rsidP="00402833">
            <w:pPr>
              <w:spacing w:after="120"/>
              <w:jc w:val="left"/>
            </w:pPr>
            <w:r>
              <w:t>Ehdollisesti pakollinen rakenne/tieto käsitellään kuten Pakollinen, mikäli annettu ehto toteutuu.</w:t>
            </w:r>
          </w:p>
          <w:p w14:paraId="4B23DBB1" w14:textId="558D2893" w:rsidR="00EF7571" w:rsidRDefault="00EF7571" w:rsidP="007E197D">
            <w:pPr>
              <w:spacing w:after="120"/>
              <w:jc w:val="left"/>
            </w:pPr>
            <w:r>
              <w:t>Vaihtoehtoisesti pakolliset rakenteet ovat keskenään vaihtoehtoisia, mutta jompikumpi niistä on pakollisena annettava.</w:t>
            </w:r>
          </w:p>
          <w:p w14:paraId="2379FBFE" w14:textId="0AE3403B" w:rsidR="0096358F" w:rsidRDefault="0096358F" w:rsidP="009351E3">
            <w:r>
              <w:t>Pakollisuuksien ehtoja tulkitaan rakenteissa ylhäältä alaspäin. Jos vapaaehtoisen rakenteen alla on pakollinen tieto, kyse on silloin vapaaehtoisesta tietokokonaisuudesta, jonka ilmetessä mainittu tieto on annettava.</w:t>
            </w:r>
          </w:p>
        </w:tc>
      </w:tr>
      <w:tr w:rsidR="005C00A0" w14:paraId="3B954476" w14:textId="19C5119F" w:rsidTr="0096358F">
        <w:tc>
          <w:tcPr>
            <w:tcW w:w="2410" w:type="dxa"/>
          </w:tcPr>
          <w:p w14:paraId="3711301D" w14:textId="3C28B0CE" w:rsidR="005C00A0" w:rsidRDefault="005C00A0" w:rsidP="00D10F7A">
            <w:pPr>
              <w:spacing w:after="120"/>
              <w:jc w:val="left"/>
            </w:pPr>
            <w:r w:rsidRPr="005C00A0">
              <w:t xml:space="preserve">Näkymä-/vaihe-/otsikkotekstit ja </w:t>
            </w:r>
            <w:proofErr w:type="spellStart"/>
            <w:r w:rsidRPr="005C00A0">
              <w:t>templateId</w:t>
            </w:r>
            <w:proofErr w:type="spellEnd"/>
            <w:r w:rsidRPr="005C00A0">
              <w:t xml:space="preserve"> </w:t>
            </w:r>
            <w:r>
              <w:t>–</w:t>
            </w:r>
            <w:r w:rsidRPr="005C00A0">
              <w:t>viittaukset</w:t>
            </w:r>
            <w:r>
              <w:t xml:space="preserve">, </w:t>
            </w:r>
          </w:p>
        </w:tc>
        <w:tc>
          <w:tcPr>
            <w:tcW w:w="2693" w:type="dxa"/>
          </w:tcPr>
          <w:p w14:paraId="296FA838" w14:textId="7B7C5FB3" w:rsidR="005C00A0" w:rsidRDefault="005C00A0" w:rsidP="005C00A0">
            <w:pPr>
              <w:spacing w:after="120"/>
              <w:jc w:val="left"/>
            </w:pPr>
            <w:r>
              <w:t xml:space="preserve">PITÄÄ OLLA </w:t>
            </w:r>
            <w:r>
              <w:br/>
            </w:r>
          </w:p>
        </w:tc>
        <w:tc>
          <w:tcPr>
            <w:tcW w:w="3827" w:type="dxa"/>
          </w:tcPr>
          <w:p w14:paraId="3841CC24" w14:textId="030FC9C3" w:rsidR="005C00A0" w:rsidRDefault="00D10F7A" w:rsidP="0096358F">
            <w:pPr>
              <w:spacing w:after="120"/>
              <w:jc w:val="left"/>
            </w:pPr>
            <w:r>
              <w:t>Siirtomuodossa annettava arvo on kiinnitetty tiettyyn.</w:t>
            </w:r>
          </w:p>
        </w:tc>
      </w:tr>
      <w:tr w:rsidR="005C00A0" w14:paraId="5FCE1DDA" w14:textId="4F415094" w:rsidTr="0096358F">
        <w:tc>
          <w:tcPr>
            <w:tcW w:w="2410" w:type="dxa"/>
          </w:tcPr>
          <w:p w14:paraId="68702DB8" w14:textId="3DE69DF0" w:rsidR="005C00A0" w:rsidRDefault="005C00A0" w:rsidP="00402833">
            <w:pPr>
              <w:spacing w:after="120"/>
              <w:jc w:val="left"/>
            </w:pPr>
            <w:r>
              <w:t>Tiedon esiintyminen/ toistuvuus</w:t>
            </w:r>
          </w:p>
        </w:tc>
        <w:tc>
          <w:tcPr>
            <w:tcW w:w="2693" w:type="dxa"/>
          </w:tcPr>
          <w:p w14:paraId="3296D74B" w14:textId="792E249F" w:rsidR="005C00A0" w:rsidRDefault="00D10F7A" w:rsidP="00D10F7A">
            <w:pPr>
              <w:spacing w:after="120"/>
              <w:jc w:val="left"/>
            </w:pPr>
            <w:r>
              <w:t xml:space="preserve">yksi </w:t>
            </w:r>
            <w:r w:rsidR="005C00A0">
              <w:t>[</w:t>
            </w:r>
            <w:proofErr w:type="gramStart"/>
            <w:r w:rsidR="005C00A0">
              <w:t>1..</w:t>
            </w:r>
            <w:proofErr w:type="gramEnd"/>
            <w:r w:rsidR="005C00A0">
              <w:t>1],</w:t>
            </w:r>
            <w:r w:rsidR="005C00A0" w:rsidRPr="00A5358B">
              <w:t xml:space="preserve"> </w:t>
            </w:r>
            <w:r>
              <w:br/>
              <w:t>yksi tai useampi [1..*],</w:t>
            </w:r>
            <w:r>
              <w:br/>
              <w:t xml:space="preserve">nolla tai yksi </w:t>
            </w:r>
            <w:r w:rsidR="005C00A0">
              <w:t>[0..1],</w:t>
            </w:r>
            <w:r w:rsidR="005C00A0" w:rsidRPr="00A5358B">
              <w:t xml:space="preserve"> </w:t>
            </w:r>
            <w:r>
              <w:br/>
              <w:t xml:space="preserve">nolla tai useampi </w:t>
            </w:r>
            <w:r w:rsidR="005C00A0">
              <w:t xml:space="preserve">[0..*] </w:t>
            </w:r>
          </w:p>
        </w:tc>
        <w:tc>
          <w:tcPr>
            <w:tcW w:w="3827" w:type="dxa"/>
          </w:tcPr>
          <w:p w14:paraId="17BD0CE5" w14:textId="3B0AC847" w:rsidR="005C00A0" w:rsidRDefault="00D10F7A" w:rsidP="00402833">
            <w:pPr>
              <w:spacing w:after="120"/>
              <w:jc w:val="left"/>
            </w:pPr>
            <w:r>
              <w:t xml:space="preserve">Tiedon esiintyminen dokumentoidaan </w:t>
            </w:r>
            <w:r w:rsidR="00EF7571">
              <w:t xml:space="preserve">sekä </w:t>
            </w:r>
            <w:r>
              <w:t xml:space="preserve">numeerisella notaatiolla </w:t>
            </w:r>
            <w:r w:rsidR="00EF7571">
              <w:t xml:space="preserve">että </w:t>
            </w:r>
            <w:r>
              <w:t>aukikirjoitettuna.</w:t>
            </w:r>
          </w:p>
        </w:tc>
      </w:tr>
      <w:tr w:rsidR="005C00A0" w14:paraId="21FACF49" w14:textId="4AA45979" w:rsidTr="0096358F">
        <w:tc>
          <w:tcPr>
            <w:tcW w:w="2410" w:type="dxa"/>
          </w:tcPr>
          <w:p w14:paraId="015C2A96" w14:textId="3A2F1909" w:rsidR="005C00A0" w:rsidRDefault="005C00A0" w:rsidP="00402833">
            <w:pPr>
              <w:spacing w:after="120"/>
              <w:jc w:val="left"/>
            </w:pPr>
            <w:r>
              <w:t>Koodistoviittaus</w:t>
            </w:r>
          </w:p>
        </w:tc>
        <w:tc>
          <w:tcPr>
            <w:tcW w:w="2693" w:type="dxa"/>
          </w:tcPr>
          <w:p w14:paraId="47DA6FAB" w14:textId="1A45679C" w:rsidR="005C00A0" w:rsidRDefault="005C00A0" w:rsidP="00402833">
            <w:pPr>
              <w:spacing w:after="120"/>
              <w:jc w:val="left"/>
            </w:pPr>
            <w:proofErr w:type="spellStart"/>
            <w:r w:rsidRPr="0082643A">
              <w:t>code</w:t>
            </w:r>
            <w:proofErr w:type="spellEnd"/>
            <w:r w:rsidRPr="0082643A">
              <w:t>/@</w:t>
            </w:r>
            <w:proofErr w:type="spellStart"/>
            <w:r w:rsidRPr="0082643A">
              <w:t>code</w:t>
            </w:r>
            <w:proofErr w:type="spellEnd"/>
            <w:r w:rsidRPr="0082643A">
              <w:t>=</w:t>
            </w:r>
            <w:r w:rsidR="0027462B">
              <w:t>”</w:t>
            </w:r>
            <w:r w:rsidR="00346957">
              <w:t>880</w:t>
            </w:r>
            <w:r w:rsidR="0027462B">
              <w:t>”</w:t>
            </w:r>
            <w:r w:rsidRPr="0082643A">
              <w:t xml:space="preserve"> </w:t>
            </w:r>
            <w:r w:rsidR="00346957">
              <w:t>Ajanvarausasiakirja</w:t>
            </w:r>
            <w:r>
              <w:t xml:space="preserve"> (</w:t>
            </w:r>
            <w:proofErr w:type="spellStart"/>
            <w:r>
              <w:t>codeSystem</w:t>
            </w:r>
            <w:proofErr w:type="spellEnd"/>
            <w:r w:rsidRPr="0095153D">
              <w:t>: 1.2.246.537.6.</w:t>
            </w:r>
            <w:r>
              <w:t>12</w:t>
            </w:r>
            <w:r w:rsidRPr="0095153D">
              <w:t>.200</w:t>
            </w:r>
            <w:r>
              <w:t>2</w:t>
            </w:r>
            <w:r w:rsidRPr="0095153D">
              <w:t xml:space="preserve"> AR/YDIN </w:t>
            </w:r>
            <w:r w:rsidR="0027462B">
              <w:t>–</w:t>
            </w:r>
            <w:r w:rsidRPr="0095153D">
              <w:t xml:space="preserve"> </w:t>
            </w:r>
            <w:r>
              <w:t>Näkymät</w:t>
            </w:r>
            <w:r w:rsidRPr="0095153D">
              <w:t>)</w:t>
            </w:r>
          </w:p>
        </w:tc>
        <w:tc>
          <w:tcPr>
            <w:tcW w:w="3827" w:type="dxa"/>
          </w:tcPr>
          <w:p w14:paraId="1E095E36" w14:textId="61DAF8E1" w:rsidR="005C00A0" w:rsidRPr="0082643A" w:rsidRDefault="00EF7571" w:rsidP="00402833">
            <w:pPr>
              <w:spacing w:after="120"/>
              <w:jc w:val="left"/>
            </w:pPr>
            <w:r>
              <w:t>Koodiarvo, koodiarvon nimi, koodiston versio ja koodiston nimi</w:t>
            </w:r>
          </w:p>
        </w:tc>
      </w:tr>
      <w:tr w:rsidR="005C00A0" w14:paraId="35486BF7" w14:textId="686FFCA1" w:rsidTr="0096358F">
        <w:tc>
          <w:tcPr>
            <w:tcW w:w="2410" w:type="dxa"/>
          </w:tcPr>
          <w:p w14:paraId="2DEEF27F" w14:textId="2CEB3CAC" w:rsidR="005C00A0" w:rsidRDefault="005C00A0" w:rsidP="00402833">
            <w:pPr>
              <w:spacing w:after="120"/>
              <w:jc w:val="left"/>
            </w:pPr>
            <w:r>
              <w:t>Pakollisuusehto/ehto</w:t>
            </w:r>
          </w:p>
        </w:tc>
        <w:tc>
          <w:tcPr>
            <w:tcW w:w="2693" w:type="dxa"/>
          </w:tcPr>
          <w:p w14:paraId="42D9B6D9" w14:textId="41569039" w:rsidR="005C00A0" w:rsidRDefault="005C00A0" w:rsidP="00402833">
            <w:pPr>
              <w:spacing w:after="120"/>
              <w:jc w:val="left"/>
            </w:pPr>
            <w:r>
              <w:t>{JOS ehto}</w:t>
            </w:r>
          </w:p>
        </w:tc>
        <w:tc>
          <w:tcPr>
            <w:tcW w:w="3827" w:type="dxa"/>
          </w:tcPr>
          <w:p w14:paraId="2B3BA37A" w14:textId="14487500" w:rsidR="005C00A0" w:rsidRDefault="00D10F7A" w:rsidP="00402833">
            <w:pPr>
              <w:spacing w:after="120"/>
              <w:jc w:val="left"/>
            </w:pPr>
            <w:r>
              <w:t>Käytetään ehdollisesti pakollisissa rakenteissa/tiedoissa ilmaisemaan pakollisuuden ehto.</w:t>
            </w:r>
          </w:p>
        </w:tc>
      </w:tr>
      <w:tr w:rsidR="005C00A0" w14:paraId="74482DBD" w14:textId="29FB43E2" w:rsidTr="0096358F">
        <w:tc>
          <w:tcPr>
            <w:tcW w:w="2410" w:type="dxa"/>
          </w:tcPr>
          <w:p w14:paraId="3662A0FF" w14:textId="6B6EE2C9" w:rsidR="005C00A0" w:rsidRDefault="005C00A0" w:rsidP="00402833">
            <w:pPr>
              <w:spacing w:after="120"/>
              <w:jc w:val="left"/>
            </w:pPr>
            <w:r>
              <w:lastRenderedPageBreak/>
              <w:t>Tietosisältö-/kenttäkoodisto-viittaus (</w:t>
            </w:r>
            <w:proofErr w:type="spellStart"/>
            <w:r>
              <w:t>CodeId</w:t>
            </w:r>
            <w:proofErr w:type="spellEnd"/>
            <w:r>
              <w:t>)</w:t>
            </w:r>
          </w:p>
        </w:tc>
        <w:tc>
          <w:tcPr>
            <w:tcW w:w="2693" w:type="dxa"/>
          </w:tcPr>
          <w:p w14:paraId="00C72E4F" w14:textId="30D68F5F" w:rsidR="005C00A0" w:rsidRDefault="005C00A0" w:rsidP="00402833">
            <w:pPr>
              <w:spacing w:after="120"/>
              <w:jc w:val="left"/>
            </w:pPr>
            <w:r>
              <w:t xml:space="preserve">(100) </w:t>
            </w:r>
          </w:p>
        </w:tc>
        <w:tc>
          <w:tcPr>
            <w:tcW w:w="3827" w:type="dxa"/>
          </w:tcPr>
          <w:p w14:paraId="2767F04C" w14:textId="6FBCE934" w:rsidR="005C00A0" w:rsidRDefault="00D10F7A" w:rsidP="00402833">
            <w:pPr>
              <w:spacing w:after="120"/>
              <w:jc w:val="left"/>
            </w:pPr>
            <w:r>
              <w:t>Ko. tiedon tunniste/</w:t>
            </w:r>
            <w:proofErr w:type="spellStart"/>
            <w:r>
              <w:t>codeI</w:t>
            </w:r>
            <w:r w:rsidR="00EF7571">
              <w:t>d</w:t>
            </w:r>
            <w:proofErr w:type="spellEnd"/>
            <w:r>
              <w:t xml:space="preserve"> tietosisältömäärittelyssä.</w:t>
            </w:r>
          </w:p>
        </w:tc>
      </w:tr>
      <w:tr w:rsidR="005C00A0" w14:paraId="65363EAE" w14:textId="597A5A1E" w:rsidTr="0096358F">
        <w:tc>
          <w:tcPr>
            <w:tcW w:w="2410" w:type="dxa"/>
          </w:tcPr>
          <w:p w14:paraId="100FAFD7" w14:textId="32C8EB69" w:rsidR="005C00A0" w:rsidRDefault="005C00A0" w:rsidP="00402833">
            <w:pPr>
              <w:spacing w:after="120"/>
              <w:jc w:val="left"/>
            </w:pPr>
            <w:r>
              <w:t>Näyttömuoto</w:t>
            </w:r>
          </w:p>
        </w:tc>
        <w:tc>
          <w:tcPr>
            <w:tcW w:w="2693" w:type="dxa"/>
          </w:tcPr>
          <w:p w14:paraId="44D973A4" w14:textId="22525384" w:rsidR="005C00A0" w:rsidRDefault="005C00A0" w:rsidP="003A7092">
            <w:pPr>
              <w:spacing w:after="120"/>
              <w:jc w:val="left"/>
            </w:pPr>
            <w:r>
              <w:t>Näyttömuodon geneerinen esitystapa (vihreä tekstikehys)</w:t>
            </w:r>
          </w:p>
        </w:tc>
        <w:tc>
          <w:tcPr>
            <w:tcW w:w="3827" w:type="dxa"/>
          </w:tcPr>
          <w:p w14:paraId="45E007D1" w14:textId="494CD0F6" w:rsidR="005C00A0" w:rsidRDefault="0096358F" w:rsidP="003A7092">
            <w:pPr>
              <w:spacing w:after="120"/>
              <w:jc w:val="left"/>
            </w:pPr>
            <w:r>
              <w:t>Dokumentoi näyttömuotoon vietävät ylätason (tietoryhmän/</w:t>
            </w:r>
            <w:proofErr w:type="spellStart"/>
            <w:r>
              <w:t>entry:n</w:t>
            </w:r>
            <w:proofErr w:type="spellEnd"/>
            <w:r>
              <w:t xml:space="preserve">) otsikot, tiedot ja tietoon liittyen sisällytetäänkö myös tiedon otsikko (jos ilman sitä ei </w:t>
            </w:r>
            <w:proofErr w:type="spellStart"/>
            <w:r>
              <w:t>näyttömuotosta</w:t>
            </w:r>
            <w:proofErr w:type="spellEnd"/>
            <w:r>
              <w:t xml:space="preserve"> ymmärrä sisältöä) sekä näyttömuotoilut.</w:t>
            </w:r>
          </w:p>
        </w:tc>
      </w:tr>
      <w:tr w:rsidR="005C00A0" w14:paraId="2537C59F" w14:textId="3E98AB60" w:rsidTr="0096358F">
        <w:tc>
          <w:tcPr>
            <w:tcW w:w="2410" w:type="dxa"/>
          </w:tcPr>
          <w:p w14:paraId="6D0F8CD3" w14:textId="19DBFEC7" w:rsidR="005C00A0" w:rsidRDefault="005C00A0" w:rsidP="00402833">
            <w:pPr>
              <w:spacing w:after="120"/>
              <w:jc w:val="left"/>
            </w:pPr>
            <w:proofErr w:type="spellStart"/>
            <w:r>
              <w:t>X</w:t>
            </w:r>
            <w:r w:rsidR="0027462B">
              <w:t>p</w:t>
            </w:r>
            <w:r>
              <w:t>ath</w:t>
            </w:r>
            <w:proofErr w:type="spellEnd"/>
            <w:r>
              <w:t>-viittaus</w:t>
            </w:r>
          </w:p>
        </w:tc>
        <w:tc>
          <w:tcPr>
            <w:tcW w:w="2693" w:type="dxa"/>
          </w:tcPr>
          <w:p w14:paraId="089A5EE9" w14:textId="05DFBC1E" w:rsidR="005C00A0" w:rsidRDefault="005C00A0" w:rsidP="003A7092">
            <w:pPr>
              <w:spacing w:after="120"/>
              <w:jc w:val="left"/>
            </w:pPr>
            <w:proofErr w:type="spellStart"/>
            <w:r>
              <w:t>X</w:t>
            </w:r>
            <w:r w:rsidR="0027462B">
              <w:t>p</w:t>
            </w:r>
            <w:r>
              <w:t>ath</w:t>
            </w:r>
            <w:proofErr w:type="spellEnd"/>
            <w:r>
              <w:t>-viittaukset on esitetty havainnollisuuden vuoksi ilmentääkseen tietokokonaisuuksien sijaintia hierarkiassa (sininen tekstikehys).</w:t>
            </w:r>
          </w:p>
        </w:tc>
        <w:tc>
          <w:tcPr>
            <w:tcW w:w="3827" w:type="dxa"/>
          </w:tcPr>
          <w:p w14:paraId="01F36289" w14:textId="77777777" w:rsidR="005C00A0" w:rsidRDefault="005C00A0" w:rsidP="003A7092">
            <w:pPr>
              <w:spacing w:after="120"/>
              <w:jc w:val="left"/>
            </w:pPr>
          </w:p>
        </w:tc>
      </w:tr>
      <w:tr w:rsidR="00146CFA" w14:paraId="7FF1A693" w14:textId="77777777" w:rsidTr="0096358F">
        <w:tc>
          <w:tcPr>
            <w:tcW w:w="2410" w:type="dxa"/>
          </w:tcPr>
          <w:p w14:paraId="317F25B9" w14:textId="749056BA" w:rsidR="00146CFA" w:rsidRDefault="00146CFA" w:rsidP="00402833">
            <w:pPr>
              <w:spacing w:after="120"/>
              <w:jc w:val="left"/>
            </w:pPr>
            <w:r>
              <w:t>Lukujen väliset linkitykset</w:t>
            </w:r>
          </w:p>
        </w:tc>
        <w:tc>
          <w:tcPr>
            <w:tcW w:w="2693" w:type="dxa"/>
          </w:tcPr>
          <w:p w14:paraId="75D70697" w14:textId="77777777" w:rsidR="00146CFA" w:rsidRDefault="00146CFA" w:rsidP="003A7092">
            <w:pPr>
              <w:spacing w:after="120"/>
              <w:jc w:val="left"/>
            </w:pPr>
          </w:p>
        </w:tc>
        <w:tc>
          <w:tcPr>
            <w:tcW w:w="3827" w:type="dxa"/>
          </w:tcPr>
          <w:p w14:paraId="5524CDA2" w14:textId="5D6098EA" w:rsidR="00146CFA" w:rsidRDefault="00146CFA" w:rsidP="003A7092">
            <w:pPr>
              <w:spacing w:after="120"/>
              <w:jc w:val="left"/>
            </w:pPr>
            <w:r>
              <w:t xml:space="preserve">Rakenteen kuvauksessa on linkit esimerkiksi </w:t>
            </w:r>
            <w:proofErr w:type="spellStart"/>
            <w:r>
              <w:t>ko</w:t>
            </w:r>
            <w:proofErr w:type="spellEnd"/>
            <w:r>
              <w:t xml:space="preserve">- rakenteen alla oleviin </w:t>
            </w:r>
            <w:proofErr w:type="spellStart"/>
            <w:r>
              <w:t>observation:eihin</w:t>
            </w:r>
            <w:proofErr w:type="spellEnd"/>
            <w:r>
              <w:t xml:space="preserve"> – linkistä siirtyy silloin </w:t>
            </w:r>
            <w:proofErr w:type="spellStart"/>
            <w:r>
              <w:t>ko</w:t>
            </w:r>
            <w:proofErr w:type="spellEnd"/>
            <w:r>
              <w:t xml:space="preserve"> alalukuun, jossa </w:t>
            </w:r>
            <w:proofErr w:type="spellStart"/>
            <w:r>
              <w:t>observation:in</w:t>
            </w:r>
            <w:proofErr w:type="spellEnd"/>
            <w:r>
              <w:t xml:space="preserve"> sisältö kuvataan. Alaluvun nimessä olevasta linkistä siirrytään yhtä tasoa ylemmän rakenteen kuvauksen kohtaan, jonka osaa </w:t>
            </w:r>
            <w:proofErr w:type="spellStart"/>
            <w:r>
              <w:t>ko</w:t>
            </w:r>
            <w:proofErr w:type="spellEnd"/>
            <w:r>
              <w:t xml:space="preserve"> alaluku kuvaa.</w:t>
            </w:r>
          </w:p>
        </w:tc>
      </w:tr>
    </w:tbl>
    <w:p w14:paraId="530CFDE7" w14:textId="46AB0502" w:rsidR="00EF7571" w:rsidRDefault="00EF7571" w:rsidP="007E197D"/>
    <w:p w14:paraId="5BE72E76" w14:textId="31829861" w:rsidR="00EF7571" w:rsidRDefault="00EF7571" w:rsidP="00EF7571">
      <w:r>
        <w:t>Rakenteiden tulkintaa ja lukemista helpottaa, jos rinnalla pitää auki liitteenä olevaa CDA xml-esimerkkiä.</w:t>
      </w:r>
    </w:p>
    <w:p w14:paraId="29EBF372" w14:textId="77777777" w:rsidR="00EF7571" w:rsidRDefault="00EF7571" w:rsidP="007E197D"/>
    <w:p w14:paraId="7A1F01CA" w14:textId="5176BBBC" w:rsidR="004B668F" w:rsidRDefault="004B668F" w:rsidP="00AE0334">
      <w:pPr>
        <w:pStyle w:val="Otsikko2"/>
      </w:pPr>
      <w:bookmarkStart w:id="19" w:name="_Toc28940868"/>
      <w:r>
        <w:t>Viitatut määrittelyt</w:t>
      </w:r>
      <w:bookmarkEnd w:id="19"/>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0B2F2F12" w:rsidR="0003425C" w:rsidRPr="00E30585" w:rsidRDefault="0003425C" w:rsidP="0003425C">
            <w:pPr>
              <w:pStyle w:val="CKappaleEnsimminenkappale"/>
              <w:rPr>
                <w:sz w:val="22"/>
                <w:szCs w:val="22"/>
              </w:rPr>
            </w:pPr>
            <w:r w:rsidRPr="00E30585">
              <w:rPr>
                <w:sz w:val="22"/>
                <w:szCs w:val="22"/>
              </w:rPr>
              <w:t>[1]</w:t>
            </w:r>
          </w:p>
        </w:tc>
        <w:tc>
          <w:tcPr>
            <w:tcW w:w="1134" w:type="dxa"/>
          </w:tcPr>
          <w:p w14:paraId="5FC6B666" w14:textId="77777777" w:rsidR="0003425C" w:rsidRPr="00E30585" w:rsidRDefault="0003425C" w:rsidP="008C54AB">
            <w:pPr>
              <w:pStyle w:val="CKappaleEnsimminenkappale"/>
              <w:rPr>
                <w:sz w:val="22"/>
                <w:szCs w:val="22"/>
              </w:rPr>
            </w:pPr>
            <w:r w:rsidRPr="00E30585">
              <w:rPr>
                <w:sz w:val="22"/>
                <w:szCs w:val="22"/>
              </w:rPr>
              <w:t xml:space="preserve">THL </w:t>
            </w:r>
          </w:p>
        </w:tc>
        <w:tc>
          <w:tcPr>
            <w:tcW w:w="7229" w:type="dxa"/>
          </w:tcPr>
          <w:p w14:paraId="65505D11" w14:textId="0A7D4B11" w:rsidR="0003425C" w:rsidRPr="004715CC" w:rsidRDefault="00665486" w:rsidP="006012DA">
            <w:pPr>
              <w:pStyle w:val="CKappaleEnsimminenkappale"/>
              <w:jc w:val="left"/>
              <w:rPr>
                <w:sz w:val="22"/>
                <w:szCs w:val="22"/>
                <w:highlight w:val="yellow"/>
              </w:rPr>
            </w:pPr>
            <w:r w:rsidRPr="004715CC">
              <w:rPr>
                <w:sz w:val="22"/>
                <w:szCs w:val="22"/>
              </w:rPr>
              <w:t>Sote ajanvaraus</w:t>
            </w:r>
            <w:r w:rsidR="004715CC" w:rsidRPr="004715CC">
              <w:rPr>
                <w:sz w:val="22"/>
                <w:szCs w:val="22"/>
              </w:rPr>
              <w:t>:</w:t>
            </w:r>
            <w:r w:rsidRPr="004715CC">
              <w:rPr>
                <w:sz w:val="22"/>
                <w:szCs w:val="22"/>
              </w:rPr>
              <w:t xml:space="preserve"> yleiskuva ja </w:t>
            </w:r>
            <w:ins w:id="20" w:author="Timo Kaskinen" w:date="2020-01-21T13:12:00Z">
              <w:r w:rsidR="00B04FFB" w:rsidRPr="00B04FFB">
                <w:rPr>
                  <w:sz w:val="22"/>
                  <w:szCs w:val="22"/>
                </w:rPr>
                <w:t xml:space="preserve">terveydenhuollon ajanvarausratkaisujen kansalliset </w:t>
              </w:r>
            </w:ins>
            <w:r w:rsidRPr="004715CC">
              <w:rPr>
                <w:sz w:val="22"/>
                <w:szCs w:val="22"/>
              </w:rPr>
              <w:t xml:space="preserve">vaatimukset </w:t>
            </w:r>
            <w:r w:rsidR="002E0171" w:rsidRPr="004715CC">
              <w:rPr>
                <w:sz w:val="22"/>
                <w:szCs w:val="22"/>
              </w:rPr>
              <w:t>201</w:t>
            </w:r>
            <w:r w:rsidR="002E0171">
              <w:rPr>
                <w:sz w:val="22"/>
                <w:szCs w:val="22"/>
              </w:rPr>
              <w:t>9</w:t>
            </w:r>
            <w:r w:rsidRPr="004715CC">
              <w:rPr>
                <w:sz w:val="22"/>
                <w:szCs w:val="22"/>
              </w:rPr>
              <w:t xml:space="preserve">. </w:t>
            </w:r>
            <w:commentRangeStart w:id="21"/>
            <w:ins w:id="22" w:author="Timo Kaskinen" w:date="2020-01-21T13:05:00Z">
              <w:r w:rsidR="00FC3F33">
                <w:fldChar w:fldCharType="begin"/>
              </w:r>
              <w:r w:rsidR="00FC3F33">
                <w:instrText xml:space="preserve"> HYPERLINK "https://yhteistyotilat.fi/wiki08/display/THLAJANJULK/" </w:instrText>
              </w:r>
              <w:r w:rsidR="00FC3F33">
                <w:fldChar w:fldCharType="separate"/>
              </w:r>
              <w:r w:rsidR="00FC3F33">
                <w:rPr>
                  <w:rStyle w:val="Hyperlinkki"/>
                </w:rPr>
                <w:t>https://yhteistyotilat.fi/wiki08/display/THLAJANJULK/</w:t>
              </w:r>
              <w:r w:rsidR="00FC3F33">
                <w:fldChar w:fldCharType="end"/>
              </w:r>
            </w:ins>
            <w:commentRangeEnd w:id="21"/>
            <w:del w:id="23" w:author="Timo Kaskinen" w:date="2020-01-21T13:05:00Z">
              <w:r w:rsidR="00216B96" w:rsidDel="00FC3F33">
                <w:fldChar w:fldCharType="begin"/>
              </w:r>
              <w:r w:rsidR="00216B96" w:rsidDel="00FC3F33">
                <w:delInstrText xml:space="preserve"> HYPERLINK "https://thl.fi/fi/web/tiedonhallinta-sosiaali-ja-terveysalalla/maaraykset-ja-maarittelyt/maarittelyt-yhteisille-palveluille/sahkoisen-ajanvarauksen-maarittelyt" </w:delInstrText>
              </w:r>
              <w:r w:rsidR="00216B96" w:rsidDel="00FC3F33">
                <w:fldChar w:fldCharType="separate"/>
              </w:r>
              <w:r w:rsidRPr="004715CC" w:rsidDel="00FC3F33">
                <w:rPr>
                  <w:rStyle w:val="Hyperlinkki"/>
                  <w:sz w:val="22"/>
                  <w:szCs w:val="22"/>
                </w:rPr>
                <w:delText>https://thl.fi/fi/web/tiedonhallinta-sosiaali-ja-terveysalalla/maaraykset-ja-maarittelyt/maarittelyt-yhteisille-palveluille/sahkoisen-ajanvarauksen-maarittelyt</w:delText>
              </w:r>
              <w:r w:rsidR="00216B96" w:rsidDel="00FC3F33">
                <w:rPr>
                  <w:rStyle w:val="Hyperlinkki"/>
                  <w:sz w:val="22"/>
                  <w:szCs w:val="22"/>
                </w:rPr>
                <w:fldChar w:fldCharType="end"/>
              </w:r>
              <w:r w:rsidRPr="004715CC" w:rsidDel="00FC3F33">
                <w:rPr>
                  <w:sz w:val="22"/>
                  <w:szCs w:val="22"/>
                </w:rPr>
                <w:delText xml:space="preserve"> </w:delText>
              </w:r>
            </w:del>
          </w:p>
        </w:tc>
      </w:tr>
      <w:tr w:rsidR="00E56705" w:rsidRPr="00E56705" w14:paraId="2F7271CB" w14:textId="77777777" w:rsidTr="008C54AB">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6831C7F2" w:rsidR="00E56705" w:rsidRPr="004715CC" w:rsidRDefault="00397715" w:rsidP="00397715">
            <w:pPr>
              <w:pStyle w:val="CKappaleEnsimminenkappale"/>
              <w:jc w:val="left"/>
              <w:rPr>
                <w:sz w:val="22"/>
                <w:szCs w:val="22"/>
              </w:rPr>
            </w:pPr>
            <w:r w:rsidRPr="004715CC">
              <w:rPr>
                <w:sz w:val="22"/>
                <w:szCs w:val="22"/>
              </w:rPr>
              <w:t>Ajanvaraus/Tietosisältö - Ajanvarausasiakirja</w:t>
            </w:r>
            <w:r w:rsidR="00E56705" w:rsidRPr="004715CC">
              <w:rPr>
                <w:sz w:val="22"/>
                <w:szCs w:val="22"/>
              </w:rPr>
              <w:t xml:space="preserve"> ja </w:t>
            </w:r>
            <w:r w:rsidRPr="004715CC">
              <w:rPr>
                <w:sz w:val="22"/>
                <w:szCs w:val="22"/>
              </w:rPr>
              <w:t>Ajanvaraus</w:t>
            </w:r>
            <w:r w:rsidR="00E56705" w:rsidRPr="004715CC">
              <w:rPr>
                <w:sz w:val="22"/>
                <w:szCs w:val="22"/>
              </w:rPr>
              <w:t>-luokitukset koodistopalvelussa, 201</w:t>
            </w:r>
            <w:r w:rsidR="00957090">
              <w:rPr>
                <w:sz w:val="22"/>
                <w:szCs w:val="22"/>
              </w:rPr>
              <w:t>9</w:t>
            </w:r>
          </w:p>
        </w:tc>
      </w:tr>
      <w:tr w:rsidR="00E56705" w:rsidRPr="00E56705" w14:paraId="2E7B0DEB" w14:textId="77777777" w:rsidTr="008C54AB">
        <w:tc>
          <w:tcPr>
            <w:tcW w:w="709" w:type="dxa"/>
          </w:tcPr>
          <w:p w14:paraId="76097890" w14:textId="76363BE6" w:rsidR="00E56705" w:rsidRPr="00397715" w:rsidRDefault="00E56705" w:rsidP="0003425C">
            <w:pPr>
              <w:pStyle w:val="CKappaleEnsimminenkappale"/>
              <w:rPr>
                <w:sz w:val="22"/>
                <w:szCs w:val="22"/>
              </w:rPr>
            </w:pPr>
            <w:r w:rsidRPr="00397715">
              <w:rPr>
                <w:sz w:val="22"/>
                <w:szCs w:val="22"/>
              </w:rPr>
              <w:t>[</w:t>
            </w:r>
            <w:r w:rsidR="0003425C" w:rsidRPr="00397715">
              <w:rPr>
                <w:sz w:val="22"/>
                <w:szCs w:val="22"/>
              </w:rPr>
              <w:t>3</w:t>
            </w:r>
            <w:r w:rsidRPr="00397715">
              <w:rPr>
                <w:sz w:val="22"/>
                <w:szCs w:val="22"/>
              </w:rPr>
              <w:t>]</w:t>
            </w:r>
          </w:p>
        </w:tc>
        <w:tc>
          <w:tcPr>
            <w:tcW w:w="1134" w:type="dxa"/>
          </w:tcPr>
          <w:p w14:paraId="6463198E" w14:textId="77777777" w:rsidR="00E56705" w:rsidRPr="00397715" w:rsidRDefault="00E56705" w:rsidP="008C54AB">
            <w:pPr>
              <w:pStyle w:val="CKappaleEnsimminenkappale"/>
              <w:rPr>
                <w:sz w:val="22"/>
                <w:szCs w:val="22"/>
              </w:rPr>
            </w:pPr>
            <w:r w:rsidRPr="00397715">
              <w:rPr>
                <w:sz w:val="22"/>
                <w:szCs w:val="22"/>
              </w:rPr>
              <w:t>Kela</w:t>
            </w:r>
          </w:p>
        </w:tc>
        <w:tc>
          <w:tcPr>
            <w:tcW w:w="7229" w:type="dxa"/>
          </w:tcPr>
          <w:p w14:paraId="48D8567E" w14:textId="56489D32" w:rsidR="00E56705" w:rsidRPr="004715CC" w:rsidRDefault="00231E5C" w:rsidP="00397715">
            <w:pPr>
              <w:pStyle w:val="CKappaleEnsimminenkappale"/>
              <w:jc w:val="left"/>
              <w:rPr>
                <w:sz w:val="22"/>
                <w:szCs w:val="22"/>
              </w:rPr>
            </w:pPr>
            <w:r w:rsidRPr="004715CC">
              <w:rPr>
                <w:color w:val="000000"/>
                <w:sz w:val="22"/>
                <w:szCs w:val="22"/>
              </w:rPr>
              <w:t xml:space="preserve">Kanta Potilastiedon arkiston CDA R2 </w:t>
            </w:r>
            <w:proofErr w:type="spellStart"/>
            <w:r w:rsidRPr="004715CC">
              <w:rPr>
                <w:color w:val="000000"/>
                <w:sz w:val="22"/>
                <w:szCs w:val="22"/>
              </w:rPr>
              <w:t>Header</w:t>
            </w:r>
            <w:proofErr w:type="spellEnd"/>
            <w:r w:rsidRPr="004715CC">
              <w:rPr>
                <w:color w:val="000000"/>
                <w:sz w:val="22"/>
                <w:szCs w:val="22"/>
              </w:rPr>
              <w:t>, versio 4.66</w:t>
            </w:r>
            <w:ins w:id="24" w:author="Timo Kaskinen" w:date="2020-01-21T13:06:00Z">
              <w:r w:rsidR="00F403F7">
                <w:rPr>
                  <w:color w:val="000000"/>
                  <w:sz w:val="22"/>
                  <w:szCs w:val="22"/>
                </w:rPr>
                <w:t>.1</w:t>
              </w:r>
            </w:ins>
            <w:r w:rsidRPr="004715CC">
              <w:rPr>
                <w:color w:val="000000"/>
                <w:sz w:val="22"/>
                <w:szCs w:val="22"/>
              </w:rPr>
              <w:t xml:space="preserve">, </w:t>
            </w:r>
            <w:del w:id="25" w:author="Timo Kaskinen" w:date="2020-01-21T13:06:00Z">
              <w:r w:rsidRPr="004715CC" w:rsidDel="002A3BCE">
                <w:rPr>
                  <w:color w:val="000000"/>
                  <w:sz w:val="22"/>
                  <w:szCs w:val="22"/>
                </w:rPr>
                <w:delText>2015 sekä tuorein julkaistu versio ko. määrittelyn Errata-tarkennuksista.</w:delText>
              </w:r>
            </w:del>
            <w:ins w:id="26" w:author="Timo Kaskinen" w:date="2020-01-21T13:06:00Z">
              <w:r w:rsidR="002A3BCE">
                <w:rPr>
                  <w:color w:val="000000"/>
                  <w:sz w:val="22"/>
                  <w:szCs w:val="22"/>
                </w:rPr>
                <w:t>2019</w:t>
              </w:r>
            </w:ins>
            <w:r w:rsidRPr="004715CC">
              <w:rPr>
                <w:color w:val="000000"/>
                <w:sz w:val="22"/>
                <w:szCs w:val="22"/>
              </w:rPr>
              <w:t xml:space="preserve">  </w:t>
            </w:r>
          </w:p>
        </w:tc>
      </w:tr>
      <w:tr w:rsidR="0003425C" w:rsidRPr="00E56705" w14:paraId="11E27CAE" w14:textId="77777777" w:rsidTr="00397715">
        <w:tc>
          <w:tcPr>
            <w:tcW w:w="709" w:type="dxa"/>
            <w:tcBorders>
              <w:top w:val="single" w:sz="6" w:space="0" w:color="auto"/>
              <w:left w:val="single" w:sz="4" w:space="0" w:color="auto"/>
              <w:bottom w:val="single" w:sz="6" w:space="0" w:color="auto"/>
              <w:right w:val="single" w:sz="6" w:space="0" w:color="auto"/>
            </w:tcBorders>
            <w:shd w:val="clear" w:color="auto" w:fill="auto"/>
          </w:tcPr>
          <w:p w14:paraId="49E0E5CC" w14:textId="5DA0C2F3" w:rsidR="0003425C" w:rsidRPr="00397715" w:rsidRDefault="0003425C" w:rsidP="00D53C96">
            <w:pPr>
              <w:pStyle w:val="CKappaleEnsimminenkappale"/>
              <w:rPr>
                <w:sz w:val="22"/>
                <w:szCs w:val="22"/>
              </w:rPr>
            </w:pPr>
            <w:r w:rsidRPr="00397715">
              <w:rPr>
                <w:sz w:val="22"/>
                <w:szCs w:val="22"/>
              </w:rPr>
              <w:t>[</w:t>
            </w:r>
            <w:r w:rsidR="00D53C96">
              <w:rPr>
                <w:sz w:val="22"/>
                <w:szCs w:val="22"/>
              </w:rPr>
              <w:t>4</w:t>
            </w:r>
            <w:r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3DC8F3C" w14:textId="77777777" w:rsidR="0003425C" w:rsidRPr="00397715" w:rsidRDefault="0003425C" w:rsidP="008C54AB">
            <w:pPr>
              <w:pStyle w:val="CKappaleEnsimminenkappale"/>
              <w:rPr>
                <w:sz w:val="22"/>
                <w:szCs w:val="22"/>
              </w:rPr>
            </w:pPr>
            <w:r w:rsidRPr="00397715">
              <w:rPr>
                <w:sz w:val="22"/>
                <w:szCs w:val="22"/>
              </w:rPr>
              <w:t>Kela</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F6FDF9D" w14:textId="133EBADC" w:rsidR="0003425C" w:rsidRPr="004715CC" w:rsidRDefault="00231E5C" w:rsidP="00397715">
            <w:pPr>
              <w:pStyle w:val="CKappaleEnsimminenkappale"/>
              <w:jc w:val="left"/>
              <w:rPr>
                <w:sz w:val="22"/>
                <w:szCs w:val="22"/>
              </w:rPr>
            </w:pPr>
            <w:r w:rsidRPr="004715CC">
              <w:rPr>
                <w:sz w:val="22"/>
                <w:szCs w:val="22"/>
              </w:rPr>
              <w:t xml:space="preserve">Kanta Potilastiedon arkiston Kertomus ja lomakkeet, versio 5.11, 2015 sekä tuorein julkaistu versio ko. määrittelyn </w:t>
            </w:r>
            <w:proofErr w:type="spellStart"/>
            <w:r w:rsidRPr="004715CC">
              <w:rPr>
                <w:sz w:val="22"/>
                <w:szCs w:val="22"/>
              </w:rPr>
              <w:t>Errata</w:t>
            </w:r>
            <w:proofErr w:type="spellEnd"/>
            <w:r w:rsidRPr="004715CC">
              <w:rPr>
                <w:sz w:val="22"/>
                <w:szCs w:val="22"/>
              </w:rPr>
              <w:t>-tarkennuksista</w:t>
            </w:r>
          </w:p>
        </w:tc>
      </w:tr>
      <w:tr w:rsidR="0003425C" w:rsidRPr="00E56705" w14:paraId="2DEB0886"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74DCDFEB" w14:textId="1CE925B7" w:rsidR="0003425C" w:rsidRPr="00397715" w:rsidRDefault="00D53C96" w:rsidP="008C54AB">
            <w:pPr>
              <w:pStyle w:val="CKappaleEnsimminenkappale"/>
              <w:rPr>
                <w:sz w:val="22"/>
                <w:szCs w:val="22"/>
              </w:rPr>
            </w:pPr>
            <w:r>
              <w:rPr>
                <w:sz w:val="22"/>
                <w:szCs w:val="22"/>
              </w:rPr>
              <w:t>[5</w:t>
            </w:r>
            <w:r w:rsidR="0003425C"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8871F99" w14:textId="2CB2D95E" w:rsidR="0003425C" w:rsidRPr="00397715" w:rsidRDefault="0003425C" w:rsidP="008C54AB">
            <w:pPr>
              <w:pStyle w:val="CKappaleEnsimminenkappale"/>
              <w:rPr>
                <w:sz w:val="22"/>
                <w:szCs w:val="22"/>
              </w:rPr>
            </w:pPr>
            <w:r w:rsidRPr="00397715">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52D419B5" w14:textId="0275B55A" w:rsidR="0003425C" w:rsidRPr="004715CC" w:rsidRDefault="008C54AB" w:rsidP="00397715">
            <w:pPr>
              <w:pStyle w:val="CKappaleEnsimminenkappale"/>
              <w:jc w:val="left"/>
              <w:rPr>
                <w:sz w:val="22"/>
                <w:szCs w:val="22"/>
              </w:rPr>
            </w:pPr>
            <w:r w:rsidRPr="004715CC">
              <w:rPr>
                <w:sz w:val="22"/>
                <w:szCs w:val="22"/>
              </w:rPr>
              <w:t>Tietotyypit, Versio 1.41, 2015</w:t>
            </w:r>
            <w:r w:rsidR="00231E5C" w:rsidRPr="004715CC">
              <w:rPr>
                <w:sz w:val="22"/>
                <w:szCs w:val="22"/>
              </w:rPr>
              <w:t xml:space="preserve"> sekä tuorein julkaistu versio ko. määrittelyn </w:t>
            </w:r>
            <w:proofErr w:type="spellStart"/>
            <w:r w:rsidR="00231E5C" w:rsidRPr="004715CC">
              <w:rPr>
                <w:sz w:val="22"/>
                <w:szCs w:val="22"/>
              </w:rPr>
              <w:t>Errata</w:t>
            </w:r>
            <w:proofErr w:type="spellEnd"/>
            <w:r w:rsidR="00231E5C" w:rsidRPr="004715CC">
              <w:rPr>
                <w:sz w:val="22"/>
                <w:szCs w:val="22"/>
              </w:rPr>
              <w:t>-tarkennuksista</w:t>
            </w:r>
          </w:p>
        </w:tc>
      </w:tr>
      <w:tr w:rsidR="001001CB" w:rsidRPr="00E56705" w14:paraId="18666D34" w14:textId="77777777" w:rsidTr="001001CB">
        <w:trPr>
          <w:ins w:id="27" w:author="Timo Kaskinen" w:date="2019-12-04T22:07:00Z"/>
        </w:trPr>
        <w:tc>
          <w:tcPr>
            <w:tcW w:w="709" w:type="dxa"/>
            <w:tcBorders>
              <w:top w:val="single" w:sz="6" w:space="0" w:color="auto"/>
              <w:left w:val="single" w:sz="4" w:space="0" w:color="auto"/>
              <w:bottom w:val="single" w:sz="6" w:space="0" w:color="auto"/>
              <w:right w:val="single" w:sz="6" w:space="0" w:color="auto"/>
            </w:tcBorders>
            <w:shd w:val="clear" w:color="auto" w:fill="auto"/>
          </w:tcPr>
          <w:p w14:paraId="30E3F620" w14:textId="16D4CF2B" w:rsidR="001001CB" w:rsidRDefault="001001CB" w:rsidP="008C54AB">
            <w:pPr>
              <w:pStyle w:val="CKappaleEnsimminenkappale"/>
              <w:rPr>
                <w:ins w:id="28" w:author="Timo Kaskinen" w:date="2019-12-04T22:07:00Z"/>
                <w:sz w:val="22"/>
                <w:szCs w:val="22"/>
              </w:rPr>
            </w:pPr>
            <w:ins w:id="29" w:author="Timo Kaskinen" w:date="2019-12-04T22:07:00Z">
              <w:r>
                <w:rPr>
                  <w:sz w:val="22"/>
                  <w:szCs w:val="22"/>
                </w:rPr>
                <w:t>[6]</w:t>
              </w:r>
            </w:ins>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65E771" w14:textId="66485C42" w:rsidR="001001CB" w:rsidRPr="00397715" w:rsidRDefault="00412544" w:rsidP="008C54AB">
            <w:pPr>
              <w:pStyle w:val="CKappaleEnsimminenkappale"/>
              <w:rPr>
                <w:ins w:id="30" w:author="Timo Kaskinen" w:date="2019-12-04T22:07:00Z"/>
                <w:sz w:val="22"/>
                <w:szCs w:val="22"/>
              </w:rPr>
            </w:pPr>
            <w:ins w:id="31" w:author="Timo Kaskinen" w:date="2019-12-04T22:11:00Z">
              <w:r>
                <w:rPr>
                  <w:sz w:val="22"/>
                  <w:szCs w:val="22"/>
                </w:rPr>
                <w:t>Kela</w:t>
              </w:r>
            </w:ins>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46CAE45" w14:textId="07CF6876" w:rsidR="001001CB" w:rsidRPr="004715CC" w:rsidRDefault="00412544" w:rsidP="00397715">
            <w:pPr>
              <w:pStyle w:val="CKappaleEnsimminenkappale"/>
              <w:jc w:val="left"/>
              <w:rPr>
                <w:ins w:id="32" w:author="Timo Kaskinen" w:date="2019-12-04T22:07:00Z"/>
                <w:sz w:val="22"/>
                <w:szCs w:val="22"/>
              </w:rPr>
            </w:pPr>
            <w:ins w:id="33" w:author="Timo Kaskinen" w:date="2019-12-04T22:10:00Z">
              <w:r w:rsidRPr="00412544">
                <w:rPr>
                  <w:sz w:val="22"/>
                  <w:szCs w:val="22"/>
                </w:rPr>
                <w:t>Potilastiedon arkiston asiakirjojen kuvailutiedot versio 2.40.1</w:t>
              </w:r>
            </w:ins>
            <w:ins w:id="34" w:author="Timo Kaskinen" w:date="2019-12-04T22:11:00Z">
              <w:r>
                <w:rPr>
                  <w:sz w:val="22"/>
                  <w:szCs w:val="22"/>
                </w:rPr>
                <w:t>, 2019</w:t>
              </w:r>
            </w:ins>
          </w:p>
        </w:tc>
      </w:tr>
      <w:tr w:rsidR="001001CB" w:rsidRPr="00E56705" w14:paraId="4AB96F07" w14:textId="77777777" w:rsidTr="001001CB">
        <w:trPr>
          <w:ins w:id="35" w:author="Timo Kaskinen" w:date="2019-12-04T22:07:00Z"/>
        </w:trPr>
        <w:tc>
          <w:tcPr>
            <w:tcW w:w="709" w:type="dxa"/>
            <w:tcBorders>
              <w:top w:val="single" w:sz="6" w:space="0" w:color="auto"/>
              <w:left w:val="single" w:sz="4" w:space="0" w:color="auto"/>
              <w:bottom w:val="single" w:sz="6" w:space="0" w:color="auto"/>
              <w:right w:val="single" w:sz="6" w:space="0" w:color="auto"/>
            </w:tcBorders>
            <w:shd w:val="clear" w:color="auto" w:fill="auto"/>
          </w:tcPr>
          <w:p w14:paraId="3142B3B8" w14:textId="00F1876C" w:rsidR="001001CB" w:rsidRDefault="001001CB" w:rsidP="008C54AB">
            <w:pPr>
              <w:pStyle w:val="CKappaleEnsimminenkappale"/>
              <w:rPr>
                <w:ins w:id="36" w:author="Timo Kaskinen" w:date="2019-12-04T22:07:00Z"/>
                <w:sz w:val="22"/>
                <w:szCs w:val="22"/>
              </w:rPr>
            </w:pPr>
            <w:ins w:id="37" w:author="Timo Kaskinen" w:date="2019-12-04T22:07:00Z">
              <w:r>
                <w:rPr>
                  <w:sz w:val="22"/>
                  <w:szCs w:val="22"/>
                </w:rPr>
                <w:t>[7]</w:t>
              </w:r>
            </w:ins>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6F57747" w14:textId="48B419D0" w:rsidR="001001CB" w:rsidRPr="00397715" w:rsidRDefault="00412544" w:rsidP="008C54AB">
            <w:pPr>
              <w:pStyle w:val="CKappaleEnsimminenkappale"/>
              <w:rPr>
                <w:ins w:id="38" w:author="Timo Kaskinen" w:date="2019-12-04T22:07:00Z"/>
                <w:sz w:val="22"/>
                <w:szCs w:val="22"/>
              </w:rPr>
            </w:pPr>
            <w:ins w:id="39" w:author="Timo Kaskinen" w:date="2019-12-04T22:12:00Z">
              <w:r>
                <w:rPr>
                  <w:sz w:val="22"/>
                  <w:szCs w:val="22"/>
                </w:rPr>
                <w:t>Kela</w:t>
              </w:r>
            </w:ins>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1EDCC09" w14:textId="60D990BB" w:rsidR="001001CB" w:rsidRPr="004715CC" w:rsidRDefault="00412544" w:rsidP="00397715">
            <w:pPr>
              <w:pStyle w:val="CKappaleEnsimminenkappale"/>
              <w:jc w:val="left"/>
              <w:rPr>
                <w:ins w:id="40" w:author="Timo Kaskinen" w:date="2019-12-04T22:07:00Z"/>
                <w:sz w:val="22"/>
                <w:szCs w:val="22"/>
              </w:rPr>
            </w:pPr>
            <w:ins w:id="41" w:author="Timo Kaskinen" w:date="2019-12-04T22:12:00Z">
              <w:r w:rsidRPr="00412544">
                <w:rPr>
                  <w:sz w:val="22"/>
                  <w:szCs w:val="22"/>
                </w:rPr>
                <w:t xml:space="preserve">Potilastiedon arkiston </w:t>
              </w:r>
              <w:proofErr w:type="spellStart"/>
              <w:r w:rsidRPr="00412544">
                <w:rPr>
                  <w:sz w:val="22"/>
                  <w:szCs w:val="22"/>
                </w:rPr>
                <w:t>Medical</w:t>
              </w:r>
              <w:proofErr w:type="spellEnd"/>
              <w:r w:rsidRPr="00412544">
                <w:rPr>
                  <w:sz w:val="22"/>
                  <w:szCs w:val="22"/>
                </w:rPr>
                <w:t xml:space="preserve"> Records</w:t>
              </w:r>
              <w:r>
                <w:rPr>
                  <w:sz w:val="22"/>
                  <w:szCs w:val="22"/>
                </w:rPr>
                <w:t xml:space="preserve">, </w:t>
              </w:r>
              <w:r w:rsidRPr="00412544">
                <w:rPr>
                  <w:sz w:val="22"/>
                  <w:szCs w:val="22"/>
                </w:rPr>
                <w:t>v.2.02.1</w:t>
              </w:r>
            </w:ins>
            <w:ins w:id="42" w:author="Timo Kaskinen" w:date="2019-12-04T22:13:00Z">
              <w:r>
                <w:rPr>
                  <w:sz w:val="22"/>
                  <w:szCs w:val="22"/>
                </w:rPr>
                <w:t>, 2019</w:t>
              </w:r>
            </w:ins>
          </w:p>
        </w:tc>
      </w:tr>
    </w:tbl>
    <w:p w14:paraId="6B3BC14E" w14:textId="2F370EA8" w:rsidR="00EE5E6D" w:rsidRDefault="00EE5E6D" w:rsidP="00E56705">
      <w:pPr>
        <w:pStyle w:val="CKappale"/>
        <w:rPr>
          <w:b/>
          <w:bCs/>
          <w:sz w:val="22"/>
          <w:szCs w:val="22"/>
        </w:rPr>
      </w:pPr>
    </w:p>
    <w:p w14:paraId="6E3A159A" w14:textId="77777777" w:rsidR="00EE5E6D" w:rsidRDefault="00EE5E6D">
      <w:pPr>
        <w:spacing w:after="200"/>
        <w:jc w:val="left"/>
        <w:rPr>
          <w:rFonts w:eastAsia="SimSun" w:cs="Times New Roman"/>
          <w:b/>
          <w:bCs/>
        </w:rPr>
      </w:pPr>
      <w:r>
        <w:rPr>
          <w:b/>
          <w:bCs/>
        </w:rPr>
        <w:br w:type="page"/>
      </w:r>
    </w:p>
    <w:p w14:paraId="10A5443A" w14:textId="77777777" w:rsidR="00E56705" w:rsidRPr="00E56705" w:rsidRDefault="00E56705" w:rsidP="00E56705">
      <w:pPr>
        <w:pStyle w:val="CKappale"/>
        <w:rPr>
          <w:b/>
          <w:bCs/>
          <w:sz w:val="22"/>
          <w:szCs w:val="22"/>
        </w:rPr>
      </w:pPr>
    </w:p>
    <w:p w14:paraId="7A1F01CC" w14:textId="3B868B65" w:rsidR="004B668F" w:rsidRDefault="006A0DCB" w:rsidP="00AE0334">
      <w:pPr>
        <w:pStyle w:val="Otsikko1"/>
      </w:pPr>
      <w:bookmarkStart w:id="43" w:name="_Toc28940869"/>
      <w:r>
        <w:rPr>
          <w:caps w:val="0"/>
        </w:rPr>
        <w:t xml:space="preserve">AJANVARAUSASIAKIRJAN </w:t>
      </w:r>
      <w:r w:rsidR="00D129EF">
        <w:rPr>
          <w:caps w:val="0"/>
        </w:rPr>
        <w:t>RAKENNE</w:t>
      </w:r>
      <w:bookmarkEnd w:id="43"/>
    </w:p>
    <w:p w14:paraId="7A1F01CD" w14:textId="77777777" w:rsidR="004B668F" w:rsidRDefault="004B668F" w:rsidP="00AE0334">
      <w:pPr>
        <w:pStyle w:val="Otsikko2"/>
      </w:pPr>
      <w:bookmarkStart w:id="44" w:name="_Toc28940870"/>
      <w:r>
        <w:t>Perusrakenne</w:t>
      </w:r>
      <w:bookmarkEnd w:id="44"/>
    </w:p>
    <w:p w14:paraId="433EA2A4" w14:textId="192CF2DA" w:rsidR="00522B33" w:rsidRDefault="00983036" w:rsidP="00983036">
      <w:r>
        <w:t xml:space="preserve">Ajanvarausasiakirjan rakenne on esitetty kuvassa 1. </w:t>
      </w:r>
      <w:r w:rsidR="004571CF">
        <w:t xml:space="preserve">Jokaisella </w:t>
      </w:r>
      <w:r>
        <w:t xml:space="preserve">ajanvarausasiakirjan tietoryhmällä on oma </w:t>
      </w:r>
      <w:r w:rsidR="00522B33">
        <w:t>otsikko-lisäotsikko</w:t>
      </w:r>
      <w:r>
        <w:t xml:space="preserve"> -rakenteensa ja </w:t>
      </w:r>
      <w:r w:rsidR="00522B33">
        <w:t xml:space="preserve">rakenteiset tiedot ovat per tietoryhmä yhdessä </w:t>
      </w:r>
      <w:proofErr w:type="spellStart"/>
      <w:r w:rsidR="00522B33">
        <w:t>entryssä</w:t>
      </w:r>
      <w:proofErr w:type="spellEnd"/>
      <w:r w:rsidR="00522B33">
        <w:t xml:space="preserve"> ja näytettävät tiedot otsikon alla </w:t>
      </w:r>
      <w:r>
        <w:t>näyttömuoto</w:t>
      </w:r>
      <w:r w:rsidR="00522B33">
        <w:t>-osiossa</w:t>
      </w:r>
      <w:r>
        <w:t xml:space="preserve">. </w:t>
      </w:r>
    </w:p>
    <w:p w14:paraId="6BE479F9" w14:textId="77777777" w:rsidR="00522B33" w:rsidRDefault="00522B33" w:rsidP="00983036"/>
    <w:p w14:paraId="33D2A4A4" w14:textId="77777777" w:rsidR="00943F4D" w:rsidRDefault="00983036" w:rsidP="00983036">
      <w:pPr>
        <w:rPr>
          <w:ins w:id="45" w:author="Timo Kaskinen" w:date="2019-12-27T09:41:00Z"/>
        </w:rPr>
      </w:pPr>
      <w:r>
        <w:t>Jos kyseessä on moniajanvaraus</w:t>
      </w:r>
      <w:del w:id="46" w:author="Timo Kaskinen" w:date="2019-12-02T21:46:00Z">
        <w:r w:rsidDel="00AE6883">
          <w:delText xml:space="preserve"> tai sarja-ajanvaraus</w:delText>
        </w:r>
      </w:del>
      <w:r>
        <w:t xml:space="preserve">, rakenne </w:t>
      </w:r>
      <w:r w:rsidR="0096358F">
        <w:t>voi toistua merkintä</w:t>
      </w:r>
      <w:r>
        <w:t xml:space="preserve">tasolla. </w:t>
      </w:r>
      <w:r w:rsidR="0096358F">
        <w:t>Moni</w:t>
      </w:r>
      <w:del w:id="47" w:author="Timo Kaskinen" w:date="2019-12-04T18:02:00Z">
        <w:r w:rsidR="0096358F" w:rsidDel="00211C27">
          <w:delText>- ja sarja-ajanvarausten</w:delText>
        </w:r>
      </w:del>
      <w:ins w:id="48" w:author="Timo Kaskinen" w:date="2019-12-04T18:02:00Z">
        <w:r w:rsidR="00211C27">
          <w:t>ajanvarauksen</w:t>
        </w:r>
      </w:ins>
      <w:r w:rsidR="0096358F">
        <w:t xml:space="preserve"> tiedot voidaan myös kukin sijoittaa omiin erillisiin asiakirjoihin (varattu aika per asiakirja).</w:t>
      </w:r>
      <w:ins w:id="49" w:author="Timo Kaskinen" w:date="2019-12-04T18:02:00Z">
        <w:r w:rsidR="00211C27">
          <w:t xml:space="preserve"> </w:t>
        </w:r>
      </w:ins>
    </w:p>
    <w:p w14:paraId="1269196E" w14:textId="77777777" w:rsidR="00943F4D" w:rsidRDefault="00943F4D" w:rsidP="00983036">
      <w:pPr>
        <w:rPr>
          <w:ins w:id="50" w:author="Timo Kaskinen" w:date="2019-12-27T09:42:00Z"/>
        </w:rPr>
      </w:pPr>
    </w:p>
    <w:p w14:paraId="706FEF0A" w14:textId="6F4BB911" w:rsidR="00983036" w:rsidRDefault="00211C27" w:rsidP="00983036">
      <w:ins w:id="51" w:author="Timo Kaskinen" w:date="2019-12-04T18:02:00Z">
        <w:r>
          <w:t xml:space="preserve">Sarja-ajanvarausten tiedot </w:t>
        </w:r>
      </w:ins>
      <w:ins w:id="52" w:author="Timo Kaskinen" w:date="2019-12-04T18:03:00Z">
        <w:r>
          <w:t xml:space="preserve">arkistoidaan </w:t>
        </w:r>
      </w:ins>
      <w:ins w:id="53" w:author="Timo Kaskinen" w:date="2019-12-04T18:04:00Z">
        <w:r w:rsidR="00746F08">
          <w:t xml:space="preserve">aina </w:t>
        </w:r>
      </w:ins>
      <w:ins w:id="54" w:author="Timo Kaskinen" w:date="2019-12-04T18:03:00Z">
        <w:r w:rsidR="00746F08">
          <w:t>kukin varattu aika omaan ajanvarausasiakirjaan</w:t>
        </w:r>
      </w:ins>
      <w:ins w:id="55" w:author="Timo Kaskinen" w:date="2019-12-27T09:40:00Z">
        <w:r w:rsidR="00B751AF">
          <w:t xml:space="preserve">, </w:t>
        </w:r>
        <w:r w:rsidR="000402C0">
          <w:t>sarja-ajanvarausten tiedot vo</w:t>
        </w:r>
        <w:r w:rsidR="00FA38B1">
          <w:t>ivat ol</w:t>
        </w:r>
      </w:ins>
      <w:ins w:id="56" w:author="Timo Kaskinen" w:date="2019-12-27T09:41:00Z">
        <w:r w:rsidR="00FA38B1">
          <w:t>la joko samassa tai erillisissä palvelutap</w:t>
        </w:r>
      </w:ins>
      <w:ins w:id="57" w:author="Timo Kaskinen" w:date="2020-01-03T10:48:00Z">
        <w:r w:rsidR="0097323C">
          <w:t>a</w:t>
        </w:r>
      </w:ins>
      <w:ins w:id="58" w:author="Timo Kaskinen" w:date="2019-12-27T09:41:00Z">
        <w:r w:rsidR="00FA38B1">
          <w:t>htumissa</w:t>
        </w:r>
      </w:ins>
      <w:ins w:id="59" w:author="Timo Kaskinen" w:date="2019-12-04T18:03:00Z">
        <w:r w:rsidR="00746F08">
          <w:t>.</w:t>
        </w:r>
      </w:ins>
    </w:p>
    <w:p w14:paraId="1C6E47CC" w14:textId="68E91D27" w:rsidR="00D9736E" w:rsidRDefault="00D9736E" w:rsidP="00D129EF"/>
    <w:p w14:paraId="78FD61D0" w14:textId="306410F4" w:rsidR="003041DF" w:rsidRPr="00EB6946" w:rsidRDefault="00746F08" w:rsidP="00D129EF">
      <w:ins w:id="60" w:author="Timo Kaskinen" w:date="2019-12-04T18:04:00Z">
        <w:r>
          <w:rPr>
            <w:noProof/>
          </w:rPr>
          <w:drawing>
            <wp:inline distT="0" distB="0" distL="0" distR="0" wp14:anchorId="087E4012" wp14:editId="6ED55584">
              <wp:extent cx="5868880" cy="4364623"/>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84620" cy="4376329"/>
                      </a:xfrm>
                      <a:prstGeom prst="rect">
                        <a:avLst/>
                      </a:prstGeom>
                      <a:noFill/>
                    </pic:spPr>
                  </pic:pic>
                </a:graphicData>
              </a:graphic>
            </wp:inline>
          </w:drawing>
        </w:r>
      </w:ins>
    </w:p>
    <w:p w14:paraId="0D8F0519" w14:textId="6C6D4C7D" w:rsidR="00D9736E" w:rsidRPr="00ED5195" w:rsidRDefault="00ED5195" w:rsidP="00D129EF">
      <w:pPr>
        <w:rPr>
          <w:b/>
        </w:rPr>
      </w:pPr>
      <w:r w:rsidRPr="00746F08">
        <w:rPr>
          <w:b/>
        </w:rPr>
        <w:t xml:space="preserve">Kuva </w:t>
      </w:r>
      <w:r w:rsidR="0012573E" w:rsidRPr="00746F08">
        <w:rPr>
          <w:b/>
        </w:rPr>
        <w:t>1</w:t>
      </w:r>
      <w:r w:rsidRPr="00746F08">
        <w:rPr>
          <w:b/>
        </w:rPr>
        <w:t xml:space="preserve">. </w:t>
      </w:r>
      <w:r w:rsidR="008F2B4E" w:rsidRPr="00746F08">
        <w:rPr>
          <w:b/>
        </w:rPr>
        <w:t xml:space="preserve">Ajanvarausasiakirjan </w:t>
      </w:r>
      <w:r w:rsidRPr="00746F08">
        <w:rPr>
          <w:b/>
        </w:rPr>
        <w:t>rakenne – näkymä, hoitoprosessin vaihe ja otsiko</w:t>
      </w:r>
      <w:r w:rsidR="003711A3" w:rsidRPr="00746F08">
        <w:rPr>
          <w:b/>
        </w:rPr>
        <w:t>t</w:t>
      </w:r>
      <w:r w:rsidRPr="00ED5195">
        <w:rPr>
          <w:b/>
        </w:rPr>
        <w:t xml:space="preserve"> </w:t>
      </w:r>
    </w:p>
    <w:p w14:paraId="2A8D3E27" w14:textId="339E6A00" w:rsidR="00D9736E" w:rsidRDefault="00D9736E" w:rsidP="00D129EF"/>
    <w:p w14:paraId="78E24F22" w14:textId="381C5990" w:rsidR="00983036" w:rsidRDefault="00983036" w:rsidP="00983036">
      <w:r>
        <w:t xml:space="preserve">Ajanvarausasiakirjan tietoryhmäkohtaiset </w:t>
      </w:r>
      <w:r w:rsidR="00522B33">
        <w:t>rakenteet</w:t>
      </w:r>
      <w:r w:rsidR="004571CF">
        <w:t xml:space="preserve"> </w:t>
      </w:r>
      <w:r>
        <w:t>on kuvattu määrittely</w:t>
      </w:r>
      <w:r w:rsidR="004571CF">
        <w:t xml:space="preserve">n luvussa 3. </w:t>
      </w:r>
    </w:p>
    <w:p w14:paraId="55035EE1" w14:textId="77777777" w:rsidR="005E0F0B" w:rsidRDefault="005E0F0B" w:rsidP="005E0F0B">
      <w:pPr>
        <w:pStyle w:val="Otsikko2"/>
      </w:pPr>
      <w:bookmarkStart w:id="61" w:name="_Toc28940871"/>
      <w:proofErr w:type="spellStart"/>
      <w:r>
        <w:lastRenderedPageBreak/>
        <w:t>Header</w:t>
      </w:r>
      <w:bookmarkEnd w:id="61"/>
      <w:proofErr w:type="spellEnd"/>
    </w:p>
    <w:p w14:paraId="048173E2" w14:textId="52A8DE24" w:rsidR="002B51B8" w:rsidRDefault="00983036" w:rsidP="00DD73F6">
      <w:proofErr w:type="spellStart"/>
      <w:r>
        <w:t>Header</w:t>
      </w:r>
      <w:proofErr w:type="spellEnd"/>
      <w:r>
        <w:t>-</w:t>
      </w:r>
      <w:r w:rsidR="00BB3066">
        <w:t xml:space="preserve">osio toteutetaan </w:t>
      </w:r>
      <w:r w:rsidR="00BB3066" w:rsidRPr="00BB3066">
        <w:t xml:space="preserve">Kanta Potilastiedon arkiston CDA R2 </w:t>
      </w:r>
      <w:proofErr w:type="spellStart"/>
      <w:r w:rsidR="00BB3066" w:rsidRPr="00BB3066">
        <w:t>Header</w:t>
      </w:r>
      <w:proofErr w:type="spellEnd"/>
      <w:r w:rsidR="00BB3066">
        <w:t xml:space="preserve"> </w:t>
      </w:r>
      <w:r w:rsidR="00BB3066" w:rsidRPr="00BB3066">
        <w:t>[3]</w:t>
      </w:r>
      <w:r w:rsidR="00BB3066">
        <w:t xml:space="preserve"> </w:t>
      </w:r>
      <w:r>
        <w:t>-</w:t>
      </w:r>
      <w:r w:rsidR="00BB3066">
        <w:t xml:space="preserve">määrittelyn mukaisesti Kanta-arkistoinnin osalta. </w:t>
      </w:r>
      <w:ins w:id="62" w:author="Timo Kaskinen" w:date="2020-01-03T15:34:00Z">
        <w:r w:rsidR="004B15CD">
          <w:t xml:space="preserve">Luvussa 2.4 on ohjeistus organisaatiotietojen osalta. </w:t>
        </w:r>
      </w:ins>
    </w:p>
    <w:p w14:paraId="1AD4DFF7" w14:textId="77777777" w:rsidR="00BB3066" w:rsidRDefault="00BB3066" w:rsidP="00DD73F6"/>
    <w:p w14:paraId="6489AF40" w14:textId="0B805144" w:rsidR="005E0F0B" w:rsidRDefault="00C042A2" w:rsidP="005E0F0B">
      <w:pPr>
        <w:pStyle w:val="Otsikko2"/>
      </w:pPr>
      <w:bookmarkStart w:id="63" w:name="_Toc530074516"/>
      <w:bookmarkStart w:id="64" w:name="_Toc530491305"/>
      <w:bookmarkStart w:id="65" w:name="_Toc530074517"/>
      <w:bookmarkStart w:id="66" w:name="_Toc530491306"/>
      <w:bookmarkStart w:id="67" w:name="_Toc530074518"/>
      <w:bookmarkStart w:id="68" w:name="_Toc530491307"/>
      <w:bookmarkStart w:id="69" w:name="_Toc530074519"/>
      <w:bookmarkStart w:id="70" w:name="_Toc530491308"/>
      <w:bookmarkStart w:id="71" w:name="_Toc530074520"/>
      <w:bookmarkStart w:id="72" w:name="_Toc530491309"/>
      <w:bookmarkStart w:id="73" w:name="_Toc530074521"/>
      <w:bookmarkStart w:id="74" w:name="_Toc530491310"/>
      <w:bookmarkStart w:id="75" w:name="_Toc530074522"/>
      <w:bookmarkStart w:id="76" w:name="_Toc530491311"/>
      <w:bookmarkStart w:id="77" w:name="_Ensihoitokertomus"/>
      <w:bookmarkStart w:id="78" w:name="_Ajanvarausasiakirja"/>
      <w:bookmarkStart w:id="79" w:name="_Ajanvarausasiakirja_–_Näkymä"/>
      <w:bookmarkStart w:id="80" w:name="_Toc2894087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Ajanvarausasiakirja</w:t>
      </w:r>
      <w:r w:rsidR="009A613A">
        <w:t xml:space="preserve"> – Näkymä / merkintä</w:t>
      </w:r>
      <w:bookmarkEnd w:id="80"/>
    </w:p>
    <w:p w14:paraId="1115200A" w14:textId="28CC58BA" w:rsidR="005E0F0B" w:rsidRDefault="002847E1" w:rsidP="002847E1">
      <w:del w:id="81" w:author="Timo Kaskinen" w:date="2019-12-04T18:09:00Z">
        <w:r w:rsidRPr="007E197D" w:rsidDel="00746F08">
          <w:rPr>
            <w:b/>
          </w:rPr>
          <w:delText>Toteutusohje:</w:delText>
        </w:r>
        <w:r w:rsidDel="00746F08">
          <w:delText xml:space="preserve"> </w:delText>
        </w:r>
      </w:del>
      <w:r w:rsidR="002500E0">
        <w:t>Ajanvaraus</w:t>
      </w:r>
      <w:r w:rsidR="005E0F0B">
        <w:t xml:space="preserve">merkintä tehdään </w:t>
      </w:r>
      <w:r w:rsidR="007041DD">
        <w:t>Ajanvarausasiakirja-</w:t>
      </w:r>
      <w:r w:rsidR="002500E0" w:rsidRPr="00E96515">
        <w:t xml:space="preserve"> näkymä</w:t>
      </w:r>
      <w:r w:rsidR="002500E0">
        <w:t>lle</w:t>
      </w:r>
      <w:r w:rsidR="005E0F0B">
        <w:t xml:space="preserve">. Näkymä on </w:t>
      </w:r>
      <w:r w:rsidR="00A1491D">
        <w:t>rakenteisen kertomuksen näkymä tyypiltään</w:t>
      </w:r>
      <w:r w:rsidR="00BB3066">
        <w:t>, jo</w:t>
      </w:r>
      <w:r w:rsidR="00A1491D">
        <w:t>ka sisältää tässä määrittelyssä kuvatut rakenteet</w:t>
      </w:r>
      <w:r w:rsidR="00BB3066">
        <w:t>.</w:t>
      </w:r>
      <w:r w:rsidR="00A1491D">
        <w:t xml:space="preserve"> </w:t>
      </w:r>
      <w:ins w:id="82" w:author="Timo Kaskinen" w:date="2019-12-04T18:09:00Z">
        <w:r w:rsidR="00746F08">
          <w:t>Ajanvarausasiakirja</w:t>
        </w:r>
      </w:ins>
      <w:ins w:id="83" w:author="Timo Kaskinen" w:date="2019-12-04T18:10:00Z">
        <w:r w:rsidR="00746F08">
          <w:t xml:space="preserve">- näkymän merkinnät </w:t>
        </w:r>
        <w:proofErr w:type="spellStart"/>
        <w:r w:rsidR="00746F08">
          <w:t>tuotetaaan</w:t>
        </w:r>
        <w:proofErr w:type="spellEnd"/>
        <w:r w:rsidR="00746F08">
          <w:t xml:space="preserve"> aina erilliseen asiakirjaan, jossa </w:t>
        </w:r>
        <w:proofErr w:type="spellStart"/>
        <w:r w:rsidR="00746F08">
          <w:t>ko</w:t>
        </w:r>
        <w:proofErr w:type="spellEnd"/>
        <w:r w:rsidR="00746F08">
          <w:t xml:space="preserve"> merkintä voi moniajanvaraustilanteessa toistua. </w:t>
        </w:r>
      </w:ins>
      <w:ins w:id="84" w:author="Timo Kaskinen" w:date="2019-12-04T18:11:00Z">
        <w:r w:rsidR="00746F08">
          <w:t xml:space="preserve">Asiakirjalle ei saa tuottaa merkintöjä muille näkymille ja merkintä ei saa sisältää muita hoitoprosessin vaihe – otsikko – näyttöteksti </w:t>
        </w:r>
      </w:ins>
      <w:ins w:id="85" w:author="Timo Kaskinen" w:date="2019-12-04T18:12:00Z">
        <w:r w:rsidR="00746F08">
          <w:t>&amp;</w:t>
        </w:r>
        <w:proofErr w:type="spellStart"/>
        <w:r w:rsidR="00746F08">
          <w:t>entry</w:t>
        </w:r>
        <w:proofErr w:type="spellEnd"/>
        <w:r w:rsidR="00746F08">
          <w:t xml:space="preserve">- rakenteita, mitä tässä määrittelyssä on dokumentoitu. </w:t>
        </w:r>
      </w:ins>
      <w:del w:id="86" w:author="Timo Kaskinen" w:date="2019-12-03T15:38:00Z">
        <w:r w:rsidR="00A1491D" w:rsidDel="00092173">
          <w:delText>Ajanvarausasiakirjalle allokoitiin oma näkymätunnus, jotta kyseiset asiakirjat olisi</w:delText>
        </w:r>
        <w:r w:rsidR="000E6218" w:rsidDel="00092173">
          <w:delText>vat</w:delText>
        </w:r>
        <w:r w:rsidR="00A1491D" w:rsidDel="00092173">
          <w:delText xml:space="preserve"> nykyisillä rajapinnoilla haettavissa ja löydettävissä näkymärajausta hakuehtona hyödyntäen.</w:delText>
        </w:r>
      </w:del>
    </w:p>
    <w:p w14:paraId="11AB8103" w14:textId="77777777" w:rsidR="00E31889" w:rsidRDefault="00E31889"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2044" w:rsidRPr="00AD792F" w14:paraId="335B0F6D" w14:textId="77777777" w:rsidTr="00DD73F6">
        <w:tc>
          <w:tcPr>
            <w:tcW w:w="9236" w:type="dxa"/>
          </w:tcPr>
          <w:p w14:paraId="24ED0164" w14:textId="21CFAEA4" w:rsidR="00302044" w:rsidRPr="00EB6946" w:rsidRDefault="00302044" w:rsidP="00724ABE">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w:t>
            </w:r>
            <w:proofErr w:type="spellStart"/>
            <w:r w:rsidRPr="00EB6946">
              <w:rPr>
                <w:rFonts w:eastAsiaTheme="majorEastAsia" w:cstheme="majorHAnsi"/>
                <w:bCs/>
                <w:sz w:val="18"/>
                <w:szCs w:val="26"/>
                <w:lang w:val="en-US"/>
              </w:rPr>
              <w:t>structuredBody</w:t>
            </w:r>
            <w:proofErr w:type="spellEnd"/>
            <w:r w:rsidRPr="00EB6946">
              <w:rPr>
                <w:rFonts w:eastAsiaTheme="majorEastAsia" w:cstheme="majorHAnsi"/>
                <w:bCs/>
                <w:sz w:val="18"/>
                <w:szCs w:val="26"/>
                <w:lang w:val="en-US"/>
              </w:rPr>
              <w:t>/component/section</w:t>
            </w:r>
          </w:p>
        </w:tc>
      </w:tr>
    </w:tbl>
    <w:p w14:paraId="727AE7C9" w14:textId="77777777" w:rsidR="005E0F0B" w:rsidRPr="00302044" w:rsidRDefault="005E0F0B" w:rsidP="00302044">
      <w:pPr>
        <w:rPr>
          <w:lang w:val="en-US"/>
        </w:rPr>
      </w:pPr>
    </w:p>
    <w:p w14:paraId="2CF608D2" w14:textId="77777777" w:rsidR="00C042A2" w:rsidRDefault="005E0F0B" w:rsidP="00AC4E00">
      <w:pPr>
        <w:pStyle w:val="Snt1"/>
      </w:pPr>
      <w:r>
        <w:t xml:space="preserve">1. </w:t>
      </w:r>
      <w:r w:rsidRPr="007E0AC1">
        <w:t>PAKOLLINEN yksi [</w:t>
      </w:r>
      <w:proofErr w:type="gramStart"/>
      <w:r w:rsidRPr="007E0AC1">
        <w:t>1..</w:t>
      </w:r>
      <w:proofErr w:type="gramEnd"/>
      <w:r w:rsidRPr="007E0AC1">
        <w:t>1] id</w:t>
      </w:r>
      <w:r w:rsidR="00C042A2">
        <w:t xml:space="preserve"> </w:t>
      </w:r>
    </w:p>
    <w:p w14:paraId="1ED06FA6" w14:textId="44116386" w:rsidR="00231E5C" w:rsidRPr="0095153D" w:rsidRDefault="005E0F0B" w:rsidP="00522B33">
      <w:pPr>
        <w:pStyle w:val="Snt1"/>
      </w:pPr>
      <w:r>
        <w:t>2</w:t>
      </w:r>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rsidR="00A1491D">
        <w:t>880</w:t>
      </w:r>
      <w:r w:rsidR="0027462B">
        <w:t>”</w:t>
      </w:r>
      <w:r w:rsidRPr="0082643A">
        <w:t xml:space="preserve"> </w:t>
      </w:r>
      <w:r w:rsidR="00A1491D">
        <w:t>Ajanvarausasiakirja</w:t>
      </w:r>
      <w:r w:rsidR="00C042A2">
        <w:t xml:space="preserve"> </w:t>
      </w:r>
      <w:r w:rsidR="000B14D2">
        <w:t>(</w:t>
      </w:r>
      <w:proofErr w:type="spellStart"/>
      <w:r w:rsidR="000B14D2">
        <w:t>codeSystem</w:t>
      </w:r>
      <w:proofErr w:type="spellEnd"/>
      <w:r w:rsidRPr="0095153D">
        <w:t>: 1.2.246.537.6.</w:t>
      </w:r>
      <w:r>
        <w:t>12</w:t>
      </w:r>
      <w:r w:rsidRPr="0095153D">
        <w:t>.200</w:t>
      </w:r>
      <w:r>
        <w:t>2</w:t>
      </w:r>
      <w:r w:rsidRPr="0095153D">
        <w:t xml:space="preserve"> AR/YDIN </w:t>
      </w:r>
      <w:r w:rsidR="0027462B">
        <w:t>–</w:t>
      </w:r>
      <w:r w:rsidRPr="0095153D">
        <w:t xml:space="preserve"> </w:t>
      </w:r>
      <w:r>
        <w:t>Näkymät</w:t>
      </w:r>
      <w:r w:rsidRPr="0095153D">
        <w:t>)</w:t>
      </w:r>
    </w:p>
    <w:p w14:paraId="65E172ED" w14:textId="0050D829" w:rsidR="005E0F0B" w:rsidRDefault="00522B33" w:rsidP="00AC4E00">
      <w:pPr>
        <w:pStyle w:val="Snt1"/>
      </w:pPr>
      <w:r>
        <w:t>3</w:t>
      </w:r>
      <w:r w:rsidR="005E0F0B" w:rsidRPr="0082643A">
        <w:t>. PAKOLLINEN yksi [</w:t>
      </w:r>
      <w:proofErr w:type="gramStart"/>
      <w:r w:rsidR="005E0F0B" w:rsidRPr="0082643A">
        <w:t>1..</w:t>
      </w:r>
      <w:proofErr w:type="gramEnd"/>
      <w:r w:rsidR="005E0F0B" w:rsidRPr="0082643A">
        <w:t xml:space="preserve">1] </w:t>
      </w:r>
      <w:proofErr w:type="spellStart"/>
      <w:r w:rsidR="005E0F0B" w:rsidRPr="0082643A">
        <w:t>title</w:t>
      </w:r>
      <w:proofErr w:type="spellEnd"/>
      <w:r w:rsidR="005E0F0B">
        <w:t>, jonka</w:t>
      </w:r>
      <w:r w:rsidR="005E0F0B" w:rsidRPr="0082643A">
        <w:t xml:space="preserve"> </w:t>
      </w:r>
      <w:r w:rsidR="005E0F0B">
        <w:t>PITÄÄ</w:t>
      </w:r>
      <w:r w:rsidR="005E0F0B" w:rsidRPr="0082643A">
        <w:t xml:space="preserve"> </w:t>
      </w:r>
      <w:r w:rsidR="005E0F0B">
        <w:t xml:space="preserve">OLLA sama kuin </w:t>
      </w:r>
      <w:r w:rsidR="0027462B">
        <w:t>”</w:t>
      </w:r>
      <w:r w:rsidR="00CF1FF7">
        <w:t>Ajanvarausasiakirja</w:t>
      </w:r>
      <w:r w:rsidR="0027462B">
        <w:t>”</w:t>
      </w:r>
      <w:r w:rsidR="005E0F0B" w:rsidRPr="0082643A">
        <w:t xml:space="preserve"> </w:t>
      </w:r>
    </w:p>
    <w:p w14:paraId="7345B731" w14:textId="5491B9AD" w:rsidR="00AA4292" w:rsidRDefault="00AA4292" w:rsidP="00AC4E00">
      <w:pPr>
        <w:pStyle w:val="Snt1"/>
      </w:pPr>
    </w:p>
    <w:p w14:paraId="12D6EF00" w14:textId="3B007943" w:rsidR="00AA4292" w:rsidRDefault="00AA4292" w:rsidP="00AA4292">
      <w:pPr>
        <w:pStyle w:val="Snt2"/>
      </w:pPr>
      <w:r w:rsidRPr="006313C4">
        <w:rPr>
          <w:b/>
        </w:rPr>
        <w:t>Toteutusohje:</w:t>
      </w:r>
      <w:r>
        <w:rPr>
          <w:b/>
        </w:rPr>
        <w:t xml:space="preserve"> </w:t>
      </w:r>
      <w:del w:id="87" w:author="Timo Kaskinen" w:date="2020-01-21T13:07:00Z">
        <w:r w:rsidDel="009B0AB9">
          <w:delText xml:space="preserve">Lisänäkymän käyttö tarvittaessa on myös sallittua, ks. ohjeistus </w:delText>
        </w:r>
        <w:r w:rsidRPr="00C92BE2" w:rsidDel="009B0AB9">
          <w:delText>Kanta Potilastiedon a</w:delText>
        </w:r>
        <w:r w:rsidDel="009B0AB9">
          <w:delText>rkiston Kertomus ja lomakkeet [</w:delText>
        </w:r>
        <w:r w:rsidR="006E6808" w:rsidDel="009B0AB9">
          <w:delText>4</w:delText>
        </w:r>
        <w:r w:rsidRPr="00C92BE2" w:rsidDel="009B0AB9">
          <w:delText xml:space="preserve">, luku </w:delText>
        </w:r>
        <w:r w:rsidR="003711A3" w:rsidDel="009B0AB9">
          <w:delText>2.3</w:delText>
        </w:r>
        <w:r w:rsidRPr="00C92BE2" w:rsidDel="009B0AB9">
          <w:delText>].</w:delText>
        </w:r>
      </w:del>
      <w:ins w:id="88" w:author="Timo Kaskinen" w:date="2020-01-21T13:07:00Z">
        <w:r w:rsidR="009B0AB9">
          <w:t>Näkymä on ajanvarausasiakirja, lisänäkym</w:t>
        </w:r>
      </w:ins>
      <w:ins w:id="89" w:author="Timo Kaskinen" w:date="2020-01-21T13:08:00Z">
        <w:r w:rsidR="00B96781">
          <w:t>i</w:t>
        </w:r>
      </w:ins>
      <w:ins w:id="90" w:author="Timo Kaskinen" w:date="2020-01-21T13:07:00Z">
        <w:r w:rsidR="009B0AB9">
          <w:t>ä ei käytetä.</w:t>
        </w:r>
      </w:ins>
    </w:p>
    <w:p w14:paraId="7336A7F9" w14:textId="77777777" w:rsidR="00AA4292" w:rsidRPr="0082643A" w:rsidRDefault="00AA4292" w:rsidP="00AC4E00">
      <w:pPr>
        <w:pStyle w:val="Snt1"/>
      </w:pPr>
    </w:p>
    <w:p w14:paraId="1502D20E" w14:textId="6262A005" w:rsidR="005E0F0B" w:rsidRDefault="00522B33" w:rsidP="00AC4E00">
      <w:pPr>
        <w:pStyle w:val="Snt1"/>
      </w:pPr>
      <w:r>
        <w:t>4</w:t>
      </w:r>
      <w:r w:rsidR="005E0F0B" w:rsidRPr="0080598B">
        <w:t>. PAKOLLINEN yksi [</w:t>
      </w:r>
      <w:proofErr w:type="gramStart"/>
      <w:r w:rsidR="005E0F0B" w:rsidRPr="0080598B">
        <w:t>1..</w:t>
      </w:r>
      <w:proofErr w:type="gramEnd"/>
      <w:r w:rsidR="005E0F0B" w:rsidRPr="0080598B">
        <w:t xml:space="preserve">1] </w:t>
      </w:r>
      <w:proofErr w:type="spellStart"/>
      <w:r w:rsidR="005E0F0B" w:rsidRPr="0080598B">
        <w:t>text</w:t>
      </w:r>
      <w:proofErr w:type="spellEnd"/>
      <w:r w:rsidR="005E0F0B" w:rsidRPr="0080598B">
        <w:t xml:space="preserve"> </w:t>
      </w:r>
    </w:p>
    <w:p w14:paraId="28412267" w14:textId="2B66FD8A" w:rsidR="005E0F0B" w:rsidRDefault="005E0F0B" w:rsidP="00F20E18">
      <w:pPr>
        <w:pStyle w:val="Snt1"/>
      </w:pPr>
      <w:r>
        <w:tab/>
      </w:r>
      <w:r w:rsidR="0044694C">
        <w:t>Ammattihenkilö merkinnän tekijänä</w:t>
      </w:r>
      <w:r w:rsidR="002A07CF">
        <w:t xml:space="preserve"> (MER-rooli)</w:t>
      </w:r>
      <w:r w:rsidR="0044694C">
        <w:t xml:space="preserve">: </w:t>
      </w:r>
      <w:r w:rsidR="00AA4292" w:rsidRPr="00AA4292">
        <w:t>Palveluyksikön, merkinnän tehneen ammattihenkilön</w:t>
      </w:r>
      <w:r w:rsidR="0044694C">
        <w:t xml:space="preserve"> </w:t>
      </w:r>
      <w:r w:rsidR="00AA4292" w:rsidRPr="00AA4292">
        <w:t xml:space="preserve">ja tapahtuma-ajan näyttöteksti. </w:t>
      </w:r>
      <w:r w:rsidR="002A07CF">
        <w:br/>
        <w:t xml:space="preserve">Kansalaisen/potilaan </w:t>
      </w:r>
      <w:ins w:id="91" w:author="Timo Kaskinen" w:date="2019-12-10T08:42:00Z">
        <w:r w:rsidR="00AC7832" w:rsidRPr="00AC7832">
          <w:t>tai hänen puolesta asioivan henkilön</w:t>
        </w:r>
        <w:r w:rsidR="00AC7832">
          <w:t xml:space="preserve"> </w:t>
        </w:r>
      </w:ins>
      <w:r w:rsidR="0010350D">
        <w:t>tekemä merkintä</w:t>
      </w:r>
      <w:r w:rsidR="00AA4292">
        <w:t xml:space="preserve"> (KAN-roolilla annetut)</w:t>
      </w:r>
      <w:r w:rsidR="0010350D">
        <w:t xml:space="preserve">: kansalaisen ja tapahtuma-ajan </w:t>
      </w:r>
      <w:del w:id="92" w:author="Timo Kaskinen" w:date="2019-12-04T18:13:00Z">
        <w:r w:rsidR="0010350D" w:rsidDel="00D061B1">
          <w:delText>tiedot</w:delText>
        </w:r>
      </w:del>
      <w:ins w:id="93" w:author="Timo Kaskinen" w:date="2019-12-04T18:13:00Z">
        <w:r w:rsidR="00D061B1">
          <w:t>näyttöteksti</w:t>
        </w:r>
      </w:ins>
      <w:r w:rsidR="0072412C">
        <w:t xml:space="preserve">. </w:t>
      </w:r>
      <w:r w:rsidR="0010350D">
        <w:br/>
      </w:r>
      <w:r w:rsidR="00AC1983">
        <w:t>Ohjelmisto</w:t>
      </w:r>
      <w:r w:rsidR="004008D5">
        <w:t xml:space="preserve"> merkinnän tekijänä</w:t>
      </w:r>
      <w:r w:rsidR="00AC1983">
        <w:t xml:space="preserve"> (OHJ-rooli)</w:t>
      </w:r>
      <w:r w:rsidR="004008D5">
        <w:t>:</w:t>
      </w:r>
      <w:r w:rsidR="00AC1983">
        <w:t xml:space="preserve"> palvelu</w:t>
      </w:r>
      <w:r w:rsidR="00337D53">
        <w:t xml:space="preserve">yksilön </w:t>
      </w:r>
      <w:del w:id="94" w:author="Timo Kaskinen" w:date="2019-12-04T18:14:00Z">
        <w:r w:rsidR="00337D53" w:rsidDel="00D061B1">
          <w:delText>tiedot</w:delText>
        </w:r>
        <w:r w:rsidR="004008D5" w:rsidDel="00D061B1">
          <w:delText xml:space="preserve"> </w:delText>
        </w:r>
      </w:del>
      <w:r w:rsidR="004008D5">
        <w:t>ja</w:t>
      </w:r>
      <w:r w:rsidR="00337D53">
        <w:t xml:space="preserve"> tapahtuma-</w:t>
      </w:r>
      <w:del w:id="95" w:author="Timo Kaskinen" w:date="2019-12-04T18:14:00Z">
        <w:r w:rsidR="00337D53" w:rsidDel="00D061B1">
          <w:delText>aika</w:delText>
        </w:r>
      </w:del>
      <w:ins w:id="96" w:author="Timo Kaskinen" w:date="2019-12-04T18:14:00Z">
        <w:r w:rsidR="00D061B1">
          <w:t>ajan näyttötekstit</w:t>
        </w:r>
      </w:ins>
      <w:r w:rsidR="00337D53">
        <w:t>.</w:t>
      </w:r>
      <w:r>
        <w:br/>
      </w:r>
    </w:p>
    <w:p w14:paraId="65D18F8D" w14:textId="3DA93441" w:rsidR="005E0F0B" w:rsidRDefault="00522B33" w:rsidP="00AC4E00">
      <w:pPr>
        <w:pStyle w:val="Snt1"/>
      </w:pPr>
      <w:r>
        <w:t>5.</w:t>
      </w:r>
      <w:r w:rsidR="005E0F0B">
        <w:t xml:space="preserve"> PAKOLLINEN yksi </w:t>
      </w:r>
      <w:r w:rsidR="005E0F0B" w:rsidRPr="0080598B">
        <w:t>[</w:t>
      </w:r>
      <w:proofErr w:type="gramStart"/>
      <w:r w:rsidR="005E0F0B" w:rsidRPr="0080598B">
        <w:t>1..</w:t>
      </w:r>
      <w:proofErr w:type="gramEnd"/>
      <w:r w:rsidR="005E0F0B" w:rsidRPr="0080598B">
        <w:t>1]</w:t>
      </w:r>
      <w:r w:rsidR="005E0F0B">
        <w:t xml:space="preserve"> </w:t>
      </w:r>
      <w:proofErr w:type="spellStart"/>
      <w:r w:rsidR="005E0F0B">
        <w:t>subject</w:t>
      </w:r>
      <w:proofErr w:type="spellEnd"/>
    </w:p>
    <w:p w14:paraId="337CEEAA" w14:textId="560BC621" w:rsidR="005E0F0B" w:rsidRDefault="005E0F0B" w:rsidP="00AC4E00">
      <w:pPr>
        <w:pStyle w:val="Snt2"/>
      </w:pPr>
      <w:r w:rsidRPr="00C659FC">
        <w:t>a. PAKOLLINEN yksi [</w:t>
      </w:r>
      <w:proofErr w:type="gramStart"/>
      <w:r w:rsidRPr="00C659FC">
        <w:t>1..</w:t>
      </w:r>
      <w:proofErr w:type="gramEnd"/>
      <w:r w:rsidRPr="00C659FC">
        <w:t>1] @</w:t>
      </w:r>
      <w:proofErr w:type="spellStart"/>
      <w:r w:rsidRPr="00C659FC">
        <w:t>typeCode</w:t>
      </w:r>
      <w:proofErr w:type="spellEnd"/>
      <w:r w:rsidRPr="00C659FC">
        <w:t>=</w:t>
      </w:r>
      <w:r w:rsidR="0027462B">
        <w:t>”</w:t>
      </w:r>
      <w:r>
        <w:t>SBJ</w:t>
      </w:r>
      <w:r w:rsidR="0027462B">
        <w:t>”</w:t>
      </w:r>
    </w:p>
    <w:p w14:paraId="5ADCAC73" w14:textId="77777777" w:rsidR="005E0F0B" w:rsidRDefault="005E0F0B" w:rsidP="00AC4E00">
      <w:pPr>
        <w:pStyle w:val="Snt2"/>
      </w:pPr>
      <w:r>
        <w:t xml:space="preserve">b. PAKOLLINEN yksi </w:t>
      </w:r>
      <w:r w:rsidRPr="00C659FC">
        <w:t>[</w:t>
      </w:r>
      <w:proofErr w:type="gramStart"/>
      <w:r w:rsidRPr="00C659FC">
        <w:t>1..</w:t>
      </w:r>
      <w:proofErr w:type="gramEnd"/>
      <w:r w:rsidRPr="00C659FC">
        <w:t>1]</w:t>
      </w:r>
      <w:r>
        <w:t xml:space="preserve"> </w:t>
      </w:r>
      <w:proofErr w:type="spellStart"/>
      <w:r>
        <w:t>relatedSubject</w:t>
      </w:r>
      <w:proofErr w:type="spellEnd"/>
    </w:p>
    <w:p w14:paraId="5ED0968F" w14:textId="11653258" w:rsidR="005E0F0B" w:rsidRDefault="005E0F0B" w:rsidP="00AC4E00">
      <w:pPr>
        <w:pStyle w:val="Snt3"/>
      </w:pPr>
      <w:r>
        <w:t xml:space="preserve">a. PAKOLLINEN yksi </w:t>
      </w:r>
      <w:r w:rsidRPr="00C659FC">
        <w:t>[</w:t>
      </w:r>
      <w:proofErr w:type="gramStart"/>
      <w:r w:rsidRPr="00C659FC">
        <w:t>1..</w:t>
      </w:r>
      <w:proofErr w:type="gramEnd"/>
      <w:r w:rsidRPr="00C659FC">
        <w:t>1]</w:t>
      </w:r>
      <w:r>
        <w:t xml:space="preserve"> @</w:t>
      </w:r>
      <w:proofErr w:type="spellStart"/>
      <w:r w:rsidRPr="00C659FC">
        <w:t>classCode</w:t>
      </w:r>
      <w:proofErr w:type="spellEnd"/>
      <w:r w:rsidRPr="00C659FC">
        <w:t>=</w:t>
      </w:r>
      <w:r w:rsidR="0027462B">
        <w:t>”</w:t>
      </w:r>
      <w:r w:rsidRPr="00C659FC">
        <w:t>PAT</w:t>
      </w:r>
      <w:r w:rsidR="0027462B">
        <w:t>”</w:t>
      </w:r>
    </w:p>
    <w:p w14:paraId="26450B45" w14:textId="2A7C9351" w:rsidR="000F67B9" w:rsidDel="004657EB" w:rsidRDefault="005E0F0B" w:rsidP="00AC4E00">
      <w:pPr>
        <w:pStyle w:val="Snt3"/>
        <w:rPr>
          <w:del w:id="97" w:author="Timo Kaskinen" w:date="2019-12-04T18:15:00Z"/>
        </w:rPr>
      </w:pPr>
      <w:r>
        <w:t xml:space="preserve">b. PAKOLLINEN yksi </w:t>
      </w:r>
      <w:del w:id="98" w:author="Timo Kaskinen" w:date="2019-12-02T21:52:00Z">
        <w:r w:rsidDel="005E5FFE">
          <w:delText xml:space="preserve">tai useampi </w:delText>
        </w:r>
      </w:del>
      <w:r w:rsidRPr="00C659FC">
        <w:t>[1</w:t>
      </w:r>
      <w:del w:id="99" w:author="Timo Kaskinen" w:date="2019-12-02T21:52:00Z">
        <w:r w:rsidRPr="00C659FC" w:rsidDel="00005214">
          <w:delText>..</w:delText>
        </w:r>
        <w:r w:rsidDel="00005214">
          <w:delText>*</w:delText>
        </w:r>
        <w:r w:rsidRPr="00C659FC" w:rsidDel="00005214">
          <w:delText>]</w:delText>
        </w:r>
        <w:r w:rsidDel="00005214">
          <w:delText xml:space="preserve"> </w:delText>
        </w:r>
      </w:del>
      <w:ins w:id="100" w:author="Timo Kaskinen" w:date="2019-12-02T21:52:00Z">
        <w:r w:rsidR="00005214" w:rsidRPr="00C659FC">
          <w:t>..</w:t>
        </w:r>
        <w:r w:rsidR="00005214">
          <w:t>1</w:t>
        </w:r>
        <w:r w:rsidR="00005214" w:rsidRPr="00C659FC">
          <w:t>]</w:t>
        </w:r>
        <w:r w:rsidR="00005214">
          <w:t xml:space="preserve"> </w:t>
        </w:r>
      </w:ins>
      <w:proofErr w:type="spellStart"/>
      <w:r>
        <w:t>code</w:t>
      </w:r>
      <w:proofErr w:type="spellEnd"/>
      <w:r>
        <w:t>/@</w:t>
      </w:r>
      <w:proofErr w:type="spellStart"/>
      <w:r>
        <w:t>code</w:t>
      </w:r>
      <w:proofErr w:type="spellEnd"/>
      <w:r>
        <w:t>=”</w:t>
      </w:r>
      <w:r w:rsidR="009F349E">
        <w:t>asiakkaan</w:t>
      </w:r>
      <w:r>
        <w:t xml:space="preserve"> yksilöivä tunniste”</w:t>
      </w:r>
      <w:r w:rsidR="009F349E">
        <w:t xml:space="preserve"> Asiakkaan tunniste (51)</w:t>
      </w:r>
      <w:r>
        <w:t xml:space="preserve"> </w:t>
      </w:r>
      <w:r w:rsidR="000B14D2">
        <w:t>(</w:t>
      </w:r>
      <w:proofErr w:type="spellStart"/>
      <w:r w:rsidR="000B14D2">
        <w:t>codeSystem</w:t>
      </w:r>
      <w:proofErr w:type="spellEnd"/>
      <w:r w:rsidRPr="003365C5">
        <w:t>=</w:t>
      </w:r>
      <w:r w:rsidR="0027462B">
        <w:t>”</w:t>
      </w:r>
      <w:r w:rsidRPr="003365C5">
        <w:t>1.2.246.21</w:t>
      </w:r>
      <w:r w:rsidR="0027462B">
        <w:t>”</w:t>
      </w:r>
      <w:r>
        <w:t xml:space="preserve"> kun tunniste on virallinen henkilötunnus</w:t>
      </w:r>
      <w:r w:rsidR="00AA4292">
        <w:t xml:space="preserve"> TAI </w:t>
      </w:r>
      <w:proofErr w:type="spellStart"/>
      <w:r w:rsidR="000B14D2">
        <w:t>codeSystem</w:t>
      </w:r>
      <w:proofErr w:type="spellEnd"/>
      <w:r w:rsidRPr="003365C5">
        <w:t>=</w:t>
      </w:r>
      <w:r w:rsidR="0027462B">
        <w:t>”</w:t>
      </w:r>
      <w:r>
        <w:t>organisaation juuri</w:t>
      </w:r>
      <w:r w:rsidR="0027462B">
        <w:t>”</w:t>
      </w:r>
      <w:r>
        <w:t xml:space="preserve"> kun tunniste on tilapäinen yksilöint</w:t>
      </w:r>
      <w:r w:rsidR="00FA5765">
        <w:t>it</w:t>
      </w:r>
      <w:r>
        <w:t>unnus)</w:t>
      </w:r>
    </w:p>
    <w:p w14:paraId="082C5C67" w14:textId="77777777" w:rsidR="004657EB" w:rsidRDefault="004657EB" w:rsidP="00AC4E00">
      <w:pPr>
        <w:pStyle w:val="Snt3"/>
        <w:rPr>
          <w:ins w:id="101" w:author="Timo Kaskinen" w:date="2020-01-03T10:50:00Z"/>
        </w:rPr>
      </w:pPr>
    </w:p>
    <w:p w14:paraId="6C21D4B6" w14:textId="77777777" w:rsidR="005E0F0B" w:rsidRDefault="005E0F0B" w:rsidP="00AC4E00">
      <w:pPr>
        <w:pStyle w:val="Snt3"/>
      </w:pPr>
      <w:r>
        <w:t xml:space="preserve">c. PAKOLLINEN yksi </w:t>
      </w:r>
      <w:r w:rsidRPr="0080598B">
        <w:t>[</w:t>
      </w:r>
      <w:proofErr w:type="gramStart"/>
      <w:r w:rsidRPr="0080598B">
        <w:t>1..</w:t>
      </w:r>
      <w:proofErr w:type="gramEnd"/>
      <w:r w:rsidRPr="0080598B">
        <w:t>1]</w:t>
      </w:r>
      <w:r>
        <w:t xml:space="preserve"> </w:t>
      </w:r>
      <w:proofErr w:type="spellStart"/>
      <w:r>
        <w:t>subject</w:t>
      </w:r>
      <w:proofErr w:type="spellEnd"/>
    </w:p>
    <w:p w14:paraId="68EA3112" w14:textId="1A50A40A" w:rsidR="005E0F0B" w:rsidRDefault="005E0F0B" w:rsidP="00AC4E00">
      <w:pPr>
        <w:pStyle w:val="Snt4"/>
      </w:pPr>
      <w:r>
        <w:t xml:space="preserve">a. PAKOLLINEN yksi </w:t>
      </w:r>
      <w:r w:rsidRPr="00C659FC">
        <w:t>[</w:t>
      </w:r>
      <w:proofErr w:type="gramStart"/>
      <w:r w:rsidRPr="00C659FC">
        <w:t>1..</w:t>
      </w:r>
      <w:proofErr w:type="gramEnd"/>
      <w:r w:rsidRPr="00C659FC">
        <w:t>1]</w:t>
      </w:r>
      <w:r>
        <w:t xml:space="preserve"> @</w:t>
      </w:r>
      <w:proofErr w:type="spellStart"/>
      <w:r w:rsidRPr="00C659FC">
        <w:t>classCode</w:t>
      </w:r>
      <w:proofErr w:type="spellEnd"/>
      <w:r w:rsidRPr="00C659FC">
        <w:t>=</w:t>
      </w:r>
      <w:r w:rsidR="0027462B">
        <w:t>”</w:t>
      </w:r>
      <w:r w:rsidRPr="00C659FC">
        <w:t>P</w:t>
      </w:r>
      <w:r>
        <w:t>SN</w:t>
      </w:r>
      <w:r w:rsidR="0027462B">
        <w:t>”</w:t>
      </w:r>
    </w:p>
    <w:p w14:paraId="14996446" w14:textId="0727CC7D" w:rsidR="005E0F0B" w:rsidRPr="00C659FC" w:rsidRDefault="005E0F0B" w:rsidP="00AC4E00">
      <w:pPr>
        <w:pStyle w:val="Snt4"/>
      </w:pPr>
      <w:r>
        <w:t xml:space="preserve">b. PAKOLLINEN yksi </w:t>
      </w:r>
      <w:r w:rsidR="00003DB7">
        <w:t>[</w:t>
      </w:r>
      <w:proofErr w:type="gramStart"/>
      <w:r w:rsidR="00003DB7">
        <w:t>1..</w:t>
      </w:r>
      <w:proofErr w:type="gramEnd"/>
      <w:r w:rsidR="00003DB7">
        <w:t xml:space="preserve">1] </w:t>
      </w:r>
      <w:proofErr w:type="spellStart"/>
      <w:r>
        <w:t>name</w:t>
      </w:r>
      <w:proofErr w:type="spellEnd"/>
      <w:r>
        <w:t xml:space="preserve"> </w:t>
      </w:r>
      <w:r w:rsidR="00003DB7">
        <w:t xml:space="preserve">Asiakkaan nimi </w:t>
      </w:r>
      <w:r>
        <w:t>(</w:t>
      </w:r>
      <w:r w:rsidR="00CF169E">
        <w:t>52</w:t>
      </w:r>
      <w:r>
        <w:t>)</w:t>
      </w:r>
      <w:r w:rsidR="00AC4E00">
        <w:t xml:space="preserve">, </w:t>
      </w:r>
      <w:r w:rsidR="00AD436F">
        <w:t>arvo annetaan PN-tietotyypillä. K</w:t>
      </w:r>
      <w:r>
        <w:t>s. HL7 Finland tietotyyppiopas nimen esittäminen [</w:t>
      </w:r>
      <w:r w:rsidR="00D6083D">
        <w:t>5</w:t>
      </w:r>
      <w:r w:rsidR="00EB4ED6">
        <w:t xml:space="preserve">, luku </w:t>
      </w:r>
      <w:r w:rsidR="00AD436F">
        <w:t>2.3</w:t>
      </w:r>
      <w:r>
        <w:t>]</w:t>
      </w:r>
    </w:p>
    <w:p w14:paraId="5BA89131" w14:textId="4B8F30C3" w:rsidR="005E0F0B" w:rsidRDefault="005E0F0B" w:rsidP="005E0F0B">
      <w:pPr>
        <w:rPr>
          <w:ins w:id="102" w:author="Timo Kaskinen" w:date="2019-12-04T18:20:00Z"/>
        </w:rPr>
      </w:pPr>
    </w:p>
    <w:p w14:paraId="1C428CDD" w14:textId="530DE04D" w:rsidR="0048741E" w:rsidRDefault="0048741E" w:rsidP="0048741E">
      <w:pPr>
        <w:pStyle w:val="Snt2"/>
        <w:rPr>
          <w:ins w:id="103" w:author="Timo Kaskinen" w:date="2019-12-04T18:21:00Z"/>
        </w:rPr>
      </w:pPr>
      <w:ins w:id="104" w:author="Timo Kaskinen" w:date="2019-12-04T18:21:00Z">
        <w:r w:rsidRPr="006313C4">
          <w:rPr>
            <w:b/>
          </w:rPr>
          <w:t>Toteutusohje</w:t>
        </w:r>
        <w:r w:rsidRPr="0048741E">
          <w:t xml:space="preserve"> </w:t>
        </w:r>
      </w:ins>
      <w:ins w:id="105" w:author="Timo Kaskinen" w:date="2020-01-21T13:10:00Z">
        <w:r w:rsidR="00020EAA">
          <w:t xml:space="preserve">(kohtiin 6-8) </w:t>
        </w:r>
      </w:ins>
      <w:ins w:id="106" w:author="Timo Kaskinen" w:date="2019-12-04T18:21:00Z">
        <w:r>
          <w:t>Merkinnän tekoon osallistuneiden tiedot (rooli, palveluyksikkö, nimi, aika), ks. Kanta Potilastiedon arkiston Kertomus ja lomakkeet [4, luku 2.1].</w:t>
        </w:r>
        <w:r>
          <w:rPr>
            <w:b/>
          </w:rPr>
          <w:t xml:space="preserve"> </w:t>
        </w:r>
      </w:ins>
      <w:ins w:id="107" w:author="Timo Kaskinen" w:date="2019-12-10T08:48:00Z">
        <w:r w:rsidR="00495F94">
          <w:t xml:space="preserve">Joku seuraavasta </w:t>
        </w:r>
        <w:r w:rsidR="00495F94">
          <w:lastRenderedPageBreak/>
          <w:t xml:space="preserve">kolmesta vaihtoehdosta on </w:t>
        </w:r>
      </w:ins>
      <w:ins w:id="108" w:author="Timo Kaskinen" w:date="2020-01-21T13:11:00Z">
        <w:r w:rsidR="006663BA">
          <w:t>oltava</w:t>
        </w:r>
      </w:ins>
      <w:ins w:id="109" w:author="Timo Kaskinen" w:date="2019-12-10T08:48:00Z">
        <w:r w:rsidR="00495F94">
          <w:t xml:space="preserve">, ja kyseisen roolin </w:t>
        </w:r>
        <w:proofErr w:type="spellStart"/>
        <w:r w:rsidR="00495F94">
          <w:t>author</w:t>
        </w:r>
        <w:proofErr w:type="spellEnd"/>
        <w:r w:rsidR="00495F94">
          <w:t xml:space="preserve"> ei ole toistuva eikä näitä kolmea </w:t>
        </w:r>
        <w:r w:rsidR="00FF6187">
          <w:t xml:space="preserve">roolia saa keskenään yhdistellä: </w:t>
        </w:r>
      </w:ins>
      <w:ins w:id="110" w:author="Timo Kaskinen" w:date="2019-12-04T18:21:00Z">
        <w:r w:rsidRPr="00E95B13">
          <w:t>A</w:t>
        </w:r>
        <w:r>
          <w:t xml:space="preserve">mmattihenkilön ollessa osallisena ajanvarauksessa, hänen tiedot annetaan MER roolilla. </w:t>
        </w:r>
      </w:ins>
      <w:ins w:id="111" w:author="Timo Kaskinen" w:date="2019-12-10T08:51:00Z">
        <w:r w:rsidR="008D5219">
          <w:t>Mikäli kansalainen itse tai hänen puolesta asioiva henkilö varaa ajan ajanvarauspalvelussa, on merkinnän tekijän roolina tällöin annettava KAN ja merkinnän tekijän tietoihin annetaan kansalaisen tai hänen puolesta asioivan henkilön tiedot</w:t>
        </w:r>
      </w:ins>
      <w:ins w:id="112" w:author="Timo Kaskinen" w:date="2019-12-04T18:21:00Z">
        <w:r>
          <w:t xml:space="preserve">. Kolmantena vaihtoehtona on OHJ-roolilla tuotettu ajanvarausasiakirjamerkintä (esimerkiksi ajanvarausrobotti). Kts. yleiskuva ja vaatimukset, luku </w:t>
        </w:r>
        <w:r w:rsidRPr="004D4D1C">
          <w:t>6.3 Ajanvarausasiakirjan muodostaminen</w:t>
        </w:r>
        <w:r>
          <w:t>.</w:t>
        </w:r>
      </w:ins>
      <w:ins w:id="113" w:author="Timo Kaskinen" w:date="2019-12-04T21:59:00Z">
        <w:r w:rsidR="007415B9">
          <w:t xml:space="preserve"> </w:t>
        </w:r>
      </w:ins>
      <w:ins w:id="114" w:author="Timo Kaskinen" w:date="2019-12-04T18:21:00Z">
        <w:r>
          <w:t xml:space="preserve">Muiden mahdollisesti hyödynnettävien </w:t>
        </w:r>
        <w:proofErr w:type="spellStart"/>
        <w:r>
          <w:t>author</w:t>
        </w:r>
        <w:proofErr w:type="spellEnd"/>
        <w:r>
          <w:t xml:space="preserve"> </w:t>
        </w:r>
      </w:ins>
      <w:ins w:id="115" w:author="Timo Kaskinen" w:date="2019-12-10T08:49:00Z">
        <w:r w:rsidR="005262A4">
          <w:t>lisä</w:t>
        </w:r>
      </w:ins>
      <w:ins w:id="116" w:author="Timo Kaskinen" w:date="2019-12-04T18:21:00Z">
        <w:r>
          <w:t>roolien osalta noudatetaan Potilastiedon arkiston Kertomus ja lomakkeet [4, luku 2.1] ohjeistusta ja linjauksia.</w:t>
        </w:r>
      </w:ins>
      <w:ins w:id="117" w:author="Timo Kaskinen" w:date="2019-12-04T18:25:00Z">
        <w:r w:rsidR="002F1B0C">
          <w:t xml:space="preserve"> Muita mahdollisesti hyödynnettäviä rooleja ovat esimerkiksi </w:t>
        </w:r>
      </w:ins>
      <w:ins w:id="118" w:author="Timo Kaskinen" w:date="2019-12-04T18:26:00Z">
        <w:r w:rsidR="002F1B0C">
          <w:t>kirjaaja ja sanelun purkaja.</w:t>
        </w:r>
      </w:ins>
    </w:p>
    <w:p w14:paraId="4F4E9722" w14:textId="77777777" w:rsidR="0048741E" w:rsidRPr="00C659FC" w:rsidRDefault="0048741E" w:rsidP="005E0F0B"/>
    <w:p w14:paraId="0D78051A" w14:textId="07DF4F45" w:rsidR="005E0F0B" w:rsidRDefault="00522B33" w:rsidP="00AC4E00">
      <w:pPr>
        <w:pStyle w:val="Snt1"/>
      </w:pPr>
      <w:r>
        <w:t>6</w:t>
      </w:r>
      <w:r w:rsidR="005E0F0B">
        <w:t xml:space="preserve">. </w:t>
      </w:r>
      <w:ins w:id="119" w:author="Timo Kaskinen" w:date="2019-12-04T18:17:00Z">
        <w:r w:rsidR="0048741E">
          <w:t xml:space="preserve">VAIHTOEHTOISESTI </w:t>
        </w:r>
      </w:ins>
      <w:r w:rsidR="005E0F0B">
        <w:t xml:space="preserve">PAKOLLINEN </w:t>
      </w:r>
      <w:del w:id="120" w:author="Timo Kaskinen" w:date="2019-12-04T18:17:00Z">
        <w:r w:rsidR="005E0F0B" w:rsidDel="0048741E">
          <w:delText xml:space="preserve">yksi </w:delText>
        </w:r>
        <w:r w:rsidR="009A613A" w:rsidDel="0048741E">
          <w:delText>tai useampi</w:delText>
        </w:r>
      </w:del>
      <w:ins w:id="121" w:author="Timo Kaskinen" w:date="2019-12-04T18:17:00Z">
        <w:r w:rsidR="0048741E">
          <w:t>nolla tai yk</w:t>
        </w:r>
      </w:ins>
      <w:ins w:id="122" w:author="Timo Kaskinen" w:date="2019-12-04T18:18:00Z">
        <w:r w:rsidR="0048741E">
          <w:t>si</w:t>
        </w:r>
      </w:ins>
      <w:r w:rsidR="009A613A">
        <w:t xml:space="preserve"> </w:t>
      </w:r>
      <w:r w:rsidR="005E0F0B" w:rsidRPr="0080598B">
        <w:t>[</w:t>
      </w:r>
      <w:del w:id="123" w:author="Timo Kaskinen" w:date="2019-12-04T18:18:00Z">
        <w:r w:rsidR="005E0F0B" w:rsidRPr="0080598B" w:rsidDel="0048741E">
          <w:delText>1</w:delText>
        </w:r>
      </w:del>
      <w:ins w:id="124" w:author="Timo Kaskinen" w:date="2019-12-04T18:18:00Z">
        <w:r w:rsidR="0048741E">
          <w:t>0</w:t>
        </w:r>
      </w:ins>
      <w:del w:id="125" w:author="Timo Kaskinen" w:date="2019-12-04T18:18:00Z">
        <w:r w:rsidR="005E0F0B" w:rsidRPr="0080598B" w:rsidDel="0048741E">
          <w:delText>..</w:delText>
        </w:r>
        <w:r w:rsidR="009A613A" w:rsidDel="0048741E">
          <w:delText>*</w:delText>
        </w:r>
        <w:r w:rsidR="005E0F0B" w:rsidRPr="0080598B" w:rsidDel="0048741E">
          <w:delText>]</w:delText>
        </w:r>
        <w:r w:rsidR="005E0F0B" w:rsidDel="0048741E">
          <w:delText xml:space="preserve"> </w:delText>
        </w:r>
      </w:del>
      <w:ins w:id="126" w:author="Timo Kaskinen" w:date="2019-12-04T18:18:00Z">
        <w:r w:rsidR="0048741E" w:rsidRPr="0080598B">
          <w:t>..</w:t>
        </w:r>
        <w:r w:rsidR="0048741E">
          <w:t>1</w:t>
        </w:r>
        <w:r w:rsidR="0048741E" w:rsidRPr="0080598B">
          <w:t>]</w:t>
        </w:r>
        <w:r w:rsidR="0048741E">
          <w:t xml:space="preserve"> </w:t>
        </w:r>
      </w:ins>
      <w:proofErr w:type="spellStart"/>
      <w:r w:rsidR="005E0F0B">
        <w:t>author</w:t>
      </w:r>
      <w:proofErr w:type="spellEnd"/>
      <w:ins w:id="127" w:author="Timo Kaskinen" w:date="2019-12-04T18:23:00Z">
        <w:r w:rsidR="0048741E">
          <w:t xml:space="preserve"> -</w:t>
        </w:r>
      </w:ins>
      <w:r w:rsidR="00AC4E00">
        <w:t xml:space="preserve"> </w:t>
      </w:r>
      <w:ins w:id="128" w:author="Timo Kaskinen" w:date="2019-12-04T18:22:00Z">
        <w:r w:rsidR="0048741E">
          <w:t>merkinnän tekijä</w:t>
        </w:r>
      </w:ins>
      <w:r w:rsidR="00146CFA">
        <w:br/>
      </w:r>
      <w:del w:id="129" w:author="Timo Kaskinen" w:date="2019-12-04T18:18:00Z">
        <w:r w:rsidR="005E0F0B" w:rsidDel="0048741E">
          <w:delText>Merkinnän tekoon osallistuneiden tiedot (rooli, palveluyksikkö, nimi, aika),</w:delText>
        </w:r>
        <w:r w:rsidR="00570E97" w:rsidDel="0048741E">
          <w:delText xml:space="preserve"> </w:delText>
        </w:r>
        <w:r w:rsidR="005E0F0B" w:rsidDel="0048741E">
          <w:delText>ks. Kanta Potilastiedon arkiston Kertomus ja lomakkeet [</w:delText>
        </w:r>
        <w:r w:rsidDel="0048741E">
          <w:delText>4</w:delText>
        </w:r>
        <w:r w:rsidR="005E0F0B" w:rsidDel="0048741E">
          <w:delText>, luku 2.1].</w:delText>
        </w:r>
        <w:r w:rsidR="00146CFA" w:rsidDel="0048741E">
          <w:delText xml:space="preserve"> </w:delText>
        </w:r>
      </w:del>
    </w:p>
    <w:p w14:paraId="2B265391" w14:textId="0B9215B9" w:rsidR="007B3623" w:rsidDel="0048741E" w:rsidRDefault="007B3623" w:rsidP="0094022E">
      <w:pPr>
        <w:pStyle w:val="Snt2"/>
        <w:rPr>
          <w:del w:id="130" w:author="Timo Kaskinen" w:date="2019-12-04T18:22:00Z"/>
        </w:rPr>
      </w:pPr>
    </w:p>
    <w:p w14:paraId="0C9FD560" w14:textId="5E247271" w:rsidR="00522B33" w:rsidDel="0048741E" w:rsidRDefault="00522B33" w:rsidP="002F1B0C">
      <w:pPr>
        <w:pStyle w:val="Snt2"/>
        <w:ind w:left="0" w:firstLine="0"/>
        <w:rPr>
          <w:del w:id="131" w:author="Timo Kaskinen" w:date="2019-12-04T18:21:00Z"/>
        </w:rPr>
      </w:pPr>
    </w:p>
    <w:p w14:paraId="5124E4A3" w14:textId="37474C40" w:rsidR="00522B33" w:rsidDel="0048741E" w:rsidRDefault="00522B33" w:rsidP="002F1B0C">
      <w:pPr>
        <w:pStyle w:val="Snt2"/>
        <w:ind w:left="0" w:firstLine="0"/>
        <w:rPr>
          <w:del w:id="132" w:author="Timo Kaskinen" w:date="2019-12-04T18:22:00Z"/>
        </w:rPr>
      </w:pPr>
    </w:p>
    <w:p w14:paraId="24ECCCE1" w14:textId="02A15939" w:rsidR="0094022E" w:rsidRPr="009F6978" w:rsidDel="0048741E" w:rsidRDefault="009A613A" w:rsidP="002F1B0C">
      <w:pPr>
        <w:pStyle w:val="Snt2"/>
        <w:ind w:left="0" w:firstLine="0"/>
        <w:rPr>
          <w:del w:id="133" w:author="Timo Kaskinen" w:date="2019-12-04T18:22:00Z"/>
          <w:b/>
        </w:rPr>
      </w:pPr>
      <w:del w:id="134" w:author="Timo Kaskinen" w:date="2019-12-04T18:22:00Z">
        <w:r w:rsidRPr="009F6978" w:rsidDel="0048741E">
          <w:rPr>
            <w:b/>
          </w:rPr>
          <w:delText>Merkinnän tekijän author:</w:delText>
        </w:r>
      </w:del>
    </w:p>
    <w:p w14:paraId="63B81683" w14:textId="7E580031" w:rsidR="0094022E" w:rsidDel="0048741E" w:rsidRDefault="0094022E" w:rsidP="0094022E">
      <w:pPr>
        <w:pStyle w:val="Snt2"/>
        <w:rPr>
          <w:del w:id="135" w:author="Timo Kaskinen" w:date="2019-12-04T18:22:00Z"/>
        </w:rPr>
      </w:pPr>
    </w:p>
    <w:p w14:paraId="50687576" w14:textId="5548AAF2" w:rsidR="005E0F0B" w:rsidRDefault="005E0F0B" w:rsidP="00AC4E00">
      <w:pPr>
        <w:pStyle w:val="Snt2"/>
      </w:pPr>
      <w:r>
        <w:t xml:space="preserve">a. PAKOLLINEN yksi </w:t>
      </w:r>
      <w:r w:rsidRPr="0080598B">
        <w:t>[</w:t>
      </w:r>
      <w:proofErr w:type="gramStart"/>
      <w:r w:rsidRPr="0080598B">
        <w:t>1..</w:t>
      </w:r>
      <w:proofErr w:type="gramEnd"/>
      <w:r w:rsidRPr="0080598B">
        <w:t>1]</w:t>
      </w:r>
      <w:r>
        <w:t xml:space="preserve"> </w:t>
      </w:r>
      <w:proofErr w:type="spellStart"/>
      <w:r>
        <w:t>functionCode</w:t>
      </w:r>
      <w:proofErr w:type="spellEnd"/>
      <w:r>
        <w:t>/</w:t>
      </w:r>
      <w:r w:rsidRPr="0082643A">
        <w:t>@</w:t>
      </w:r>
      <w:proofErr w:type="spellStart"/>
      <w:r w:rsidRPr="0082643A">
        <w:t>code</w:t>
      </w:r>
      <w:proofErr w:type="spellEnd"/>
      <w:r w:rsidR="009A613A">
        <w:t>=”MER”</w:t>
      </w:r>
      <w:r w:rsidRPr="0082643A">
        <w:t xml:space="preserve"> </w:t>
      </w:r>
      <w:r w:rsidR="009A613A">
        <w:t xml:space="preserve">Merkinnän tekijä </w:t>
      </w:r>
      <w:r w:rsidR="000B14D2">
        <w:t>(</w:t>
      </w:r>
      <w:proofErr w:type="spellStart"/>
      <w:r w:rsidR="000B14D2">
        <w:t>codeSystem</w:t>
      </w:r>
      <w:proofErr w:type="spellEnd"/>
      <w:r w:rsidRPr="0095153D">
        <w:t xml:space="preserve">: </w:t>
      </w:r>
      <w:r w:rsidRPr="00245CB8">
        <w:t>1.2.246.537.5.40006.2003</w:t>
      </w:r>
      <w:r w:rsidRPr="0095153D">
        <w:t xml:space="preserve"> </w:t>
      </w:r>
      <w:r w:rsidRPr="00245CB8">
        <w:t xml:space="preserve">eArkisto </w:t>
      </w:r>
      <w:r w:rsidR="0027462B">
        <w:t>–</w:t>
      </w:r>
      <w:r w:rsidRPr="00245CB8">
        <w:t xml:space="preserve"> tekninen CDA R2 henkilötarkennin</w:t>
      </w:r>
      <w:r w:rsidRPr="0095153D">
        <w:t>)</w:t>
      </w:r>
    </w:p>
    <w:p w14:paraId="0772A656" w14:textId="05FEE160" w:rsidR="005E0F0B" w:rsidRDefault="005E0F0B" w:rsidP="003D6570">
      <w:pPr>
        <w:pStyle w:val="Snt2"/>
      </w:pPr>
      <w:r>
        <w:t xml:space="preserve">b. PAKOLLINEN yksi </w:t>
      </w:r>
      <w:r w:rsidRPr="0080598B">
        <w:t>[</w:t>
      </w:r>
      <w:proofErr w:type="gramStart"/>
      <w:r w:rsidRPr="0080598B">
        <w:t>1..</w:t>
      </w:r>
      <w:proofErr w:type="gramEnd"/>
      <w:r w:rsidRPr="0080598B">
        <w:t>1]</w:t>
      </w:r>
      <w:r>
        <w:t xml:space="preserve"> </w:t>
      </w:r>
      <w:proofErr w:type="spellStart"/>
      <w:r>
        <w:t>time</w:t>
      </w:r>
      <w:proofErr w:type="spellEnd"/>
      <w:r>
        <w:t>/@</w:t>
      </w:r>
      <w:proofErr w:type="spellStart"/>
      <w:r>
        <w:t>value</w:t>
      </w:r>
      <w:proofErr w:type="spellEnd"/>
      <w:r w:rsidR="003D6570">
        <w:t xml:space="preserve"> </w:t>
      </w:r>
      <w:r>
        <w:t>Merkinnän tekoaika</w:t>
      </w:r>
      <w:r w:rsidR="003D6570">
        <w:t xml:space="preserve">, arvo annetaan </w:t>
      </w:r>
      <w:proofErr w:type="spellStart"/>
      <w:r w:rsidR="003D6570">
        <w:t>sekuntin</w:t>
      </w:r>
      <w:proofErr w:type="spellEnd"/>
      <w:r w:rsidR="003D6570">
        <w:t xml:space="preserve"> tarkkuudella TS-tietotyypillä </w:t>
      </w:r>
    </w:p>
    <w:p w14:paraId="5463EC6F" w14:textId="77777777" w:rsidR="005E0F0B" w:rsidRDefault="005E0F0B" w:rsidP="00AC4E00">
      <w:pPr>
        <w:pStyle w:val="Snt2"/>
      </w:pPr>
      <w:r>
        <w:t xml:space="preserve">c. PAKOLLINEN yksi </w:t>
      </w:r>
      <w:r w:rsidRPr="0080598B">
        <w:t>[</w:t>
      </w:r>
      <w:proofErr w:type="gramStart"/>
      <w:r w:rsidRPr="0080598B">
        <w:t>1..</w:t>
      </w:r>
      <w:proofErr w:type="gramEnd"/>
      <w:r w:rsidRPr="0080598B">
        <w:t>1]</w:t>
      </w:r>
      <w:r>
        <w:t xml:space="preserve"> </w:t>
      </w:r>
      <w:proofErr w:type="spellStart"/>
      <w:r w:rsidRPr="004317C0">
        <w:t>assignedAuthor</w:t>
      </w:r>
      <w:proofErr w:type="spellEnd"/>
    </w:p>
    <w:p w14:paraId="4EE91DEB" w14:textId="58B7573E" w:rsidR="002F1B0C" w:rsidRDefault="003D6570" w:rsidP="00AC4E00">
      <w:pPr>
        <w:pStyle w:val="Snt3"/>
        <w:rPr>
          <w:ins w:id="136" w:author="Timo Kaskinen" w:date="2019-12-04T18:25:00Z"/>
        </w:rPr>
      </w:pPr>
      <w:r>
        <w:t xml:space="preserve">a. </w:t>
      </w:r>
      <w:r w:rsidRPr="00C00E6C">
        <w:t>PAKOLLINEN yksi [</w:t>
      </w:r>
      <w:proofErr w:type="gramStart"/>
      <w:r w:rsidRPr="00C00E6C">
        <w:t>1..</w:t>
      </w:r>
      <w:proofErr w:type="gramEnd"/>
      <w:r w:rsidRPr="00C00E6C">
        <w:t>1] id/@</w:t>
      </w:r>
      <w:proofErr w:type="spellStart"/>
      <w:r w:rsidRPr="00C00E6C">
        <w:t>root</w:t>
      </w:r>
      <w:proofErr w:type="spellEnd"/>
      <w:r w:rsidRPr="00C00E6C">
        <w:t>=”1.2.246.21” ja id/@</w:t>
      </w:r>
      <w:proofErr w:type="spellStart"/>
      <w:r w:rsidRPr="00C00E6C">
        <w:t>extension</w:t>
      </w:r>
      <w:proofErr w:type="spellEnd"/>
      <w:r w:rsidRPr="00C00E6C">
        <w:t xml:space="preserve"> </w:t>
      </w:r>
      <w:proofErr w:type="spellStart"/>
      <w:r w:rsidRPr="00C00E6C">
        <w:t>hetu</w:t>
      </w:r>
      <w:proofErr w:type="spellEnd"/>
      <w:r>
        <w:t xml:space="preserve"> </w:t>
      </w:r>
      <w:ins w:id="137" w:author="Timo Kaskinen" w:date="2019-12-02T22:10:00Z">
        <w:r w:rsidR="002465CC">
          <w:t xml:space="preserve">TAI </w:t>
        </w:r>
      </w:ins>
      <w:ins w:id="138" w:author="Timo Kaskinen" w:date="2019-12-02T22:11:00Z">
        <w:r w:rsidR="008D202E">
          <w:fldChar w:fldCharType="begin"/>
        </w:r>
        <w:r w:rsidR="008D202E">
          <w:instrText xml:space="preserve"> HYPERLINK "mailto:id@root=\”</w:instrText>
        </w:r>
        <w:r w:rsidR="008D202E" w:rsidRPr="008D202E">
          <w:instrText>1.2.246.537.26</w:instrText>
        </w:r>
        <w:r w:rsidR="008D202E">
          <w:instrText xml:space="preserve">" </w:instrText>
        </w:r>
        <w:r w:rsidR="008D202E">
          <w:fldChar w:fldCharType="separate"/>
        </w:r>
        <w:r w:rsidR="008D202E" w:rsidRPr="00C237C4">
          <w:t>id@root=”1.2.246.537.26</w:t>
        </w:r>
        <w:r w:rsidR="008D202E">
          <w:fldChar w:fldCharType="end"/>
        </w:r>
        <w:r w:rsidR="008D202E">
          <w:t xml:space="preserve">” </w:t>
        </w:r>
        <w:r w:rsidR="008D202E" w:rsidRPr="00C00E6C">
          <w:t>ja id/@</w:t>
        </w:r>
        <w:proofErr w:type="spellStart"/>
        <w:r w:rsidR="008D202E" w:rsidRPr="00C00E6C">
          <w:t>extension</w:t>
        </w:r>
        <w:proofErr w:type="spellEnd"/>
        <w:r w:rsidR="008D202E" w:rsidRPr="00C00E6C">
          <w:t xml:space="preserve"> </w:t>
        </w:r>
      </w:ins>
      <w:proofErr w:type="spellStart"/>
      <w:ins w:id="139" w:author="Timo Kaskinen" w:date="2019-12-04T18:24:00Z">
        <w:r w:rsidR="0048741E">
          <w:t>T</w:t>
        </w:r>
      </w:ins>
      <w:ins w:id="140" w:author="Timo Kaskinen" w:date="2019-12-02T22:11:00Z">
        <w:r w:rsidR="00B63B7E">
          <w:t>erhi</w:t>
        </w:r>
      </w:ins>
      <w:ins w:id="141" w:author="Timo Kaskinen" w:date="2019-12-02T22:12:00Z">
        <w:r w:rsidR="00B63B7E">
          <w:t>kkinumero</w:t>
        </w:r>
      </w:ins>
      <w:proofErr w:type="spellEnd"/>
      <w:ins w:id="142" w:author="Timo Kaskinen" w:date="2019-12-04T18:23:00Z">
        <w:r w:rsidR="0048741E">
          <w:t xml:space="preserve"> TAI </w:t>
        </w:r>
        <w:r w:rsidR="0048741E" w:rsidRPr="000F67B9">
          <w:t>id/@</w:t>
        </w:r>
        <w:proofErr w:type="spellStart"/>
        <w:r w:rsidR="0048741E" w:rsidRPr="000F67B9">
          <w:t>root</w:t>
        </w:r>
        <w:proofErr w:type="spellEnd"/>
        <w:r w:rsidR="0048741E" w:rsidRPr="000F67B9">
          <w:t>=”1.2.246.537.29</w:t>
        </w:r>
      </w:ins>
      <w:ins w:id="143" w:author="Timo Kaskinen" w:date="2019-12-04T22:39:00Z">
        <w:r w:rsidR="00C237C4">
          <w:t>”</w:t>
        </w:r>
      </w:ins>
      <w:ins w:id="144" w:author="Timo Kaskinen" w:date="2019-12-04T18:23:00Z">
        <w:r w:rsidR="0048741E" w:rsidRPr="000F67B9">
          <w:t xml:space="preserve"> </w:t>
        </w:r>
        <w:r w:rsidR="0048741E">
          <w:t xml:space="preserve">ja </w:t>
        </w:r>
        <w:r w:rsidR="0048741E" w:rsidRPr="000F67B9">
          <w:t>id/@</w:t>
        </w:r>
        <w:proofErr w:type="spellStart"/>
        <w:r w:rsidR="0048741E" w:rsidRPr="000F67B9">
          <w:t>extension</w:t>
        </w:r>
        <w:proofErr w:type="spellEnd"/>
        <w:r w:rsidR="0048741E" w:rsidRPr="000F67B9">
          <w:t xml:space="preserve"> </w:t>
        </w:r>
        <w:proofErr w:type="spellStart"/>
        <w:r w:rsidR="0048741E" w:rsidRPr="000F67B9">
          <w:t>VRK:n</w:t>
        </w:r>
        <w:proofErr w:type="spellEnd"/>
        <w:r w:rsidR="0048741E" w:rsidRPr="000F67B9">
          <w:t xml:space="preserve"> yksilöivä tunniste</w:t>
        </w:r>
        <w:r w:rsidR="0048741E">
          <w:t xml:space="preserve"> </w:t>
        </w:r>
      </w:ins>
      <w:r>
        <w:t xml:space="preserve">– Merkinnän tekijän tunniste </w:t>
      </w:r>
    </w:p>
    <w:p w14:paraId="39E2D43F" w14:textId="77777777" w:rsidR="002F1B0C" w:rsidRDefault="002F1B0C" w:rsidP="00AC4E00">
      <w:pPr>
        <w:pStyle w:val="Snt3"/>
        <w:rPr>
          <w:ins w:id="145" w:author="Timo Kaskinen" w:date="2019-12-04T18:24:00Z"/>
        </w:rPr>
      </w:pPr>
    </w:p>
    <w:p w14:paraId="4BE989E5" w14:textId="77777777" w:rsidR="002F1B0C" w:rsidRDefault="002F1B0C" w:rsidP="002F1B0C">
      <w:pPr>
        <w:pStyle w:val="Snt4"/>
        <w:rPr>
          <w:moveTo w:id="146" w:author="Timo Kaskinen" w:date="2019-12-04T18:25:00Z"/>
        </w:rPr>
      </w:pPr>
      <w:moveToRangeStart w:id="147" w:author="Timo Kaskinen" w:date="2019-12-04T18:25:00Z" w:name="move26376321"/>
      <w:moveTo w:id="148" w:author="Timo Kaskinen" w:date="2019-12-04T18:25:00Z">
        <w:r w:rsidRPr="006313C4">
          <w:rPr>
            <w:b/>
          </w:rPr>
          <w:t>Toteutusohje:</w:t>
        </w:r>
        <w:r>
          <w:rPr>
            <w:b/>
          </w:rPr>
          <w:t xml:space="preserve"> </w:t>
        </w:r>
        <w:r>
          <w:t xml:space="preserve">Mikäli ammattilaisella ei ole </w:t>
        </w:r>
        <w:proofErr w:type="spellStart"/>
        <w:r>
          <w:t>hetua</w:t>
        </w:r>
        <w:proofErr w:type="spellEnd"/>
        <w:r>
          <w:t xml:space="preserve">, ks. ohjeistus tunnisteen osalta </w:t>
        </w:r>
        <w:r w:rsidRPr="00C92BE2">
          <w:t>Kanta Potilastiedon a</w:t>
        </w:r>
        <w:r>
          <w:t>rkiston Kertomus ja lomakkeet [4</w:t>
        </w:r>
        <w:r w:rsidRPr="00C92BE2">
          <w:t>, luku 2.1].</w:t>
        </w:r>
      </w:moveTo>
    </w:p>
    <w:moveToRangeEnd w:id="147"/>
    <w:p w14:paraId="512B73A8" w14:textId="77777777" w:rsidR="002F1B0C" w:rsidRDefault="002F1B0C" w:rsidP="00AC4E00">
      <w:pPr>
        <w:pStyle w:val="Snt3"/>
        <w:rPr>
          <w:ins w:id="149" w:author="Timo Kaskinen" w:date="2019-12-04T18:24:00Z"/>
        </w:rPr>
      </w:pPr>
    </w:p>
    <w:p w14:paraId="7158A096" w14:textId="4DF553D2" w:rsidR="003D6570" w:rsidDel="002F1B0C" w:rsidRDefault="003D6570" w:rsidP="00AC4E00">
      <w:pPr>
        <w:pStyle w:val="Snt3"/>
        <w:rPr>
          <w:del w:id="150" w:author="Timo Kaskinen" w:date="2019-12-04T18:25:00Z"/>
        </w:rPr>
      </w:pPr>
    </w:p>
    <w:p w14:paraId="18724B33" w14:textId="70159A64" w:rsidR="005E0F0B" w:rsidRDefault="003D6570" w:rsidP="00AC4E00">
      <w:pPr>
        <w:pStyle w:val="Snt3"/>
      </w:pPr>
      <w:r>
        <w:t>b</w:t>
      </w:r>
      <w:r w:rsidR="005E0F0B">
        <w:t xml:space="preserve">. PAKOLLINEN yksi </w:t>
      </w:r>
      <w:r w:rsidR="005E0F0B" w:rsidRPr="0080598B">
        <w:t>[</w:t>
      </w:r>
      <w:proofErr w:type="gramStart"/>
      <w:r w:rsidR="005E0F0B" w:rsidRPr="0080598B">
        <w:t>1..</w:t>
      </w:r>
      <w:proofErr w:type="gramEnd"/>
      <w:r w:rsidR="005E0F0B" w:rsidRPr="0080598B">
        <w:t>1]</w:t>
      </w:r>
      <w:r w:rsidR="005E0F0B">
        <w:t xml:space="preserve"> </w:t>
      </w:r>
      <w:proofErr w:type="spellStart"/>
      <w:r w:rsidR="005E0F0B">
        <w:t>AssignedPerson</w:t>
      </w:r>
      <w:proofErr w:type="spellEnd"/>
    </w:p>
    <w:p w14:paraId="7E2CB813" w14:textId="56163DA0" w:rsidR="005E0F0B" w:rsidRDefault="005E0F0B" w:rsidP="00AC4E00">
      <w:pPr>
        <w:pStyle w:val="Snt4"/>
      </w:pPr>
      <w:r>
        <w:t xml:space="preserve">a. PAKOLLINEN yksi </w:t>
      </w:r>
      <w:r w:rsidRPr="0080598B">
        <w:t>[</w:t>
      </w:r>
      <w:proofErr w:type="gramStart"/>
      <w:r w:rsidRPr="0080598B">
        <w:t>1..</w:t>
      </w:r>
      <w:proofErr w:type="gramEnd"/>
      <w:r w:rsidRPr="0080598B">
        <w:t>1]</w:t>
      </w:r>
      <w:r>
        <w:t xml:space="preserve"> </w:t>
      </w:r>
      <w:proofErr w:type="spellStart"/>
      <w:r>
        <w:t>name</w:t>
      </w:r>
      <w:proofErr w:type="spellEnd"/>
      <w:r w:rsidR="00AC4E00">
        <w:t xml:space="preserve">, </w:t>
      </w:r>
      <w:r w:rsidR="00AD436F">
        <w:t>arvo annetaan PN-tietotyypillä. K</w:t>
      </w:r>
      <w:r>
        <w:t>s. HL7 Finland tietotyyppiopas nimen esittäminen [</w:t>
      </w:r>
      <w:r w:rsidR="00D6083D">
        <w:t>5</w:t>
      </w:r>
      <w:r w:rsidR="00AD436F">
        <w:t>, luku 2.3</w:t>
      </w:r>
      <w:r>
        <w:t>]</w:t>
      </w:r>
    </w:p>
    <w:p w14:paraId="149EB800" w14:textId="6B4C4463" w:rsidR="005E0F0B" w:rsidRDefault="003D6570" w:rsidP="003D6570">
      <w:pPr>
        <w:pStyle w:val="Snt3"/>
      </w:pPr>
      <w:r>
        <w:t>c</w:t>
      </w:r>
      <w:r w:rsidR="005E0F0B">
        <w:t xml:space="preserve">. PAKOLLINEN yksi </w:t>
      </w:r>
      <w:r w:rsidR="005E0F0B" w:rsidRPr="0080598B">
        <w:t>[</w:t>
      </w:r>
      <w:proofErr w:type="gramStart"/>
      <w:r w:rsidR="005E0F0B" w:rsidRPr="0080598B">
        <w:t>1..</w:t>
      </w:r>
      <w:proofErr w:type="gramEnd"/>
      <w:r w:rsidR="005E0F0B" w:rsidRPr="0080598B">
        <w:t>1]</w:t>
      </w:r>
      <w:r w:rsidR="005E0F0B">
        <w:t xml:space="preserve"> </w:t>
      </w:r>
      <w:proofErr w:type="spellStart"/>
      <w:r w:rsidR="005E0F0B" w:rsidRPr="004317C0">
        <w:t>representedOrganization</w:t>
      </w:r>
      <w:proofErr w:type="spellEnd"/>
    </w:p>
    <w:p w14:paraId="28059EA9" w14:textId="1602C1FB" w:rsidR="005E0F0B" w:rsidRDefault="005E0F0B" w:rsidP="003D6570">
      <w:pPr>
        <w:pStyle w:val="Snt4"/>
      </w:pPr>
      <w:r>
        <w:t xml:space="preserve">a. PAKOLLINEN yksi </w:t>
      </w:r>
      <w:r w:rsidRPr="0080598B">
        <w:t>[</w:t>
      </w:r>
      <w:proofErr w:type="gramStart"/>
      <w:r w:rsidRPr="0080598B">
        <w:t>1..</w:t>
      </w:r>
      <w:proofErr w:type="gramEnd"/>
      <w:r w:rsidRPr="0080598B">
        <w:t>1]</w:t>
      </w:r>
      <w:r>
        <w:t xml:space="preserve"> id/@</w:t>
      </w:r>
      <w:proofErr w:type="spellStart"/>
      <w:r>
        <w:t>root</w:t>
      </w:r>
      <w:proofErr w:type="spellEnd"/>
      <w:r w:rsidR="009A613A">
        <w:t xml:space="preserve"> </w:t>
      </w:r>
      <w:r w:rsidR="00043806" w:rsidRPr="00043806">
        <w:t xml:space="preserve">Palveluyksikön </w:t>
      </w:r>
      <w:r w:rsidR="009A613A" w:rsidRPr="00043806">
        <w:t>tunniste</w:t>
      </w:r>
      <w:r w:rsidR="009A613A">
        <w:t xml:space="preserve"> </w:t>
      </w:r>
    </w:p>
    <w:p w14:paraId="129805AD" w14:textId="5C496C5F" w:rsidR="005E0F0B" w:rsidRDefault="005E0F0B" w:rsidP="003D6570">
      <w:pPr>
        <w:pStyle w:val="Snt4"/>
      </w:pPr>
      <w:r>
        <w:t xml:space="preserve">b. PAKOLLINEN yksi </w:t>
      </w:r>
      <w:r w:rsidRPr="0080598B">
        <w:t>[</w:t>
      </w:r>
      <w:proofErr w:type="gramStart"/>
      <w:r w:rsidRPr="0080598B">
        <w:t>1..</w:t>
      </w:r>
      <w:proofErr w:type="gramEnd"/>
      <w:r w:rsidRPr="0080598B">
        <w:t>1]</w:t>
      </w:r>
      <w:r>
        <w:t xml:space="preserve"> </w:t>
      </w:r>
      <w:proofErr w:type="spellStart"/>
      <w:r>
        <w:t>name</w:t>
      </w:r>
      <w:proofErr w:type="spellEnd"/>
      <w:r w:rsidR="00AC4E00">
        <w:t xml:space="preserve">, </w:t>
      </w:r>
      <w:r w:rsidR="00043806" w:rsidRPr="00043806">
        <w:t xml:space="preserve">Palveluyksikön </w:t>
      </w:r>
      <w:r w:rsidR="009A613A" w:rsidRPr="00043806">
        <w:t>nimi</w:t>
      </w:r>
      <w:r>
        <w:t xml:space="preserve"> SOTE-organisaatiorekisteriss</w:t>
      </w:r>
      <w:r w:rsidR="00570E97">
        <w:t>ä</w:t>
      </w:r>
      <w:r w:rsidR="009A613A">
        <w:t xml:space="preserve"> </w:t>
      </w:r>
      <w:ins w:id="151" w:author="Timo Kaskinen" w:date="2020-01-21T13:15:00Z">
        <w:r w:rsidR="00BE773E" w:rsidRPr="00BE773E">
          <w:t>tai Valvira – Terveydenhuollon itsenäiset ammatinharjoittajat -rekisterissä</w:t>
        </w:r>
      </w:ins>
    </w:p>
    <w:p w14:paraId="6D1E78F7" w14:textId="556DBDCD" w:rsidR="005E0F0B" w:rsidDel="002F1B0C" w:rsidRDefault="005E0F0B" w:rsidP="005E0F0B">
      <w:pPr>
        <w:rPr>
          <w:del w:id="152" w:author="Timo Kaskinen" w:date="2019-12-04T18:32:00Z"/>
        </w:rPr>
      </w:pPr>
    </w:p>
    <w:p w14:paraId="4046EBC6" w14:textId="5D4F7287" w:rsidR="00AA4292" w:rsidDel="002F1B0C" w:rsidRDefault="00AA4292" w:rsidP="002F1B0C">
      <w:pPr>
        <w:pStyle w:val="Snt4"/>
        <w:rPr>
          <w:moveFrom w:id="153" w:author="Timo Kaskinen" w:date="2019-12-04T18:25:00Z"/>
        </w:rPr>
      </w:pPr>
      <w:moveFromRangeStart w:id="154" w:author="Timo Kaskinen" w:date="2019-12-04T18:25:00Z" w:name="move26376321"/>
      <w:moveFrom w:id="155" w:author="Timo Kaskinen" w:date="2019-12-04T18:25:00Z">
        <w:r w:rsidRPr="006313C4" w:rsidDel="002F1B0C">
          <w:rPr>
            <w:b/>
          </w:rPr>
          <w:t>Toteutusohje:</w:t>
        </w:r>
        <w:r w:rsidDel="002F1B0C">
          <w:rPr>
            <w:b/>
          </w:rPr>
          <w:t xml:space="preserve"> </w:t>
        </w:r>
        <w:r w:rsidDel="002F1B0C">
          <w:t xml:space="preserve">Mikäli ammattilaisella ei ole hetua, ks. ohjeistus tunnisteen osalta </w:t>
        </w:r>
        <w:r w:rsidRPr="00C92BE2" w:rsidDel="002F1B0C">
          <w:t>Kanta Potilastiedon a</w:t>
        </w:r>
        <w:r w:rsidDel="002F1B0C">
          <w:t>rkiston Kertomus ja lomakkeet [</w:t>
        </w:r>
        <w:r w:rsidR="006E6808" w:rsidDel="002F1B0C">
          <w:t>4</w:t>
        </w:r>
        <w:r w:rsidRPr="00C92BE2" w:rsidDel="002F1B0C">
          <w:t>, luku 2.1].</w:t>
        </w:r>
      </w:moveFrom>
    </w:p>
    <w:moveFromRangeEnd w:id="154"/>
    <w:p w14:paraId="455DF32D" w14:textId="77777777" w:rsidR="00AA4292" w:rsidRDefault="00AA4292" w:rsidP="005E0F0B"/>
    <w:p w14:paraId="71A98159" w14:textId="31C42224" w:rsidR="009A613A" w:rsidRPr="002F1B0C" w:rsidDel="002F1B0C" w:rsidRDefault="009A613A" w:rsidP="009A613A">
      <w:pPr>
        <w:pStyle w:val="Snt2"/>
        <w:rPr>
          <w:del w:id="156" w:author="Timo Kaskinen" w:date="2019-12-04T18:27:00Z"/>
        </w:rPr>
      </w:pPr>
      <w:del w:id="157" w:author="Timo Kaskinen" w:date="2019-12-04T18:27:00Z">
        <w:r w:rsidRPr="002F1B0C" w:rsidDel="002F1B0C">
          <w:rPr>
            <w:b/>
          </w:rPr>
          <w:delText>Merkinnän kirjaajan author</w:delText>
        </w:r>
        <w:r w:rsidR="003711A3" w:rsidRPr="002F1B0C" w:rsidDel="002F1B0C">
          <w:rPr>
            <w:b/>
          </w:rPr>
          <w:delText>:</w:delText>
        </w:r>
        <w:r w:rsidR="003711A3" w:rsidRPr="002F1B0C" w:rsidDel="002F1B0C">
          <w:rPr>
            <w:b/>
          </w:rPr>
          <w:br/>
        </w:r>
        <w:r w:rsidR="003711A3" w:rsidRPr="002F1B0C" w:rsidDel="002F1B0C">
          <w:delText>T</w:delText>
        </w:r>
        <w:r w:rsidR="003B2FEB" w:rsidRPr="002F1B0C" w:rsidDel="002F1B0C">
          <w:delText>ämä voi olla MER-roolin lisäksi, mikäli kirjaaja on eri ammattihenkilö kuin MER-roolissa toimiva</w:delText>
        </w:r>
        <w:r w:rsidRPr="002F1B0C" w:rsidDel="002F1B0C">
          <w:delText>:</w:delText>
        </w:r>
      </w:del>
    </w:p>
    <w:p w14:paraId="0ED4150B" w14:textId="4C5E7FAA" w:rsidR="009A613A" w:rsidRPr="002F1B0C" w:rsidDel="002F1B0C" w:rsidRDefault="009A613A" w:rsidP="009A613A">
      <w:pPr>
        <w:pStyle w:val="Snt2"/>
        <w:rPr>
          <w:del w:id="158" w:author="Timo Kaskinen" w:date="2019-12-04T18:27:00Z"/>
        </w:rPr>
      </w:pPr>
    </w:p>
    <w:p w14:paraId="03D1CAE6" w14:textId="5558073E" w:rsidR="009A613A" w:rsidRPr="002F1B0C" w:rsidDel="002F1B0C" w:rsidRDefault="009A613A" w:rsidP="009A613A">
      <w:pPr>
        <w:pStyle w:val="Snt2"/>
        <w:rPr>
          <w:del w:id="159" w:author="Timo Kaskinen" w:date="2019-12-04T18:27:00Z"/>
        </w:rPr>
      </w:pPr>
      <w:del w:id="160" w:author="Timo Kaskinen" w:date="2019-12-04T18:27:00Z">
        <w:r w:rsidRPr="002F1B0C" w:rsidDel="002F1B0C">
          <w:lastRenderedPageBreak/>
          <w:delText xml:space="preserve">a. PAKOLLINEN yksi [1..1] functionCode/@code=”KIR” Merkinnän kirjaaja (codeSystem: 1.2.246.537.5.40006.2003 eArkisto </w:delText>
        </w:r>
        <w:r w:rsidR="0027462B" w:rsidRPr="002F1B0C" w:rsidDel="002F1B0C">
          <w:delText>–</w:delText>
        </w:r>
        <w:r w:rsidRPr="002F1B0C" w:rsidDel="002F1B0C">
          <w:delText xml:space="preserve"> tekninen CDA R2 henkilötarkennin)</w:delText>
        </w:r>
      </w:del>
    </w:p>
    <w:p w14:paraId="3B9F75CF" w14:textId="50D4E2B4" w:rsidR="003D6570" w:rsidRPr="002F1B0C" w:rsidDel="002F1B0C" w:rsidRDefault="003D6570" w:rsidP="003D6570">
      <w:pPr>
        <w:pStyle w:val="Snt2"/>
        <w:rPr>
          <w:del w:id="161" w:author="Timo Kaskinen" w:date="2019-12-04T18:27:00Z"/>
        </w:rPr>
      </w:pPr>
      <w:del w:id="162" w:author="Timo Kaskinen" w:date="2019-12-04T18:27:00Z">
        <w:r w:rsidRPr="002F1B0C" w:rsidDel="002F1B0C">
          <w:delText xml:space="preserve">b. PAKOLLINEN yksi [1..1] time/@value </w:delText>
        </w:r>
        <w:r w:rsidR="00FD79A4" w:rsidRPr="002F1B0C" w:rsidDel="002F1B0C">
          <w:delText>Muun merkinnän käsittelyyn osallistuneen tapahtuman aika</w:delText>
        </w:r>
        <w:r w:rsidRPr="002F1B0C" w:rsidDel="002F1B0C">
          <w:delText xml:space="preserve">, arvo annetaan sekuntin tarkkuudella TS-tietotyypillä </w:delText>
        </w:r>
      </w:del>
    </w:p>
    <w:p w14:paraId="31762F4E" w14:textId="249F026C" w:rsidR="009B5CEB" w:rsidRPr="002F1B0C" w:rsidDel="002F1B0C" w:rsidRDefault="009B5CEB" w:rsidP="009B5CEB">
      <w:pPr>
        <w:pStyle w:val="Snt2"/>
        <w:rPr>
          <w:del w:id="163" w:author="Timo Kaskinen" w:date="2019-12-04T18:27:00Z"/>
        </w:rPr>
      </w:pPr>
      <w:del w:id="164" w:author="Timo Kaskinen" w:date="2019-12-04T18:27:00Z">
        <w:r w:rsidRPr="002F1B0C" w:rsidDel="002F1B0C">
          <w:delText>c. PAKOLLINEN yksi [1..1] assignedAuthor</w:delText>
        </w:r>
      </w:del>
    </w:p>
    <w:p w14:paraId="1E01904A" w14:textId="66EEAD07" w:rsidR="009B5CEB" w:rsidRPr="002F1B0C" w:rsidDel="002F1B0C" w:rsidRDefault="009B5CEB" w:rsidP="009B5CEB">
      <w:pPr>
        <w:pStyle w:val="Snt3"/>
        <w:rPr>
          <w:del w:id="165" w:author="Timo Kaskinen" w:date="2019-12-04T18:27:00Z"/>
        </w:rPr>
      </w:pPr>
      <w:del w:id="166" w:author="Timo Kaskinen" w:date="2019-12-04T18:27:00Z">
        <w:r w:rsidRPr="002F1B0C" w:rsidDel="002F1B0C">
          <w:delText xml:space="preserve">a. PAKOLLINEN yksi [1..1] id/@root=”1.2.246.21” ja id/@extension hetu – Merkinnän kirjaajan tunniste </w:delText>
        </w:r>
      </w:del>
    </w:p>
    <w:p w14:paraId="3D092F44" w14:textId="1AF4B28F" w:rsidR="009B5CEB" w:rsidRPr="002F1B0C" w:rsidDel="002F1B0C" w:rsidRDefault="009B5CEB" w:rsidP="009B5CEB">
      <w:pPr>
        <w:pStyle w:val="Snt3"/>
        <w:rPr>
          <w:del w:id="167" w:author="Timo Kaskinen" w:date="2019-12-04T18:27:00Z"/>
        </w:rPr>
      </w:pPr>
      <w:del w:id="168" w:author="Timo Kaskinen" w:date="2019-12-04T18:27:00Z">
        <w:r w:rsidRPr="002F1B0C" w:rsidDel="002F1B0C">
          <w:delText>b. PAKOLLINEN yksi [1..1] AssignedPerson</w:delText>
        </w:r>
      </w:del>
    </w:p>
    <w:p w14:paraId="24670904" w14:textId="1DFAA727" w:rsidR="009B5CEB" w:rsidRPr="002F1B0C" w:rsidDel="002F1B0C" w:rsidRDefault="009B5CEB" w:rsidP="009B5CEB">
      <w:pPr>
        <w:pStyle w:val="Snt4"/>
        <w:rPr>
          <w:del w:id="169" w:author="Timo Kaskinen" w:date="2019-12-04T18:27:00Z"/>
        </w:rPr>
      </w:pPr>
      <w:del w:id="170" w:author="Timo Kaskinen" w:date="2019-12-04T18:27:00Z">
        <w:r w:rsidRPr="002F1B0C" w:rsidDel="002F1B0C">
          <w:delText>a. PAKOLLINEN yksi [1..1] name, arvo annetaan PN-tietotyypillä. Ks. HL7 Finland tietotyyppiopas nimen esittäminen [5, luku 2.3]</w:delText>
        </w:r>
      </w:del>
    </w:p>
    <w:p w14:paraId="1FD1929B" w14:textId="61FB0558" w:rsidR="009B5CEB" w:rsidRPr="002F1B0C" w:rsidDel="002F1B0C" w:rsidRDefault="009B5CEB" w:rsidP="009B5CEB">
      <w:pPr>
        <w:pStyle w:val="Snt3"/>
        <w:rPr>
          <w:del w:id="171" w:author="Timo Kaskinen" w:date="2019-12-04T18:27:00Z"/>
        </w:rPr>
      </w:pPr>
      <w:del w:id="172" w:author="Timo Kaskinen" w:date="2019-12-04T18:27:00Z">
        <w:r w:rsidRPr="002F1B0C" w:rsidDel="002F1B0C">
          <w:delText>c. PAKOLLINEN yksi [1..1] representedOrganization</w:delText>
        </w:r>
      </w:del>
    </w:p>
    <w:p w14:paraId="45F207F8" w14:textId="05DD9D5A" w:rsidR="009B5CEB" w:rsidRPr="002F1B0C" w:rsidDel="002F1B0C" w:rsidRDefault="009B5CEB" w:rsidP="009B5CEB">
      <w:pPr>
        <w:pStyle w:val="Snt4"/>
        <w:rPr>
          <w:del w:id="173" w:author="Timo Kaskinen" w:date="2019-12-04T18:27:00Z"/>
        </w:rPr>
      </w:pPr>
      <w:del w:id="174" w:author="Timo Kaskinen" w:date="2019-12-04T18:27:00Z">
        <w:r w:rsidRPr="002F1B0C" w:rsidDel="002F1B0C">
          <w:delText xml:space="preserve">a. PAKOLLINEN yksi [1..1] id/@root </w:delText>
        </w:r>
        <w:r w:rsidR="00043806" w:rsidRPr="002F1B0C" w:rsidDel="002F1B0C">
          <w:delText xml:space="preserve">Palveluyksikön </w:delText>
        </w:r>
        <w:r w:rsidRPr="002F1B0C" w:rsidDel="002F1B0C">
          <w:delText xml:space="preserve">tunniste </w:delText>
        </w:r>
      </w:del>
    </w:p>
    <w:p w14:paraId="71288FC1" w14:textId="42771097" w:rsidR="009B5CEB" w:rsidDel="002F1B0C" w:rsidRDefault="009B5CEB" w:rsidP="009B5CEB">
      <w:pPr>
        <w:pStyle w:val="Snt4"/>
        <w:rPr>
          <w:del w:id="175" w:author="Timo Kaskinen" w:date="2019-12-04T18:27:00Z"/>
        </w:rPr>
      </w:pPr>
      <w:del w:id="176" w:author="Timo Kaskinen" w:date="2019-12-04T18:27:00Z">
        <w:r w:rsidRPr="002F1B0C" w:rsidDel="002F1B0C">
          <w:delText xml:space="preserve">b. PAKOLLINEN yksi [1..1] name, </w:delText>
        </w:r>
        <w:r w:rsidR="00043806" w:rsidRPr="002F1B0C" w:rsidDel="002F1B0C">
          <w:delText xml:space="preserve">Palveluyksikön </w:delText>
        </w:r>
        <w:r w:rsidRPr="002F1B0C" w:rsidDel="002F1B0C">
          <w:delText>nimi SOTE-organisaatiorekisterissä</w:delText>
        </w:r>
        <w:r w:rsidDel="002F1B0C">
          <w:delText xml:space="preserve"> </w:delText>
        </w:r>
      </w:del>
    </w:p>
    <w:p w14:paraId="5E02FC70" w14:textId="6CC458EE" w:rsidR="009B5CEB" w:rsidDel="002F1B0C" w:rsidRDefault="009B5CEB" w:rsidP="005E0F0B">
      <w:pPr>
        <w:rPr>
          <w:del w:id="177" w:author="Timo Kaskinen" w:date="2019-12-04T18:27:00Z"/>
        </w:rPr>
      </w:pPr>
    </w:p>
    <w:p w14:paraId="75D3C3D3" w14:textId="2BB7479B" w:rsidR="00CC1B64" w:rsidRPr="006D4EF0" w:rsidDel="002F1B0C" w:rsidRDefault="00CC1B64" w:rsidP="00CC1B64">
      <w:pPr>
        <w:pStyle w:val="Snt2"/>
        <w:rPr>
          <w:del w:id="178" w:author="Timo Kaskinen" w:date="2019-12-04T18:27:00Z"/>
          <w:b/>
        </w:rPr>
      </w:pPr>
      <w:del w:id="179" w:author="Timo Kaskinen" w:date="2019-12-04T18:27:00Z">
        <w:r w:rsidRPr="006D4EF0" w:rsidDel="002F1B0C">
          <w:rPr>
            <w:b/>
          </w:rPr>
          <w:delText>Kansalaisen tai hänen puolestaan asioivan henkilön author:</w:delText>
        </w:r>
      </w:del>
    </w:p>
    <w:p w14:paraId="580C77BA" w14:textId="483B78E5" w:rsidR="00CC1B64" w:rsidRDefault="002F1B0C" w:rsidP="002F1B0C">
      <w:pPr>
        <w:pStyle w:val="Snt1"/>
      </w:pPr>
      <w:ins w:id="180" w:author="Timo Kaskinen" w:date="2019-12-04T18:27:00Z">
        <w:r>
          <w:t xml:space="preserve">7. VAIHTOEHTOISESTI PAKOLLINEN nolla tai yksi </w:t>
        </w:r>
        <w:r w:rsidRPr="0080598B">
          <w:t>[</w:t>
        </w:r>
        <w:proofErr w:type="gramStart"/>
        <w:r>
          <w:t>0</w:t>
        </w:r>
        <w:r w:rsidRPr="0080598B">
          <w:t>..</w:t>
        </w:r>
        <w:proofErr w:type="gramEnd"/>
        <w:r>
          <w:t>1</w:t>
        </w:r>
        <w:r w:rsidRPr="0080598B">
          <w:t>]</w:t>
        </w:r>
        <w:r>
          <w:t xml:space="preserve"> </w:t>
        </w:r>
        <w:proofErr w:type="spellStart"/>
        <w:r>
          <w:t>author</w:t>
        </w:r>
        <w:proofErr w:type="spellEnd"/>
        <w:r>
          <w:t xml:space="preserve"> </w:t>
        </w:r>
      </w:ins>
      <w:ins w:id="181" w:author="Timo Kaskinen" w:date="2019-12-04T18:28:00Z">
        <w:r>
          <w:t>–</w:t>
        </w:r>
      </w:ins>
      <w:ins w:id="182" w:author="Timo Kaskinen" w:date="2019-12-04T18:27:00Z">
        <w:r>
          <w:t xml:space="preserve"> </w:t>
        </w:r>
      </w:ins>
      <w:ins w:id="183" w:author="Timo Kaskinen" w:date="2019-12-04T18:28:00Z">
        <w:r>
          <w:t>kansalainen tai hänen puolesta asioiva henkilö</w:t>
        </w:r>
      </w:ins>
    </w:p>
    <w:p w14:paraId="715A00FF" w14:textId="3E5DF3BD" w:rsidR="00CC1B64" w:rsidRDefault="00CC1B64" w:rsidP="00CC1B64">
      <w:pPr>
        <w:pStyle w:val="Snt2"/>
      </w:pPr>
      <w:r>
        <w:t xml:space="preserve">a. PAKOLLINEN yksi </w:t>
      </w:r>
      <w:r w:rsidRPr="0080598B">
        <w:t>[</w:t>
      </w:r>
      <w:proofErr w:type="gramStart"/>
      <w:r w:rsidRPr="0080598B">
        <w:t>1..</w:t>
      </w:r>
      <w:proofErr w:type="gramEnd"/>
      <w:r w:rsidRPr="0080598B">
        <w:t>1]</w:t>
      </w:r>
      <w:r>
        <w:t xml:space="preserve"> </w:t>
      </w:r>
      <w:proofErr w:type="spellStart"/>
      <w:r>
        <w:t>functionCode</w:t>
      </w:r>
      <w:proofErr w:type="spellEnd"/>
      <w:r>
        <w:t>/</w:t>
      </w:r>
      <w:r w:rsidRPr="0082643A">
        <w:t>@</w:t>
      </w:r>
      <w:proofErr w:type="spellStart"/>
      <w:r w:rsidRPr="0082643A">
        <w:t>code</w:t>
      </w:r>
      <w:proofErr w:type="spellEnd"/>
      <w:r>
        <w:t>=”KAN”</w:t>
      </w:r>
      <w:r w:rsidRPr="0082643A">
        <w:t xml:space="preserve"> </w:t>
      </w:r>
      <w:r>
        <w:t>Kansalainen</w:t>
      </w:r>
      <w:r w:rsidR="00A3025D">
        <w:t>/potilas</w:t>
      </w:r>
      <w:r>
        <w:t xml:space="preserve"> (</w:t>
      </w:r>
      <w:proofErr w:type="spellStart"/>
      <w:r>
        <w:t>codeSystem</w:t>
      </w:r>
      <w:proofErr w:type="spellEnd"/>
      <w:r w:rsidRPr="0095153D">
        <w:t xml:space="preserve">: </w:t>
      </w:r>
      <w:r w:rsidRPr="00245CB8">
        <w:t>1.2.246.537.5.40006.2003</w:t>
      </w:r>
      <w:r w:rsidRPr="0095153D">
        <w:t xml:space="preserve"> </w:t>
      </w:r>
      <w:r w:rsidRPr="00245CB8">
        <w:t xml:space="preserve">eArkisto </w:t>
      </w:r>
      <w:r w:rsidR="0027462B">
        <w:t>–</w:t>
      </w:r>
      <w:r w:rsidRPr="00245CB8">
        <w:t xml:space="preserve"> tekninen CDA R2 henkilötarkennin</w:t>
      </w:r>
      <w:r w:rsidRPr="0095153D">
        <w:t>)</w:t>
      </w:r>
    </w:p>
    <w:p w14:paraId="24E51C17" w14:textId="25CAA877" w:rsidR="00CC1B64" w:rsidRDefault="00CC1B64" w:rsidP="00CC1B64">
      <w:pPr>
        <w:pStyle w:val="Snt2"/>
      </w:pPr>
      <w:r>
        <w:t xml:space="preserve">b. PAKOLLINEN yksi </w:t>
      </w:r>
      <w:r w:rsidRPr="0080598B">
        <w:t>[</w:t>
      </w:r>
      <w:proofErr w:type="gramStart"/>
      <w:r w:rsidRPr="0080598B">
        <w:t>1..</w:t>
      </w:r>
      <w:proofErr w:type="gramEnd"/>
      <w:r w:rsidRPr="0080598B">
        <w:t>1]</w:t>
      </w:r>
      <w:r>
        <w:t xml:space="preserve"> </w:t>
      </w:r>
      <w:proofErr w:type="spellStart"/>
      <w:r>
        <w:t>time</w:t>
      </w:r>
      <w:proofErr w:type="spellEnd"/>
      <w:r>
        <w:t>/@</w:t>
      </w:r>
      <w:proofErr w:type="spellStart"/>
      <w:r>
        <w:t>value</w:t>
      </w:r>
      <w:proofErr w:type="spellEnd"/>
      <w:r>
        <w:t xml:space="preserve"> Merkinnän tekoaika, arvo annetaan </w:t>
      </w:r>
      <w:proofErr w:type="spellStart"/>
      <w:r>
        <w:t>sekuntin</w:t>
      </w:r>
      <w:proofErr w:type="spellEnd"/>
      <w:r>
        <w:t xml:space="preserve"> tarkkuudella TS-tietotyypillä </w:t>
      </w:r>
    </w:p>
    <w:p w14:paraId="0473761A" w14:textId="77777777" w:rsidR="00CC1B64" w:rsidRDefault="00CC1B64" w:rsidP="00CC1B64">
      <w:pPr>
        <w:pStyle w:val="Snt2"/>
      </w:pPr>
      <w:r>
        <w:t xml:space="preserve">c. PAKOLLINEN yksi </w:t>
      </w:r>
      <w:r w:rsidRPr="0080598B">
        <w:t>[</w:t>
      </w:r>
      <w:proofErr w:type="gramStart"/>
      <w:r w:rsidRPr="0080598B">
        <w:t>1..</w:t>
      </w:r>
      <w:proofErr w:type="gramEnd"/>
      <w:r w:rsidRPr="0080598B">
        <w:t>1]</w:t>
      </w:r>
      <w:r>
        <w:t xml:space="preserve"> </w:t>
      </w:r>
      <w:proofErr w:type="spellStart"/>
      <w:r w:rsidRPr="004317C0">
        <w:t>assignedAuthor</w:t>
      </w:r>
      <w:proofErr w:type="spellEnd"/>
    </w:p>
    <w:p w14:paraId="5C866B75" w14:textId="224A0243" w:rsidR="00CC1B64" w:rsidRDefault="00CC1B64" w:rsidP="00CC1B64">
      <w:pPr>
        <w:pStyle w:val="Snt3"/>
      </w:pPr>
      <w:r>
        <w:t xml:space="preserve">a. </w:t>
      </w:r>
      <w:r w:rsidRPr="00C00E6C">
        <w:t>PAKOLLINEN yksi [</w:t>
      </w:r>
      <w:proofErr w:type="gramStart"/>
      <w:r w:rsidRPr="00C00E6C">
        <w:t>1..</w:t>
      </w:r>
      <w:proofErr w:type="gramEnd"/>
      <w:r w:rsidRPr="00C00E6C">
        <w:t>1] id/@</w:t>
      </w:r>
      <w:proofErr w:type="spellStart"/>
      <w:r w:rsidRPr="00C00E6C">
        <w:t>root</w:t>
      </w:r>
      <w:proofErr w:type="spellEnd"/>
      <w:r w:rsidRPr="00C00E6C">
        <w:t>=”1.2.246.21” ja id/@</w:t>
      </w:r>
      <w:proofErr w:type="spellStart"/>
      <w:r w:rsidRPr="00C00E6C">
        <w:t>extension</w:t>
      </w:r>
      <w:proofErr w:type="spellEnd"/>
      <w:r w:rsidRPr="00C00E6C">
        <w:t xml:space="preserve"> </w:t>
      </w:r>
      <w:proofErr w:type="spellStart"/>
      <w:r w:rsidRPr="00C00E6C">
        <w:t>hetu</w:t>
      </w:r>
      <w:proofErr w:type="spellEnd"/>
      <w:r>
        <w:t xml:space="preserve"> – </w:t>
      </w:r>
      <w:r w:rsidR="004715CC">
        <w:t>Kansalaisen tai hänen puolesta asioivan henkilön</w:t>
      </w:r>
      <w:r>
        <w:t xml:space="preserve"> tunniste </w:t>
      </w:r>
    </w:p>
    <w:p w14:paraId="2BD54132" w14:textId="77777777" w:rsidR="00CC1B64" w:rsidRDefault="00CC1B64" w:rsidP="00CC1B64">
      <w:pPr>
        <w:pStyle w:val="Snt3"/>
      </w:pPr>
      <w:r>
        <w:t xml:space="preserve">b. PAKOLLINEN yksi </w:t>
      </w:r>
      <w:r w:rsidRPr="0080598B">
        <w:t>[</w:t>
      </w:r>
      <w:proofErr w:type="gramStart"/>
      <w:r w:rsidRPr="0080598B">
        <w:t>1..</w:t>
      </w:r>
      <w:proofErr w:type="gramEnd"/>
      <w:r w:rsidRPr="0080598B">
        <w:t>1]</w:t>
      </w:r>
      <w:r>
        <w:t xml:space="preserve"> </w:t>
      </w:r>
      <w:proofErr w:type="spellStart"/>
      <w:r>
        <w:t>AssignedPerson</w:t>
      </w:r>
      <w:proofErr w:type="spellEnd"/>
    </w:p>
    <w:p w14:paraId="2F32DEE7" w14:textId="77777777" w:rsidR="00CC1B64" w:rsidRDefault="00CC1B64" w:rsidP="00CC1B64">
      <w:pPr>
        <w:pStyle w:val="Snt4"/>
      </w:pPr>
      <w:r>
        <w:t xml:space="preserve">a. PAKOLLINEN yksi </w:t>
      </w:r>
      <w:r w:rsidRPr="0080598B">
        <w:t>[</w:t>
      </w:r>
      <w:proofErr w:type="gramStart"/>
      <w:r w:rsidRPr="0080598B">
        <w:t>1..</w:t>
      </w:r>
      <w:proofErr w:type="gramEnd"/>
      <w:r w:rsidRPr="0080598B">
        <w:t>1]</w:t>
      </w:r>
      <w:r>
        <w:t xml:space="preserve"> </w:t>
      </w:r>
      <w:proofErr w:type="spellStart"/>
      <w:r>
        <w:t>name</w:t>
      </w:r>
      <w:proofErr w:type="spellEnd"/>
      <w:r>
        <w:t>, arvo annetaan PN-tietotyypillä. Ks. HL7 Finland tietotyyppiopas nimen esittäminen [5, luku 2.3]</w:t>
      </w:r>
    </w:p>
    <w:p w14:paraId="1C9689E9" w14:textId="39550C95" w:rsidR="009A613A" w:rsidRDefault="009A613A" w:rsidP="005E0F0B"/>
    <w:p w14:paraId="0ED070B8" w14:textId="06F283F4" w:rsidR="002C4587" w:rsidRDefault="002C4587" w:rsidP="003711A3">
      <w:pPr>
        <w:pStyle w:val="Snt2"/>
      </w:pPr>
      <w:r w:rsidRPr="00A3025D">
        <w:rPr>
          <w:b/>
        </w:rPr>
        <w:t xml:space="preserve">Toteutusohje: </w:t>
      </w:r>
      <w:r w:rsidRPr="00A3025D">
        <w:t>KAN roolil</w:t>
      </w:r>
      <w:r w:rsidR="00A3025D">
        <w:t>l</w:t>
      </w:r>
      <w:r w:rsidRPr="00A3025D">
        <w:t xml:space="preserve">a </w:t>
      </w:r>
      <w:proofErr w:type="spellStart"/>
      <w:r w:rsidR="00A3025D">
        <w:t>authorissa</w:t>
      </w:r>
      <w:proofErr w:type="spellEnd"/>
      <w:r w:rsidR="00A3025D">
        <w:t xml:space="preserve"> </w:t>
      </w:r>
      <w:del w:id="184" w:author="Timo Kaskinen" w:date="2020-01-03T10:51:00Z">
        <w:r w:rsidR="00BD4F8D" w:rsidDel="00C03975">
          <w:delText xml:space="preserve"> </w:delText>
        </w:r>
      </w:del>
      <w:r w:rsidR="00BD4F8D">
        <w:t>organisaatiotietoja ei voi eikä saa antaa</w:t>
      </w:r>
    </w:p>
    <w:p w14:paraId="1B8EAD29" w14:textId="49A570F7" w:rsidR="00E6018B" w:rsidRDefault="00E6018B" w:rsidP="003711A3">
      <w:pPr>
        <w:pStyle w:val="Snt2"/>
      </w:pPr>
    </w:p>
    <w:p w14:paraId="6C85AA79" w14:textId="0C428F73" w:rsidR="00E6018B" w:rsidRPr="006D4EF0" w:rsidDel="002F1B0C" w:rsidRDefault="00E6018B" w:rsidP="002F1B0C">
      <w:pPr>
        <w:pStyle w:val="Snt1"/>
        <w:rPr>
          <w:del w:id="185" w:author="Timo Kaskinen" w:date="2019-12-04T18:32:00Z"/>
        </w:rPr>
      </w:pPr>
      <w:del w:id="186" w:author="Timo Kaskinen" w:date="2019-12-04T18:32:00Z">
        <w:r w:rsidDel="002F1B0C">
          <w:delText>Ohjelmiston toimesta siirretty merkintä</w:delText>
        </w:r>
        <w:r w:rsidRPr="006D4EF0" w:rsidDel="002F1B0C">
          <w:delText xml:space="preserve"> author:</w:delText>
        </w:r>
      </w:del>
    </w:p>
    <w:p w14:paraId="15D221C6" w14:textId="69CC2AEE" w:rsidR="006535A6" w:rsidDel="002F1B0C" w:rsidRDefault="002F1B0C" w:rsidP="002F1B0C">
      <w:pPr>
        <w:pStyle w:val="Snt1"/>
        <w:rPr>
          <w:del w:id="187" w:author="Timo Kaskinen" w:date="2019-12-04T18:29:00Z"/>
        </w:rPr>
      </w:pPr>
      <w:ins w:id="188" w:author="Timo Kaskinen" w:date="2019-12-04T18:29:00Z">
        <w:r>
          <w:t xml:space="preserve">8. VAIHTOEHTOISESTI PAKOLLINEN nolla tai yksi </w:t>
        </w:r>
        <w:r w:rsidRPr="0080598B">
          <w:t>[</w:t>
        </w:r>
        <w:proofErr w:type="gramStart"/>
        <w:r>
          <w:t>0</w:t>
        </w:r>
        <w:r w:rsidRPr="0080598B">
          <w:t>..</w:t>
        </w:r>
        <w:proofErr w:type="gramEnd"/>
        <w:r>
          <w:t>1</w:t>
        </w:r>
        <w:r w:rsidRPr="0080598B">
          <w:t>]</w:t>
        </w:r>
        <w:r>
          <w:t xml:space="preserve"> </w:t>
        </w:r>
        <w:proofErr w:type="spellStart"/>
        <w:r>
          <w:t>author</w:t>
        </w:r>
        <w:proofErr w:type="spellEnd"/>
        <w:r>
          <w:t xml:space="preserve"> – </w:t>
        </w:r>
      </w:ins>
      <w:ins w:id="189" w:author="Timo Kaskinen" w:date="2019-12-04T18:30:00Z">
        <w:r>
          <w:t>Ohjelmiston toimesta siirretty merkintä</w:t>
        </w:r>
      </w:ins>
    </w:p>
    <w:p w14:paraId="6EF15C81" w14:textId="74833B5B" w:rsidR="005A01FC" w:rsidRDefault="00912AD8" w:rsidP="002F1B0C">
      <w:pPr>
        <w:pStyle w:val="Snt1"/>
        <w:rPr>
          <w:ins w:id="190" w:author="Timo Kaskinen" w:date="2019-12-27T09:44:00Z"/>
        </w:rPr>
      </w:pPr>
      <w:del w:id="191" w:author="Timo Kaskinen" w:date="2020-01-03T10:52:00Z">
        <w:r w:rsidDel="00BB2DC7">
          <w:delText>a</w:delText>
        </w:r>
      </w:del>
      <w:r>
        <w:t xml:space="preserve">. </w:t>
      </w:r>
    </w:p>
    <w:p w14:paraId="54D22EEF" w14:textId="238E5FFB" w:rsidR="00912AD8" w:rsidRDefault="005A01FC" w:rsidP="005A01FC">
      <w:pPr>
        <w:pStyle w:val="Snt2"/>
      </w:pPr>
      <w:ins w:id="192" w:author="Timo Kaskinen" w:date="2019-12-27T09:44:00Z">
        <w:r>
          <w:t xml:space="preserve">a. </w:t>
        </w:r>
      </w:ins>
      <w:r w:rsidR="00912AD8">
        <w:t xml:space="preserve">PAKOLLINEN yksi </w:t>
      </w:r>
      <w:r w:rsidR="00912AD8" w:rsidRPr="0080598B">
        <w:t>[</w:t>
      </w:r>
      <w:proofErr w:type="gramStart"/>
      <w:r w:rsidR="00912AD8" w:rsidRPr="0080598B">
        <w:t>1..</w:t>
      </w:r>
      <w:proofErr w:type="gramEnd"/>
      <w:r w:rsidR="00912AD8" w:rsidRPr="0080598B">
        <w:t>1]</w:t>
      </w:r>
      <w:r w:rsidR="00912AD8">
        <w:t xml:space="preserve"> </w:t>
      </w:r>
      <w:proofErr w:type="spellStart"/>
      <w:r w:rsidR="00912AD8">
        <w:t>functionCode</w:t>
      </w:r>
      <w:proofErr w:type="spellEnd"/>
      <w:r w:rsidR="00912AD8">
        <w:t>/</w:t>
      </w:r>
      <w:r w:rsidR="00912AD8" w:rsidRPr="0082643A">
        <w:t>@</w:t>
      </w:r>
      <w:proofErr w:type="spellStart"/>
      <w:r w:rsidR="00912AD8" w:rsidRPr="0082643A">
        <w:t>code</w:t>
      </w:r>
      <w:proofErr w:type="spellEnd"/>
      <w:r w:rsidR="00912AD8">
        <w:t>=”OHJ”</w:t>
      </w:r>
      <w:r w:rsidR="00912AD8" w:rsidRPr="0082643A">
        <w:t xml:space="preserve"> </w:t>
      </w:r>
      <w:r w:rsidR="000E16E6" w:rsidRPr="000E16E6">
        <w:t>Ohjelmiston toimesta siirretty merkintä</w:t>
      </w:r>
      <w:r w:rsidR="00912AD8">
        <w:t xml:space="preserve"> (</w:t>
      </w:r>
      <w:proofErr w:type="spellStart"/>
      <w:r w:rsidR="00912AD8">
        <w:t>codeSystem</w:t>
      </w:r>
      <w:proofErr w:type="spellEnd"/>
      <w:r w:rsidR="00912AD8" w:rsidRPr="0095153D">
        <w:t xml:space="preserve">: </w:t>
      </w:r>
      <w:r w:rsidR="00912AD8" w:rsidRPr="00245CB8">
        <w:t>1.2.246.537.5.40006.2003</w:t>
      </w:r>
      <w:r w:rsidR="00912AD8" w:rsidRPr="0095153D">
        <w:t xml:space="preserve"> </w:t>
      </w:r>
      <w:r w:rsidR="00912AD8" w:rsidRPr="00245CB8">
        <w:t xml:space="preserve">eArkisto </w:t>
      </w:r>
      <w:r w:rsidR="00912AD8">
        <w:t>–</w:t>
      </w:r>
      <w:r w:rsidR="00912AD8" w:rsidRPr="00245CB8">
        <w:t xml:space="preserve"> tekninen CDA R2 henkilötarkennin</w:t>
      </w:r>
      <w:r w:rsidR="00912AD8" w:rsidRPr="0095153D">
        <w:t>)</w:t>
      </w:r>
    </w:p>
    <w:p w14:paraId="1E5F72F3" w14:textId="59356E99" w:rsidR="00912AD8" w:rsidRDefault="00D9090D" w:rsidP="00141663">
      <w:pPr>
        <w:pStyle w:val="Snt2"/>
      </w:pPr>
      <w:ins w:id="193" w:author="Timo Kaskinen" w:date="2019-12-27T09:44:00Z">
        <w:r>
          <w:t>b</w:t>
        </w:r>
      </w:ins>
      <w:del w:id="194" w:author="Timo Kaskinen" w:date="2019-12-04T18:33:00Z">
        <w:r w:rsidR="00912AD8" w:rsidDel="002F1B0C">
          <w:delText>b</w:delText>
        </w:r>
      </w:del>
      <w:r w:rsidR="00912AD8">
        <w:t xml:space="preserve">. PAKOLLINEN yksi </w:t>
      </w:r>
      <w:r w:rsidR="00912AD8" w:rsidRPr="0080598B">
        <w:t>[</w:t>
      </w:r>
      <w:proofErr w:type="gramStart"/>
      <w:r w:rsidR="00912AD8" w:rsidRPr="0080598B">
        <w:t>1..</w:t>
      </w:r>
      <w:proofErr w:type="gramEnd"/>
      <w:r w:rsidR="00912AD8" w:rsidRPr="0080598B">
        <w:t>1]</w:t>
      </w:r>
      <w:r w:rsidR="00912AD8">
        <w:t xml:space="preserve"> </w:t>
      </w:r>
      <w:proofErr w:type="spellStart"/>
      <w:r w:rsidR="00912AD8">
        <w:t>time</w:t>
      </w:r>
      <w:proofErr w:type="spellEnd"/>
      <w:r w:rsidR="00912AD8">
        <w:t>/@</w:t>
      </w:r>
      <w:proofErr w:type="spellStart"/>
      <w:r w:rsidR="00912AD8">
        <w:t>value</w:t>
      </w:r>
      <w:proofErr w:type="spellEnd"/>
      <w:r w:rsidR="00912AD8">
        <w:t xml:space="preserve"> </w:t>
      </w:r>
      <w:r w:rsidR="00FD79A4">
        <w:t>Merkinnän tekoaik</w:t>
      </w:r>
      <w:r w:rsidR="00141663">
        <w:t>a</w:t>
      </w:r>
      <w:r w:rsidR="00912AD8">
        <w:t xml:space="preserve">, arvo annetaan </w:t>
      </w:r>
      <w:proofErr w:type="spellStart"/>
      <w:r w:rsidR="00912AD8">
        <w:t>sekuntin</w:t>
      </w:r>
      <w:proofErr w:type="spellEnd"/>
      <w:r w:rsidR="00912AD8">
        <w:t xml:space="preserve"> tarkkuudella TS-tietotyypillä </w:t>
      </w:r>
    </w:p>
    <w:p w14:paraId="4EC98BE0" w14:textId="58258F01" w:rsidR="00912AD8" w:rsidRDefault="00D9090D" w:rsidP="00912AD8">
      <w:pPr>
        <w:pStyle w:val="Snt2"/>
      </w:pPr>
      <w:ins w:id="195" w:author="Timo Kaskinen" w:date="2019-12-27T09:45:00Z">
        <w:r>
          <w:t>c</w:t>
        </w:r>
      </w:ins>
      <w:del w:id="196" w:author="Timo Kaskinen" w:date="2019-12-04T18:33:00Z">
        <w:r w:rsidR="00912AD8" w:rsidDel="002F1B0C">
          <w:delText>c</w:delText>
        </w:r>
      </w:del>
      <w:r w:rsidR="00912AD8">
        <w:t xml:space="preserve">. PAKOLLINEN yksi </w:t>
      </w:r>
      <w:r w:rsidR="00912AD8" w:rsidRPr="0080598B">
        <w:t>[</w:t>
      </w:r>
      <w:proofErr w:type="gramStart"/>
      <w:r w:rsidR="00912AD8" w:rsidRPr="0080598B">
        <w:t>1..</w:t>
      </w:r>
      <w:proofErr w:type="gramEnd"/>
      <w:r w:rsidR="00912AD8" w:rsidRPr="0080598B">
        <w:t>1]</w:t>
      </w:r>
      <w:r w:rsidR="00912AD8">
        <w:t xml:space="preserve"> </w:t>
      </w:r>
      <w:proofErr w:type="spellStart"/>
      <w:r w:rsidR="00912AD8" w:rsidRPr="004317C0">
        <w:t>assignedAuthor</w:t>
      </w:r>
      <w:proofErr w:type="spellEnd"/>
    </w:p>
    <w:p w14:paraId="2507E1AD" w14:textId="0BFE5E35" w:rsidR="00912AD8" w:rsidRDefault="00912AD8" w:rsidP="00912AD8">
      <w:pPr>
        <w:pStyle w:val="Snt3"/>
      </w:pPr>
      <w:r>
        <w:t xml:space="preserve">a. </w:t>
      </w:r>
      <w:r w:rsidRPr="00C00E6C">
        <w:t>PAKOLLINEN yksi [</w:t>
      </w:r>
      <w:proofErr w:type="gramStart"/>
      <w:r w:rsidRPr="00C00E6C">
        <w:t>1..</w:t>
      </w:r>
      <w:proofErr w:type="gramEnd"/>
      <w:r w:rsidRPr="00C00E6C">
        <w:t>1] id/@</w:t>
      </w:r>
      <w:proofErr w:type="spellStart"/>
      <w:r w:rsidR="006370A8">
        <w:t>n</w:t>
      </w:r>
      <w:r w:rsidR="0017578B">
        <w:t>ullFlavor</w:t>
      </w:r>
      <w:proofErr w:type="spellEnd"/>
      <w:r w:rsidRPr="00C00E6C">
        <w:t>=”</w:t>
      </w:r>
      <w:r w:rsidR="0017578B">
        <w:t>UNK</w:t>
      </w:r>
      <w:r w:rsidRPr="00C00E6C">
        <w:t>”</w:t>
      </w:r>
    </w:p>
    <w:p w14:paraId="3870DAEA" w14:textId="1409C523" w:rsidR="0017578B" w:rsidRDefault="0017578B" w:rsidP="00912AD8">
      <w:pPr>
        <w:pStyle w:val="Snt3"/>
      </w:pPr>
    </w:p>
    <w:p w14:paraId="55DC9D0A" w14:textId="0AA3D3A1" w:rsidR="00FD1B78" w:rsidRDefault="00FD1B78" w:rsidP="00912AD8">
      <w:pPr>
        <w:pStyle w:val="Snt3"/>
      </w:pPr>
      <w:r w:rsidRPr="0065112E">
        <w:rPr>
          <w:b/>
        </w:rPr>
        <w:t>Toteutusohje:</w:t>
      </w:r>
      <w:r>
        <w:t xml:space="preserve"> Skeemapakollinen tieto, annettava </w:t>
      </w:r>
      <w:proofErr w:type="spellStart"/>
      <w:r>
        <w:t>nullFlavor</w:t>
      </w:r>
      <w:proofErr w:type="spellEnd"/>
      <w:r>
        <w:t xml:space="preserve"> </w:t>
      </w:r>
      <w:r>
        <w:br/>
      </w:r>
    </w:p>
    <w:p w14:paraId="3A696065" w14:textId="58606721" w:rsidR="00912AD8" w:rsidRDefault="00912AD8" w:rsidP="00912AD8">
      <w:pPr>
        <w:pStyle w:val="Snt3"/>
      </w:pPr>
      <w:r>
        <w:t xml:space="preserve">b. PAKOLLINEN yksi </w:t>
      </w:r>
      <w:r w:rsidRPr="0080598B">
        <w:t>[</w:t>
      </w:r>
      <w:proofErr w:type="gramStart"/>
      <w:r w:rsidRPr="0080598B">
        <w:t>1..</w:t>
      </w:r>
      <w:proofErr w:type="gramEnd"/>
      <w:r w:rsidRPr="0080598B">
        <w:t>1]</w:t>
      </w:r>
      <w:r>
        <w:t xml:space="preserve"> </w:t>
      </w:r>
      <w:proofErr w:type="spellStart"/>
      <w:r>
        <w:t>Assigned</w:t>
      </w:r>
      <w:r w:rsidR="00E85582">
        <w:t>AuthoringDevice</w:t>
      </w:r>
      <w:proofErr w:type="spellEnd"/>
      <w:r w:rsidR="00B52583">
        <w:t>/@</w:t>
      </w:r>
      <w:proofErr w:type="spellStart"/>
      <w:r w:rsidR="00B52583">
        <w:t>classCode</w:t>
      </w:r>
      <w:proofErr w:type="spellEnd"/>
      <w:r w:rsidR="00B52583">
        <w:t>=”DEV”</w:t>
      </w:r>
    </w:p>
    <w:p w14:paraId="27F498AC" w14:textId="04BD6E05" w:rsidR="00A945DF" w:rsidRDefault="00912AD8" w:rsidP="00912AD8">
      <w:pPr>
        <w:pStyle w:val="Snt4"/>
      </w:pPr>
      <w:r>
        <w:t xml:space="preserve">a. </w:t>
      </w:r>
      <w:r w:rsidR="00A945DF">
        <w:t xml:space="preserve">VAIHTOEHTOISESTI </w:t>
      </w:r>
      <w:r>
        <w:t xml:space="preserve">PAKOLLINEN </w:t>
      </w:r>
      <w:r w:rsidR="00A945DF">
        <w:t xml:space="preserve">nolla tai </w:t>
      </w:r>
      <w:r>
        <w:t xml:space="preserve">yksi </w:t>
      </w:r>
      <w:r w:rsidRPr="0080598B">
        <w:t>[</w:t>
      </w:r>
      <w:del w:id="197" w:author="Timo Kaskinen" w:date="2019-12-02T22:13:00Z">
        <w:r w:rsidRPr="0080598B" w:rsidDel="006333A5">
          <w:delText>1</w:delText>
        </w:r>
      </w:del>
      <w:proofErr w:type="gramStart"/>
      <w:ins w:id="198" w:author="Timo Kaskinen" w:date="2019-12-02T22:13:00Z">
        <w:r w:rsidR="006333A5">
          <w:t>0</w:t>
        </w:r>
      </w:ins>
      <w:r w:rsidRPr="0080598B">
        <w:t>..</w:t>
      </w:r>
      <w:proofErr w:type="gramEnd"/>
      <w:r w:rsidRPr="0080598B">
        <w:t>1]</w:t>
      </w:r>
      <w:r>
        <w:t xml:space="preserve"> </w:t>
      </w:r>
      <w:proofErr w:type="spellStart"/>
      <w:r w:rsidR="008656B0" w:rsidRPr="008656B0">
        <w:t>manufacturerModelName</w:t>
      </w:r>
      <w:proofErr w:type="spellEnd"/>
      <w:r w:rsidR="008656B0">
        <w:t>/@</w:t>
      </w:r>
      <w:proofErr w:type="spellStart"/>
      <w:r w:rsidR="00792BFD">
        <w:t>code</w:t>
      </w:r>
      <w:proofErr w:type="spellEnd"/>
      <w:r w:rsidR="00792BFD">
        <w:t xml:space="preserve"> ja /@</w:t>
      </w:r>
      <w:proofErr w:type="spellStart"/>
      <w:r w:rsidR="00792BFD">
        <w:t>codeSystem</w:t>
      </w:r>
      <w:proofErr w:type="spellEnd"/>
      <w:r w:rsidR="00792BFD">
        <w:t xml:space="preserve"> ja /</w:t>
      </w:r>
      <w:r w:rsidR="00DC0BBD">
        <w:t>@</w:t>
      </w:r>
      <w:proofErr w:type="spellStart"/>
      <w:r w:rsidR="00DC0BBD">
        <w:t>codeSystemName</w:t>
      </w:r>
      <w:proofErr w:type="spellEnd"/>
      <w:r w:rsidR="00271695">
        <w:t xml:space="preserve"> </w:t>
      </w:r>
    </w:p>
    <w:p w14:paraId="0F30394F" w14:textId="77777777" w:rsidR="00A945DF" w:rsidRDefault="00A945DF" w:rsidP="00912AD8">
      <w:pPr>
        <w:pStyle w:val="Snt4"/>
      </w:pPr>
    </w:p>
    <w:p w14:paraId="77A3E585" w14:textId="41153E6B" w:rsidR="00912AD8" w:rsidRDefault="00A945DF" w:rsidP="00912AD8">
      <w:pPr>
        <w:pStyle w:val="Snt4"/>
      </w:pPr>
      <w:r w:rsidRPr="00E6018B">
        <w:rPr>
          <w:b/>
        </w:rPr>
        <w:t>Toteutusohje</w:t>
      </w:r>
      <w:r>
        <w:t xml:space="preserve">: </w:t>
      </w:r>
      <w:r w:rsidRPr="00A945DF">
        <w:t>Lääkinnällisen laitteen tunniste</w:t>
      </w:r>
      <w:r>
        <w:t xml:space="preserve">: </w:t>
      </w:r>
      <w:r w:rsidRPr="00A945DF">
        <w:t xml:space="preserve">valmistajan allokoima yksilöivä tunniste, valmistajan y-tunnus </w:t>
      </w:r>
      <w:proofErr w:type="spellStart"/>
      <w:r w:rsidRPr="00A945DF">
        <w:t>codeSystemiin</w:t>
      </w:r>
      <w:proofErr w:type="spellEnd"/>
      <w:r w:rsidRPr="00A945DF">
        <w:t xml:space="preserve"> sekä </w:t>
      </w:r>
      <w:proofErr w:type="spellStart"/>
      <w:r w:rsidRPr="00A945DF">
        <w:t>displayName:en</w:t>
      </w:r>
      <w:proofErr w:type="spellEnd"/>
      <w:r w:rsidRPr="00A945DF">
        <w:t xml:space="preserve"> nimi ja malli näytettävä tekstinä </w:t>
      </w:r>
      <w:r w:rsidR="0002366F">
        <w:t xml:space="preserve"> </w:t>
      </w:r>
    </w:p>
    <w:p w14:paraId="1B990765" w14:textId="58707B12" w:rsidR="00481427" w:rsidRDefault="00481427" w:rsidP="00912AD8">
      <w:pPr>
        <w:pStyle w:val="Snt4"/>
      </w:pPr>
    </w:p>
    <w:p w14:paraId="7E63CD03" w14:textId="43BC0527" w:rsidR="00E6018B" w:rsidRDefault="00E6018B" w:rsidP="00E6018B">
      <w:pPr>
        <w:pStyle w:val="Snt4"/>
      </w:pPr>
      <w:r>
        <w:t xml:space="preserve">b. VAIHTOEHTOISESTI PAKOLLINEN nolla tai yksi </w:t>
      </w:r>
      <w:r w:rsidRPr="0080598B">
        <w:t>[</w:t>
      </w:r>
      <w:del w:id="199" w:author="Timo Kaskinen" w:date="2019-12-02T22:13:00Z">
        <w:r w:rsidRPr="0080598B" w:rsidDel="006333A5">
          <w:delText>1</w:delText>
        </w:r>
      </w:del>
      <w:proofErr w:type="gramStart"/>
      <w:ins w:id="200" w:author="Timo Kaskinen" w:date="2019-12-02T22:13:00Z">
        <w:r w:rsidR="006333A5">
          <w:t>0</w:t>
        </w:r>
      </w:ins>
      <w:r w:rsidRPr="0080598B">
        <w:t>..</w:t>
      </w:r>
      <w:proofErr w:type="gramEnd"/>
      <w:r w:rsidRPr="0080598B">
        <w:t>1]</w:t>
      </w:r>
      <w:r>
        <w:t xml:space="preserve"> </w:t>
      </w:r>
      <w:proofErr w:type="spellStart"/>
      <w:r w:rsidR="00AE601D" w:rsidRPr="00AE601D">
        <w:t>softwareName</w:t>
      </w:r>
      <w:proofErr w:type="spellEnd"/>
      <w:r>
        <w:t>/@</w:t>
      </w:r>
      <w:proofErr w:type="spellStart"/>
      <w:r>
        <w:t>code</w:t>
      </w:r>
      <w:proofErr w:type="spellEnd"/>
      <w:r>
        <w:t xml:space="preserve"> ja /@</w:t>
      </w:r>
      <w:proofErr w:type="spellStart"/>
      <w:r>
        <w:t>codeSystem</w:t>
      </w:r>
      <w:proofErr w:type="spellEnd"/>
      <w:r>
        <w:t xml:space="preserve"> ja /@</w:t>
      </w:r>
      <w:proofErr w:type="spellStart"/>
      <w:r>
        <w:t>codeSystemName</w:t>
      </w:r>
      <w:proofErr w:type="spellEnd"/>
      <w:r>
        <w:t xml:space="preserve"> </w:t>
      </w:r>
    </w:p>
    <w:p w14:paraId="5C39A5D5" w14:textId="33009023" w:rsidR="00AE601D" w:rsidRDefault="00AE601D" w:rsidP="00E6018B">
      <w:pPr>
        <w:pStyle w:val="Snt4"/>
      </w:pPr>
    </w:p>
    <w:p w14:paraId="04ACF0C8" w14:textId="29FE9129" w:rsidR="00AE601D" w:rsidRDefault="00AE601D" w:rsidP="00AE601D">
      <w:pPr>
        <w:pStyle w:val="Snt4"/>
      </w:pPr>
      <w:r w:rsidRPr="00E6018B">
        <w:rPr>
          <w:b/>
        </w:rPr>
        <w:t>Toteutusohje</w:t>
      </w:r>
      <w:r>
        <w:t xml:space="preserve">: </w:t>
      </w:r>
      <w:r w:rsidR="008265BD" w:rsidRPr="008265BD">
        <w:t xml:space="preserve">Ohjelmiston/robotin tunniste (valmistajan allokoima yksilöivä tunniste, valmistajan y-tunnus </w:t>
      </w:r>
      <w:proofErr w:type="spellStart"/>
      <w:r w:rsidR="008265BD" w:rsidRPr="008265BD">
        <w:t>codeSystemiin</w:t>
      </w:r>
      <w:proofErr w:type="spellEnd"/>
      <w:r w:rsidR="008265BD" w:rsidRPr="008265BD">
        <w:t xml:space="preserve"> sekä nimi ja versio näytettävä tekstinä</w:t>
      </w:r>
    </w:p>
    <w:p w14:paraId="5815667B" w14:textId="2C21F280" w:rsidR="008265BD" w:rsidRDefault="008265BD" w:rsidP="008265BD">
      <w:pPr>
        <w:pStyle w:val="Snt4"/>
      </w:pPr>
      <w:r w:rsidRPr="00E6018B">
        <w:rPr>
          <w:b/>
        </w:rPr>
        <w:t>Toteutusohje</w:t>
      </w:r>
      <w:r>
        <w:t xml:space="preserve">: Ohjelmiston osalta annetaan joko molemmat tai vain toinen </w:t>
      </w:r>
      <w:r w:rsidR="009F7926">
        <w:t>rakenteista (</w:t>
      </w:r>
      <w:proofErr w:type="spellStart"/>
      <w:r w:rsidR="009F7926">
        <w:t>manufacturerModelName</w:t>
      </w:r>
      <w:proofErr w:type="spellEnd"/>
      <w:r w:rsidR="009F7926">
        <w:t xml:space="preserve"> ja/tai </w:t>
      </w:r>
      <w:proofErr w:type="spellStart"/>
      <w:r w:rsidR="009F7926">
        <w:t>softwareName</w:t>
      </w:r>
      <w:proofErr w:type="spellEnd"/>
      <w:r w:rsidR="009F7926">
        <w:t xml:space="preserve">) riippuen siitä </w:t>
      </w:r>
      <w:proofErr w:type="spellStart"/>
      <w:r w:rsidR="009F7926">
        <w:t>minkätyyppisestä</w:t>
      </w:r>
      <w:proofErr w:type="spellEnd"/>
      <w:r w:rsidR="009F7926">
        <w:t xml:space="preserve"> ohjelmistosta tai laitteesta on kyse.</w:t>
      </w:r>
    </w:p>
    <w:p w14:paraId="6E2E3994" w14:textId="77777777" w:rsidR="00E6018B" w:rsidRDefault="00E6018B" w:rsidP="00912AD8">
      <w:pPr>
        <w:pStyle w:val="Snt4"/>
      </w:pPr>
    </w:p>
    <w:p w14:paraId="65A90F8F" w14:textId="77777777" w:rsidR="00912AD8" w:rsidRDefault="00912AD8" w:rsidP="00912AD8">
      <w:pPr>
        <w:pStyle w:val="Snt3"/>
      </w:pPr>
      <w:r>
        <w:t xml:space="preserve">c. PAKOLLINEN yksi </w:t>
      </w:r>
      <w:r w:rsidRPr="0080598B">
        <w:t>[</w:t>
      </w:r>
      <w:proofErr w:type="gramStart"/>
      <w:r w:rsidRPr="0080598B">
        <w:t>1..</w:t>
      </w:r>
      <w:proofErr w:type="gramEnd"/>
      <w:r w:rsidRPr="0080598B">
        <w:t>1]</w:t>
      </w:r>
      <w:r>
        <w:t xml:space="preserve"> </w:t>
      </w:r>
      <w:proofErr w:type="spellStart"/>
      <w:r w:rsidRPr="004317C0">
        <w:t>representedOrganization</w:t>
      </w:r>
      <w:proofErr w:type="spellEnd"/>
    </w:p>
    <w:p w14:paraId="21C6BEB0" w14:textId="77777777" w:rsidR="00912AD8" w:rsidRDefault="00912AD8" w:rsidP="00912AD8">
      <w:pPr>
        <w:pStyle w:val="Snt4"/>
      </w:pPr>
      <w:r>
        <w:t xml:space="preserve">a. PAKOLLINEN yksi </w:t>
      </w:r>
      <w:r w:rsidRPr="0080598B">
        <w:t>[</w:t>
      </w:r>
      <w:proofErr w:type="gramStart"/>
      <w:r w:rsidRPr="0080598B">
        <w:t>1..</w:t>
      </w:r>
      <w:proofErr w:type="gramEnd"/>
      <w:r w:rsidRPr="0080598B">
        <w:t>1]</w:t>
      </w:r>
      <w:r>
        <w:t xml:space="preserve"> id/@</w:t>
      </w:r>
      <w:proofErr w:type="spellStart"/>
      <w:r>
        <w:t>root</w:t>
      </w:r>
      <w:proofErr w:type="spellEnd"/>
      <w:r>
        <w:t xml:space="preserve"> </w:t>
      </w:r>
      <w:r w:rsidRPr="00043806">
        <w:t>Palveluyksikön tunniste</w:t>
      </w:r>
      <w:r>
        <w:t xml:space="preserve"> </w:t>
      </w:r>
    </w:p>
    <w:p w14:paraId="608E2254" w14:textId="7C85059B" w:rsidR="00912AD8" w:rsidRDefault="00912AD8" w:rsidP="00912AD8">
      <w:pPr>
        <w:pStyle w:val="Snt4"/>
      </w:pPr>
      <w:r>
        <w:t xml:space="preserve">b. PAKOLLINEN yksi </w:t>
      </w:r>
      <w:r w:rsidRPr="0080598B">
        <w:t>[</w:t>
      </w:r>
      <w:proofErr w:type="gramStart"/>
      <w:r w:rsidRPr="0080598B">
        <w:t>1..</w:t>
      </w:r>
      <w:proofErr w:type="gramEnd"/>
      <w:r w:rsidRPr="0080598B">
        <w:t>1]</w:t>
      </w:r>
      <w:r>
        <w:t xml:space="preserve"> </w:t>
      </w:r>
      <w:proofErr w:type="spellStart"/>
      <w:r>
        <w:t>name</w:t>
      </w:r>
      <w:proofErr w:type="spellEnd"/>
      <w:r>
        <w:t xml:space="preserve">, </w:t>
      </w:r>
      <w:r w:rsidRPr="00043806">
        <w:t>Palveluyksikön nimi</w:t>
      </w:r>
      <w:r>
        <w:t xml:space="preserve"> </w:t>
      </w:r>
      <w:del w:id="201" w:author="Timo Kaskinen" w:date="2019-12-27T09:46:00Z">
        <w:r w:rsidDel="00DF3EEB">
          <w:delText>SOTE</w:delText>
        </w:r>
      </w:del>
      <w:ins w:id="202" w:author="Timo Kaskinen" w:date="2019-12-27T09:46:00Z">
        <w:r w:rsidR="00DF3EEB">
          <w:t>Sote</w:t>
        </w:r>
      </w:ins>
      <w:r>
        <w:t xml:space="preserve">-organisaatiorekisterissä </w:t>
      </w:r>
      <w:ins w:id="203" w:author="Timo Kaskinen" w:date="2020-01-21T13:15:00Z">
        <w:r w:rsidR="00DC14DB" w:rsidRPr="00DC14DB">
          <w:t>tai Valvira – Terveydenhuollon itsenäiset ammatinharjoittajat -rekisterissä</w:t>
        </w:r>
      </w:ins>
    </w:p>
    <w:p w14:paraId="6CE97FA1" w14:textId="77777777" w:rsidR="00912AD8" w:rsidRDefault="00912AD8" w:rsidP="003711A3">
      <w:pPr>
        <w:pStyle w:val="Snt2"/>
      </w:pPr>
    </w:p>
    <w:p w14:paraId="28BAEA9B" w14:textId="07F972D4" w:rsidR="006A420E" w:rsidRDefault="006535A6" w:rsidP="006535A6">
      <w:pPr>
        <w:pStyle w:val="Snt2"/>
      </w:pPr>
      <w:r w:rsidRPr="00A3025D">
        <w:rPr>
          <w:b/>
        </w:rPr>
        <w:t xml:space="preserve">Toteutusohje: </w:t>
      </w:r>
      <w:r>
        <w:t>OHJ</w:t>
      </w:r>
      <w:ins w:id="204" w:author="Timo Kaskinen" w:date="2020-01-03T10:52:00Z">
        <w:r w:rsidR="006447A7">
          <w:t>-</w:t>
        </w:r>
      </w:ins>
      <w:del w:id="205" w:author="Timo Kaskinen" w:date="2020-01-03T10:52:00Z">
        <w:r w:rsidRPr="00A3025D" w:rsidDel="006447A7">
          <w:delText xml:space="preserve"> </w:delText>
        </w:r>
      </w:del>
      <w:r w:rsidRPr="00A3025D">
        <w:t>roolil</w:t>
      </w:r>
      <w:r>
        <w:t>l</w:t>
      </w:r>
      <w:r w:rsidRPr="00A3025D">
        <w:t xml:space="preserve">a </w:t>
      </w:r>
      <w:r w:rsidR="00ED508F">
        <w:t xml:space="preserve">annetaan tiedot käytetystä lääkinnällisestä laitteesta tai ohjelmistosta sekä </w:t>
      </w:r>
      <w:r w:rsidR="00F50FA3">
        <w:t>organisaation tiedot, missä tiedot on tuotettu.</w:t>
      </w:r>
      <w:r w:rsidR="00717163">
        <w:t xml:space="preserve"> </w:t>
      </w:r>
    </w:p>
    <w:p w14:paraId="11250979" w14:textId="08AB2725" w:rsidR="006535A6" w:rsidRDefault="00F55344" w:rsidP="006535A6">
      <w:pPr>
        <w:pStyle w:val="Snt2"/>
      </w:pPr>
      <w:r w:rsidRPr="00A3025D">
        <w:rPr>
          <w:b/>
        </w:rPr>
        <w:t xml:space="preserve">Toteutusohje: </w:t>
      </w:r>
      <w:r w:rsidR="00717163">
        <w:t>Toteutus</w:t>
      </w:r>
      <w:r w:rsidR="00620D73">
        <w:t xml:space="preserve">ohjeistus on referoitu OHJ-merkinnän osalta tähän </w:t>
      </w:r>
      <w:r>
        <w:t>määrittelyyn</w:t>
      </w:r>
      <w:r w:rsidR="00620D73">
        <w:t xml:space="preserve">, </w:t>
      </w:r>
      <w:del w:id="206" w:author="Timo Kaskinen" w:date="2020-01-21T13:16:00Z">
        <w:r w:rsidR="00620D73" w:rsidDel="00112806">
          <w:delText xml:space="preserve">voimassaoleva </w:delText>
        </w:r>
      </w:del>
      <w:r w:rsidR="00620D73">
        <w:t xml:space="preserve">toteutusohje </w:t>
      </w:r>
      <w:del w:id="207" w:author="Timo Kaskinen" w:date="2020-01-21T13:17:00Z">
        <w:r w:rsidR="00620D73" w:rsidDel="00355213">
          <w:delText xml:space="preserve">katso </w:delText>
        </w:r>
      </w:del>
      <w:ins w:id="208" w:author="Timo Kaskinen" w:date="2020-01-21T13:17:00Z">
        <w:r w:rsidR="00355213">
          <w:t>on päivittymässä myös</w:t>
        </w:r>
        <w:r w:rsidR="00355213">
          <w:t xml:space="preserve"> </w:t>
        </w:r>
      </w:ins>
      <w:r w:rsidR="006A420E">
        <w:t xml:space="preserve">Potilastiedon arkisto </w:t>
      </w:r>
      <w:r w:rsidR="00620D73">
        <w:t>Kertomus- ja lomakkeet määrittely</w:t>
      </w:r>
      <w:ins w:id="209" w:author="Timo Kaskinen" w:date="2020-01-21T13:17:00Z">
        <w:r w:rsidR="00355213">
          <w:t>n uu</w:t>
        </w:r>
      </w:ins>
      <w:ins w:id="210" w:author="Timo Kaskinen" w:date="2020-01-21T13:19:00Z">
        <w:r w:rsidR="005751D1">
          <w:t xml:space="preserve">teen </w:t>
        </w:r>
      </w:ins>
      <w:ins w:id="211" w:author="Timo Kaskinen" w:date="2020-01-21T13:17:00Z">
        <w:r w:rsidR="00355213">
          <w:t>versio</w:t>
        </w:r>
      </w:ins>
      <w:ins w:id="212" w:author="Timo Kaskinen" w:date="2020-01-21T13:19:00Z">
        <w:r w:rsidR="005751D1">
          <w:t>on</w:t>
        </w:r>
        <w:r w:rsidR="00EA091B">
          <w:t>,</w:t>
        </w:r>
      </w:ins>
      <w:ins w:id="213" w:author="Timo Kaskinen" w:date="2020-01-21T13:17:00Z">
        <w:r w:rsidR="00A52280">
          <w:t xml:space="preserve"> jo</w:t>
        </w:r>
      </w:ins>
      <w:ins w:id="214" w:author="Timo Kaskinen" w:date="2020-01-21T13:19:00Z">
        <w:r w:rsidR="00EA091B">
          <w:t>nka</w:t>
        </w:r>
      </w:ins>
      <w:ins w:id="215" w:author="Timo Kaskinen" w:date="2020-01-21T13:18:00Z">
        <w:r w:rsidR="005751D1">
          <w:t xml:space="preserve"> mukaisesti toteutus</w:t>
        </w:r>
      </w:ins>
      <w:ins w:id="216" w:author="Timo Kaskinen" w:date="2020-01-21T13:19:00Z">
        <w:r w:rsidR="00EA091B">
          <w:t xml:space="preserve"> tehdään</w:t>
        </w:r>
      </w:ins>
      <w:ins w:id="217" w:author="Timo Kaskinen" w:date="2020-01-21T13:18:00Z">
        <w:r w:rsidR="005751D1">
          <w:t>.</w:t>
        </w:r>
      </w:ins>
      <w:r w:rsidR="00620D73">
        <w:t xml:space="preserve"> </w:t>
      </w:r>
      <w:r>
        <w:t>[4]</w:t>
      </w:r>
    </w:p>
    <w:p w14:paraId="29947531" w14:textId="77777777" w:rsidR="006535A6" w:rsidRPr="002C4587" w:rsidRDefault="006535A6" w:rsidP="003711A3">
      <w:pPr>
        <w:pStyle w:val="Snt2"/>
      </w:pPr>
    </w:p>
    <w:p w14:paraId="0AC39371" w14:textId="77777777" w:rsidR="002C4587" w:rsidRDefault="002C4587" w:rsidP="005E0F0B"/>
    <w:p w14:paraId="451381A2" w14:textId="5897DFB3" w:rsidR="005E0F0B" w:rsidRDefault="002F1B0C" w:rsidP="00AC4E00">
      <w:pPr>
        <w:pStyle w:val="Snt1"/>
      </w:pPr>
      <w:ins w:id="218" w:author="Timo Kaskinen" w:date="2019-12-04T18:31:00Z">
        <w:r>
          <w:t>9</w:t>
        </w:r>
      </w:ins>
      <w:del w:id="219" w:author="Timo Kaskinen" w:date="2019-12-04T18:31:00Z">
        <w:r w:rsidR="003711A3" w:rsidDel="002F1B0C">
          <w:delText>7</w:delText>
        </w:r>
      </w:del>
      <w:r w:rsidR="005E0F0B">
        <w:t xml:space="preserve">. PAKOLLINEN yksi </w:t>
      </w:r>
      <w:r w:rsidR="005E0F0B" w:rsidRPr="0080598B">
        <w:t>[</w:t>
      </w:r>
      <w:proofErr w:type="gramStart"/>
      <w:r w:rsidR="005E0F0B" w:rsidRPr="0080598B">
        <w:t>1..</w:t>
      </w:r>
      <w:proofErr w:type="gramEnd"/>
      <w:r w:rsidR="005E0F0B">
        <w:t>1</w:t>
      </w:r>
      <w:r w:rsidR="005E0F0B" w:rsidRPr="0080598B">
        <w:t>]</w:t>
      </w:r>
      <w:r w:rsidR="005E0F0B">
        <w:t xml:space="preserve"> </w:t>
      </w:r>
      <w:proofErr w:type="spellStart"/>
      <w:r w:rsidR="005E0F0B">
        <w:t>component</w:t>
      </w:r>
      <w:proofErr w:type="spellEnd"/>
    </w:p>
    <w:p w14:paraId="1860FEE4" w14:textId="697CD8CB" w:rsidR="005E0F0B" w:rsidRDefault="009F7E7C" w:rsidP="00AC4E00">
      <w:pPr>
        <w:pStyle w:val="Snt2"/>
      </w:pPr>
      <w:r>
        <w:t>a</w:t>
      </w:r>
      <w:r w:rsidR="005E0F0B">
        <w:t xml:space="preserve">. PAKOLLINEN yksi </w:t>
      </w:r>
      <w:r w:rsidR="005E0F0B" w:rsidRPr="00C659FC">
        <w:t>[</w:t>
      </w:r>
      <w:proofErr w:type="gramStart"/>
      <w:r w:rsidR="005E0F0B" w:rsidRPr="00C659FC">
        <w:t>1..</w:t>
      </w:r>
      <w:proofErr w:type="gramEnd"/>
      <w:r w:rsidR="005E0F0B" w:rsidRPr="00C659FC">
        <w:t>1]</w:t>
      </w:r>
      <w:r w:rsidR="005E0F0B">
        <w:t xml:space="preserve"> </w:t>
      </w:r>
      <w:proofErr w:type="spellStart"/>
      <w:r w:rsidR="005E0F0B">
        <w:t>section</w:t>
      </w:r>
      <w:proofErr w:type="spellEnd"/>
    </w:p>
    <w:p w14:paraId="5C1F3EE7" w14:textId="507A4B59" w:rsidR="005E0F0B" w:rsidRDefault="005E0F0B" w:rsidP="00AC4E00">
      <w:pPr>
        <w:pStyle w:val="Snt3"/>
      </w:pPr>
      <w:r>
        <w:t xml:space="preserve">a. PAKOLLINEN yksi </w:t>
      </w:r>
      <w:r w:rsidRPr="00C659FC">
        <w:t>[</w:t>
      </w:r>
      <w:proofErr w:type="gramStart"/>
      <w:r w:rsidRPr="00C659FC">
        <w:t>1..</w:t>
      </w:r>
      <w:proofErr w:type="gramEnd"/>
      <w:r w:rsidRPr="00C659FC">
        <w:t>1]</w:t>
      </w:r>
      <w:r>
        <w:t xml:space="preserve"> </w:t>
      </w:r>
      <w:proofErr w:type="spellStart"/>
      <w:r w:rsidRPr="0082643A">
        <w:t>code</w:t>
      </w:r>
      <w:proofErr w:type="spellEnd"/>
      <w:r w:rsidRPr="0082643A">
        <w:t>/@</w:t>
      </w:r>
      <w:proofErr w:type="spellStart"/>
      <w:r w:rsidRPr="0082643A">
        <w:t>code</w:t>
      </w:r>
      <w:proofErr w:type="spellEnd"/>
      <w:r w:rsidRPr="0082643A">
        <w:t>=</w:t>
      </w:r>
      <w:r w:rsidR="0027462B">
        <w:t>”</w:t>
      </w:r>
      <w:r w:rsidR="005C6C09">
        <w:t>14</w:t>
      </w:r>
      <w:r w:rsidR="0027462B">
        <w:t>”</w:t>
      </w:r>
      <w:r w:rsidRPr="0082643A">
        <w:t xml:space="preserve"> </w:t>
      </w:r>
      <w:r>
        <w:t xml:space="preserve">Hoidon </w:t>
      </w:r>
      <w:r w:rsidR="005C6C09">
        <w:t xml:space="preserve">suunnittelu </w:t>
      </w:r>
      <w:r w:rsidR="00B50A57">
        <w:t xml:space="preserve">TAI </w:t>
      </w:r>
      <w:r w:rsidR="007A52F0">
        <w:t>muu soveltuva arvo</w:t>
      </w:r>
      <w:r w:rsidR="00B50A57" w:rsidRPr="00B50A57">
        <w:t xml:space="preserve"> </w:t>
      </w:r>
      <w:r w:rsidR="000B14D2">
        <w:t>(</w:t>
      </w:r>
      <w:proofErr w:type="spellStart"/>
      <w:r w:rsidR="000B14D2">
        <w:t>codeSystem</w:t>
      </w:r>
      <w:proofErr w:type="spellEnd"/>
      <w:r w:rsidRPr="0095153D">
        <w:t xml:space="preserve">: </w:t>
      </w:r>
      <w:r w:rsidRPr="00210809">
        <w:t>1.2.246.537.6.13.2006</w:t>
      </w:r>
      <w:r>
        <w:t xml:space="preserve"> </w:t>
      </w:r>
      <w:r w:rsidRPr="00F7376E">
        <w:t xml:space="preserve">AR/YDIN </w:t>
      </w:r>
      <w:r w:rsidR="0027462B">
        <w:t>–</w:t>
      </w:r>
      <w:r w:rsidRPr="00F7376E">
        <w:t xml:space="preserve"> Hoitoprosessin vaihe</w:t>
      </w:r>
      <w:r w:rsidRPr="0095153D">
        <w:t>)</w:t>
      </w:r>
    </w:p>
    <w:p w14:paraId="65DEC2D7" w14:textId="77777777" w:rsidR="002A0EB4" w:rsidRDefault="002A0EB4" w:rsidP="007E197D">
      <w:pPr>
        <w:pStyle w:val="Snt5"/>
        <w:rPr>
          <w:b/>
        </w:rPr>
      </w:pPr>
    </w:p>
    <w:p w14:paraId="112D25C8" w14:textId="6CABF60F" w:rsidR="005C5CD3" w:rsidRDefault="00AB51BC" w:rsidP="00974998">
      <w:pPr>
        <w:pStyle w:val="Snt4"/>
      </w:pPr>
      <w:r w:rsidRPr="007E197D">
        <w:rPr>
          <w:b/>
        </w:rPr>
        <w:t>Toteutusohje:</w:t>
      </w:r>
      <w:r>
        <w:t xml:space="preserve"> </w:t>
      </w:r>
      <w:r w:rsidR="00AD4D98">
        <w:t>Hoitoprosessin vaiheella ei Ajanvarausasiakirjassa ole rakenteiden tulkinna</w:t>
      </w:r>
      <w:r w:rsidR="002A0EB4">
        <w:t>n kannalta merkitystä. Koko sisältö on kuitenkin laitettava yhden hoitoprosessin vaiheen alle eli rakenne ei toistu</w:t>
      </w:r>
      <w:r w:rsidR="004715CC">
        <w:t>.</w:t>
      </w:r>
      <w:r w:rsidR="00183545">
        <w:t xml:space="preserve"> Oletusarvo on Hoidon suunnittelu.</w:t>
      </w:r>
    </w:p>
    <w:p w14:paraId="5E23EEF5" w14:textId="77777777" w:rsidR="00AB51BC" w:rsidRDefault="00AB51BC" w:rsidP="007E197D">
      <w:pPr>
        <w:pStyle w:val="Snt5"/>
      </w:pPr>
    </w:p>
    <w:p w14:paraId="35BD0819" w14:textId="42CC4221" w:rsidR="005E0F0B" w:rsidRDefault="005E0F0B" w:rsidP="00AC4E00">
      <w:pPr>
        <w:pStyle w:val="Snt3"/>
      </w:pPr>
      <w:r>
        <w:t xml:space="preserve">b. PAKOLLINEN yksi </w:t>
      </w:r>
      <w:r w:rsidRPr="00C659FC">
        <w:t>[</w:t>
      </w:r>
      <w:proofErr w:type="gramStart"/>
      <w:r w:rsidRPr="00C659FC">
        <w:t>1..</w:t>
      </w:r>
      <w:proofErr w:type="gramEnd"/>
      <w:r w:rsidRPr="00C659FC">
        <w:t>1]</w:t>
      </w:r>
      <w:r>
        <w:t xml:space="preserve"> </w:t>
      </w:r>
      <w:proofErr w:type="spellStart"/>
      <w:r>
        <w:t>title</w:t>
      </w:r>
      <w:proofErr w:type="spellEnd"/>
      <w:r>
        <w:t xml:space="preserve">, jonka PITÄÄ OLLA sama kuin ”Hoidon </w:t>
      </w:r>
      <w:r w:rsidR="005C6C09">
        <w:t>suunnittelu</w:t>
      </w:r>
      <w:r>
        <w:t>”</w:t>
      </w:r>
      <w:r w:rsidR="00B50A57">
        <w:t xml:space="preserve"> TAI </w:t>
      </w:r>
      <w:r w:rsidR="007A52F0">
        <w:t>muu hoitoprosessin vaihe-koodiston arvon mukainen nimi</w:t>
      </w:r>
    </w:p>
    <w:p w14:paraId="3111C767" w14:textId="121B84FA" w:rsidR="003B2FEB" w:rsidRDefault="003B2FEB" w:rsidP="00AC4E00">
      <w:pPr>
        <w:pStyle w:val="Snt3"/>
      </w:pPr>
    </w:p>
    <w:p w14:paraId="6A3F3532" w14:textId="1D45536E" w:rsidR="003711A3" w:rsidRDefault="00CA27A7" w:rsidP="003711A3">
      <w:pPr>
        <w:pStyle w:val="Snt3"/>
      </w:pPr>
      <w:r>
        <w:t>c</w:t>
      </w:r>
      <w:r w:rsidR="003B2FEB">
        <w:t xml:space="preserve">. PAKOLLINEN yksi </w:t>
      </w:r>
      <w:r w:rsidR="003B2FEB" w:rsidRPr="00C659FC">
        <w:t>[</w:t>
      </w:r>
      <w:proofErr w:type="gramStart"/>
      <w:r w:rsidR="003B2FEB" w:rsidRPr="00C659FC">
        <w:t>1..</w:t>
      </w:r>
      <w:proofErr w:type="gramEnd"/>
      <w:r w:rsidR="003B2FEB" w:rsidRPr="00C659FC">
        <w:t>1]</w:t>
      </w:r>
      <w:r w:rsidR="003B2FEB">
        <w:t xml:space="preserve"> </w:t>
      </w:r>
      <w:proofErr w:type="spellStart"/>
      <w:r w:rsidR="003B2FEB">
        <w:t>component</w:t>
      </w:r>
      <w:proofErr w:type="spellEnd"/>
    </w:p>
    <w:p w14:paraId="71FAE4CA" w14:textId="71606783" w:rsidR="00CA27A7" w:rsidRDefault="00CA27A7" w:rsidP="003711A3">
      <w:pPr>
        <w:pStyle w:val="Snt4"/>
      </w:pPr>
      <w:r>
        <w:t>a. PAKOLLINEN yksi [</w:t>
      </w:r>
      <w:proofErr w:type="gramStart"/>
      <w:r>
        <w:t>1..</w:t>
      </w:r>
      <w:proofErr w:type="gramEnd"/>
      <w:r>
        <w:t xml:space="preserve">1] </w:t>
      </w:r>
      <w:hyperlink w:anchor="_Tunnistetiedot" w:history="1">
        <w:r w:rsidRPr="006E6808">
          <w:rPr>
            <w:rStyle w:val="Hyperlinkki"/>
          </w:rPr>
          <w:t>Tunnistetiedot</w:t>
        </w:r>
      </w:hyperlink>
      <w:r>
        <w:t xml:space="preserve"> </w:t>
      </w:r>
      <w:proofErr w:type="spellStart"/>
      <w:r>
        <w:t>section</w:t>
      </w:r>
      <w:proofErr w:type="spellEnd"/>
    </w:p>
    <w:p w14:paraId="537CED0B" w14:textId="7D1ED05F" w:rsidR="00CA27A7" w:rsidRDefault="00CA27A7" w:rsidP="007E197D">
      <w:pPr>
        <w:pStyle w:val="Snt3"/>
      </w:pPr>
      <w:r>
        <w:t xml:space="preserve">d. VAPAAEHTOINEN nolla tai yksi </w:t>
      </w:r>
      <w:r w:rsidRPr="00C659FC">
        <w:t>[</w:t>
      </w:r>
      <w:proofErr w:type="gramStart"/>
      <w:r>
        <w:t>0</w:t>
      </w:r>
      <w:r w:rsidRPr="00C659FC">
        <w:t>..</w:t>
      </w:r>
      <w:proofErr w:type="gramEnd"/>
      <w:r w:rsidRPr="00C659FC">
        <w:t>1]</w:t>
      </w:r>
      <w:r>
        <w:t xml:space="preserve"> </w:t>
      </w:r>
      <w:proofErr w:type="spellStart"/>
      <w:r>
        <w:t>component</w:t>
      </w:r>
      <w:proofErr w:type="spellEnd"/>
    </w:p>
    <w:p w14:paraId="5852A064" w14:textId="74F59DD3" w:rsidR="00CA27A7" w:rsidRDefault="00CA27A7">
      <w:pPr>
        <w:pStyle w:val="Snt4"/>
      </w:pPr>
      <w:r>
        <w:t>a. PAKOLLINEN yksi [</w:t>
      </w:r>
      <w:proofErr w:type="gramStart"/>
      <w:r>
        <w:t>1..</w:t>
      </w:r>
      <w:proofErr w:type="gramEnd"/>
      <w:r>
        <w:t xml:space="preserve">1] </w:t>
      </w:r>
      <w:hyperlink w:anchor="_Asiakkaan_tiedot" w:history="1">
        <w:r w:rsidRPr="0080282C">
          <w:rPr>
            <w:rStyle w:val="Hyperlinkki"/>
          </w:rPr>
          <w:t>Asiakkaan tiedot</w:t>
        </w:r>
      </w:hyperlink>
      <w:r>
        <w:t xml:space="preserve"> </w:t>
      </w:r>
      <w:proofErr w:type="spellStart"/>
      <w:r>
        <w:t>section</w:t>
      </w:r>
      <w:proofErr w:type="spellEnd"/>
    </w:p>
    <w:p w14:paraId="0701428F" w14:textId="28E7BA8F" w:rsidR="00CA27A7" w:rsidRDefault="00CA27A7" w:rsidP="00CA27A7">
      <w:pPr>
        <w:pStyle w:val="Snt3"/>
      </w:pPr>
      <w:r>
        <w:t xml:space="preserve">e. VAPAAEHTOINEN nolla tai yksi </w:t>
      </w:r>
      <w:r w:rsidRPr="00C659FC">
        <w:t>[</w:t>
      </w:r>
      <w:proofErr w:type="gramStart"/>
      <w:r>
        <w:t>0</w:t>
      </w:r>
      <w:r w:rsidRPr="00C659FC">
        <w:t>..</w:t>
      </w:r>
      <w:proofErr w:type="gramEnd"/>
      <w:r w:rsidRPr="00C659FC">
        <w:t>1]</w:t>
      </w:r>
      <w:r>
        <w:t xml:space="preserve"> </w:t>
      </w:r>
      <w:proofErr w:type="spellStart"/>
      <w:r>
        <w:t>component</w:t>
      </w:r>
      <w:proofErr w:type="spellEnd"/>
    </w:p>
    <w:p w14:paraId="566309E5" w14:textId="695579DB" w:rsidR="00CA27A7" w:rsidRDefault="00CA27A7" w:rsidP="00CA27A7">
      <w:pPr>
        <w:pStyle w:val="Snt4"/>
      </w:pPr>
      <w:r>
        <w:t>a. PAKOLLINEN yksi [</w:t>
      </w:r>
      <w:proofErr w:type="gramStart"/>
      <w:r>
        <w:t>1..</w:t>
      </w:r>
      <w:proofErr w:type="gramEnd"/>
      <w:r>
        <w:t xml:space="preserve">1] </w:t>
      </w:r>
      <w:hyperlink w:anchor="_Yhteyshenkilön_yhteystiedot" w:history="1">
        <w:r w:rsidRPr="0080282C">
          <w:rPr>
            <w:rStyle w:val="Hyperlinkki"/>
          </w:rPr>
          <w:t>Yhteyshenkilön yhteystiedot</w:t>
        </w:r>
      </w:hyperlink>
      <w:r>
        <w:t xml:space="preserve"> </w:t>
      </w:r>
      <w:proofErr w:type="spellStart"/>
      <w:r>
        <w:t>section</w:t>
      </w:r>
      <w:proofErr w:type="spellEnd"/>
    </w:p>
    <w:p w14:paraId="307F6B87" w14:textId="15F35A20" w:rsidR="00CA27A7" w:rsidRDefault="00CA27A7" w:rsidP="00CA27A7">
      <w:pPr>
        <w:pStyle w:val="Snt3"/>
      </w:pPr>
      <w:r>
        <w:t xml:space="preserve">f. PAKOLLINEN yksi </w:t>
      </w:r>
      <w:r w:rsidRPr="00C659FC">
        <w:t>[</w:t>
      </w:r>
      <w:proofErr w:type="gramStart"/>
      <w:r w:rsidRPr="00C659FC">
        <w:t>1..</w:t>
      </w:r>
      <w:proofErr w:type="gramEnd"/>
      <w:r w:rsidRPr="00C659FC">
        <w:t>1]</w:t>
      </w:r>
      <w:r>
        <w:t xml:space="preserve"> </w:t>
      </w:r>
      <w:proofErr w:type="spellStart"/>
      <w:r>
        <w:t>component</w:t>
      </w:r>
      <w:proofErr w:type="spellEnd"/>
    </w:p>
    <w:p w14:paraId="234CE054" w14:textId="4609145E" w:rsidR="00CA27A7" w:rsidRDefault="00CA27A7" w:rsidP="00CA27A7">
      <w:pPr>
        <w:pStyle w:val="Snt4"/>
      </w:pPr>
      <w:r>
        <w:t>a. PAKOLLINEN yksi [</w:t>
      </w:r>
      <w:proofErr w:type="gramStart"/>
      <w:r>
        <w:t>1..</w:t>
      </w:r>
      <w:proofErr w:type="gramEnd"/>
      <w:r>
        <w:t xml:space="preserve">1] </w:t>
      </w:r>
      <w:hyperlink w:anchor="_Ajanvarauksen_kohde" w:history="1">
        <w:r w:rsidRPr="0080282C">
          <w:rPr>
            <w:rStyle w:val="Hyperlinkki"/>
          </w:rPr>
          <w:t>Ajanvarauksen kohde</w:t>
        </w:r>
      </w:hyperlink>
      <w:r>
        <w:t xml:space="preserve"> </w:t>
      </w:r>
      <w:proofErr w:type="spellStart"/>
      <w:r>
        <w:t>section</w:t>
      </w:r>
      <w:proofErr w:type="spellEnd"/>
    </w:p>
    <w:p w14:paraId="74C09100" w14:textId="1AFEFDF8" w:rsidR="00CA27A7" w:rsidRDefault="00CA27A7" w:rsidP="00CA27A7">
      <w:pPr>
        <w:pStyle w:val="Snt3"/>
      </w:pPr>
      <w:r>
        <w:t xml:space="preserve">g. VAPAAEHTOINEN nolla tai yksi </w:t>
      </w:r>
      <w:r w:rsidRPr="00C659FC">
        <w:t>[</w:t>
      </w:r>
      <w:proofErr w:type="gramStart"/>
      <w:r>
        <w:t>0</w:t>
      </w:r>
      <w:r w:rsidRPr="00C659FC">
        <w:t>..</w:t>
      </w:r>
      <w:proofErr w:type="gramEnd"/>
      <w:r w:rsidRPr="00C659FC">
        <w:t>1]</w:t>
      </w:r>
      <w:r>
        <w:t xml:space="preserve"> </w:t>
      </w:r>
      <w:proofErr w:type="spellStart"/>
      <w:r>
        <w:t>component</w:t>
      </w:r>
      <w:proofErr w:type="spellEnd"/>
    </w:p>
    <w:p w14:paraId="35D59601" w14:textId="5EC48DD6" w:rsidR="00CA27A7" w:rsidRDefault="00CA27A7" w:rsidP="005C5CD3">
      <w:pPr>
        <w:pStyle w:val="Snt4"/>
      </w:pPr>
      <w:r>
        <w:t>a. PAKOLLINEN yksi [</w:t>
      </w:r>
      <w:proofErr w:type="gramStart"/>
      <w:r>
        <w:t>1..</w:t>
      </w:r>
      <w:proofErr w:type="gramEnd"/>
      <w:r>
        <w:t xml:space="preserve">1] </w:t>
      </w:r>
      <w:hyperlink w:anchor="_Tarkentavat_tiedot" w:history="1">
        <w:r w:rsidRPr="0080282C">
          <w:rPr>
            <w:rStyle w:val="Hyperlinkki"/>
          </w:rPr>
          <w:t>Tarkentavat tiedot</w:t>
        </w:r>
      </w:hyperlink>
      <w:r>
        <w:t xml:space="preserve"> </w:t>
      </w:r>
      <w:proofErr w:type="spellStart"/>
      <w:r>
        <w:t>section</w:t>
      </w:r>
      <w:proofErr w:type="spellEnd"/>
    </w:p>
    <w:p w14:paraId="35824626" w14:textId="61C9FFDC" w:rsidR="009F08F8" w:rsidRDefault="009F08F8" w:rsidP="005C5CD3">
      <w:pPr>
        <w:pStyle w:val="Snt4"/>
      </w:pPr>
    </w:p>
    <w:p w14:paraId="1D6995E2" w14:textId="740DDE2E" w:rsidR="009F08F8" w:rsidRDefault="00BA5B7E" w:rsidP="00BA5B7E">
      <w:pPr>
        <w:pStyle w:val="Otsikko2"/>
      </w:pPr>
      <w:bookmarkStart w:id="220" w:name="_Toc28940873"/>
      <w:r>
        <w:t>Toimijoiden organisaatio</w:t>
      </w:r>
      <w:r w:rsidR="00251BC3">
        <w:t xml:space="preserve">tiedot </w:t>
      </w:r>
      <w:r w:rsidR="004C7FB0">
        <w:t>ajanvarausasiakirjalla</w:t>
      </w:r>
      <w:bookmarkEnd w:id="220"/>
    </w:p>
    <w:p w14:paraId="3A8779CE" w14:textId="7A589864" w:rsidR="004C7FB0" w:rsidRDefault="004C7FB0" w:rsidP="00251BC3">
      <w:pPr>
        <w:pStyle w:val="Snt1"/>
      </w:pPr>
    </w:p>
    <w:p w14:paraId="34D18DD8" w14:textId="05BF3C7A" w:rsidR="00E82EBA" w:rsidDel="00412544" w:rsidRDefault="006F2109" w:rsidP="00412544">
      <w:pPr>
        <w:rPr>
          <w:del w:id="221" w:author="Timo Kaskinen" w:date="2019-12-04T22:13:00Z"/>
        </w:rPr>
      </w:pPr>
      <w:r>
        <w:lastRenderedPageBreak/>
        <w:t xml:space="preserve">Tähän alalukuun on koottu </w:t>
      </w:r>
      <w:del w:id="222" w:author="Timo Kaskinen" w:date="2019-12-27T09:48:00Z">
        <w:r w:rsidDel="00CA6F91">
          <w:delText xml:space="preserve">yhteen </w:delText>
        </w:r>
      </w:del>
      <w:r>
        <w:t xml:space="preserve">toimijoiden organisaatiotietojen </w:t>
      </w:r>
      <w:del w:id="223" w:author="Timo Kaskinen" w:date="2019-12-27T09:47:00Z">
        <w:r w:rsidDel="001536F5">
          <w:delText>käsittelyyn liittyvät ohjeet ja tulkinnat ajanvarausasiakirjan osalta</w:delText>
        </w:r>
      </w:del>
      <w:ins w:id="224" w:author="Timo Kaskinen" w:date="2019-12-27T09:47:00Z">
        <w:r w:rsidR="001536F5">
          <w:t xml:space="preserve">teknisten rakenteiden </w:t>
        </w:r>
        <w:r w:rsidR="00CA6F91">
          <w:t>soveltamisoh</w:t>
        </w:r>
      </w:ins>
      <w:ins w:id="225" w:author="Timo Kaskinen" w:date="2019-12-27T09:48:00Z">
        <w:r w:rsidR="00CA6F91">
          <w:t>jeet ajanvarausasiakirjan toteutuksiin liittyen</w:t>
        </w:r>
      </w:ins>
      <w:r>
        <w:t xml:space="preserve">. </w:t>
      </w:r>
      <w:r w:rsidR="002A6868">
        <w:t xml:space="preserve">Toiminnallista näkökulmasta </w:t>
      </w:r>
      <w:r w:rsidR="000C74DD">
        <w:t xml:space="preserve">tarkempi kuvaus on </w:t>
      </w:r>
      <w:r w:rsidR="00B077C6">
        <w:t xml:space="preserve">Sote-ajanvaraus yleiskuva ja vaatimuksen dokumentissa [1, luku </w:t>
      </w:r>
      <w:del w:id="226" w:author="Timo Kaskinen" w:date="2019-12-02T22:15:00Z">
        <w:r w:rsidR="00B077C6" w:rsidDel="00A1774F">
          <w:delText>3</w:delText>
        </w:r>
      </w:del>
      <w:ins w:id="227" w:author="Timo Kaskinen" w:date="2019-12-02T22:15:00Z">
        <w:r w:rsidR="00A1774F">
          <w:t>4</w:t>
        </w:r>
      </w:ins>
      <w:r w:rsidR="00B077C6">
        <w:t>.</w:t>
      </w:r>
      <w:del w:id="228" w:author="Timo Kaskinen" w:date="2019-12-02T22:15:00Z">
        <w:r w:rsidR="00B077C6" w:rsidDel="00A1774F">
          <w:delText>4</w:delText>
        </w:r>
      </w:del>
      <w:ins w:id="229" w:author="Timo Kaskinen" w:date="2019-12-02T22:15:00Z">
        <w:r w:rsidR="00A1774F">
          <w:t>3</w:t>
        </w:r>
      </w:ins>
      <w:r w:rsidR="00B077C6">
        <w:t>]</w:t>
      </w:r>
      <w:ins w:id="230" w:author="Timo Kaskinen" w:date="2019-12-04T22:14:00Z">
        <w:r w:rsidR="00412544">
          <w:t xml:space="preserve">. </w:t>
        </w:r>
      </w:ins>
    </w:p>
    <w:p w14:paraId="107B15E9" w14:textId="54BCEA1A" w:rsidR="001001CB" w:rsidRDefault="001001CB" w:rsidP="006F2109">
      <w:pPr>
        <w:rPr>
          <w:ins w:id="231" w:author="Timo Kaskinen" w:date="2019-12-04T22:03:00Z"/>
        </w:rPr>
      </w:pPr>
      <w:ins w:id="232" w:author="Timo Kaskinen" w:date="2019-12-04T22:02:00Z">
        <w:r>
          <w:t xml:space="preserve">Alla </w:t>
        </w:r>
        <w:proofErr w:type="spellStart"/>
        <w:r>
          <w:t>yhteenvedettyjen</w:t>
        </w:r>
        <w:proofErr w:type="spellEnd"/>
        <w:r>
          <w:t xml:space="preserve"> tietojen osalta toteutukset tehdään </w:t>
        </w:r>
      </w:ins>
      <w:ins w:id="233" w:author="Timo Kaskinen" w:date="2019-12-04T22:03:00Z">
        <w:r>
          <w:t>seuraavien määrittelyjen mukaisesti:</w:t>
        </w:r>
      </w:ins>
    </w:p>
    <w:p w14:paraId="56AD266C" w14:textId="271187E7" w:rsidR="001001CB" w:rsidRDefault="001001CB" w:rsidP="001001CB">
      <w:pPr>
        <w:pStyle w:val="Luettelokappale"/>
        <w:numPr>
          <w:ilvl w:val="0"/>
          <w:numId w:val="41"/>
        </w:numPr>
        <w:rPr>
          <w:ins w:id="234" w:author="Timo Kaskinen" w:date="2019-12-04T22:04:00Z"/>
        </w:rPr>
      </w:pPr>
      <w:ins w:id="235" w:author="Timo Kaskinen" w:date="2019-12-04T22:10:00Z">
        <w:r>
          <w:t>Potilastiedon arkiston a</w:t>
        </w:r>
      </w:ins>
      <w:ins w:id="236" w:author="Timo Kaskinen" w:date="2019-12-04T22:03:00Z">
        <w:r>
          <w:t>siakirjojen kuvai</w:t>
        </w:r>
      </w:ins>
      <w:ins w:id="237" w:author="Timo Kaskinen" w:date="2019-12-04T22:04:00Z">
        <w:r>
          <w:t>lutiedot</w:t>
        </w:r>
      </w:ins>
      <w:ins w:id="238" w:author="Timo Kaskinen" w:date="2019-12-04T22:10:00Z">
        <w:r>
          <w:t xml:space="preserve"> [6]</w:t>
        </w:r>
      </w:ins>
    </w:p>
    <w:p w14:paraId="2C50780B" w14:textId="5C50A887" w:rsidR="001001CB" w:rsidRDefault="001001CB" w:rsidP="001001CB">
      <w:pPr>
        <w:pStyle w:val="Luettelokappale"/>
        <w:numPr>
          <w:ilvl w:val="0"/>
          <w:numId w:val="41"/>
        </w:numPr>
        <w:rPr>
          <w:ins w:id="239" w:author="Timo Kaskinen" w:date="2019-12-04T22:04:00Z"/>
        </w:rPr>
      </w:pPr>
      <w:ins w:id="240" w:author="Timo Kaskinen" w:date="2019-12-04T22:04:00Z">
        <w:r>
          <w:t xml:space="preserve">Potilastiedon arkiston </w:t>
        </w:r>
      </w:ins>
      <w:ins w:id="241" w:author="Timo Kaskinen" w:date="2019-12-04T22:09:00Z">
        <w:r>
          <w:t>K</w:t>
        </w:r>
      </w:ins>
      <w:ins w:id="242" w:author="Timo Kaskinen" w:date="2019-12-04T22:04:00Z">
        <w:r>
          <w:t>ertomus ja lomakkeet</w:t>
        </w:r>
      </w:ins>
      <w:ins w:id="243" w:author="Timo Kaskinen" w:date="2019-12-04T22:08:00Z">
        <w:r>
          <w:t xml:space="preserve"> [4]</w:t>
        </w:r>
      </w:ins>
    </w:p>
    <w:p w14:paraId="32A92024" w14:textId="429B8D8E" w:rsidR="001001CB" w:rsidRDefault="001001CB" w:rsidP="001001CB">
      <w:pPr>
        <w:pStyle w:val="Luettelokappale"/>
        <w:numPr>
          <w:ilvl w:val="0"/>
          <w:numId w:val="41"/>
        </w:numPr>
        <w:rPr>
          <w:ins w:id="244" w:author="Timo Kaskinen" w:date="2019-12-04T22:06:00Z"/>
        </w:rPr>
      </w:pPr>
      <w:ins w:id="245" w:author="Timo Kaskinen" w:date="2019-12-04T22:08:00Z">
        <w:r>
          <w:t xml:space="preserve">Kanta </w:t>
        </w:r>
      </w:ins>
      <w:ins w:id="246" w:author="Timo Kaskinen" w:date="2019-12-04T22:05:00Z">
        <w:r>
          <w:t xml:space="preserve">Potilastiedon arkiston </w:t>
        </w:r>
      </w:ins>
      <w:ins w:id="247" w:author="Timo Kaskinen" w:date="2019-12-04T22:08:00Z">
        <w:r>
          <w:t>CDA</w:t>
        </w:r>
      </w:ins>
      <w:ins w:id="248" w:author="Timo Kaskinen" w:date="2019-12-04T22:09:00Z">
        <w:r>
          <w:t xml:space="preserve"> </w:t>
        </w:r>
      </w:ins>
      <w:ins w:id="249" w:author="Timo Kaskinen" w:date="2019-12-04T22:08:00Z">
        <w:r>
          <w:t xml:space="preserve">R2 </w:t>
        </w:r>
        <w:proofErr w:type="spellStart"/>
        <w:r>
          <w:t>H</w:t>
        </w:r>
      </w:ins>
      <w:ins w:id="250" w:author="Timo Kaskinen" w:date="2019-12-04T22:05:00Z">
        <w:r>
          <w:t>eader</w:t>
        </w:r>
      </w:ins>
      <w:proofErr w:type="spellEnd"/>
      <w:ins w:id="251" w:author="Timo Kaskinen" w:date="2019-12-04T22:08:00Z">
        <w:r>
          <w:t xml:space="preserve"> [3]</w:t>
        </w:r>
      </w:ins>
    </w:p>
    <w:p w14:paraId="07E547FC" w14:textId="37ADC33D" w:rsidR="001001CB" w:rsidRDefault="001001CB" w:rsidP="001001CB">
      <w:pPr>
        <w:pStyle w:val="Luettelokappale"/>
        <w:numPr>
          <w:ilvl w:val="0"/>
          <w:numId w:val="41"/>
        </w:numPr>
        <w:rPr>
          <w:ins w:id="252" w:author="Timo Kaskinen" w:date="2019-12-04T22:01:00Z"/>
        </w:rPr>
      </w:pPr>
      <w:ins w:id="253" w:author="Timo Kaskinen" w:date="2019-12-04T22:06:00Z">
        <w:r>
          <w:t xml:space="preserve">Potilastiedon arkiston </w:t>
        </w:r>
        <w:proofErr w:type="spellStart"/>
        <w:r>
          <w:t>Medical</w:t>
        </w:r>
        <w:proofErr w:type="spellEnd"/>
        <w:r>
          <w:t xml:space="preserve"> </w:t>
        </w:r>
        <w:proofErr w:type="spellStart"/>
        <w:r>
          <w:t>records</w:t>
        </w:r>
      </w:ins>
      <w:proofErr w:type="spellEnd"/>
      <w:ins w:id="254" w:author="Timo Kaskinen" w:date="2019-12-04T22:13:00Z">
        <w:r w:rsidR="00412544">
          <w:t xml:space="preserve"> [7]</w:t>
        </w:r>
      </w:ins>
    </w:p>
    <w:p w14:paraId="0AC1EE3A" w14:textId="1D2112E9" w:rsidR="001001CB" w:rsidRDefault="001001CB" w:rsidP="006F2109">
      <w:pPr>
        <w:rPr>
          <w:ins w:id="255" w:author="Timo Kaskinen" w:date="2020-01-21T13:20:00Z"/>
        </w:rPr>
      </w:pPr>
    </w:p>
    <w:p w14:paraId="18DF2AAC" w14:textId="1379FEC3" w:rsidR="00661A11" w:rsidRDefault="00661A11" w:rsidP="006F2109">
      <w:pPr>
        <w:rPr>
          <w:ins w:id="256" w:author="Timo Kaskinen" w:date="2020-01-21T13:20:00Z"/>
        </w:rPr>
      </w:pPr>
      <w:ins w:id="257" w:author="Timo Kaskinen" w:date="2020-01-21T13:20:00Z">
        <w:r w:rsidRPr="00661A11">
          <w:t>Termi Sote-organisaatiorekisteri viittaa rekisteriin THL – Sote-organisaatiorekisteri ja termi IAH-rekisteri rekisteriin Valvira – Terveydenhuollon itsenäiset ammatinharjoittajat koodistopalvelussa.</w:t>
        </w:r>
      </w:ins>
    </w:p>
    <w:p w14:paraId="4D25007F" w14:textId="77777777" w:rsidR="00661A11" w:rsidRDefault="00661A11" w:rsidP="006F2109"/>
    <w:p w14:paraId="583E4F41" w14:textId="1A94E9C8" w:rsidR="006F2109" w:rsidRDefault="0024627B" w:rsidP="00F973AD">
      <w:pPr>
        <w:pStyle w:val="Luettelokappale"/>
        <w:numPr>
          <w:ilvl w:val="0"/>
          <w:numId w:val="34"/>
        </w:numPr>
      </w:pPr>
      <w:r>
        <w:t>P</w:t>
      </w:r>
      <w:r w:rsidR="00256434">
        <w:t>alvelujärjestäjän tiedo</w:t>
      </w:r>
      <w:r w:rsidR="000D5568">
        <w:t>t annetaan seuraavissa rakenteissa:</w:t>
      </w:r>
    </w:p>
    <w:p w14:paraId="2BC193FA" w14:textId="711D2141" w:rsidR="000D5568" w:rsidRDefault="00D8032F" w:rsidP="00F973AD">
      <w:pPr>
        <w:pStyle w:val="Luettelokappale"/>
        <w:numPr>
          <w:ilvl w:val="1"/>
          <w:numId w:val="34"/>
        </w:numPr>
      </w:pPr>
      <w:r>
        <w:t>Palvelutapahtuma-a</w:t>
      </w:r>
      <w:r w:rsidR="00DD05E3">
        <w:t xml:space="preserve">siakirjan </w:t>
      </w:r>
      <w:proofErr w:type="spellStart"/>
      <w:r w:rsidR="00DD05E3">
        <w:t>header</w:t>
      </w:r>
      <w:r w:rsidR="00417097">
        <w:t>in</w:t>
      </w:r>
      <w:proofErr w:type="spellEnd"/>
      <w:r w:rsidR="00417097">
        <w:t xml:space="preserve"> </w:t>
      </w:r>
      <w:r w:rsidR="00406D7E">
        <w:t>paikallistetussa laajennoksessa</w:t>
      </w:r>
      <w:r w:rsidR="00DD05E3">
        <w:t xml:space="preserve"> rakenteessa</w:t>
      </w:r>
      <w:r w:rsidR="00C222A2">
        <w:t xml:space="preserve"> </w:t>
      </w:r>
      <w:r w:rsidR="00C222A2" w:rsidRPr="00406D7E">
        <w:rPr>
          <w:i/>
        </w:rPr>
        <w:t>hl7</w:t>
      </w:r>
      <w:proofErr w:type="gramStart"/>
      <w:r w:rsidR="00C222A2" w:rsidRPr="00406D7E">
        <w:rPr>
          <w:i/>
        </w:rPr>
        <w:t>fi:outsourcingServiceCustomer</w:t>
      </w:r>
      <w:proofErr w:type="gramEnd"/>
      <w:r w:rsidR="00C222A2">
        <w:t xml:space="preserve"> </w:t>
      </w:r>
      <w:r w:rsidR="00E41C1C">
        <w:t>dokumentoi</w:t>
      </w:r>
      <w:r w:rsidR="000A7343">
        <w:t>daan</w:t>
      </w:r>
      <w:r w:rsidR="00E41C1C">
        <w:t xml:space="preserve"> palvelunjärjestäjä</w:t>
      </w:r>
      <w:r w:rsidR="00A47612">
        <w:t xml:space="preserve">. </w:t>
      </w:r>
      <w:r w:rsidR="00E4741D">
        <w:t xml:space="preserve">Tunnisteena on </w:t>
      </w:r>
      <w:r w:rsidR="00564464">
        <w:t xml:space="preserve">sekä julkisen että yksityisen </w:t>
      </w:r>
      <w:r w:rsidR="00157C8B">
        <w:t xml:space="preserve">osalta </w:t>
      </w:r>
      <w:r w:rsidR="00981907" w:rsidRPr="00981907">
        <w:t xml:space="preserve">THL - </w:t>
      </w:r>
      <w:del w:id="258" w:author="Timo Kaskinen" w:date="2019-12-27T09:53:00Z">
        <w:r w:rsidR="00981907" w:rsidRPr="00981907" w:rsidDel="003622C5">
          <w:delText>SOTE</w:delText>
        </w:r>
      </w:del>
      <w:ins w:id="259" w:author="Timo Kaskinen" w:date="2019-12-27T09:53:00Z">
        <w:r w:rsidR="003622C5" w:rsidRPr="00981907">
          <w:t>S</w:t>
        </w:r>
        <w:r w:rsidR="003622C5">
          <w:t>ote</w:t>
        </w:r>
      </w:ins>
      <w:r w:rsidR="00981907" w:rsidRPr="00981907">
        <w:t>-organisaatiorekisteri</w:t>
      </w:r>
      <w:r w:rsidR="00786761">
        <w:t xml:space="preserve">n mukainen palvelun järjestäjän </w:t>
      </w:r>
      <w:r w:rsidR="00157C8B">
        <w:t>tunniste</w:t>
      </w:r>
      <w:r w:rsidR="00786761">
        <w:t xml:space="preserve">. </w:t>
      </w:r>
      <w:r w:rsidR="00157C8B">
        <w:t>I</w:t>
      </w:r>
      <w:r w:rsidR="00157C8B" w:rsidRPr="00157C8B">
        <w:t xml:space="preserve">tsenäisillä ammatinharjoittajilla </w:t>
      </w:r>
      <w:r w:rsidR="003B6341">
        <w:t xml:space="preserve">tunnisteena </w:t>
      </w:r>
      <w:r w:rsidR="00157C8B" w:rsidRPr="00157C8B">
        <w:t>on itsenäisen ammatinharjoittajan tunniste IAH-rekisteristä</w:t>
      </w:r>
      <w:r w:rsidR="003B6341">
        <w:t>.</w:t>
      </w:r>
    </w:p>
    <w:p w14:paraId="43F7E00B" w14:textId="77777777" w:rsidR="006843D7" w:rsidRDefault="006843D7" w:rsidP="006843D7"/>
    <w:p w14:paraId="5A46A5B5" w14:textId="3993F39D" w:rsidR="00695DF7" w:rsidRDefault="00695DF7" w:rsidP="00695DF7">
      <w:pPr>
        <w:pStyle w:val="Luettelokappale"/>
        <w:numPr>
          <w:ilvl w:val="0"/>
          <w:numId w:val="34"/>
        </w:numPr>
      </w:pPr>
      <w:r>
        <w:t>Rekisterinpitäjän tiedot annetaan seuraavissa rakenteissa:</w:t>
      </w:r>
    </w:p>
    <w:p w14:paraId="7797FF02" w14:textId="64DFCAE4" w:rsidR="00687F17" w:rsidRDefault="00AD05F0" w:rsidP="00F973AD">
      <w:pPr>
        <w:pStyle w:val="Luettelokappale"/>
        <w:numPr>
          <w:ilvl w:val="1"/>
          <w:numId w:val="34"/>
        </w:numPr>
      </w:pPr>
      <w:r w:rsidRPr="00AD05F0">
        <w:t>Ajanvarausasiakirjassa, samoin kuin hoitoasiakirjoilla ja palvelutapahtuma-asiakirjalla</w:t>
      </w:r>
      <w:r w:rsidR="00FC1541">
        <w:t>,</w:t>
      </w:r>
      <w:r w:rsidRPr="00AD05F0">
        <w:t xml:space="preserve"> </w:t>
      </w:r>
      <w:proofErr w:type="spellStart"/>
      <w:r w:rsidRPr="00AD05F0">
        <w:t>headerissa</w:t>
      </w:r>
      <w:proofErr w:type="spellEnd"/>
      <w:r w:rsidRPr="00AD05F0">
        <w:t xml:space="preserve"> </w:t>
      </w:r>
      <w:proofErr w:type="spellStart"/>
      <w:r w:rsidRPr="00AD05F0">
        <w:t>ClinicalDocument.custodian</w:t>
      </w:r>
      <w:proofErr w:type="spellEnd"/>
      <w:r w:rsidRPr="00AD05F0">
        <w:t xml:space="preserve"> dokumentoi rekisterinpitäjän. </w:t>
      </w:r>
      <w:ins w:id="260" w:author="Timo Kaskinen" w:date="2019-12-27T09:52:00Z">
        <w:r w:rsidR="00CD2D49">
          <w:t>R</w:t>
        </w:r>
      </w:ins>
      <w:del w:id="261" w:author="Timo Kaskinen" w:date="2019-12-27T09:52:00Z">
        <w:r w:rsidR="00781BA0" w:rsidRPr="00781BA0" w:rsidDel="00CD2D49">
          <w:delText>r</w:delText>
        </w:r>
      </w:del>
      <w:r w:rsidR="00781BA0" w:rsidRPr="00781BA0">
        <w:t>ekisterinpitäjän tunnisteena käytetään julkisilla organisaatioilla rekisterinpitäjärekisterin mukaista tunnistetta</w:t>
      </w:r>
      <w:r w:rsidR="007C40A0">
        <w:t xml:space="preserve">. </w:t>
      </w:r>
      <w:r w:rsidR="00E327FC">
        <w:t>Y</w:t>
      </w:r>
      <w:r w:rsidR="00E327FC" w:rsidRPr="00E327FC">
        <w:t xml:space="preserve">ksityisillä toimijoilla rekisterinpitäjätietona käytetään </w:t>
      </w:r>
      <w:r w:rsidR="00C865A8">
        <w:t>S</w:t>
      </w:r>
      <w:r w:rsidR="00E327FC" w:rsidRPr="00E327FC">
        <w:t xml:space="preserve">ote-organisaatiorekisterin mukaisia "yksityinen palvelunantaja" tai "yksityinen itse ilmoitettu yksikkö" tietoa tai terveydenhuollon </w:t>
      </w:r>
      <w:del w:id="262" w:author="Timo Kaskinen" w:date="2020-01-21T13:22:00Z">
        <w:r w:rsidR="00E327FC" w:rsidRPr="00E327FC" w:rsidDel="00A426BE">
          <w:delText>itsenäiset ammatinharjoittajat</w:delText>
        </w:r>
      </w:del>
      <w:ins w:id="263" w:author="Timo Kaskinen" w:date="2020-01-21T13:22:00Z">
        <w:r w:rsidR="00A426BE">
          <w:t>IAH-</w:t>
        </w:r>
      </w:ins>
      <w:del w:id="264" w:author="Timo Kaskinen" w:date="2020-01-21T13:22:00Z">
        <w:r w:rsidR="00E327FC" w:rsidRPr="00E327FC" w:rsidDel="00A426BE">
          <w:delText xml:space="preserve"> </w:delText>
        </w:r>
      </w:del>
      <w:r w:rsidR="00E327FC" w:rsidRPr="00E327FC">
        <w:t>rekisterin tietoa</w:t>
      </w:r>
      <w:r w:rsidR="00E327FC">
        <w:t>.</w:t>
      </w:r>
      <w:ins w:id="265" w:author="Timo Kaskinen" w:date="2020-01-21T13:22:00Z">
        <w:r w:rsidR="00D84596">
          <w:t xml:space="preserve"> </w:t>
        </w:r>
        <w:r w:rsidR="00D84596" w:rsidRPr="00D84596">
          <w:t>Sote-organisaatiorekisterin tietoja käytettäessä rekisterinpitäjän on oltava terveydenhuollon toimintayksikkö.</w:t>
        </w:r>
      </w:ins>
    </w:p>
    <w:p w14:paraId="53974330" w14:textId="7DD31F79" w:rsidR="007B64E5" w:rsidRDefault="007B64E5" w:rsidP="007B64E5"/>
    <w:p w14:paraId="276B6B28" w14:textId="70EBE5C7" w:rsidR="007B64E5" w:rsidRDefault="00920C53" w:rsidP="00A72ED8">
      <w:pPr>
        <w:pStyle w:val="Luettelokappale"/>
        <w:numPr>
          <w:ilvl w:val="0"/>
          <w:numId w:val="34"/>
        </w:numPr>
      </w:pPr>
      <w:ins w:id="266" w:author="Timo Kaskinen" w:date="2019-12-27T10:06:00Z">
        <w:r>
          <w:t xml:space="preserve">Ajanvarausasiakirjan </w:t>
        </w:r>
        <w:r w:rsidR="0028006D">
          <w:t xml:space="preserve">arkistoinnista ja </w:t>
        </w:r>
      </w:ins>
      <w:del w:id="267" w:author="Timo Kaskinen" w:date="2019-12-27T10:04:00Z">
        <w:r w:rsidR="005D2821" w:rsidDel="007070E4">
          <w:delText>Ajanvarauksen</w:delText>
        </w:r>
        <w:r w:rsidR="00A00CB9" w:rsidDel="007070E4">
          <w:delText xml:space="preserve"> (pääajanvarauksen) </w:delText>
        </w:r>
        <w:r w:rsidR="005D2821" w:rsidDel="007070E4">
          <w:delText>ja moniajanvarauks</w:delText>
        </w:r>
        <w:r w:rsidR="00F449E4" w:rsidDel="007070E4">
          <w:delText>i</w:delText>
        </w:r>
        <w:r w:rsidR="005D2821" w:rsidDel="007070E4">
          <w:delText xml:space="preserve">en (jotka kuuluvat rajausten mukaan samaan palvelutapahtumaan) </w:delText>
        </w:r>
        <w:r w:rsidR="00FD7740" w:rsidDel="007070E4">
          <w:delText>p</w:delText>
        </w:r>
      </w:del>
      <w:ins w:id="268" w:author="Timo Kaskinen" w:date="2019-12-27T10:07:00Z">
        <w:r w:rsidR="0028006D">
          <w:t>siihen liittyvästä p</w:t>
        </w:r>
      </w:ins>
      <w:r w:rsidR="00FD7740">
        <w:t xml:space="preserve">alvelutapahtumasta vastaavan </w:t>
      </w:r>
      <w:del w:id="269" w:author="Timo Kaskinen" w:date="2020-01-03T15:35:00Z">
        <w:r w:rsidR="00FD7740" w:rsidDel="006764AE">
          <w:delText>organisaation</w:delText>
        </w:r>
        <w:r w:rsidR="00543988" w:rsidDel="006764AE">
          <w:delText xml:space="preserve"> </w:delText>
        </w:r>
      </w:del>
      <w:ins w:id="270" w:author="Timo Kaskinen" w:date="2020-01-03T15:35:00Z">
        <w:r w:rsidR="006764AE">
          <w:t xml:space="preserve">organisaatioiden </w:t>
        </w:r>
      </w:ins>
      <w:r w:rsidR="00543988">
        <w:t>(palveluntuottaj</w:t>
      </w:r>
      <w:ins w:id="271" w:author="Timo Kaskinen" w:date="2020-01-03T15:35:00Z">
        <w:r w:rsidR="006764AE">
          <w:t>ie</w:t>
        </w:r>
      </w:ins>
      <w:del w:id="272" w:author="Timo Kaskinen" w:date="2020-01-03T15:35:00Z">
        <w:r w:rsidR="00543988" w:rsidDel="006764AE">
          <w:delText>a</w:delText>
        </w:r>
      </w:del>
      <w:r w:rsidR="00543988">
        <w:t xml:space="preserve">n) </w:t>
      </w:r>
      <w:r w:rsidR="00FD7740">
        <w:t>tiedot annetaan seuraavissa rak</w:t>
      </w:r>
      <w:r w:rsidR="00A00CB9">
        <w:t>e</w:t>
      </w:r>
      <w:r w:rsidR="00FD7740">
        <w:t>n</w:t>
      </w:r>
      <w:r w:rsidR="00A00CB9">
        <w:t>t</w:t>
      </w:r>
      <w:r w:rsidR="00FD7740">
        <w:t>eissa</w:t>
      </w:r>
      <w:r w:rsidR="00543988">
        <w:t>:</w:t>
      </w:r>
    </w:p>
    <w:p w14:paraId="17072F19" w14:textId="28A900D6" w:rsidR="00A00CB9" w:rsidRDefault="00D95B2E" w:rsidP="00A72ED8">
      <w:pPr>
        <w:pStyle w:val="Luettelokappale"/>
        <w:numPr>
          <w:ilvl w:val="1"/>
          <w:numId w:val="34"/>
        </w:numPr>
        <w:rPr>
          <w:ins w:id="273" w:author="Timo Kaskinen" w:date="2020-01-03T15:27:00Z"/>
        </w:rPr>
      </w:pPr>
      <w:r>
        <w:t>Palvelutapahtuma</w:t>
      </w:r>
      <w:r w:rsidR="00990201">
        <w:t xml:space="preserve">-asiakirjalla </w:t>
      </w:r>
      <w:r w:rsidR="00347B0A">
        <w:t xml:space="preserve">palvelutapahtuman käyntitiedot </w:t>
      </w:r>
      <w:proofErr w:type="spellStart"/>
      <w:r w:rsidR="00990201" w:rsidRPr="00990201">
        <w:t>ClinicalDocument.componentOf</w:t>
      </w:r>
      <w:proofErr w:type="spellEnd"/>
      <w:r w:rsidR="009B56B4">
        <w:t xml:space="preserve"> -rakenteen alla</w:t>
      </w:r>
      <w:r w:rsidR="001B6CD2">
        <w:t xml:space="preserve"> </w:t>
      </w:r>
      <w:r w:rsidR="001B6CD2" w:rsidRPr="001B6CD2">
        <w:t>–</w:t>
      </w:r>
      <w:r w:rsidR="001B6CD2">
        <w:t xml:space="preserve"> </w:t>
      </w:r>
      <w:proofErr w:type="spellStart"/>
      <w:proofErr w:type="gramStart"/>
      <w:r w:rsidR="001B6CD2" w:rsidRPr="001B6CD2">
        <w:t>encompassingEncounter.responsibleParty.representedOrganization</w:t>
      </w:r>
      <w:proofErr w:type="spellEnd"/>
      <w:proofErr w:type="gramEnd"/>
      <w:r w:rsidR="008970DC">
        <w:t xml:space="preserve"> dokumentoi </w:t>
      </w:r>
      <w:ins w:id="274" w:author="Timo Kaskinen" w:date="2020-01-03T15:36:00Z">
        <w:r w:rsidR="003A07C4">
          <w:t>sen</w:t>
        </w:r>
      </w:ins>
      <w:ins w:id="275" w:author="Timo Kaskinen" w:date="2020-01-03T15:37:00Z">
        <w:r w:rsidR="003E3AA9">
          <w:t xml:space="preserve"> </w:t>
        </w:r>
      </w:ins>
      <w:r w:rsidR="008970DC">
        <w:t>palveluntuottajan</w:t>
      </w:r>
      <w:r w:rsidR="00E9033E">
        <w:t xml:space="preserve"> (toimintayksikkö-tasoinen organisaatio</w:t>
      </w:r>
      <w:ins w:id="276" w:author="Timo Kaskinen" w:date="2019-12-27T09:54:00Z">
        <w:r w:rsidR="00D61DB4">
          <w:t xml:space="preserve"> tai itsenäisten </w:t>
        </w:r>
        <w:proofErr w:type="spellStart"/>
        <w:r w:rsidR="00D61DB4">
          <w:t>ammattinha</w:t>
        </w:r>
      </w:ins>
      <w:ins w:id="277" w:author="Timo Kaskinen" w:date="2019-12-27T09:55:00Z">
        <w:r w:rsidR="00D61DB4">
          <w:t>rjoittajien</w:t>
        </w:r>
        <w:proofErr w:type="spellEnd"/>
        <w:r w:rsidR="00D61DB4">
          <w:t xml:space="preserve"> osalta </w:t>
        </w:r>
        <w:r w:rsidR="00B678C9">
          <w:t>IAH-rekisterin tunnus)</w:t>
        </w:r>
      </w:ins>
      <w:del w:id="278" w:author="Timo Kaskinen" w:date="2019-12-27T10:04:00Z">
        <w:r w:rsidR="00E9033E" w:rsidDel="008B4E31">
          <w:delText>)</w:delText>
        </w:r>
      </w:del>
      <w:r w:rsidR="008970DC">
        <w:t>, joka vastaa palvelutapahtuman</w:t>
      </w:r>
      <w:r w:rsidR="00BA1818">
        <w:t xml:space="preserve"> tuottamisesta hoitovastuullisena</w:t>
      </w:r>
      <w:ins w:id="279" w:author="Timo Kaskinen" w:date="2020-01-03T15:22:00Z">
        <w:r w:rsidR="003B2234">
          <w:t xml:space="preserve"> (kts. myös kohta 3.2).</w:t>
        </w:r>
      </w:ins>
    </w:p>
    <w:p w14:paraId="0F88F1E0" w14:textId="748F097A" w:rsidR="00B72160" w:rsidRDefault="00B72160" w:rsidP="00B72160">
      <w:pPr>
        <w:pStyle w:val="Luettelokappale"/>
        <w:numPr>
          <w:ilvl w:val="1"/>
          <w:numId w:val="34"/>
        </w:numPr>
        <w:rPr>
          <w:ins w:id="280" w:author="Timo Kaskinen" w:date="2020-01-03T15:27:00Z"/>
        </w:rPr>
      </w:pPr>
      <w:ins w:id="281" w:author="Timo Kaskinen" w:date="2020-01-03T15:27:00Z">
        <w:r>
          <w:t xml:space="preserve">Ajanvarausasiakirjan </w:t>
        </w:r>
        <w:proofErr w:type="spellStart"/>
        <w:r>
          <w:t>headerissa</w:t>
        </w:r>
        <w:proofErr w:type="spellEnd"/>
        <w:r>
          <w:t xml:space="preserve"> </w:t>
        </w:r>
        <w:proofErr w:type="spellStart"/>
        <w:r>
          <w:t>ClinicalDocument.componentOf</w:t>
        </w:r>
        <w:proofErr w:type="spellEnd"/>
        <w:r>
          <w:t xml:space="preserve"> -rakenteen alla – </w:t>
        </w:r>
        <w:proofErr w:type="spellStart"/>
        <w:proofErr w:type="gramStart"/>
        <w:r>
          <w:t>encompassingEncounter.responsibleParty.representedOrganization</w:t>
        </w:r>
        <w:proofErr w:type="spellEnd"/>
        <w:proofErr w:type="gramEnd"/>
        <w:r>
          <w:t xml:space="preserve"> dokumentoi sen palveluntuottajan, joka vastaa ajanvarausasiakirjan muodostamisesta (toimintayksikkötasoinen yksikkö tai itsenäisten ammatinharjoittajien osalta IAH-rekisterin tunnus).</w:t>
        </w:r>
      </w:ins>
    </w:p>
    <w:p w14:paraId="3D7E5F51" w14:textId="76622450" w:rsidR="00C47DBE" w:rsidRDefault="00B72160" w:rsidP="00B72160">
      <w:pPr>
        <w:pStyle w:val="Luettelokappale"/>
        <w:numPr>
          <w:ilvl w:val="2"/>
          <w:numId w:val="34"/>
        </w:numPr>
      </w:pPr>
      <w:ins w:id="282" w:author="Timo Kaskinen" w:date="2020-01-03T15:27:00Z">
        <w:r>
          <w:t xml:space="preserve">Lisätietoja: ajanvarausasiakirjassa tässä ilmaistava yksikkö vastaa aina varatun palvelun tuottamisesta, mutta on mahdollista, että se on tai ei ole hoitovastuussa. Hoitovastuullisia yksiköitä ajanvarausasiakirjalle ei lähtökohtaisesti päivitetä, koska joissakin moniajanvarauksiin liittyvissä palveluissa hoitovastuu siirtyy ja joissakin ei siirry. Tieto hoitovastuullisesta yksiköstä on palvelutapahtuma-asiakirjassa (kts. tämän luvun kohta 3.1 ja 4.1). Hoitovastuullisen yksikön tieto on päivitettävä ajantasaiseksi palvelutapahtuma-asiakirjalle palvelutapahtumaa koskevien määrittelyjen mukaisesti. Ajanvarausasiakirjassa </w:t>
        </w:r>
        <w:r>
          <w:lastRenderedPageBreak/>
          <w:t>tässä kentässä ilmaistu palveluntuottaja voi moniajanvarausten aliajanvarauksissa olla eri toimintayksikkö kuin palvelutapahtumasta tai pääajanvarauksesta vastaava hoitovastuullinen toimintayksikkö.</w:t>
        </w:r>
      </w:ins>
    </w:p>
    <w:p w14:paraId="07779FB6" w14:textId="28CBF6BC" w:rsidR="00223027" w:rsidRPr="0026101E" w:rsidDel="00A83E5C" w:rsidRDefault="00223027" w:rsidP="00A72ED8">
      <w:pPr>
        <w:pStyle w:val="Luettelokappale"/>
        <w:numPr>
          <w:ilvl w:val="1"/>
          <w:numId w:val="34"/>
        </w:numPr>
        <w:rPr>
          <w:del w:id="283" w:author="Timo Kaskinen" w:date="2020-01-03T09:41:00Z"/>
          <w:strike/>
        </w:rPr>
      </w:pPr>
      <w:del w:id="284" w:author="Timo Kaskinen" w:date="2020-01-03T09:41:00Z">
        <w:r w:rsidRPr="0026101E" w:rsidDel="00A83E5C">
          <w:rPr>
            <w:strike/>
          </w:rPr>
          <w:delText xml:space="preserve">Palvelutapahtuma-asiakirjalla </w:delText>
        </w:r>
        <w:r w:rsidR="00B61A11" w:rsidRPr="0026101E" w:rsidDel="00A83E5C">
          <w:rPr>
            <w:strike/>
          </w:rPr>
          <w:delText xml:space="preserve">annetaan </w:delText>
        </w:r>
      </w:del>
      <w:del w:id="285" w:author="Timo Kaskinen" w:date="2020-01-02T14:21:00Z">
        <w:r w:rsidR="00E9033E" w:rsidRPr="0026101E" w:rsidDel="001A3CA1">
          <w:rPr>
            <w:strike/>
          </w:rPr>
          <w:delText xml:space="preserve">muiden </w:delText>
        </w:r>
      </w:del>
      <w:del w:id="286" w:author="Timo Kaskinen" w:date="2020-01-03T09:41:00Z">
        <w:r w:rsidR="00320CD7" w:rsidRPr="0026101E" w:rsidDel="00A83E5C">
          <w:rPr>
            <w:strike/>
          </w:rPr>
          <w:delText>palvelutapahtumaan osalli</w:delText>
        </w:r>
        <w:r w:rsidR="00860CE6" w:rsidRPr="0026101E" w:rsidDel="00A83E5C">
          <w:rPr>
            <w:strike/>
          </w:rPr>
          <w:delText>s</w:delText>
        </w:r>
        <w:r w:rsidR="00320CD7" w:rsidRPr="0026101E" w:rsidDel="00A83E5C">
          <w:rPr>
            <w:strike/>
          </w:rPr>
          <w:delText xml:space="preserve">tuvien </w:delText>
        </w:r>
        <w:r w:rsidR="00BF3528" w:rsidRPr="0026101E" w:rsidDel="00A83E5C">
          <w:rPr>
            <w:strike/>
          </w:rPr>
          <w:delText>palvelu</w:delText>
        </w:r>
        <w:r w:rsidR="00320CD7" w:rsidRPr="0026101E" w:rsidDel="00A83E5C">
          <w:rPr>
            <w:strike/>
          </w:rPr>
          <w:delText xml:space="preserve">yksiköiden tiedot </w:delText>
        </w:r>
        <w:r w:rsidRPr="0026101E" w:rsidDel="00A83E5C">
          <w:rPr>
            <w:strike/>
          </w:rPr>
          <w:delText>ClinicalDocument.componentOf.encompassingEncounter.encounterParticipant.assignedEntity.representedOrganization</w:delText>
        </w:r>
        <w:r w:rsidR="00BF3528" w:rsidRPr="0026101E" w:rsidDel="00A83E5C">
          <w:rPr>
            <w:strike/>
          </w:rPr>
          <w:delText xml:space="preserve"> rakenteella</w:delText>
        </w:r>
      </w:del>
    </w:p>
    <w:p w14:paraId="158A8BE7" w14:textId="1DA9C398" w:rsidR="006D79B0" w:rsidDel="007F1CE0" w:rsidRDefault="00F23396" w:rsidP="00A72ED8">
      <w:pPr>
        <w:pStyle w:val="Luettelokappale"/>
        <w:numPr>
          <w:ilvl w:val="1"/>
          <w:numId w:val="34"/>
        </w:numPr>
        <w:rPr>
          <w:del w:id="287" w:author="Timo Kaskinen" w:date="2019-12-27T10:13:00Z"/>
        </w:rPr>
      </w:pPr>
      <w:del w:id="288" w:author="Timo Kaskinen" w:date="2019-12-27T10:13:00Z">
        <w:r w:rsidRPr="009D3794" w:rsidDel="007F1CE0">
          <w:delText>Palveluntoteuttajan</w:delText>
        </w:r>
        <w:r w:rsidR="00B87959" w:rsidDel="007F1CE0">
          <w:rPr>
            <w:color w:val="FF0000"/>
          </w:rPr>
          <w:delText xml:space="preserve"> </w:delText>
        </w:r>
        <w:r w:rsidR="00B53BC5" w:rsidDel="007F1CE0">
          <w:delText>palveluyksik</w:delText>
        </w:r>
      </w:del>
      <w:del w:id="289" w:author="Timo Kaskinen" w:date="2019-12-03T15:26:00Z">
        <w:r w:rsidR="00B53BC5" w:rsidDel="00EE43FA">
          <w:delText>ö</w:delText>
        </w:r>
        <w:r w:rsidR="00640EDF" w:rsidDel="00EE43FA">
          <w:delText>n</w:delText>
        </w:r>
      </w:del>
      <w:del w:id="290" w:author="Timo Kaskinen" w:date="2019-12-27T10:13:00Z">
        <w:r w:rsidR="00E408DC" w:rsidDel="007F1CE0">
          <w:delText xml:space="preserve"> </w:delText>
        </w:r>
        <w:r w:rsidR="00515E47" w:rsidDel="007F1CE0">
          <w:delText>voi</w:delText>
        </w:r>
        <w:r w:rsidR="005E00EB" w:rsidDel="007F1CE0">
          <w:delText xml:space="preserve"> </w:delText>
        </w:r>
      </w:del>
      <w:del w:id="291" w:author="Timo Kaskinen" w:date="2019-12-27T10:09:00Z">
        <w:r w:rsidR="00A038FF" w:rsidRPr="00A038FF" w:rsidDel="000B751E">
          <w:delText xml:space="preserve"> </w:delText>
        </w:r>
      </w:del>
      <w:del w:id="292" w:author="Timo Kaskinen" w:date="2019-12-27T10:13:00Z">
        <w:r w:rsidR="00A038FF" w:rsidRPr="00A038FF" w:rsidDel="007F1CE0">
          <w:delText>kirjata myös ajanvarausasiakirjalle (hoitoasiakirjoissa</w:delText>
        </w:r>
        <w:r w:rsidR="00061C00" w:rsidDel="007F1CE0">
          <w:delText xml:space="preserve"> ja ajanvarausasiakirjassa </w:delText>
        </w:r>
        <w:r w:rsidR="00A038FF" w:rsidRPr="00A038FF" w:rsidDel="007F1CE0">
          <w:delText>vapaaehtoinen) header-tietoihin</w:delText>
        </w:r>
      </w:del>
      <w:del w:id="293" w:author="Timo Kaskinen" w:date="2019-12-27T10:02:00Z">
        <w:r w:rsidR="0020540A" w:rsidDel="0029230F">
          <w:delText>.</w:delText>
        </w:r>
      </w:del>
      <w:del w:id="294" w:author="Timo Kaskinen" w:date="2019-12-27T10:13:00Z">
        <w:r w:rsidR="0020540A" w:rsidDel="007F1CE0">
          <w:delText xml:space="preserve"> </w:delText>
        </w:r>
        <w:r w:rsidR="006D79B0" w:rsidDel="007F1CE0">
          <w:delText xml:space="preserve">palvelutapahtuman käyntitiedot </w:delText>
        </w:r>
        <w:r w:rsidR="006D79B0" w:rsidRPr="00990201" w:rsidDel="007F1CE0">
          <w:delText>ClinicalDocument.componentOf</w:delText>
        </w:r>
        <w:r w:rsidR="006D79B0" w:rsidDel="007F1CE0">
          <w:delText xml:space="preserve"> -rakenteen all</w:delText>
        </w:r>
        <w:r w:rsidR="00DF3813" w:rsidDel="007F1CE0">
          <w:delText>e</w:delText>
        </w:r>
        <w:r w:rsidR="006D79B0" w:rsidDel="007F1CE0">
          <w:delText xml:space="preserve"> </w:delText>
        </w:r>
        <w:r w:rsidR="00EF49C3" w:rsidRPr="00223027" w:rsidDel="007F1CE0">
          <w:delText>encompassingEncounter.encounterParticipant.assignedEntity.representedOrganization</w:delText>
        </w:r>
        <w:r w:rsidR="00EF49C3" w:rsidDel="007F1CE0">
          <w:delText xml:space="preserve"> rakenteella</w:delText>
        </w:r>
        <w:r w:rsidR="001C3103" w:rsidRPr="001C3103" w:rsidDel="007F1CE0">
          <w:delText xml:space="preserve">. </w:delText>
        </w:r>
      </w:del>
    </w:p>
    <w:p w14:paraId="6446D4AA" w14:textId="47517CCE" w:rsidR="00350942" w:rsidDel="003419D1" w:rsidRDefault="001C3103" w:rsidP="00A72ED8">
      <w:pPr>
        <w:pStyle w:val="Luettelokappale"/>
        <w:numPr>
          <w:ilvl w:val="1"/>
          <w:numId w:val="34"/>
        </w:numPr>
        <w:rPr>
          <w:del w:id="295" w:author="Timo Kaskinen" w:date="2020-01-03T15:27:00Z"/>
        </w:rPr>
      </w:pPr>
      <w:del w:id="296" w:author="Timo Kaskinen" w:date="2020-01-03T15:27:00Z">
        <w:r w:rsidRPr="001C3103" w:rsidDel="003419D1">
          <w:delText xml:space="preserve">Hoitovastuullisia </w:delText>
        </w:r>
      </w:del>
      <w:del w:id="297" w:author="Timo Kaskinen" w:date="2020-01-03T09:23:00Z">
        <w:r w:rsidRPr="001C3103" w:rsidDel="00BF3430">
          <w:delText>palvelu</w:delText>
        </w:r>
      </w:del>
      <w:del w:id="298" w:author="Timo Kaskinen" w:date="2020-01-03T15:27:00Z">
        <w:r w:rsidRPr="001C3103" w:rsidDel="003419D1">
          <w:delText xml:space="preserve">yksiköitä </w:delText>
        </w:r>
        <w:r w:rsidR="00121AC5" w:rsidDel="003419D1">
          <w:delText>ajanvaraus</w:delText>
        </w:r>
        <w:r w:rsidRPr="001C3103" w:rsidDel="003419D1">
          <w:delText>asiakirjalle ei päivitetä.</w:delText>
        </w:r>
        <w:r w:rsidR="00076D47" w:rsidDel="003419D1">
          <w:delText xml:space="preserve"> </w:delText>
        </w:r>
        <w:r w:rsidR="00076D47" w:rsidRPr="00076D47" w:rsidDel="003419D1">
          <w:delText xml:space="preserve">Tieto on </w:delText>
        </w:r>
      </w:del>
      <w:del w:id="299" w:author="Timo Kaskinen" w:date="2020-01-03T10:44:00Z">
        <w:r w:rsidR="00076D47" w:rsidRPr="00076D47" w:rsidDel="00883730">
          <w:delText xml:space="preserve">pelkästään </w:delText>
        </w:r>
      </w:del>
      <w:del w:id="300" w:author="Timo Kaskinen" w:date="2020-01-03T15:27:00Z">
        <w:r w:rsidR="00076D47" w:rsidRPr="00076D47" w:rsidDel="003419D1">
          <w:delText>palvelutapahtuma-asiakirjassa</w:delText>
        </w:r>
        <w:r w:rsidR="000F464B" w:rsidDel="003419D1">
          <w:delText xml:space="preserve"> (kts.</w:delText>
        </w:r>
        <w:r w:rsidR="00A72ED8" w:rsidDel="003419D1">
          <w:delText xml:space="preserve"> </w:delText>
        </w:r>
        <w:r w:rsidR="00C8488C" w:rsidDel="003419D1">
          <w:delText xml:space="preserve">tämän luvun kohta </w:delText>
        </w:r>
      </w:del>
      <w:del w:id="301" w:author="Timo Kaskinen" w:date="2019-12-27T10:10:00Z">
        <w:r w:rsidR="00C8488C" w:rsidDel="004B39E0">
          <w:delText>2</w:delText>
        </w:r>
      </w:del>
      <w:del w:id="302" w:author="Timo Kaskinen" w:date="2020-01-03T15:27:00Z">
        <w:r w:rsidR="00C8488C" w:rsidDel="003419D1">
          <w:delText>.1)</w:delText>
        </w:r>
      </w:del>
    </w:p>
    <w:p w14:paraId="695A7E71" w14:textId="19C9449A" w:rsidR="003A57C7" w:rsidRDefault="003A57C7" w:rsidP="00A72ED8">
      <w:pPr>
        <w:pStyle w:val="Luettelokappale"/>
        <w:numPr>
          <w:ilvl w:val="1"/>
          <w:numId w:val="34"/>
        </w:numPr>
        <w:rPr>
          <w:ins w:id="303" w:author="Timo Kaskinen" w:date="2019-12-30T23:17:00Z"/>
        </w:rPr>
      </w:pPr>
      <w:r>
        <w:t xml:space="preserve">Ajanvarausasiakirjan </w:t>
      </w:r>
      <w:proofErr w:type="spellStart"/>
      <w:r w:rsidR="008B085A">
        <w:t>body</w:t>
      </w:r>
      <w:proofErr w:type="spellEnd"/>
      <w:r w:rsidR="005D0CBE">
        <w:t>-osiossa</w:t>
      </w:r>
      <w:r>
        <w:t xml:space="preserve"> </w:t>
      </w:r>
      <w:proofErr w:type="spellStart"/>
      <w:r w:rsidR="00A23ECA">
        <w:t>dedikoidut</w:t>
      </w:r>
      <w:proofErr w:type="spellEnd"/>
      <w:r w:rsidR="00A23ECA">
        <w:t xml:space="preserve"> kentät </w:t>
      </w:r>
      <w:r w:rsidR="002F1292" w:rsidRPr="002F1292">
        <w:t>Palvelun</w:t>
      </w:r>
      <w:r w:rsidR="00E50669">
        <w:t>tuottaja</w:t>
      </w:r>
      <w:r w:rsidR="0038580A">
        <w:t xml:space="preserve"> (77)</w:t>
      </w:r>
      <w:r w:rsidR="006C70F0">
        <w:t xml:space="preserve"> sekä </w:t>
      </w:r>
      <w:r w:rsidR="002F1292" w:rsidRPr="002F1292">
        <w:t>Palvelun</w:t>
      </w:r>
      <w:r w:rsidR="00E50669">
        <w:t>tuottajan</w:t>
      </w:r>
      <w:r w:rsidR="002F1292" w:rsidRPr="002F1292">
        <w:t xml:space="preserve"> nimi</w:t>
      </w:r>
      <w:r w:rsidR="006C70F0">
        <w:t xml:space="preserve"> (78) </w:t>
      </w:r>
      <w:r w:rsidR="008016C5" w:rsidRPr="008016C5">
        <w:t xml:space="preserve">viittaavat </w:t>
      </w:r>
      <w:r w:rsidR="00636017">
        <w:t>toiminta</w:t>
      </w:r>
      <w:r w:rsidR="008016C5" w:rsidRPr="008016C5">
        <w:t>yksikkö</w:t>
      </w:r>
      <w:del w:id="304" w:author="Timo Kaskinen" w:date="2020-01-03T10:56:00Z">
        <w:r w:rsidR="008016C5" w:rsidRPr="008016C5" w:rsidDel="007C1492">
          <w:delText>-</w:delText>
        </w:r>
      </w:del>
      <w:r w:rsidR="008016C5" w:rsidRPr="008016C5">
        <w:t xml:space="preserve">tasoiseen tietoon eli </w:t>
      </w:r>
      <w:r w:rsidR="00C5730D">
        <w:t xml:space="preserve">dokumentoivat </w:t>
      </w:r>
      <w:r w:rsidR="008016C5" w:rsidRPr="008016C5">
        <w:t>yksi</w:t>
      </w:r>
      <w:del w:id="305" w:author="Timo Kaskinen" w:date="2019-12-30T23:29:00Z">
        <w:r w:rsidR="008016C5" w:rsidRPr="008016C5" w:rsidDel="00563E9E">
          <w:delText>k</w:delText>
        </w:r>
      </w:del>
      <w:r w:rsidR="008016C5" w:rsidRPr="008016C5">
        <w:t>kö</w:t>
      </w:r>
      <w:r w:rsidR="00C5730D">
        <w:t>n</w:t>
      </w:r>
      <w:r w:rsidR="008016C5" w:rsidRPr="008016C5">
        <w:t xml:space="preserve">, </w:t>
      </w:r>
      <w:r w:rsidR="00193857">
        <w:t>joka v</w:t>
      </w:r>
      <w:r w:rsidR="00C838EE">
        <w:t>astaa palvelun tuottamisesta</w:t>
      </w:r>
      <w:r w:rsidR="008016C5" w:rsidRPr="008016C5">
        <w:t>.</w:t>
      </w:r>
    </w:p>
    <w:p w14:paraId="59597EB7" w14:textId="4CC5C866" w:rsidR="00D62762" w:rsidRDefault="00646F3E" w:rsidP="00146ED9">
      <w:pPr>
        <w:pStyle w:val="Luettelokappale"/>
        <w:numPr>
          <w:ilvl w:val="1"/>
          <w:numId w:val="34"/>
        </w:numPr>
      </w:pPr>
      <w:ins w:id="306" w:author="Timo Kaskinen" w:date="2019-12-30T23:30:00Z">
        <w:r>
          <w:t>M</w:t>
        </w:r>
      </w:ins>
      <w:ins w:id="307" w:author="Timo Kaskinen" w:date="2019-12-30T23:17:00Z">
        <w:r w:rsidR="00D62762">
          <w:t xml:space="preserve">ikäli palveluntoteuttaja (ks. </w:t>
        </w:r>
      </w:ins>
      <w:ins w:id="308" w:author="Timo Kaskinen" w:date="2020-01-03T15:28:00Z">
        <w:r w:rsidR="002934C9">
          <w:t xml:space="preserve">kohta 4 </w:t>
        </w:r>
      </w:ins>
      <w:ins w:id="309" w:author="Timo Kaskinen" w:date="2019-12-30T23:17:00Z">
        <w:r w:rsidR="00D62762">
          <w:t>alla) on palveluyksikkötasoinen, kenttä 77 sisältää tiedon siitä, mihin toimintayksikköön palveluntoteuttaja kuuluu</w:t>
        </w:r>
        <w:r w:rsidR="001E3182">
          <w:t xml:space="preserve">. </w:t>
        </w:r>
      </w:ins>
    </w:p>
    <w:p w14:paraId="76991C9E" w14:textId="3FF76B14" w:rsidR="00B93EED" w:rsidDel="00C42D40" w:rsidRDefault="00B93EED" w:rsidP="00A72ED8">
      <w:pPr>
        <w:pStyle w:val="Luettelokappale"/>
        <w:numPr>
          <w:ilvl w:val="1"/>
          <w:numId w:val="34"/>
        </w:numPr>
        <w:rPr>
          <w:moveFrom w:id="310" w:author="Timo Kaskinen" w:date="2019-12-27T10:15:00Z"/>
        </w:rPr>
      </w:pPr>
      <w:moveFromRangeStart w:id="311" w:author="Timo Kaskinen" w:date="2019-12-27T10:15:00Z" w:name="move28334122"/>
      <w:moveFrom w:id="312" w:author="Timo Kaskinen" w:date="2019-12-27T10:15:00Z">
        <w:r w:rsidDel="00C42D40">
          <w:t>Ajanvarausasiakirjan body-osiossa dedikoidut kentät Palveluntoteuttaja (7</w:t>
        </w:r>
        <w:r w:rsidR="003F7180" w:rsidDel="00C42D40">
          <w:t>9</w:t>
        </w:r>
        <w:r w:rsidDel="00C42D40">
          <w:t xml:space="preserve">) sekä </w:t>
        </w:r>
        <w:r w:rsidRPr="002F1292" w:rsidDel="00C42D40">
          <w:t>Palvelun</w:t>
        </w:r>
        <w:r w:rsidDel="00C42D40">
          <w:t>t</w:t>
        </w:r>
        <w:r w:rsidR="003F7180" w:rsidDel="00C42D40">
          <w:t>oteuttajan</w:t>
        </w:r>
        <w:r w:rsidRPr="002F1292" w:rsidDel="00C42D40">
          <w:t xml:space="preserve"> nimi</w:t>
        </w:r>
        <w:r w:rsidDel="00C42D40">
          <w:t xml:space="preserve"> (</w:t>
        </w:r>
        <w:r w:rsidR="003F7180" w:rsidDel="00C42D40">
          <w:t>80</w:t>
        </w:r>
        <w:r w:rsidDel="00C42D40">
          <w:t xml:space="preserve">) </w:t>
        </w:r>
        <w:r w:rsidRPr="008016C5" w:rsidDel="00C42D40">
          <w:t xml:space="preserve">viittaavat </w:t>
        </w:r>
        <w:r w:rsidR="003F7180" w:rsidDel="00C42D40">
          <w:t>palvelu</w:t>
        </w:r>
        <w:r w:rsidRPr="008016C5" w:rsidDel="00C42D40">
          <w:t>yksikkö-tasoiseen tietoon eli</w:t>
        </w:r>
        <w:r w:rsidR="00C838EE" w:rsidDel="00C42D40">
          <w:t xml:space="preserve"> </w:t>
        </w:r>
        <w:r w:rsidR="00193BF8" w:rsidDel="00C42D40">
          <w:t xml:space="preserve">dokumentoivat </w:t>
        </w:r>
        <w:r w:rsidR="00C838EE" w:rsidDel="00C42D40">
          <w:t>ajanvarauksen kohteena olevan</w:t>
        </w:r>
        <w:r w:rsidR="004C0347" w:rsidDel="00C42D40">
          <w:t xml:space="preserve"> palvelun toteuttava</w:t>
        </w:r>
        <w:r w:rsidR="00193BF8" w:rsidDel="00C42D40">
          <w:t>n yksikön</w:t>
        </w:r>
        <w:r w:rsidR="00972459" w:rsidDel="00C42D40">
          <w:t>, joka hallinnoi</w:t>
        </w:r>
        <w:r w:rsidR="00506AD4" w:rsidDel="00C42D40">
          <w:t xml:space="preserve"> varattavan tuotteen </w:t>
        </w:r>
        <w:r w:rsidR="00506AD4" w:rsidRPr="008016C5" w:rsidDel="00C42D40">
          <w:t>resurssin / tuotteen kalenteria</w:t>
        </w:r>
        <w:r w:rsidR="00193BF8" w:rsidDel="00C42D40">
          <w:t>.</w:t>
        </w:r>
        <w:r w:rsidR="000E1606" w:rsidDel="00C42D40">
          <w:t xml:space="preserve"> </w:t>
        </w:r>
        <w:r w:rsidR="00193BF8" w:rsidDel="00C42D40">
          <w:t>Tapauskohtaisesti tämä voi olla myös sama yksikkö, mikä kohdassa 2.5 on dokumentoitu.</w:t>
        </w:r>
      </w:moveFrom>
    </w:p>
    <w:moveFromRangeEnd w:id="311"/>
    <w:p w14:paraId="56D6F42B" w14:textId="1D65A1C2" w:rsidR="00A00CB9" w:rsidRDefault="00A00CB9" w:rsidP="007B64E5"/>
    <w:p w14:paraId="63D13074" w14:textId="4E96060A" w:rsidR="000802AF" w:rsidRDefault="006B7BFC" w:rsidP="000B0022">
      <w:pPr>
        <w:pStyle w:val="Luettelokappale"/>
        <w:numPr>
          <w:ilvl w:val="0"/>
          <w:numId w:val="34"/>
        </w:numPr>
        <w:rPr>
          <w:ins w:id="313" w:author="Timo Kaskinen" w:date="2019-12-27T10:13:00Z"/>
        </w:rPr>
      </w:pPr>
      <w:ins w:id="314" w:author="Timo Kaskinen" w:date="2019-12-27T10:12:00Z">
        <w:r>
          <w:t xml:space="preserve">Palveluntoteuttajan, joka vastaa </w:t>
        </w:r>
      </w:ins>
      <w:ins w:id="315" w:author="Timo Kaskinen" w:date="2019-12-27T10:13:00Z">
        <w:r w:rsidR="00DC220A" w:rsidRPr="00DC220A">
          <w:t>ajanvaraustuotteen kalenterista ja varattavan palvelun toteuttamiseen käytettävistä resursseista</w:t>
        </w:r>
      </w:ins>
      <w:ins w:id="316" w:author="Timo Kaskinen" w:date="2019-12-27T10:14:00Z">
        <w:r w:rsidR="00C42D40">
          <w:t>,</w:t>
        </w:r>
      </w:ins>
      <w:ins w:id="317" w:author="Timo Kaskinen" w:date="2019-12-27T10:13:00Z">
        <w:r w:rsidR="00DC220A" w:rsidRPr="00DC220A">
          <w:t xml:space="preserve"> organisaatio tai organisaatioyksikkö</w:t>
        </w:r>
      </w:ins>
      <w:ins w:id="318" w:author="Timo Kaskinen" w:date="2020-01-02T14:45:00Z">
        <w:r w:rsidR="00F70760">
          <w:t xml:space="preserve"> annetaan seuraavissa rakenteissa</w:t>
        </w:r>
      </w:ins>
      <w:ins w:id="319" w:author="Timo Kaskinen" w:date="2019-12-27T10:24:00Z">
        <w:r w:rsidR="00891D78">
          <w:t xml:space="preserve">. </w:t>
        </w:r>
        <w:r w:rsidR="005F5618">
          <w:t>M</w:t>
        </w:r>
        <w:r w:rsidR="00891D78" w:rsidRPr="00891D78">
          <w:t xml:space="preserve">oniajanvarauksissa </w:t>
        </w:r>
      </w:ins>
      <w:ins w:id="320" w:author="Timo Kaskinen" w:date="2019-12-27T10:26:00Z">
        <w:r w:rsidR="007E4337">
          <w:t>palveluntoteuttajia</w:t>
        </w:r>
      </w:ins>
      <w:ins w:id="321" w:author="Timo Kaskinen" w:date="2019-12-27T10:25:00Z">
        <w:r w:rsidR="00063FCC">
          <w:t xml:space="preserve"> </w:t>
        </w:r>
      </w:ins>
      <w:ins w:id="322" w:author="Timo Kaskinen" w:date="2019-12-27T10:26:00Z">
        <w:r w:rsidR="00BB3D9C">
          <w:t xml:space="preserve">on </w:t>
        </w:r>
      </w:ins>
      <w:ins w:id="323" w:author="Timo Kaskinen" w:date="2020-01-03T15:29:00Z">
        <w:r w:rsidR="000E3AD6">
          <w:t xml:space="preserve">usein </w:t>
        </w:r>
      </w:ins>
      <w:ins w:id="324" w:author="Timo Kaskinen" w:date="2019-12-27T10:26:00Z">
        <w:r w:rsidR="00BB3D9C">
          <w:t>useampia (</w:t>
        </w:r>
      </w:ins>
      <w:ins w:id="325" w:author="Timo Kaskinen" w:date="2019-12-27T10:24:00Z">
        <w:r w:rsidR="00891D78" w:rsidRPr="00891D78">
          <w:t>yhden pää- tai aliajanvarauksen palvelun toteuttamisen vastuutaho</w:t>
        </w:r>
      </w:ins>
      <w:ins w:id="326" w:author="Timo Kaskinen" w:date="2019-12-27T10:27:00Z">
        <w:r w:rsidR="007E4337">
          <w:t xml:space="preserve">, </w:t>
        </w:r>
      </w:ins>
      <w:ins w:id="327" w:author="Timo Kaskinen" w:date="2020-01-03T15:30:00Z">
        <w:r w:rsidR="007A3446">
          <w:t xml:space="preserve">ja </w:t>
        </w:r>
      </w:ins>
      <w:ins w:id="328" w:author="Timo Kaskinen" w:date="2019-12-27T10:27:00Z">
        <w:r w:rsidR="007E4337">
          <w:t xml:space="preserve">palveluntoteuttaja </w:t>
        </w:r>
        <w:r w:rsidR="00BB7236">
          <w:t>voi tuottaa myös palvelua siten, että ei ole hoitovastuussa)</w:t>
        </w:r>
      </w:ins>
      <w:ins w:id="329" w:author="Timo Kaskinen" w:date="2019-12-27T10:13:00Z">
        <w:r w:rsidR="00DC220A">
          <w:t xml:space="preserve"> </w:t>
        </w:r>
      </w:ins>
    </w:p>
    <w:p w14:paraId="7AC64F2F" w14:textId="0733AD19" w:rsidR="008B108D" w:rsidRDefault="008B108D" w:rsidP="009078EF">
      <w:pPr>
        <w:pStyle w:val="Luettelokappale"/>
        <w:numPr>
          <w:ilvl w:val="1"/>
          <w:numId w:val="34"/>
        </w:numPr>
        <w:rPr>
          <w:ins w:id="330" w:author="Timo Kaskinen" w:date="2019-12-27T10:18:00Z"/>
        </w:rPr>
      </w:pPr>
      <w:ins w:id="331" w:author="Timo Kaskinen" w:date="2019-12-27T10:18:00Z">
        <w:r>
          <w:t xml:space="preserve">Palvelutapahtuma-asiakirjalla annetaan palvelutapahtumaan osallistuvien </w:t>
        </w:r>
      </w:ins>
      <w:ins w:id="332" w:author="Timo Kaskinen" w:date="2020-01-02T15:13:00Z">
        <w:r w:rsidR="000F602A">
          <w:t>yksiköiden (</w:t>
        </w:r>
      </w:ins>
      <w:ins w:id="333" w:author="Timo Kaskinen" w:date="2020-01-02T14:53:00Z">
        <w:r w:rsidR="00C25AF7">
          <w:t>palvelu- tai toimintay</w:t>
        </w:r>
      </w:ins>
      <w:ins w:id="334" w:author="Timo Kaskinen" w:date="2020-01-02T14:54:00Z">
        <w:r w:rsidR="00C25AF7">
          <w:t>ksiköiden</w:t>
        </w:r>
      </w:ins>
      <w:ins w:id="335" w:author="Timo Kaskinen" w:date="2020-01-02T15:13:00Z">
        <w:r w:rsidR="000F602A">
          <w:t>)</w:t>
        </w:r>
      </w:ins>
      <w:ins w:id="336" w:author="Timo Kaskinen" w:date="2020-01-02T14:54:00Z">
        <w:r w:rsidR="00C25AF7">
          <w:t xml:space="preserve"> </w:t>
        </w:r>
      </w:ins>
      <w:ins w:id="337" w:author="Timo Kaskinen" w:date="2019-12-27T10:18:00Z">
        <w:r>
          <w:t xml:space="preserve">tiedot </w:t>
        </w:r>
        <w:proofErr w:type="gramStart"/>
        <w:r w:rsidRPr="00223027">
          <w:t>ClinicalDocument.componentOf.encompassingEncounter.encounterParticipant</w:t>
        </w:r>
        <w:proofErr w:type="gramEnd"/>
        <w:r w:rsidRPr="00223027">
          <w:t>.assignedEntity.representedOrganization</w:t>
        </w:r>
        <w:r>
          <w:t xml:space="preserve"> </w:t>
        </w:r>
      </w:ins>
      <w:ins w:id="338" w:author="Timo Kaskinen" w:date="2020-01-02T15:14:00Z">
        <w:r w:rsidR="009F3676">
          <w:t>-</w:t>
        </w:r>
      </w:ins>
      <w:ins w:id="339" w:author="Timo Kaskinen" w:date="2019-12-27T10:18:00Z">
        <w:r>
          <w:t>rakenteella</w:t>
        </w:r>
      </w:ins>
    </w:p>
    <w:p w14:paraId="14C1663A" w14:textId="38CD2AD5" w:rsidR="007F1CE0" w:rsidRDefault="007F1CE0" w:rsidP="007F1CE0">
      <w:pPr>
        <w:pStyle w:val="Luettelokappale"/>
        <w:numPr>
          <w:ilvl w:val="1"/>
          <w:numId w:val="34"/>
        </w:numPr>
        <w:rPr>
          <w:ins w:id="340" w:author="Timo Kaskinen" w:date="2019-12-27T10:15:00Z"/>
        </w:rPr>
      </w:pPr>
      <w:ins w:id="341" w:author="Timo Kaskinen" w:date="2019-12-27T10:13:00Z">
        <w:r w:rsidRPr="009D3794">
          <w:t>Palveluntoteuttajan</w:t>
        </w:r>
        <w:r>
          <w:rPr>
            <w:color w:val="FF0000"/>
          </w:rPr>
          <w:t xml:space="preserve"> </w:t>
        </w:r>
        <w:r w:rsidRPr="007F1CE0">
          <w:t>(</w:t>
        </w:r>
        <w:r>
          <w:t>palveluyksikkö- tai toimintayksikkötasoinen</w:t>
        </w:r>
      </w:ins>
      <w:ins w:id="342" w:author="Timo Kaskinen" w:date="2020-01-21T13:24:00Z">
        <w:r w:rsidR="00341C57">
          <w:t>)</w:t>
        </w:r>
      </w:ins>
      <w:ins w:id="343" w:author="Timo Kaskinen" w:date="2019-12-27T10:13:00Z">
        <w:r>
          <w:t xml:space="preserve"> yksikkö </w:t>
        </w:r>
        <w:r w:rsidRPr="00A038FF">
          <w:t>kirjata</w:t>
        </w:r>
      </w:ins>
      <w:ins w:id="344" w:author="Timo Kaskinen" w:date="2020-01-02T14:55:00Z">
        <w:r w:rsidR="00E7771E">
          <w:t>an</w:t>
        </w:r>
      </w:ins>
      <w:ins w:id="345" w:author="Timo Kaskinen" w:date="2019-12-27T10:13:00Z">
        <w:r w:rsidRPr="00A038FF">
          <w:t xml:space="preserve"> ajanvarausasiakirjalle </w:t>
        </w:r>
        <w:proofErr w:type="spellStart"/>
        <w:r w:rsidRPr="00A038FF">
          <w:t>header</w:t>
        </w:r>
        <w:proofErr w:type="spellEnd"/>
        <w:r w:rsidRPr="00A038FF">
          <w:t>-tietoihin</w:t>
        </w:r>
        <w:r>
          <w:t xml:space="preserve"> palvelutapahtuman käyntitiedot </w:t>
        </w:r>
        <w:proofErr w:type="spellStart"/>
        <w:r w:rsidRPr="00990201">
          <w:t>ClinicalDocument.componentOf</w:t>
        </w:r>
        <w:proofErr w:type="spellEnd"/>
        <w:r>
          <w:t xml:space="preserve"> -rakenteen alle </w:t>
        </w:r>
        <w:proofErr w:type="gramStart"/>
        <w:r w:rsidRPr="00223027">
          <w:t>encompassingEncounter.encounterParticipant.assignedEntity.representedOrganization</w:t>
        </w:r>
        <w:proofErr w:type="gramEnd"/>
        <w:r>
          <w:t xml:space="preserve"> rakenteella</w:t>
        </w:r>
        <w:r w:rsidRPr="001C3103">
          <w:t xml:space="preserve">. </w:t>
        </w:r>
      </w:ins>
      <w:ins w:id="346" w:author="Timo Kaskinen" w:date="2020-01-03T09:34:00Z">
        <w:r w:rsidR="00BC6DBE">
          <w:t>M</w:t>
        </w:r>
      </w:ins>
      <w:ins w:id="347" w:author="Timo Kaskinen" w:date="2020-01-03T09:33:00Z">
        <w:r w:rsidR="00995FA4">
          <w:t xml:space="preserve">ikäli </w:t>
        </w:r>
        <w:r w:rsidR="00803439">
          <w:t>ajanvarausasiakirjan muodostamisesta v</w:t>
        </w:r>
      </w:ins>
      <w:ins w:id="348" w:author="Timo Kaskinen" w:date="2020-01-03T09:34:00Z">
        <w:r w:rsidR="00803439">
          <w:t xml:space="preserve">astaava palveluntuottaja ja </w:t>
        </w:r>
        <w:proofErr w:type="spellStart"/>
        <w:r w:rsidR="00803439">
          <w:t>palveluntuotettaja</w:t>
        </w:r>
        <w:proofErr w:type="spellEnd"/>
        <w:r w:rsidR="00803439">
          <w:t xml:space="preserve"> on sama organisaatioyksikkö, </w:t>
        </w:r>
      </w:ins>
      <w:ins w:id="349" w:author="Timo Kaskinen" w:date="2020-01-03T15:32:00Z">
        <w:r w:rsidR="00CF45AD">
          <w:t>tässä toistetaan kyseisen</w:t>
        </w:r>
      </w:ins>
      <w:ins w:id="350" w:author="Timo Kaskinen" w:date="2020-01-03T09:34:00Z">
        <w:r w:rsidR="003A3687">
          <w:t xml:space="preserve"> or</w:t>
        </w:r>
      </w:ins>
      <w:ins w:id="351" w:author="Timo Kaskinen" w:date="2020-01-03T09:35:00Z">
        <w:r w:rsidR="003A3687">
          <w:t>ganisaation tiedot</w:t>
        </w:r>
      </w:ins>
      <w:ins w:id="352" w:author="Timo Kaskinen" w:date="2020-01-03T09:21:00Z">
        <w:r w:rsidR="005C5B9C">
          <w:t xml:space="preserve">. </w:t>
        </w:r>
      </w:ins>
      <w:ins w:id="353" w:author="Timo Kaskinen" w:date="2020-01-03T09:36:00Z">
        <w:r w:rsidR="001E52E1">
          <w:t xml:space="preserve"> </w:t>
        </w:r>
        <w:r w:rsidR="006514A0">
          <w:t>Moniajanvarauksissa aliajanvarausten palveluntoteuttajia voi olla useampia</w:t>
        </w:r>
      </w:ins>
      <w:ins w:id="354" w:author="Timo Kaskinen" w:date="2020-01-03T09:37:00Z">
        <w:r w:rsidR="006514A0">
          <w:t xml:space="preserve">kin </w:t>
        </w:r>
      </w:ins>
      <w:ins w:id="355" w:author="Timo Kaskinen" w:date="2020-01-03T15:33:00Z">
        <w:r w:rsidR="004502DA">
          <w:t>yhdessä ajanvarausasiakirjassa</w:t>
        </w:r>
      </w:ins>
      <w:ins w:id="356" w:author="Timo Kaskinen" w:date="2020-01-03T09:37:00Z">
        <w:r w:rsidR="00DF1872">
          <w:t xml:space="preserve">, jos kaikki </w:t>
        </w:r>
        <w:r w:rsidR="00EF711A">
          <w:t>palvelun</w:t>
        </w:r>
        <w:r w:rsidR="00DF1872">
          <w:t>toteuttajat kuuluvat samaan palveluntuottajaan.</w:t>
        </w:r>
      </w:ins>
    </w:p>
    <w:p w14:paraId="11D3A839" w14:textId="741A2E11" w:rsidR="00C42D40" w:rsidRDefault="00C42D40" w:rsidP="00C42D40">
      <w:pPr>
        <w:pStyle w:val="Luettelokappale"/>
        <w:numPr>
          <w:ilvl w:val="1"/>
          <w:numId w:val="34"/>
        </w:numPr>
        <w:rPr>
          <w:moveTo w:id="357" w:author="Timo Kaskinen" w:date="2019-12-27T10:15:00Z"/>
        </w:rPr>
      </w:pPr>
      <w:moveToRangeStart w:id="358" w:author="Timo Kaskinen" w:date="2019-12-27T10:15:00Z" w:name="move28334122"/>
      <w:moveTo w:id="359" w:author="Timo Kaskinen" w:date="2019-12-27T10:15:00Z">
        <w:r>
          <w:t xml:space="preserve">Ajanvarausasiakirjan </w:t>
        </w:r>
        <w:proofErr w:type="spellStart"/>
        <w:r>
          <w:t>body</w:t>
        </w:r>
        <w:proofErr w:type="spellEnd"/>
        <w:r>
          <w:t xml:space="preserve">-osiossa </w:t>
        </w:r>
      </w:moveTo>
      <w:ins w:id="360" w:author="Timo Kaskinen" w:date="2019-12-27T10:20:00Z">
        <w:r w:rsidR="003F6F5F">
          <w:t xml:space="preserve">on </w:t>
        </w:r>
      </w:ins>
      <w:proofErr w:type="spellStart"/>
      <w:moveTo w:id="361" w:author="Timo Kaskinen" w:date="2019-12-27T10:15:00Z">
        <w:r>
          <w:t>dedikoidut</w:t>
        </w:r>
        <w:proofErr w:type="spellEnd"/>
        <w:r>
          <w:t xml:space="preserve"> kentät Palveluntoteuttaja (79) sekä </w:t>
        </w:r>
        <w:r w:rsidRPr="002F1292">
          <w:t>Palvelun</w:t>
        </w:r>
        <w:r>
          <w:t>toteuttajan</w:t>
        </w:r>
        <w:r w:rsidRPr="002F1292">
          <w:t xml:space="preserve"> nimi</w:t>
        </w:r>
        <w:r>
          <w:t xml:space="preserve"> (80)</w:t>
        </w:r>
      </w:moveTo>
      <w:ins w:id="362" w:author="Timo Kaskinen" w:date="2019-12-27T10:20:00Z">
        <w:r w:rsidR="003F6F5F">
          <w:t xml:space="preserve">, </w:t>
        </w:r>
        <w:r w:rsidR="00564752">
          <w:t>mitkä</w:t>
        </w:r>
      </w:ins>
      <w:moveTo w:id="363" w:author="Timo Kaskinen" w:date="2019-12-27T10:15:00Z">
        <w:r>
          <w:t xml:space="preserve"> </w:t>
        </w:r>
        <w:r w:rsidRPr="008016C5">
          <w:t xml:space="preserve">viittaavat </w:t>
        </w:r>
        <w:r>
          <w:t>palvelu</w:t>
        </w:r>
      </w:moveTo>
      <w:ins w:id="364" w:author="Timo Kaskinen" w:date="2019-12-27T10:16:00Z">
        <w:r w:rsidR="00CD01D8">
          <w:t>- tai toiminta</w:t>
        </w:r>
      </w:ins>
      <w:moveTo w:id="365" w:author="Timo Kaskinen" w:date="2019-12-27T10:15:00Z">
        <w:r w:rsidRPr="008016C5">
          <w:t>yksikkö</w:t>
        </w:r>
        <w:del w:id="366" w:author="Timo Kaskinen" w:date="2020-01-03T10:56:00Z">
          <w:r w:rsidRPr="008016C5" w:rsidDel="007C1492">
            <w:delText>-</w:delText>
          </w:r>
        </w:del>
        <w:r w:rsidRPr="008016C5">
          <w:t>tasoiseen tietoon eli</w:t>
        </w:r>
        <w:r>
          <w:t xml:space="preserve"> dokumentoivat ajanvarauksen kohteena olevan palvelun toteuttavan yksikön, joka hallinnoi </w:t>
        </w:r>
        <w:r>
          <w:lastRenderedPageBreak/>
          <w:t xml:space="preserve">varattavan tuotteen </w:t>
        </w:r>
        <w:r w:rsidRPr="008016C5">
          <w:t>resurssin / tuotteen kalenteria</w:t>
        </w:r>
        <w:r>
          <w:t xml:space="preserve">. Tapauskohtaisesti tämä voi olla myös sama yksikkö, </w:t>
        </w:r>
        <w:del w:id="367" w:author="Timo Kaskinen" w:date="2019-12-27T10:20:00Z">
          <w:r w:rsidDel="00564752">
            <w:delText>mikä</w:delText>
          </w:r>
        </w:del>
      </w:moveTo>
      <w:ins w:id="368" w:author="Timo Kaskinen" w:date="2019-12-27T10:20:00Z">
        <w:r w:rsidR="00564752">
          <w:t>joka</w:t>
        </w:r>
      </w:ins>
      <w:moveTo w:id="369" w:author="Timo Kaskinen" w:date="2019-12-27T10:15:00Z">
        <w:r>
          <w:t xml:space="preserve"> kohdassa </w:t>
        </w:r>
        <w:del w:id="370" w:author="Timo Kaskinen" w:date="2019-12-27T10:16:00Z">
          <w:r w:rsidDel="00CD1823">
            <w:delText>2</w:delText>
          </w:r>
        </w:del>
      </w:moveTo>
      <w:ins w:id="371" w:author="Timo Kaskinen" w:date="2019-12-27T10:16:00Z">
        <w:r w:rsidR="00CD1823">
          <w:t>3</w:t>
        </w:r>
      </w:ins>
      <w:moveTo w:id="372" w:author="Timo Kaskinen" w:date="2019-12-27T10:15:00Z">
        <w:r>
          <w:t>.</w:t>
        </w:r>
        <w:del w:id="373" w:author="Timo Kaskinen" w:date="2019-12-27T10:16:00Z">
          <w:r w:rsidDel="00CD1823">
            <w:delText>5</w:delText>
          </w:r>
        </w:del>
      </w:moveTo>
      <w:ins w:id="374" w:author="Timo Kaskinen" w:date="2020-01-03T15:34:00Z">
        <w:r w:rsidR="000D317A">
          <w:t>3</w:t>
        </w:r>
      </w:ins>
      <w:moveTo w:id="375" w:author="Timo Kaskinen" w:date="2019-12-27T10:15:00Z">
        <w:r>
          <w:t xml:space="preserve"> on dokumentoitu.</w:t>
        </w:r>
      </w:moveTo>
      <w:ins w:id="376" w:author="Timo Kaskinen" w:date="2019-12-27T10:29:00Z">
        <w:r w:rsidR="008C32A8">
          <w:t xml:space="preserve"> Moniajanvarauksen eri aliajanvarauksilla nämä palveluyksiköt voivat olla eri organisaatioita.</w:t>
        </w:r>
      </w:ins>
    </w:p>
    <w:moveToRangeEnd w:id="358"/>
    <w:p w14:paraId="5EFB548F" w14:textId="7B6C61EF" w:rsidR="00543988" w:rsidDel="00015E88" w:rsidRDefault="00543988" w:rsidP="000B0022">
      <w:pPr>
        <w:pStyle w:val="Luettelokappale"/>
        <w:numPr>
          <w:ilvl w:val="0"/>
          <w:numId w:val="34"/>
        </w:numPr>
        <w:rPr>
          <w:del w:id="377" w:author="Timo Kaskinen" w:date="2019-12-27T10:43:00Z"/>
        </w:rPr>
      </w:pPr>
      <w:del w:id="378" w:author="Timo Kaskinen" w:date="2019-12-27T10:43:00Z">
        <w:r w:rsidDel="00015E88">
          <w:delText xml:space="preserve">Moniajanvarauksen osalta </w:delText>
        </w:r>
        <w:r w:rsidR="003E646B" w:rsidDel="00015E88">
          <w:delText>aliajanvarauksien muu mahdollinen palveluntuottaja</w:delText>
        </w:r>
        <w:r w:rsidR="000B0022" w:rsidDel="00015E88">
          <w:delText xml:space="preserve"> </w:delText>
        </w:r>
        <w:r w:rsidR="000B0022" w:rsidRPr="000B0022" w:rsidDel="00015E88">
          <w:delText>(tuottaa palvelua tai osaa palvelusta, mutta ei ole hoitovastuussa palvelutapahtumasta)</w:delText>
        </w:r>
        <w:r w:rsidR="003E646B" w:rsidDel="00015E88">
          <w:delText xml:space="preserve"> annetaan seuraavissa rakanteissa:</w:delText>
        </w:r>
      </w:del>
    </w:p>
    <w:p w14:paraId="0E616A66" w14:textId="4027AB72" w:rsidR="00A16D27" w:rsidDel="00015E88" w:rsidRDefault="00A16D27" w:rsidP="000B0022">
      <w:pPr>
        <w:pStyle w:val="Luettelokappale"/>
        <w:numPr>
          <w:ilvl w:val="1"/>
          <w:numId w:val="34"/>
        </w:numPr>
        <w:rPr>
          <w:del w:id="379" w:author="Timo Kaskinen" w:date="2019-12-27T10:43:00Z"/>
        </w:rPr>
      </w:pPr>
      <w:del w:id="380" w:author="Timo Kaskinen" w:date="2019-12-27T10:43:00Z">
        <w:r w:rsidDel="00015E88">
          <w:delText>Palvelutapahtuma-asiakirjalla annetaan palvelutapahtumaan osalli</w:delText>
        </w:r>
        <w:r w:rsidR="00B92038" w:rsidDel="00015E88">
          <w:delText>s</w:delText>
        </w:r>
        <w:r w:rsidDel="00015E88">
          <w:delText xml:space="preserve">tuvien palveluyksiköiden tiedot </w:delText>
        </w:r>
        <w:r w:rsidRPr="00223027" w:rsidDel="00015E88">
          <w:delText>ClinicalDocument.componentOf.encompassingEncounter.encounterParticipant.assignedEntity.representedOrganization</w:delText>
        </w:r>
        <w:r w:rsidDel="00015E88">
          <w:delText xml:space="preserve"> rakenteella</w:delText>
        </w:r>
      </w:del>
    </w:p>
    <w:p w14:paraId="70FAA183" w14:textId="24F904B7" w:rsidR="00C41FA2" w:rsidDel="00015E88" w:rsidRDefault="00C41FA2" w:rsidP="00C41FA2">
      <w:pPr>
        <w:pStyle w:val="Luettelokappale"/>
        <w:numPr>
          <w:ilvl w:val="1"/>
          <w:numId w:val="34"/>
        </w:numPr>
        <w:rPr>
          <w:del w:id="381" w:author="Timo Kaskinen" w:date="2019-12-27T10:43:00Z"/>
        </w:rPr>
      </w:pPr>
      <w:del w:id="382" w:author="Timo Kaskinen" w:date="2019-12-27T10:43:00Z">
        <w:r w:rsidRPr="00A038FF" w:rsidDel="00015E88">
          <w:delText>Palveluyksikkötie</w:delText>
        </w:r>
        <w:r w:rsidR="00E672C0" w:rsidDel="00015E88">
          <w:delText>d</w:delText>
        </w:r>
        <w:r w:rsidRPr="00A038FF" w:rsidDel="00015E88">
          <w:delText>o</w:delText>
        </w:r>
        <w:r w:rsidR="00E672C0" w:rsidDel="00015E88">
          <w:delText>n</w:delText>
        </w:r>
        <w:r w:rsidRPr="00A038FF" w:rsidDel="00015E88">
          <w:delText xml:space="preserve"> </w:delText>
        </w:r>
        <w:r w:rsidR="00162392" w:rsidDel="00015E88">
          <w:delText>voi</w:delText>
        </w:r>
        <w:r w:rsidRPr="00A038FF" w:rsidDel="00015E88">
          <w:delText xml:space="preserve"> kirjata </w:delText>
        </w:r>
        <w:r w:rsidR="004270E9" w:rsidRPr="00A038FF" w:rsidDel="00015E88">
          <w:delText>myös ajanvarausasiakirjalle (hoitoasiakirjoissa</w:delText>
        </w:r>
        <w:r w:rsidR="004270E9" w:rsidDel="00015E88">
          <w:delText xml:space="preserve"> ja ajanvarausasiakirjassa </w:delText>
        </w:r>
        <w:r w:rsidR="004270E9" w:rsidRPr="00A038FF" w:rsidDel="00015E88">
          <w:delText>vapaaehtoinen) header-tietoihin</w:delText>
        </w:r>
        <w:r w:rsidR="004270E9" w:rsidDel="00015E88">
          <w:delText xml:space="preserve">. palvelutapahtuman käyntitiedot </w:delText>
        </w:r>
        <w:r w:rsidR="004270E9" w:rsidRPr="00990201" w:rsidDel="00015E88">
          <w:delText>ClinicalDocument.componentOf</w:delText>
        </w:r>
        <w:r w:rsidR="004270E9" w:rsidDel="00015E88">
          <w:delText xml:space="preserve"> -rakenteen alle </w:delText>
        </w:r>
        <w:r w:rsidR="004270E9" w:rsidRPr="00223027" w:rsidDel="00015E88">
          <w:delText>encompassingEncounter.encounterParticipant.assignedEntity.representedOrganization</w:delText>
        </w:r>
        <w:r w:rsidR="004270E9" w:rsidDel="00015E88">
          <w:delText xml:space="preserve"> rakenteella</w:delText>
        </w:r>
        <w:r w:rsidR="004270E9" w:rsidRPr="001C3103" w:rsidDel="00015E88">
          <w:delText xml:space="preserve">. </w:delText>
        </w:r>
      </w:del>
    </w:p>
    <w:p w14:paraId="32D9DF7D" w14:textId="3C2F1BF0" w:rsidR="00D52C1D" w:rsidDel="00015E88" w:rsidRDefault="00D52C1D" w:rsidP="000B0022">
      <w:pPr>
        <w:pStyle w:val="Luettelokappale"/>
        <w:numPr>
          <w:ilvl w:val="1"/>
          <w:numId w:val="34"/>
        </w:numPr>
        <w:rPr>
          <w:del w:id="383" w:author="Timo Kaskinen" w:date="2019-12-27T10:43:00Z"/>
        </w:rPr>
      </w:pPr>
      <w:del w:id="384" w:author="Timo Kaskinen" w:date="2019-12-27T10:43:00Z">
        <w:r w:rsidDel="00015E88">
          <w:delText xml:space="preserve">Ajanvarausasiakirjan body-osiossa dedikoidut kentät </w:delText>
        </w:r>
        <w:r w:rsidRPr="002F1292" w:rsidDel="00015E88">
          <w:delText>Palvelun</w:delText>
        </w:r>
        <w:r w:rsidDel="00015E88">
          <w:delText xml:space="preserve">tuottaja (77) sekä </w:delText>
        </w:r>
        <w:r w:rsidRPr="002F1292" w:rsidDel="00015E88">
          <w:delText>Palvelun</w:delText>
        </w:r>
        <w:r w:rsidDel="00015E88">
          <w:delText>tuottajan</w:delText>
        </w:r>
        <w:r w:rsidRPr="002F1292" w:rsidDel="00015E88">
          <w:delText xml:space="preserve"> nimi</w:delText>
        </w:r>
        <w:r w:rsidDel="00015E88">
          <w:delText xml:space="preserve"> (78) </w:delText>
        </w:r>
        <w:r w:rsidRPr="008016C5" w:rsidDel="00015E88">
          <w:delText xml:space="preserve">viittaavat </w:delText>
        </w:r>
        <w:r w:rsidDel="00015E88">
          <w:delText>toiminta</w:delText>
        </w:r>
        <w:r w:rsidRPr="008016C5" w:rsidDel="00015E88">
          <w:delText xml:space="preserve">yksikkötasoiseen tietoon eli </w:delText>
        </w:r>
        <w:r w:rsidDel="00015E88">
          <w:delText xml:space="preserve">dokumentoivat </w:delText>
        </w:r>
        <w:r w:rsidRPr="008016C5" w:rsidDel="00015E88">
          <w:delText>yksikkö</w:delText>
        </w:r>
        <w:r w:rsidDel="00015E88">
          <w:delText>n</w:delText>
        </w:r>
        <w:r w:rsidRPr="008016C5" w:rsidDel="00015E88">
          <w:delText xml:space="preserve">, </w:delText>
        </w:r>
        <w:r w:rsidDel="00015E88">
          <w:delText>joka vastaa palvelun tuottamisesta</w:delText>
        </w:r>
        <w:r w:rsidRPr="008016C5" w:rsidDel="00015E88">
          <w:delText>.</w:delText>
        </w:r>
        <w:r w:rsidR="00CC72C2" w:rsidDel="00015E88">
          <w:delText xml:space="preserve"> </w:delText>
        </w:r>
      </w:del>
    </w:p>
    <w:p w14:paraId="0B9657F9" w14:textId="56F32A74" w:rsidR="008F58B2" w:rsidDel="00015E88" w:rsidRDefault="00D52C1D" w:rsidP="000B0022">
      <w:pPr>
        <w:pStyle w:val="Luettelokappale"/>
        <w:numPr>
          <w:ilvl w:val="1"/>
          <w:numId w:val="34"/>
        </w:numPr>
        <w:rPr>
          <w:del w:id="385" w:author="Timo Kaskinen" w:date="2019-12-27T10:43:00Z"/>
        </w:rPr>
      </w:pPr>
      <w:del w:id="386" w:author="Timo Kaskinen" w:date="2019-12-27T10:43:00Z">
        <w:r w:rsidRPr="00D52C1D" w:rsidDel="00015E88">
          <w:delText>Ajanvarausasiakirjan body-osiossa dedikoidut kentät Palveluntoteuttaja (79) sekä Palveluntoteuttajan nimi (80) viittaavat palveluyksikkö-tasoiseen tietoon eli dokumentoivat ajanvarauksen kohteena olevan palvelun toteuttavan yksikön</w:delText>
        </w:r>
        <w:r w:rsidR="007212A5" w:rsidDel="00015E88">
          <w:delText>, joka</w:delText>
        </w:r>
        <w:r w:rsidR="00AE54F8" w:rsidDel="00015E88">
          <w:delText xml:space="preserve"> hallinnoi </w:delText>
        </w:r>
        <w:r w:rsidR="00AE54F8" w:rsidRPr="008016C5" w:rsidDel="00015E88">
          <w:delText>varattavan resurssin / tuotteen kalenteria</w:delText>
        </w:r>
        <w:r w:rsidRPr="00D52C1D" w:rsidDel="00015E88">
          <w:delText xml:space="preserve">. Tapauskohtaisesti tämä voi olla myös sama yksikkö, mikä kohdassa </w:delText>
        </w:r>
        <w:r w:rsidR="008D3046" w:rsidDel="00015E88">
          <w:delText>3</w:delText>
        </w:r>
        <w:r w:rsidRPr="00D52C1D" w:rsidDel="00015E88">
          <w:delText>.</w:delText>
        </w:r>
        <w:r w:rsidR="008D3046" w:rsidDel="00015E88">
          <w:delText>3</w:delText>
        </w:r>
        <w:r w:rsidRPr="00D52C1D" w:rsidDel="00015E88">
          <w:delText xml:space="preserve"> on dokumentoitu.</w:delText>
        </w:r>
        <w:r w:rsidR="008D3046" w:rsidDel="00015E88">
          <w:delText xml:space="preserve"> </w:delText>
        </w:r>
        <w:r w:rsidR="00CC72C2" w:rsidDel="00015E88">
          <w:delText xml:space="preserve">Moniajanvarauksen eri </w:delText>
        </w:r>
        <w:r w:rsidR="00841BC7" w:rsidDel="00015E88">
          <w:delText xml:space="preserve">aliajanvarauksilla nämä palveluyksiköt </w:delText>
        </w:r>
        <w:r w:rsidR="004B60BD" w:rsidDel="00015E88">
          <w:delText xml:space="preserve">voivat olla </w:delText>
        </w:r>
        <w:r w:rsidR="004069F7" w:rsidDel="00015E88">
          <w:delText>eri organisaatioita.</w:delText>
        </w:r>
      </w:del>
    </w:p>
    <w:p w14:paraId="3D377C01" w14:textId="7FEDB002" w:rsidR="00A00CB9" w:rsidRDefault="00A00CB9" w:rsidP="007B64E5"/>
    <w:p w14:paraId="5C86494A" w14:textId="2B3D79BB" w:rsidR="004447A0" w:rsidRDefault="00DB2316" w:rsidP="004447A0">
      <w:pPr>
        <w:pStyle w:val="Luettelokappale"/>
        <w:numPr>
          <w:ilvl w:val="0"/>
          <w:numId w:val="34"/>
        </w:numPr>
        <w:rPr>
          <w:ins w:id="387" w:author="Timo Kaskinen" w:date="2019-12-27T10:41:00Z"/>
        </w:rPr>
      </w:pPr>
      <w:r>
        <w:t xml:space="preserve">Ajanvarausasiakirjan </w:t>
      </w:r>
      <w:proofErr w:type="spellStart"/>
      <w:r>
        <w:t>body</w:t>
      </w:r>
      <w:proofErr w:type="spellEnd"/>
      <w:r>
        <w:t xml:space="preserve">-osuudessa merkintätason </w:t>
      </w:r>
      <w:proofErr w:type="spellStart"/>
      <w:r>
        <w:t>author</w:t>
      </w:r>
      <w:proofErr w:type="spellEnd"/>
      <w:r>
        <w:t xml:space="preserve">-tiedoissa annetaan merkinnän tehneen ammattihenkilön </w:t>
      </w:r>
      <w:r w:rsidR="00BC184B">
        <w:t>organisaatio ja tunnistetiedot. Nämä ovat riippumattomia edellä kuvatusta</w:t>
      </w:r>
      <w:r w:rsidR="003F599A">
        <w:t xml:space="preserve">, </w:t>
      </w:r>
      <w:r w:rsidR="00BE6234">
        <w:t>koska</w:t>
      </w:r>
      <w:r w:rsidR="003F599A">
        <w:t xml:space="preserve"> ajanvarausta voidaan hoitaa keskitetysti </w:t>
      </w:r>
      <w:r w:rsidR="00C5316C">
        <w:t>eri palveluyksiköstä, mihin varattu aika kohdentuu.</w:t>
      </w:r>
      <w:ins w:id="388" w:author="Timo Kaskinen" w:date="2019-12-04T22:23:00Z">
        <w:r w:rsidR="006B7457">
          <w:t xml:space="preserve"> Ohjelmiston tekem</w:t>
        </w:r>
      </w:ins>
      <w:ins w:id="389" w:author="Timo Kaskinen" w:date="2019-12-04T22:24:00Z">
        <w:r w:rsidR="006B7457">
          <w:t>än merkinnän osalta organisaatiotiedoissa on sama periaate. Kansalaisen tekemässä merkinnässä ei organisaatiotietoja</w:t>
        </w:r>
      </w:ins>
      <w:ins w:id="390" w:author="Timo Kaskinen" w:date="2019-12-04T22:25:00Z">
        <w:r w:rsidR="006B7457">
          <w:t xml:space="preserve"> merkintätason </w:t>
        </w:r>
        <w:proofErr w:type="spellStart"/>
        <w:r w:rsidR="006B7457">
          <w:t>authorissa</w:t>
        </w:r>
      </w:ins>
      <w:proofErr w:type="spellEnd"/>
      <w:ins w:id="391" w:author="Timo Kaskinen" w:date="2019-12-04T22:24:00Z">
        <w:r w:rsidR="006B7457">
          <w:t xml:space="preserve"> anneta. </w:t>
        </w:r>
      </w:ins>
    </w:p>
    <w:p w14:paraId="0A75FAE7" w14:textId="77777777" w:rsidR="00C0752D" w:rsidRDefault="00C0752D" w:rsidP="00C0752D"/>
    <w:p w14:paraId="4A2A8332" w14:textId="244A59D7" w:rsidR="00543179" w:rsidRDefault="00005D1F" w:rsidP="004447A0">
      <w:pPr>
        <w:pStyle w:val="Luettelokappale"/>
        <w:numPr>
          <w:ilvl w:val="0"/>
          <w:numId w:val="34"/>
        </w:numPr>
      </w:pPr>
      <w:r>
        <w:t>Potilastiedon arkiston hauissa organisaatiotietoja ajanvaraus</w:t>
      </w:r>
      <w:r w:rsidR="008A7EBB">
        <w:t>asiakirjan osalta hyödynnetään seuraavasti</w:t>
      </w:r>
      <w:r w:rsidR="009C734F">
        <w:t xml:space="preserve">. </w:t>
      </w:r>
      <w:r w:rsidR="00EB115C">
        <w:t>Haut ovat kaikki potilaskohtaisia ja hakuparametreissa hy</w:t>
      </w:r>
      <w:r w:rsidR="00D92F50">
        <w:t>ö</w:t>
      </w:r>
      <w:r w:rsidR="00EB115C">
        <w:t xml:space="preserve">dynnetään </w:t>
      </w:r>
      <w:r w:rsidR="007F11D9">
        <w:t xml:space="preserve">usein </w:t>
      </w:r>
      <w:r w:rsidR="00EB115C">
        <w:t>samanaikaisesti useampia</w:t>
      </w:r>
      <w:r w:rsidR="00800A63">
        <w:t xml:space="preserve"> tuettuja</w:t>
      </w:r>
      <w:ins w:id="392" w:author="Timo Kaskinen" w:date="2020-01-21T13:25:00Z">
        <w:r w:rsidR="00D40EB7">
          <w:t xml:space="preserve"> parametreja</w:t>
        </w:r>
      </w:ins>
      <w:r w:rsidR="00E9604C">
        <w:t xml:space="preserve">, haetaan esimerkiksi potilaan </w:t>
      </w:r>
      <w:r w:rsidR="007A498B">
        <w:t>tietyn organisaation tuottami</w:t>
      </w:r>
      <w:r w:rsidR="00F313E3">
        <w:t>a</w:t>
      </w:r>
      <w:r w:rsidR="007A498B">
        <w:t xml:space="preserve"> </w:t>
      </w:r>
      <w:r w:rsidR="00F313E3">
        <w:t>asiakirjoja rajattuna Ajanvaraus-näkymärajauksella.</w:t>
      </w:r>
      <w:r w:rsidR="00800A63">
        <w:t xml:space="preserve"> Kts. </w:t>
      </w:r>
      <w:r w:rsidR="00E46C66" w:rsidRPr="00E46C66">
        <w:t xml:space="preserve">Sote ajanvaraus: yleiskuva ja vaatimukset </w:t>
      </w:r>
      <w:r w:rsidR="00E46C66">
        <w:t>[1, vaatimus</w:t>
      </w:r>
      <w:r w:rsidR="00583D58">
        <w:t xml:space="preserve"> AM66]</w:t>
      </w:r>
    </w:p>
    <w:p w14:paraId="012D8453" w14:textId="5469B872" w:rsidR="008A7EBB" w:rsidRDefault="00CD3DF3" w:rsidP="00AB2C68">
      <w:pPr>
        <w:pStyle w:val="Luettelokappale"/>
        <w:numPr>
          <w:ilvl w:val="1"/>
          <w:numId w:val="34"/>
        </w:numPr>
      </w:pPr>
      <w:r>
        <w:t>Hakuparametrien kentällä RepresentedOrganization.id (II) haetaan tietyn palvelunantajan dokumentteja. Kun palvelunantajaa käytetään hakuparametrina, saadaan hakutuloksena kaikki ne asiakirjat, joissa ko. palvelunantaja löytyy asiakirjan palvelu</w:t>
      </w:r>
      <w:r w:rsidR="00361E72">
        <w:t>n</w:t>
      </w:r>
      <w:r>
        <w:t>tuottaja- ja/tai palvelu</w:t>
      </w:r>
      <w:r w:rsidR="00361E72">
        <w:t>n</w:t>
      </w:r>
      <w:r>
        <w:t>järjestäjäkentästä.</w:t>
      </w:r>
      <w:del w:id="393" w:author="Timo Kaskinen" w:date="2020-01-03T10:57:00Z">
        <w:r w:rsidR="00F334A8" w:rsidDel="00321C55">
          <w:delText xml:space="preserve"> </w:delText>
        </w:r>
        <w:r w:rsidDel="00321C55">
          <w:delText xml:space="preserve">   </w:delText>
        </w:r>
      </w:del>
    </w:p>
    <w:p w14:paraId="008E93DF" w14:textId="77777777" w:rsidR="00EE5E6D" w:rsidRDefault="00EE5E6D" w:rsidP="00C90751">
      <w:pPr>
        <w:spacing w:after="200"/>
        <w:jc w:val="left"/>
      </w:pPr>
    </w:p>
    <w:p w14:paraId="36C327A2" w14:textId="77777777" w:rsidR="00CA27A7" w:rsidRDefault="00724ABE" w:rsidP="00D129EF">
      <w:pPr>
        <w:pStyle w:val="Otsikko1"/>
        <w:rPr>
          <w:caps w:val="0"/>
        </w:rPr>
      </w:pPr>
      <w:bookmarkStart w:id="394" w:name="_Ajanvaraus-organizer"/>
      <w:bookmarkStart w:id="395" w:name="_ENSIHOITOKERTOMUKSEN_TIETORYHMÄT"/>
      <w:bookmarkStart w:id="396" w:name="_Toc28940874"/>
      <w:bookmarkEnd w:id="394"/>
      <w:bookmarkEnd w:id="395"/>
      <w:r>
        <w:rPr>
          <w:caps w:val="0"/>
        </w:rPr>
        <w:lastRenderedPageBreak/>
        <w:t xml:space="preserve">AJANVARAUSASIAKIRJAN </w:t>
      </w:r>
      <w:r w:rsidR="00D129EF" w:rsidRPr="00D129EF">
        <w:rPr>
          <w:caps w:val="0"/>
        </w:rPr>
        <w:t>TIETORYHMÄT</w:t>
      </w:r>
      <w:bookmarkEnd w:id="396"/>
    </w:p>
    <w:bookmarkStart w:id="397" w:name="_Tunnistetiedot"/>
    <w:bookmarkEnd w:id="397"/>
    <w:p w14:paraId="696D0BC1" w14:textId="3DB4D8AB" w:rsidR="00CA27A7" w:rsidRDefault="006A1F7C" w:rsidP="007E197D">
      <w:pPr>
        <w:pStyle w:val="Otsikko2"/>
      </w:pPr>
      <w:r>
        <w:fldChar w:fldCharType="begin"/>
      </w:r>
      <w:r>
        <w:instrText xml:space="preserve"> HYPERLINK  \l "_Ajanvarausasiakirja_–_Näkymä" </w:instrText>
      </w:r>
      <w:r>
        <w:fldChar w:fldCharType="separate"/>
      </w:r>
      <w:bookmarkStart w:id="398" w:name="_Toc28940875"/>
      <w:r w:rsidR="00CA27A7" w:rsidRPr="006A1F7C">
        <w:rPr>
          <w:rStyle w:val="Hyperlinkki"/>
        </w:rPr>
        <w:t>Tunnistetiedot</w:t>
      </w:r>
      <w:bookmarkEnd w:id="398"/>
      <w:r>
        <w:fldChar w:fldCharType="end"/>
      </w:r>
    </w:p>
    <w:p w14:paraId="55834086" w14:textId="77777777" w:rsidR="00D81995" w:rsidRDefault="00D81995" w:rsidP="00D81995">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81995" w:rsidRPr="00025278" w14:paraId="2772CB0E" w14:textId="77777777" w:rsidTr="00043806">
        <w:tc>
          <w:tcPr>
            <w:tcW w:w="9236" w:type="dxa"/>
          </w:tcPr>
          <w:p w14:paraId="274F4766" w14:textId="37681ACA" w:rsidR="00D81995" w:rsidRPr="00EB6946" w:rsidRDefault="00D81995"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79E497FF" w14:textId="77777777" w:rsidR="00D81995" w:rsidRPr="005B6CBB" w:rsidRDefault="00D81995" w:rsidP="00D81995">
      <w:pPr>
        <w:pStyle w:val="Snt1"/>
        <w:rPr>
          <w:lang w:val="en-US"/>
        </w:rPr>
      </w:pPr>
    </w:p>
    <w:p w14:paraId="48F8C066" w14:textId="5C57A030" w:rsidR="00CA27A7" w:rsidRPr="00D81995" w:rsidRDefault="00D81995" w:rsidP="00D81995">
      <w:pPr>
        <w:pStyle w:val="Snt1"/>
      </w:pPr>
      <w:r w:rsidRPr="00D81995">
        <w:t xml:space="preserve">1. </w:t>
      </w:r>
      <w:r w:rsidR="00CA27A7" w:rsidRPr="00D81995">
        <w:t>PAKOLLINEN yksi [</w:t>
      </w:r>
      <w:proofErr w:type="gramStart"/>
      <w:r w:rsidR="00CA27A7" w:rsidRPr="00D81995">
        <w:t>1..</w:t>
      </w:r>
      <w:proofErr w:type="gramEnd"/>
      <w:r w:rsidR="00CA27A7" w:rsidRPr="00D81995">
        <w:t xml:space="preserve">1] </w:t>
      </w:r>
      <w:proofErr w:type="spellStart"/>
      <w:r w:rsidR="00CA27A7" w:rsidRPr="00D81995">
        <w:t>code</w:t>
      </w:r>
      <w:proofErr w:type="spellEnd"/>
      <w:r w:rsidR="00CA27A7" w:rsidRPr="00D81995">
        <w:t>/@</w:t>
      </w:r>
      <w:proofErr w:type="spellStart"/>
      <w:r w:rsidR="00CA27A7" w:rsidRPr="00D81995">
        <w:t>code</w:t>
      </w:r>
      <w:proofErr w:type="spellEnd"/>
      <w:r w:rsidR="00CA27A7" w:rsidRPr="00D81995">
        <w:t>=</w:t>
      </w:r>
      <w:r w:rsidR="0027462B">
        <w:t>”</w:t>
      </w:r>
      <w:r w:rsidR="00CA27A7" w:rsidRPr="00D81995">
        <w:t>76</w:t>
      </w:r>
      <w:r w:rsidR="0027462B">
        <w:t>”</w:t>
      </w:r>
      <w:r w:rsidR="00CA27A7" w:rsidRPr="00D81995">
        <w:t xml:space="preserve"> Muu merkintä (</w:t>
      </w:r>
      <w:proofErr w:type="spellStart"/>
      <w:r w:rsidR="00CA27A7" w:rsidRPr="00D81995">
        <w:t>codeSystem</w:t>
      </w:r>
      <w:proofErr w:type="spellEnd"/>
      <w:r w:rsidR="00CA27A7" w:rsidRPr="00D81995">
        <w:t xml:space="preserve">: 1.2.246.537.6.14.2006 AR/YDIN </w:t>
      </w:r>
      <w:r w:rsidR="0027462B">
        <w:t>–</w:t>
      </w:r>
      <w:r w:rsidR="00CA27A7" w:rsidRPr="00D81995">
        <w:t xml:space="preserve"> Otsikot)</w:t>
      </w:r>
    </w:p>
    <w:p w14:paraId="7485B89D" w14:textId="77777777" w:rsidR="00D81995" w:rsidRPr="00D81995" w:rsidRDefault="00D81995" w:rsidP="00D81995">
      <w:pPr>
        <w:pStyle w:val="Snt2"/>
        <w:rPr>
          <w:rStyle w:val="Snt1Char"/>
        </w:rPr>
      </w:pPr>
      <w:r w:rsidRPr="00D81995">
        <w:rPr>
          <w:rStyle w:val="Snt1Char"/>
        </w:rPr>
        <w:t xml:space="preserve">a. </w:t>
      </w:r>
      <w:r w:rsidRPr="00D81995">
        <w:rPr>
          <w:rStyle w:val="Snt2Char"/>
        </w:rPr>
        <w:t>PAKOLLINEN yksi [</w:t>
      </w:r>
      <w:proofErr w:type="gramStart"/>
      <w:r w:rsidRPr="00D81995">
        <w:rPr>
          <w:rStyle w:val="Snt2Char"/>
        </w:rPr>
        <w:t>1..</w:t>
      </w:r>
      <w:proofErr w:type="gramEnd"/>
      <w:r w:rsidRPr="00D81995">
        <w:rPr>
          <w:rStyle w:val="Snt2Char"/>
        </w:rPr>
        <w:t xml:space="preserve">1] </w:t>
      </w:r>
      <w:proofErr w:type="spellStart"/>
      <w:r w:rsidRPr="00D81995">
        <w:rPr>
          <w:rStyle w:val="Snt2Char"/>
        </w:rPr>
        <w:t>translation</w:t>
      </w:r>
      <w:proofErr w:type="spellEnd"/>
    </w:p>
    <w:p w14:paraId="49085F76" w14:textId="77777777" w:rsidR="00D81995" w:rsidRPr="00D81995" w:rsidRDefault="00D81995" w:rsidP="00D81995">
      <w:pPr>
        <w:pStyle w:val="Snt3"/>
        <w:rPr>
          <w:rStyle w:val="Snt3Char"/>
        </w:rPr>
      </w:pPr>
      <w:r w:rsidRPr="00D81995">
        <w:rPr>
          <w:rStyle w:val="Snt1Char"/>
        </w:rPr>
        <w:t>a</w:t>
      </w:r>
      <w:r w:rsidRPr="00D81995">
        <w:rPr>
          <w:rStyle w:val="Snt3Char"/>
        </w:rPr>
        <w:t>. PAKOLLINEN yksi [</w:t>
      </w:r>
      <w:proofErr w:type="gramStart"/>
      <w:r w:rsidRPr="00D81995">
        <w:rPr>
          <w:rStyle w:val="Snt3Char"/>
        </w:rPr>
        <w:t>1..</w:t>
      </w:r>
      <w:proofErr w:type="gramEnd"/>
      <w:r w:rsidRPr="00D81995">
        <w:rPr>
          <w:rStyle w:val="Snt3Char"/>
        </w:rPr>
        <w:t xml:space="preserve">1] </w:t>
      </w:r>
      <w:proofErr w:type="spellStart"/>
      <w:r w:rsidRPr="00D81995">
        <w:rPr>
          <w:rStyle w:val="Snt3Char"/>
        </w:rPr>
        <w:t>qualifier</w:t>
      </w:r>
      <w:proofErr w:type="spellEnd"/>
    </w:p>
    <w:p w14:paraId="61431898" w14:textId="6EB74C13" w:rsidR="00D81995" w:rsidRPr="00D81995" w:rsidRDefault="00D81995" w:rsidP="00D81995">
      <w:pPr>
        <w:pStyle w:val="Snt4"/>
      </w:pPr>
      <w:r w:rsidRPr="00D81995">
        <w:rPr>
          <w:rStyle w:val="Snt5Char"/>
        </w:rPr>
        <w:t>a</w:t>
      </w:r>
      <w:r>
        <w:rPr>
          <w:rStyle w:val="Snt5Char"/>
        </w:rPr>
        <w:t>. PAKOLLINEN yksi [</w:t>
      </w:r>
      <w:proofErr w:type="gramStart"/>
      <w:r>
        <w:rPr>
          <w:rStyle w:val="Snt5Char"/>
        </w:rPr>
        <w:t>1..</w:t>
      </w:r>
      <w:proofErr w:type="gramEnd"/>
      <w:r>
        <w:rPr>
          <w:rStyle w:val="Snt5Char"/>
        </w:rPr>
        <w:t xml:space="preserve">1] </w:t>
      </w:r>
      <w:proofErr w:type="spellStart"/>
      <w:r>
        <w:rPr>
          <w:rStyle w:val="Snt5Char"/>
        </w:rPr>
        <w:t>value</w:t>
      </w:r>
      <w:proofErr w:type="spellEnd"/>
      <w:r>
        <w:rPr>
          <w:rStyle w:val="Snt5Char"/>
        </w:rPr>
        <w:t>/</w:t>
      </w:r>
      <w:r w:rsidRPr="0082643A">
        <w:t>@</w:t>
      </w:r>
      <w:proofErr w:type="spellStart"/>
      <w:r w:rsidRPr="0082643A">
        <w:t>code</w:t>
      </w:r>
      <w:proofErr w:type="spellEnd"/>
      <w:r w:rsidRPr="0082643A">
        <w:t>=</w:t>
      </w:r>
      <w:r w:rsidR="0027462B">
        <w:t>”</w:t>
      </w:r>
      <w:r>
        <w:t>10</w:t>
      </w:r>
      <w:r w:rsidR="0027462B">
        <w:t>”</w:t>
      </w:r>
      <w:r w:rsidRPr="0082643A">
        <w:t xml:space="preserve"> </w:t>
      </w:r>
      <w:r w:rsidRPr="007207C6">
        <w:t>Tunnistetiedot</w:t>
      </w:r>
      <w:r>
        <w:t xml:space="preserve"> (</w:t>
      </w:r>
      <w:proofErr w:type="spellStart"/>
      <w:r>
        <w:t>codeSystem</w:t>
      </w:r>
      <w:proofErr w:type="spellEnd"/>
      <w:r>
        <w:t xml:space="preserve">: 1.2.245.537.6.880 Ajanvaraus/Tietosisältö </w:t>
      </w:r>
      <w:r w:rsidR="0027462B">
        <w:t>–</w:t>
      </w:r>
      <w:r>
        <w:t xml:space="preserve"> Ajanvarausasiakirja)</w:t>
      </w:r>
    </w:p>
    <w:p w14:paraId="66135A2E" w14:textId="3DA52EDA" w:rsidR="00D81995" w:rsidRPr="0082643A" w:rsidRDefault="00D81995" w:rsidP="00D81995">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0027462B">
        <w:t>”</w:t>
      </w:r>
      <w:r>
        <w:t>Muu merkintä Tunnistetiedot</w:t>
      </w:r>
      <w:r w:rsidR="0027462B">
        <w:t>”</w:t>
      </w:r>
      <w:r w:rsidRPr="0082643A">
        <w:t xml:space="preserve"> </w:t>
      </w:r>
    </w:p>
    <w:p w14:paraId="0F77842F" w14:textId="78656EB0" w:rsidR="00D81995" w:rsidRDefault="00D81995" w:rsidP="00D81995">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665441D5" w14:textId="77777777" w:rsidR="00D81995" w:rsidRPr="0080598B" w:rsidRDefault="00D81995" w:rsidP="00D81995">
      <w:pPr>
        <w:pStyle w:val="Snt1"/>
      </w:pPr>
    </w:p>
    <w:p w14:paraId="0FB5C311" w14:textId="6DB23D93" w:rsidR="00CA27A7" w:rsidRPr="007E2801" w:rsidRDefault="007E2801" w:rsidP="00D81995">
      <w:pPr>
        <w:pStyle w:val="Snt1"/>
        <w:pBdr>
          <w:top w:val="single" w:sz="12" w:space="1" w:color="00B050"/>
          <w:left w:val="single" w:sz="12" w:space="4" w:color="00B050"/>
          <w:bottom w:val="single" w:sz="12" w:space="1" w:color="00B050"/>
          <w:right w:val="single" w:sz="12" w:space="4" w:color="00B050"/>
        </w:pBdr>
        <w:rPr>
          <w:b/>
          <w:color w:val="00B050"/>
        </w:rPr>
      </w:pPr>
      <w:r w:rsidRPr="007E2801">
        <w:rPr>
          <w:b/>
          <w:color w:val="00B050"/>
        </w:rPr>
        <w:t xml:space="preserve">Muu merkintä </w:t>
      </w:r>
      <w:r w:rsidR="00CA27A7" w:rsidRPr="007E2801">
        <w:rPr>
          <w:b/>
          <w:color w:val="00B050"/>
        </w:rPr>
        <w:t>Tunn</w:t>
      </w:r>
      <w:r w:rsidRPr="007E2801">
        <w:rPr>
          <w:b/>
          <w:color w:val="00B050"/>
        </w:rPr>
        <w:t>istetiedot</w:t>
      </w:r>
    </w:p>
    <w:p w14:paraId="0AEC95D3" w14:textId="77777777" w:rsidR="007E2801" w:rsidRDefault="007E2801" w:rsidP="00D81995">
      <w:pPr>
        <w:pStyle w:val="Snt1"/>
        <w:pBdr>
          <w:top w:val="single" w:sz="12" w:space="1" w:color="00B050"/>
          <w:left w:val="single" w:sz="12" w:space="4" w:color="00B050"/>
          <w:bottom w:val="single" w:sz="12" w:space="1" w:color="00B050"/>
          <w:right w:val="single" w:sz="12" w:space="4" w:color="00B050"/>
        </w:pBdr>
      </w:pPr>
    </w:p>
    <w:p w14:paraId="4B0929AF" w14:textId="2EDE251C" w:rsidR="00CA27A7" w:rsidRDefault="00CA27A7" w:rsidP="00D81995">
      <w:pPr>
        <w:pStyle w:val="Snt1"/>
        <w:pBdr>
          <w:top w:val="single" w:sz="12" w:space="1" w:color="00B050"/>
          <w:left w:val="single" w:sz="12" w:space="4" w:color="00B050"/>
          <w:bottom w:val="single" w:sz="12" w:space="1" w:color="00B050"/>
          <w:right w:val="single" w:sz="12" w:space="4" w:color="00B050"/>
        </w:pBdr>
      </w:pPr>
      <w:r w:rsidRPr="002F561A">
        <w:t>Ajanvarauksen tila</w:t>
      </w:r>
      <w:r>
        <w:t xml:space="preserve"> (</w:t>
      </w:r>
      <w:proofErr w:type="gramStart"/>
      <w:r>
        <w:t>19)*</w:t>
      </w:r>
      <w:proofErr w:type="gramEnd"/>
      <w:r>
        <w:t>;</w:t>
      </w:r>
      <w:r w:rsidR="008D0A88">
        <w:t xml:space="preserve"> </w:t>
      </w:r>
      <w:r w:rsidR="00AE1192" w:rsidRPr="00AE1192">
        <w:t xml:space="preserve">Ajanvarauksen perumisen tai siirron syy </w:t>
      </w:r>
      <w:r w:rsidR="008D0A88">
        <w:t xml:space="preserve">(19.1); </w:t>
      </w:r>
      <w:r>
        <w:t xml:space="preserve"> </w:t>
      </w:r>
      <w:r w:rsidRPr="002F561A">
        <w:t>Asiakaspolun nimi</w:t>
      </w:r>
      <w:r>
        <w:t xml:space="preserve"> (</w:t>
      </w:r>
      <w:r w:rsidRPr="002F561A">
        <w:t>21</w:t>
      </w:r>
      <w:r>
        <w:t>)*</w:t>
      </w:r>
    </w:p>
    <w:p w14:paraId="42E43A6F" w14:textId="77777777" w:rsidR="007314D4" w:rsidRDefault="007314D4" w:rsidP="00D81995">
      <w:pPr>
        <w:pStyle w:val="Snt1"/>
        <w:pBdr>
          <w:top w:val="single" w:sz="12" w:space="1" w:color="00B050"/>
          <w:left w:val="single" w:sz="12" w:space="4" w:color="00B050"/>
          <w:bottom w:val="single" w:sz="12" w:space="1" w:color="00B050"/>
          <w:right w:val="single" w:sz="12" w:space="4" w:color="00B050"/>
        </w:pBdr>
      </w:pPr>
    </w:p>
    <w:p w14:paraId="3990F57E" w14:textId="5CC51850" w:rsidR="00CA27A7" w:rsidRDefault="007314D4" w:rsidP="00D81995">
      <w:pPr>
        <w:pStyle w:val="Snt1"/>
        <w:pBdr>
          <w:top w:val="single" w:sz="12" w:space="1" w:color="00B050"/>
          <w:left w:val="single" w:sz="12" w:space="4" w:color="00B050"/>
          <w:bottom w:val="single" w:sz="12" w:space="1" w:color="00B050"/>
          <w:right w:val="single" w:sz="12" w:space="4" w:color="00B050"/>
        </w:pBdr>
      </w:pPr>
      <w:r>
        <w:t>* myös otsikko</w:t>
      </w:r>
    </w:p>
    <w:p w14:paraId="61757B5A" w14:textId="77777777" w:rsidR="00CA27A7" w:rsidRDefault="00CA27A7" w:rsidP="003E6F72">
      <w:pPr>
        <w:pStyle w:val="Snt1"/>
      </w:pPr>
    </w:p>
    <w:p w14:paraId="730A0E26" w14:textId="1CACBF96" w:rsidR="00CA27A7" w:rsidRDefault="00E737CF" w:rsidP="003E6F72">
      <w:pPr>
        <w:pStyle w:val="Snt1"/>
      </w:pPr>
      <w:r>
        <w:t>4</w:t>
      </w:r>
      <w:r w:rsidR="00CA27A7">
        <w:t>. PAKOLLINEN yksi [</w:t>
      </w:r>
      <w:proofErr w:type="gramStart"/>
      <w:r w:rsidR="00CA27A7">
        <w:t>1..</w:t>
      </w:r>
      <w:proofErr w:type="gramEnd"/>
      <w:r w:rsidR="00CA27A7">
        <w:t xml:space="preserve">1] </w:t>
      </w:r>
      <w:proofErr w:type="spellStart"/>
      <w:r w:rsidR="00CA27A7">
        <w:t>entry</w:t>
      </w:r>
      <w:proofErr w:type="spellEnd"/>
      <w:r w:rsidR="00CA27A7">
        <w:t xml:space="preserve"> </w:t>
      </w:r>
    </w:p>
    <w:p w14:paraId="63CDBB91" w14:textId="28A94BB9" w:rsidR="00CA27A7" w:rsidRDefault="00CA27A7" w:rsidP="003E6F72">
      <w:pPr>
        <w:pStyle w:val="Snt2"/>
      </w:pPr>
      <w:r>
        <w:t>a.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r w:rsidR="0027462B">
        <w:t>”</w:t>
      </w:r>
      <w:r w:rsidRPr="00E11B19">
        <w:t>1.2.245.537.6.880.1</w:t>
      </w:r>
      <w:r w:rsidR="003E6F72">
        <w:t>0</w:t>
      </w:r>
      <w:r>
        <w:t>” (</w:t>
      </w:r>
      <w:r w:rsidR="003E6F72">
        <w:t>Tunnistetiedot</w:t>
      </w:r>
      <w:r>
        <w:t xml:space="preserve"> </w:t>
      </w:r>
      <w:proofErr w:type="spellStart"/>
      <w:r>
        <w:t>entry</w:t>
      </w:r>
      <w:proofErr w:type="spellEnd"/>
      <w:r>
        <w:t>)</w:t>
      </w:r>
    </w:p>
    <w:p w14:paraId="66A19BF0" w14:textId="7CC7314A" w:rsidR="00CA27A7" w:rsidRDefault="00CA27A7" w:rsidP="003E6F72">
      <w:pPr>
        <w:pStyle w:val="Snt2"/>
      </w:pPr>
      <w:r>
        <w:t>b.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ins w:id="399" w:author="Timo Kaskinen" w:date="2019-12-27T10:31:00Z">
        <w:r w:rsidR="00FB490F">
          <w:t>1.2.246.777.11.2020.1</w:t>
        </w:r>
      </w:ins>
      <w:r>
        <w:t>” (</w:t>
      </w:r>
      <w:ins w:id="400" w:author="Timo Kaskinen" w:date="2019-12-27T10:33:00Z">
        <w:r w:rsidR="00FB490F">
          <w:t>Ajanvarausasiakirja CDA 2020</w:t>
        </w:r>
      </w:ins>
      <w:r>
        <w:t>)</w:t>
      </w:r>
    </w:p>
    <w:p w14:paraId="60E84677" w14:textId="1613251D" w:rsidR="00CA27A7" w:rsidRDefault="00CA27A7" w:rsidP="003E6F72">
      <w:pPr>
        <w:pStyle w:val="Snt2"/>
      </w:pPr>
      <w:r>
        <w:t>c. PAKOLLINEN yksi [</w:t>
      </w:r>
      <w:proofErr w:type="gramStart"/>
      <w:r>
        <w:t>1..</w:t>
      </w:r>
      <w:proofErr w:type="gramEnd"/>
      <w:r>
        <w:t xml:space="preserve">1] </w:t>
      </w:r>
      <w:hyperlink w:anchor="_Toc530074529" w:history="1">
        <w:r w:rsidR="003E6F72" w:rsidRPr="00032E13">
          <w:rPr>
            <w:rStyle w:val="Hyperlinkki"/>
          </w:rPr>
          <w:t>Tunnistetiedot</w:t>
        </w:r>
      </w:hyperlink>
      <w:r w:rsidR="003E6F72">
        <w:t xml:space="preserve"> </w:t>
      </w:r>
      <w:r>
        <w:t>(1</w:t>
      </w:r>
      <w:r w:rsidR="003E6F72">
        <w:t>0</w:t>
      </w:r>
      <w:r>
        <w:t xml:space="preserve">) </w:t>
      </w:r>
      <w:proofErr w:type="spellStart"/>
      <w:r>
        <w:t>organizer</w:t>
      </w:r>
      <w:proofErr w:type="spellEnd"/>
    </w:p>
    <w:bookmarkStart w:id="401" w:name="_Ajanvaraus-organizer_1"/>
    <w:bookmarkStart w:id="402" w:name="_Toc530074529"/>
    <w:bookmarkStart w:id="403" w:name="_Toc530074532"/>
    <w:bookmarkStart w:id="404" w:name="_Toc530074535"/>
    <w:bookmarkStart w:id="405" w:name="_Toc530074537"/>
    <w:bookmarkStart w:id="406" w:name="_Toc530074539"/>
    <w:bookmarkStart w:id="407" w:name="_Toc530074540"/>
    <w:bookmarkStart w:id="408" w:name="_Toc530074541"/>
    <w:bookmarkStart w:id="409" w:name="_Toc530074542"/>
    <w:bookmarkStart w:id="410" w:name="_Toc530074544"/>
    <w:bookmarkStart w:id="411" w:name="_Toc530074546"/>
    <w:bookmarkStart w:id="412" w:name="_Toc530074548"/>
    <w:bookmarkStart w:id="413" w:name="_Tunnistetiedot_–_organizer"/>
    <w:bookmarkEnd w:id="401"/>
    <w:bookmarkEnd w:id="402"/>
    <w:bookmarkEnd w:id="403"/>
    <w:bookmarkEnd w:id="404"/>
    <w:bookmarkEnd w:id="405"/>
    <w:bookmarkEnd w:id="406"/>
    <w:bookmarkEnd w:id="407"/>
    <w:bookmarkEnd w:id="408"/>
    <w:bookmarkEnd w:id="409"/>
    <w:bookmarkEnd w:id="410"/>
    <w:bookmarkEnd w:id="411"/>
    <w:bookmarkEnd w:id="412"/>
    <w:bookmarkEnd w:id="413"/>
    <w:p w14:paraId="2B41AB0C" w14:textId="068A0655" w:rsidR="009554FD" w:rsidRDefault="008137E4" w:rsidP="009351E3">
      <w:pPr>
        <w:pStyle w:val="Otsikko3"/>
      </w:pPr>
      <w:r>
        <w:fldChar w:fldCharType="begin"/>
      </w:r>
      <w:r w:rsidR="006A1F7C">
        <w:instrText>HYPERLINK  \l "_Tunnistetiedot"</w:instrText>
      </w:r>
      <w:r>
        <w:fldChar w:fldCharType="separate"/>
      </w:r>
      <w:bookmarkStart w:id="414" w:name="_Toc28940876"/>
      <w:r w:rsidR="009554FD" w:rsidRPr="008137E4">
        <w:rPr>
          <w:rStyle w:val="Hyperlinkki"/>
        </w:rPr>
        <w:t>Tunnistetiedot</w:t>
      </w:r>
      <w:r>
        <w:fldChar w:fldCharType="end"/>
      </w:r>
      <w:r w:rsidR="009554FD">
        <w:t xml:space="preserve"> – </w:t>
      </w:r>
      <w:proofErr w:type="spellStart"/>
      <w:r w:rsidR="009554FD">
        <w:t>organizer</w:t>
      </w:r>
      <w:bookmarkEnd w:id="414"/>
      <w:proofErr w:type="spellEnd"/>
      <w:r w:rsidR="009554FD">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B6946" w:rsidRPr="00025278" w14:paraId="3B44ACFB" w14:textId="77777777" w:rsidTr="00DD73F6">
        <w:tc>
          <w:tcPr>
            <w:tcW w:w="9236" w:type="dxa"/>
          </w:tcPr>
          <w:p w14:paraId="4CE2FE5A" w14:textId="1EDCA9BE" w:rsidR="00EB6946" w:rsidRPr="00EB6946" w:rsidRDefault="00EB6946"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79658DB2" w14:textId="77777777" w:rsidR="009554FD" w:rsidRPr="005B6CBB" w:rsidRDefault="009554FD" w:rsidP="009554FD">
      <w:pPr>
        <w:rPr>
          <w:lang w:val="en-US"/>
        </w:rPr>
      </w:pPr>
    </w:p>
    <w:p w14:paraId="65737B20" w14:textId="69E419D0" w:rsidR="007207C6" w:rsidRPr="007E0AC1" w:rsidRDefault="007207C6" w:rsidP="007207C6">
      <w:pPr>
        <w:pStyle w:val="Snt1"/>
      </w:pPr>
      <w:r w:rsidRPr="007E0AC1">
        <w:t>1. PAKOLLINEN yksi [</w:t>
      </w:r>
      <w:proofErr w:type="gramStart"/>
      <w:r w:rsidRPr="007E0AC1">
        <w:t>1..</w:t>
      </w:r>
      <w:proofErr w:type="gramEnd"/>
      <w:r w:rsidRPr="007E0AC1">
        <w:t>1] @</w:t>
      </w:r>
      <w:proofErr w:type="spellStart"/>
      <w:r w:rsidRPr="007E0AC1">
        <w:t>classCode</w:t>
      </w:r>
      <w:proofErr w:type="spellEnd"/>
      <w:r w:rsidRPr="007E0AC1">
        <w:t>=</w:t>
      </w:r>
      <w:r w:rsidR="0027462B">
        <w:t>”</w:t>
      </w:r>
      <w:r w:rsidRPr="007E0AC1">
        <w:t>CLUSTER</w:t>
      </w:r>
      <w:r w:rsidR="0027462B">
        <w:t>”</w:t>
      </w:r>
      <w:r w:rsidRPr="007E0AC1">
        <w:t xml:space="preserve"> ja yksi [1..1] @</w:t>
      </w:r>
      <w:proofErr w:type="spellStart"/>
      <w:r w:rsidRPr="007E0AC1">
        <w:t>moodCode</w:t>
      </w:r>
      <w:proofErr w:type="spellEnd"/>
      <w:r w:rsidRPr="007E0AC1">
        <w:t>=</w:t>
      </w:r>
      <w:r w:rsidR="0027462B">
        <w:t>”</w:t>
      </w:r>
      <w:r w:rsidRPr="007E0AC1">
        <w:t>EVN</w:t>
      </w:r>
      <w:r w:rsidR="0027462B">
        <w:t>”</w:t>
      </w:r>
    </w:p>
    <w:p w14:paraId="043DC116" w14:textId="6A4AFD19" w:rsidR="00F0359D" w:rsidRDefault="00F0359D" w:rsidP="007207C6">
      <w:pPr>
        <w:pStyle w:val="Snt1"/>
        <w:rPr>
          <w:ins w:id="415" w:author="Timo Kaskinen" w:date="2020-01-21T12:58:00Z"/>
        </w:rPr>
      </w:pPr>
      <w:ins w:id="416" w:author="Timo Kaskinen" w:date="2020-01-21T12:58:00Z">
        <w:r>
          <w:t>2</w:t>
        </w:r>
        <w:r w:rsidRPr="0082643A">
          <w:t>. PAKOLLINEN yksi [</w:t>
        </w:r>
        <w:proofErr w:type="gramStart"/>
        <w:r w:rsidRPr="0082643A">
          <w:t>1..</w:t>
        </w:r>
        <w:proofErr w:type="gramEnd"/>
        <w:r w:rsidRPr="0082643A">
          <w:t xml:space="preserve">1] </w:t>
        </w:r>
        <w:r>
          <w:t>id</w:t>
        </w:r>
        <w:r w:rsidRPr="0082643A">
          <w:t>/@</w:t>
        </w:r>
        <w:proofErr w:type="spellStart"/>
        <w:r>
          <w:t>root</w:t>
        </w:r>
        <w:proofErr w:type="spellEnd"/>
      </w:ins>
    </w:p>
    <w:p w14:paraId="3EED3A7A" w14:textId="65F68E78" w:rsidR="007207C6" w:rsidRPr="0095153D" w:rsidRDefault="007207C6" w:rsidP="007207C6">
      <w:pPr>
        <w:pStyle w:val="Snt1"/>
      </w:pPr>
      <w:del w:id="417" w:author="Timo Kaskinen" w:date="2020-01-21T12:58:00Z">
        <w:r w:rsidDel="00F0359D">
          <w:delText>2</w:delText>
        </w:r>
      </w:del>
      <w:ins w:id="418" w:author="Timo Kaskinen" w:date="2020-01-21T12:58:00Z">
        <w:r w:rsidR="00F0359D">
          <w:t>3</w:t>
        </w:r>
      </w:ins>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t>10</w:t>
      </w:r>
      <w:r w:rsidR="0027462B">
        <w:t>”</w:t>
      </w:r>
      <w:r w:rsidRPr="0082643A">
        <w:t xml:space="preserve"> </w:t>
      </w:r>
      <w:r w:rsidRPr="007207C6">
        <w:t>Tunnistetiedot</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2DE9416C" w14:textId="0ADC37CB" w:rsidR="007207C6" w:rsidRDefault="00686983" w:rsidP="007207C6">
      <w:pPr>
        <w:pStyle w:val="Snt1"/>
      </w:pPr>
      <w:del w:id="419" w:author="Timo Kaskinen" w:date="2020-01-21T12:58:00Z">
        <w:r w:rsidDel="00F0359D">
          <w:delText>3</w:delText>
        </w:r>
      </w:del>
      <w:ins w:id="420" w:author="Timo Kaskinen" w:date="2020-01-21T12:58:00Z">
        <w:r w:rsidR="00F0359D">
          <w:t>4</w:t>
        </w:r>
      </w:ins>
      <w:r w:rsidR="007207C6">
        <w:t xml:space="preserve">. PAKOLLINEN yksi </w:t>
      </w:r>
      <w:proofErr w:type="spellStart"/>
      <w:r w:rsidR="007207C6">
        <w:t>statusCode</w:t>
      </w:r>
      <w:proofErr w:type="spellEnd"/>
      <w:r w:rsidR="007207C6">
        <w:t>/@</w:t>
      </w:r>
      <w:proofErr w:type="spellStart"/>
      <w:r w:rsidR="007207C6">
        <w:t>code</w:t>
      </w:r>
      <w:proofErr w:type="spellEnd"/>
      <w:r w:rsidR="007207C6">
        <w:t>=”</w:t>
      </w:r>
      <w:proofErr w:type="spellStart"/>
      <w:r w:rsidR="007207C6">
        <w:t>completed</w:t>
      </w:r>
      <w:proofErr w:type="spellEnd"/>
      <w:r w:rsidR="007207C6">
        <w:t>”</w:t>
      </w:r>
    </w:p>
    <w:p w14:paraId="44EC4607" w14:textId="1221A4BF" w:rsidR="008203F3" w:rsidRDefault="00111EA5" w:rsidP="00A636CA">
      <w:pPr>
        <w:pStyle w:val="Snt1"/>
      </w:pPr>
      <w:del w:id="421" w:author="Timo Kaskinen" w:date="2020-01-21T12:59:00Z">
        <w:r w:rsidDel="00F0359D">
          <w:delText>4</w:delText>
        </w:r>
      </w:del>
      <w:ins w:id="422" w:author="Timo Kaskinen" w:date="2020-01-21T12:59:00Z">
        <w:r w:rsidR="00F0359D">
          <w:t>5</w:t>
        </w:r>
      </w:ins>
      <w:r w:rsidR="00A636CA" w:rsidRPr="00125567">
        <w:t xml:space="preserve">. </w:t>
      </w:r>
      <w:r w:rsidR="00C820B2">
        <w:t xml:space="preserve">EHDOLLISESTI </w:t>
      </w:r>
      <w:r w:rsidR="00A636CA">
        <w:t>PAKOLLINEN</w:t>
      </w:r>
      <w:r w:rsidR="00A636CA" w:rsidRPr="00125567">
        <w:t xml:space="preserve"> </w:t>
      </w:r>
      <w:r w:rsidR="0042272E">
        <w:t xml:space="preserve">nolla tai </w:t>
      </w:r>
      <w:r w:rsidR="00A636CA">
        <w:t>yksi</w:t>
      </w:r>
      <w:r w:rsidR="00A636CA" w:rsidRPr="00125567">
        <w:t xml:space="preserve"> [</w:t>
      </w:r>
      <w:proofErr w:type="gramStart"/>
      <w:r w:rsidR="0042272E">
        <w:t>0</w:t>
      </w:r>
      <w:r w:rsidR="00A636CA" w:rsidRPr="00125567">
        <w:t>..</w:t>
      </w:r>
      <w:proofErr w:type="gramEnd"/>
      <w:r w:rsidR="00A636CA" w:rsidRPr="00125567">
        <w:t xml:space="preserve">1] </w:t>
      </w:r>
      <w:proofErr w:type="spellStart"/>
      <w:r w:rsidR="00A636CA" w:rsidRPr="00125567">
        <w:t>component</w:t>
      </w:r>
      <w:proofErr w:type="spellEnd"/>
      <w:r w:rsidR="00596CDF">
        <w:t xml:space="preserve"> </w:t>
      </w:r>
    </w:p>
    <w:p w14:paraId="3B664E16" w14:textId="78E602B8" w:rsidR="00A636CA" w:rsidRDefault="00596CDF" w:rsidP="008203F3">
      <w:pPr>
        <w:pStyle w:val="Snt2"/>
      </w:pPr>
      <w:r>
        <w:t xml:space="preserve">{JOS </w:t>
      </w:r>
      <w:proofErr w:type="spellStart"/>
      <w:r w:rsidR="008203F3">
        <w:t>m</w:t>
      </w:r>
      <w:r w:rsidRPr="00596CDF">
        <w:t>oninajanvarausta</w:t>
      </w:r>
      <w:proofErr w:type="spellEnd"/>
      <w:r w:rsidRPr="00596CDF">
        <w:t xml:space="preserve"> hallitseva </w:t>
      </w:r>
      <w:proofErr w:type="spellStart"/>
      <w:r w:rsidRPr="00596CDF">
        <w:t>järjestelma</w:t>
      </w:r>
      <w:proofErr w:type="spellEnd"/>
      <w:r w:rsidRPr="00596CDF">
        <w:t xml:space="preserve"> tuottaa tunnistetiedon.</w:t>
      </w:r>
      <w:r>
        <w:t>}</w:t>
      </w:r>
    </w:p>
    <w:p w14:paraId="5ECE7D41" w14:textId="21225D7D" w:rsidR="00A636CA" w:rsidRDefault="00A636CA" w:rsidP="0080282C">
      <w:pPr>
        <w:pStyle w:val="Snt2"/>
        <w:numPr>
          <w:ilvl w:val="0"/>
          <w:numId w:val="21"/>
        </w:numPr>
      </w:pPr>
      <w:r>
        <w:t xml:space="preserve">PAKOLLINEN yksi </w:t>
      </w:r>
      <w:r w:rsidRPr="00125567">
        <w:t>[</w:t>
      </w:r>
      <w:proofErr w:type="gramStart"/>
      <w:r w:rsidRPr="00125567">
        <w:t>1..</w:t>
      </w:r>
      <w:proofErr w:type="gramEnd"/>
      <w:r w:rsidRPr="00125567">
        <w:t xml:space="preserve">1] </w:t>
      </w:r>
      <w:hyperlink w:anchor="_Pääajanvarauksen_tunniste_–" w:history="1">
        <w:r w:rsidRPr="00EC5370">
          <w:rPr>
            <w:rStyle w:val="Hyperlinkki"/>
          </w:rPr>
          <w:t>Pääajanvarauksen tunniste</w:t>
        </w:r>
      </w:hyperlink>
      <w:r>
        <w:t xml:space="preserve"> (12) </w:t>
      </w:r>
      <w:proofErr w:type="spellStart"/>
      <w:r>
        <w:t>encounter</w:t>
      </w:r>
      <w:proofErr w:type="spellEnd"/>
    </w:p>
    <w:p w14:paraId="14E0EC09" w14:textId="1E9648D7" w:rsidR="0080282C" w:rsidRDefault="00111EA5" w:rsidP="0080282C">
      <w:pPr>
        <w:pStyle w:val="Snt1"/>
      </w:pPr>
      <w:del w:id="423" w:author="Timo Kaskinen" w:date="2020-01-21T12:59:00Z">
        <w:r w:rsidDel="00F0359D">
          <w:delText>5</w:delText>
        </w:r>
      </w:del>
      <w:ins w:id="424" w:author="Timo Kaskinen" w:date="2020-01-21T12:59:00Z">
        <w:r w:rsidR="00F0359D">
          <w:t>6</w:t>
        </w:r>
      </w:ins>
      <w:r w:rsidR="0080282C" w:rsidRPr="00125567">
        <w:t xml:space="preserve">. </w:t>
      </w:r>
      <w:r w:rsidR="0080282C">
        <w:t>EHDOLLISESTI PAKOLLINEN</w:t>
      </w:r>
      <w:r w:rsidR="0080282C" w:rsidRPr="00125567">
        <w:t xml:space="preserve"> </w:t>
      </w:r>
      <w:r w:rsidR="0080282C">
        <w:t>nolla tai yksi</w:t>
      </w:r>
      <w:r w:rsidR="0080282C" w:rsidRPr="00125567">
        <w:t xml:space="preserve"> [</w:t>
      </w:r>
      <w:proofErr w:type="gramStart"/>
      <w:r w:rsidR="0080282C">
        <w:t>0</w:t>
      </w:r>
      <w:r w:rsidR="0080282C" w:rsidRPr="00125567">
        <w:t>..</w:t>
      </w:r>
      <w:proofErr w:type="gramEnd"/>
      <w:r w:rsidR="0080282C" w:rsidRPr="00125567">
        <w:t xml:space="preserve">1] </w:t>
      </w:r>
      <w:proofErr w:type="spellStart"/>
      <w:r w:rsidR="0080282C" w:rsidRPr="00125567">
        <w:t>component</w:t>
      </w:r>
      <w:proofErr w:type="spellEnd"/>
      <w:r w:rsidR="0080282C">
        <w:t xml:space="preserve"> </w:t>
      </w:r>
    </w:p>
    <w:p w14:paraId="13CBCD65" w14:textId="77777777" w:rsidR="0080282C" w:rsidRDefault="0080282C" w:rsidP="0080282C">
      <w:pPr>
        <w:pStyle w:val="Snt2"/>
      </w:pPr>
      <w:r>
        <w:t xml:space="preserve">{JOS </w:t>
      </w:r>
      <w:proofErr w:type="spellStart"/>
      <w:r>
        <w:t>m</w:t>
      </w:r>
      <w:r w:rsidRPr="00596CDF">
        <w:t>oninajanvarausta</w:t>
      </w:r>
      <w:proofErr w:type="spellEnd"/>
      <w:r w:rsidRPr="00596CDF">
        <w:t xml:space="preserve"> hallitseva </w:t>
      </w:r>
      <w:proofErr w:type="spellStart"/>
      <w:r w:rsidRPr="00596CDF">
        <w:t>järjestelma</w:t>
      </w:r>
      <w:proofErr w:type="spellEnd"/>
      <w:r w:rsidRPr="00596CDF">
        <w:t xml:space="preserve"> tuottaa tunnistetiedon.</w:t>
      </w:r>
      <w:r>
        <w:t>}</w:t>
      </w:r>
    </w:p>
    <w:p w14:paraId="5A32DE0F" w14:textId="4DEA72FB" w:rsidR="0080282C" w:rsidRDefault="0080282C" w:rsidP="00043806">
      <w:pPr>
        <w:pStyle w:val="Snt2"/>
        <w:numPr>
          <w:ilvl w:val="0"/>
          <w:numId w:val="21"/>
        </w:numPr>
      </w:pPr>
      <w:r>
        <w:t xml:space="preserve">PAKOLLINEN yksi </w:t>
      </w:r>
      <w:r w:rsidRPr="00125567">
        <w:t>[</w:t>
      </w:r>
      <w:proofErr w:type="gramStart"/>
      <w:r w:rsidRPr="00125567">
        <w:t>1..</w:t>
      </w:r>
      <w:proofErr w:type="gramEnd"/>
      <w:r w:rsidRPr="00125567">
        <w:t>1]</w:t>
      </w:r>
      <w:r w:rsidR="00111EA5">
        <w:t xml:space="preserve"> </w:t>
      </w:r>
      <w:hyperlink w:anchor="_Aliajanvarauksen_tunniste_–" w:history="1">
        <w:r w:rsidR="00111EA5" w:rsidRPr="00111EA5">
          <w:rPr>
            <w:rStyle w:val="Hyperlinkki"/>
          </w:rPr>
          <w:t>Aliajanvarauksen tunniste</w:t>
        </w:r>
      </w:hyperlink>
      <w:r>
        <w:t xml:space="preserve"> (1</w:t>
      </w:r>
      <w:r w:rsidR="00111EA5">
        <w:t>3</w:t>
      </w:r>
      <w:r>
        <w:t xml:space="preserve">) </w:t>
      </w:r>
      <w:proofErr w:type="spellStart"/>
      <w:r>
        <w:t>encounter</w:t>
      </w:r>
      <w:proofErr w:type="spellEnd"/>
    </w:p>
    <w:p w14:paraId="61D68257" w14:textId="393DFE60" w:rsidR="00A636CA" w:rsidRDefault="00111EA5" w:rsidP="00A636CA">
      <w:pPr>
        <w:pStyle w:val="Snt1"/>
      </w:pPr>
      <w:del w:id="425" w:author="Timo Kaskinen" w:date="2020-01-21T12:59:00Z">
        <w:r w:rsidDel="00F0359D">
          <w:delText>6</w:delText>
        </w:r>
      </w:del>
      <w:ins w:id="426" w:author="Timo Kaskinen" w:date="2020-01-21T12:59:00Z">
        <w:r w:rsidR="00F0359D">
          <w:t>7</w:t>
        </w:r>
      </w:ins>
      <w:r w:rsidR="00A636CA" w:rsidRPr="00125567">
        <w:t xml:space="preserve">. </w:t>
      </w:r>
      <w:r w:rsidR="00C820B2">
        <w:t>VAPAAEHTOINEN</w:t>
      </w:r>
      <w:r w:rsidR="00A636CA" w:rsidRPr="00125567">
        <w:t xml:space="preserve"> </w:t>
      </w:r>
      <w:r w:rsidR="00C820B2">
        <w:t>nolla tai yksi</w:t>
      </w:r>
      <w:r w:rsidR="00C820B2" w:rsidRPr="00125567">
        <w:t xml:space="preserve"> [</w:t>
      </w:r>
      <w:proofErr w:type="gramStart"/>
      <w:r w:rsidR="00C820B2" w:rsidRPr="00125567">
        <w:t>0..</w:t>
      </w:r>
      <w:proofErr w:type="gramEnd"/>
      <w:r w:rsidR="00C820B2" w:rsidRPr="00125567">
        <w:t>1]</w:t>
      </w:r>
      <w:r w:rsidR="00C820B2">
        <w:t xml:space="preserve"> </w:t>
      </w:r>
      <w:proofErr w:type="spellStart"/>
      <w:r w:rsidR="00A636CA" w:rsidRPr="00125567">
        <w:t>component</w:t>
      </w:r>
      <w:proofErr w:type="spellEnd"/>
    </w:p>
    <w:p w14:paraId="7D5336C4" w14:textId="745F9D20" w:rsidR="00A636CA" w:rsidRDefault="00A636CA" w:rsidP="00A636CA">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varaukseen_liittyvän_suunnitelm" w:history="1">
        <w:r w:rsidRPr="00EC5370">
          <w:rPr>
            <w:rStyle w:val="Hyperlinkki"/>
          </w:rPr>
          <w:t>Ajanvaraukseen liittyvän suunnitelman tunniste</w:t>
        </w:r>
      </w:hyperlink>
      <w:r>
        <w:t xml:space="preserve"> (17) </w:t>
      </w:r>
      <w:proofErr w:type="spellStart"/>
      <w:r>
        <w:t>observation</w:t>
      </w:r>
      <w:proofErr w:type="spellEnd"/>
    </w:p>
    <w:p w14:paraId="7C69045F" w14:textId="2A2E8B26" w:rsidR="00A636CA" w:rsidRDefault="00111EA5" w:rsidP="00A636CA">
      <w:pPr>
        <w:pStyle w:val="Snt1"/>
      </w:pPr>
      <w:del w:id="427" w:author="Timo Kaskinen" w:date="2020-01-21T12:59:00Z">
        <w:r w:rsidDel="00F0359D">
          <w:delText>7</w:delText>
        </w:r>
      </w:del>
      <w:ins w:id="428" w:author="Timo Kaskinen" w:date="2020-01-21T12:59:00Z">
        <w:r w:rsidR="00F0359D">
          <w:t>8</w:t>
        </w:r>
      </w:ins>
      <w:r w:rsidR="00A636CA" w:rsidRPr="00125567">
        <w:t xml:space="preserve">. </w:t>
      </w:r>
      <w:r w:rsidR="00A636CA">
        <w:t>PAKOLLINEN</w:t>
      </w:r>
      <w:r w:rsidR="00A636CA" w:rsidRPr="00125567">
        <w:t xml:space="preserve"> </w:t>
      </w:r>
      <w:r w:rsidR="00A636CA">
        <w:t>yksi</w:t>
      </w:r>
      <w:r w:rsidR="00A636CA" w:rsidRPr="00125567">
        <w:t xml:space="preserve"> [</w:t>
      </w:r>
      <w:proofErr w:type="gramStart"/>
      <w:r w:rsidR="00A636CA">
        <w:t>1</w:t>
      </w:r>
      <w:r w:rsidR="00A636CA" w:rsidRPr="00125567">
        <w:t>..</w:t>
      </w:r>
      <w:proofErr w:type="gramEnd"/>
      <w:r w:rsidR="00A636CA" w:rsidRPr="00125567">
        <w:t xml:space="preserve">1] </w:t>
      </w:r>
      <w:proofErr w:type="spellStart"/>
      <w:r w:rsidR="00A636CA" w:rsidRPr="00125567">
        <w:t>component</w:t>
      </w:r>
      <w:proofErr w:type="spellEnd"/>
    </w:p>
    <w:p w14:paraId="63D9A46D" w14:textId="3F9CB12D" w:rsidR="00A636CA" w:rsidRDefault="00A636CA" w:rsidP="00A636CA">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varauksen_tunniste_–" w:history="1">
        <w:r w:rsidRPr="00EC5370">
          <w:rPr>
            <w:rStyle w:val="Hyperlinkki"/>
          </w:rPr>
          <w:t>Ajanvarauksen tunniste</w:t>
        </w:r>
      </w:hyperlink>
      <w:r>
        <w:t xml:space="preserve"> (18) </w:t>
      </w:r>
      <w:proofErr w:type="spellStart"/>
      <w:r>
        <w:t>encounter</w:t>
      </w:r>
      <w:proofErr w:type="spellEnd"/>
    </w:p>
    <w:p w14:paraId="72924EFA" w14:textId="596F02E5" w:rsidR="003B007A" w:rsidRDefault="00111EA5" w:rsidP="003B007A">
      <w:pPr>
        <w:pStyle w:val="Snt1"/>
      </w:pPr>
      <w:del w:id="429" w:author="Timo Kaskinen" w:date="2020-01-21T12:59:00Z">
        <w:r w:rsidDel="00F0359D">
          <w:delText>8</w:delText>
        </w:r>
      </w:del>
      <w:ins w:id="430" w:author="Timo Kaskinen" w:date="2020-01-21T12:59:00Z">
        <w:r w:rsidR="00F0359D">
          <w:t>9</w:t>
        </w:r>
      </w:ins>
      <w:r w:rsidR="003B007A" w:rsidRPr="00125567">
        <w:t xml:space="preserve">. </w:t>
      </w:r>
      <w:r w:rsidR="003B007A">
        <w:t>PAKOLLINEN</w:t>
      </w:r>
      <w:r w:rsidR="003B007A" w:rsidRPr="00125567">
        <w:t xml:space="preserve"> </w:t>
      </w:r>
      <w:r w:rsidR="003B007A">
        <w:t>yksi</w:t>
      </w:r>
      <w:r w:rsidR="003B007A" w:rsidRPr="00125567">
        <w:t xml:space="preserve"> [</w:t>
      </w:r>
      <w:proofErr w:type="gramStart"/>
      <w:r w:rsidR="003B007A">
        <w:t>1</w:t>
      </w:r>
      <w:r w:rsidR="003B007A" w:rsidRPr="00125567">
        <w:t>..</w:t>
      </w:r>
      <w:proofErr w:type="gramEnd"/>
      <w:r w:rsidR="003B007A" w:rsidRPr="00125567">
        <w:t xml:space="preserve">1] </w:t>
      </w:r>
      <w:proofErr w:type="spellStart"/>
      <w:r w:rsidR="003B007A" w:rsidRPr="00125567">
        <w:t>component</w:t>
      </w:r>
      <w:proofErr w:type="spellEnd"/>
    </w:p>
    <w:p w14:paraId="71ECB32B" w14:textId="6A37AC62" w:rsidR="003B007A" w:rsidRDefault="003B007A" w:rsidP="003B007A">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varauksen_tila_-" w:history="1">
        <w:r w:rsidRPr="00EC5370">
          <w:rPr>
            <w:rStyle w:val="Hyperlinkki"/>
          </w:rPr>
          <w:t>Ajanvarauksen tila</w:t>
        </w:r>
      </w:hyperlink>
      <w:r>
        <w:t xml:space="preserve"> (19) </w:t>
      </w:r>
      <w:proofErr w:type="spellStart"/>
      <w:r>
        <w:t>observation</w:t>
      </w:r>
      <w:proofErr w:type="spellEnd"/>
    </w:p>
    <w:p w14:paraId="39A7715C" w14:textId="495CB53D" w:rsidR="00A636CA" w:rsidRDefault="00111EA5" w:rsidP="00A636CA">
      <w:pPr>
        <w:pStyle w:val="Snt1"/>
      </w:pPr>
      <w:del w:id="431" w:author="Timo Kaskinen" w:date="2020-01-21T12:59:00Z">
        <w:r w:rsidDel="00F0359D">
          <w:delText>9</w:delText>
        </w:r>
      </w:del>
      <w:ins w:id="432" w:author="Timo Kaskinen" w:date="2020-01-21T12:59:00Z">
        <w:r w:rsidR="00F0359D">
          <w:t>10</w:t>
        </w:r>
      </w:ins>
      <w:r w:rsidR="00A636CA" w:rsidRPr="00125567">
        <w:t xml:space="preserve">. </w:t>
      </w:r>
      <w:r w:rsidR="00C820B2">
        <w:t xml:space="preserve">VAPAAEHTOINEN nolla tai </w:t>
      </w:r>
      <w:r w:rsidR="00BE2D03">
        <w:t>useampi</w:t>
      </w:r>
      <w:r w:rsidR="00C820B2" w:rsidRPr="00125567">
        <w:t xml:space="preserve"> [</w:t>
      </w:r>
      <w:proofErr w:type="gramStart"/>
      <w:r w:rsidR="00C820B2" w:rsidRPr="00125567">
        <w:t>0..</w:t>
      </w:r>
      <w:proofErr w:type="gramEnd"/>
      <w:r w:rsidR="00A13CDA">
        <w:t>*</w:t>
      </w:r>
      <w:r w:rsidR="00C820B2" w:rsidRPr="00125567">
        <w:t>]</w:t>
      </w:r>
      <w:r w:rsidR="00C820B2">
        <w:t xml:space="preserve"> </w:t>
      </w:r>
      <w:proofErr w:type="spellStart"/>
      <w:r w:rsidR="00A636CA" w:rsidRPr="00125567">
        <w:t>component</w:t>
      </w:r>
      <w:proofErr w:type="spellEnd"/>
    </w:p>
    <w:p w14:paraId="67B4AFCF" w14:textId="4D503C16" w:rsidR="00A636CA" w:rsidRDefault="00A636CA" w:rsidP="00A636CA">
      <w:pPr>
        <w:pStyle w:val="Snt2"/>
      </w:pPr>
      <w:r w:rsidRPr="00125567">
        <w:lastRenderedPageBreak/>
        <w:t xml:space="preserve">a. </w:t>
      </w:r>
      <w:r>
        <w:t xml:space="preserve">PAKOLLINEN yksi </w:t>
      </w:r>
      <w:r w:rsidRPr="00125567">
        <w:t>[</w:t>
      </w:r>
      <w:proofErr w:type="gramStart"/>
      <w:r w:rsidRPr="00125567">
        <w:t>1..</w:t>
      </w:r>
      <w:proofErr w:type="gramEnd"/>
      <w:r w:rsidRPr="00125567">
        <w:t xml:space="preserve">1] </w:t>
      </w:r>
      <w:hyperlink w:anchor="_Asiakaspolun_tunniste_–" w:history="1">
        <w:r w:rsidRPr="00EC5370">
          <w:rPr>
            <w:rStyle w:val="Hyperlinkki"/>
          </w:rPr>
          <w:t>Asiakaspolun tunniste</w:t>
        </w:r>
      </w:hyperlink>
      <w:r>
        <w:t xml:space="preserve"> (20) </w:t>
      </w:r>
      <w:proofErr w:type="spellStart"/>
      <w:r>
        <w:t>encounter</w:t>
      </w:r>
      <w:proofErr w:type="spellEnd"/>
    </w:p>
    <w:p w14:paraId="516C026E" w14:textId="4BB919B7" w:rsidR="00A636CA" w:rsidRDefault="003B007A" w:rsidP="00A636CA">
      <w:pPr>
        <w:pStyle w:val="Snt1"/>
      </w:pPr>
      <w:r>
        <w:t>1</w:t>
      </w:r>
      <w:del w:id="433" w:author="Timo Kaskinen" w:date="2020-01-21T12:59:00Z">
        <w:r w:rsidR="00111EA5" w:rsidDel="00F0359D">
          <w:delText>0</w:delText>
        </w:r>
      </w:del>
      <w:ins w:id="434" w:author="Timo Kaskinen" w:date="2020-01-21T12:59:00Z">
        <w:r w:rsidR="00F0359D">
          <w:t>1</w:t>
        </w:r>
      </w:ins>
      <w:r w:rsidR="00A636CA" w:rsidRPr="00125567">
        <w:t xml:space="preserve">. </w:t>
      </w:r>
      <w:r w:rsidR="00C820B2">
        <w:t xml:space="preserve">VAPAAEHTOINEN nolla tai </w:t>
      </w:r>
      <w:r w:rsidR="00F74CA4">
        <w:t xml:space="preserve">yksi </w:t>
      </w:r>
      <w:r w:rsidR="00A13CDA">
        <w:t>[</w:t>
      </w:r>
      <w:proofErr w:type="gramStart"/>
      <w:r w:rsidR="00A13CDA">
        <w:t>0</w:t>
      </w:r>
      <w:r w:rsidR="00F74CA4">
        <w:t>..</w:t>
      </w:r>
      <w:proofErr w:type="gramEnd"/>
      <w:r w:rsidR="00F74CA4">
        <w:t>1</w:t>
      </w:r>
      <w:r w:rsidR="00F74CA4" w:rsidRPr="00125567">
        <w:t>]</w:t>
      </w:r>
      <w:r w:rsidR="00F74CA4">
        <w:t xml:space="preserve"> </w:t>
      </w:r>
      <w:proofErr w:type="spellStart"/>
      <w:r w:rsidR="00A636CA" w:rsidRPr="00125567">
        <w:t>component</w:t>
      </w:r>
      <w:proofErr w:type="spellEnd"/>
    </w:p>
    <w:p w14:paraId="37A618F1" w14:textId="7E145952" w:rsidR="00A636CA" w:rsidRDefault="00A636CA" w:rsidP="00A636CA">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varaukseen_liittyvän_lähetteen" w:history="1">
        <w:r w:rsidRPr="00E55FF4">
          <w:rPr>
            <w:rStyle w:val="Hyperlinkki"/>
          </w:rPr>
          <w:t>Ajanvaraukseen liittyvän lähetteen tai pyynnön tunniste</w:t>
        </w:r>
      </w:hyperlink>
      <w:r>
        <w:t xml:space="preserve"> (24) </w:t>
      </w:r>
      <w:r w:rsidR="0038129B">
        <w:t>act</w:t>
      </w:r>
    </w:p>
    <w:bookmarkStart w:id="435" w:name="_Ajanvarausasiakirjan_tunniste_–"/>
    <w:bookmarkStart w:id="436" w:name="_Toc530074550"/>
    <w:bookmarkStart w:id="437" w:name="_Toc530491316"/>
    <w:bookmarkStart w:id="438" w:name="_Toc530074551"/>
    <w:bookmarkStart w:id="439" w:name="_Toc530491317"/>
    <w:bookmarkStart w:id="440" w:name="_Toc530074552"/>
    <w:bookmarkStart w:id="441" w:name="_Toc530491318"/>
    <w:bookmarkStart w:id="442" w:name="_Toc530074555"/>
    <w:bookmarkStart w:id="443" w:name="_Toc530491321"/>
    <w:bookmarkStart w:id="444" w:name="_Toc530074556"/>
    <w:bookmarkStart w:id="445" w:name="_Toc530491322"/>
    <w:bookmarkStart w:id="446" w:name="_Toc530074557"/>
    <w:bookmarkStart w:id="447" w:name="_Toc530491323"/>
    <w:bookmarkStart w:id="448" w:name="_Toc530074558"/>
    <w:bookmarkStart w:id="449" w:name="_Toc530491324"/>
    <w:bookmarkStart w:id="450" w:name="_Pääajanvarauksen_tunniste_–"/>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14:paraId="64C95904" w14:textId="48836118" w:rsidR="00BF60AC" w:rsidRDefault="00EC5370" w:rsidP="003041DF">
      <w:pPr>
        <w:pStyle w:val="Otsikko4"/>
      </w:pPr>
      <w:r>
        <w:fldChar w:fldCharType="begin"/>
      </w:r>
      <w:r>
        <w:instrText xml:space="preserve"> HYPERLINK  \l "_Tunnistetiedot_–_organizer" </w:instrText>
      </w:r>
      <w:r>
        <w:fldChar w:fldCharType="separate"/>
      </w:r>
      <w:bookmarkStart w:id="451" w:name="_Toc28940877"/>
      <w:r w:rsidR="00BF60AC" w:rsidRPr="00EC5370">
        <w:rPr>
          <w:rStyle w:val="Hyperlinkki"/>
        </w:rPr>
        <w:t>Pääajanvarauksen tunniste</w:t>
      </w:r>
      <w:r>
        <w:fldChar w:fldCharType="end"/>
      </w:r>
      <w:r w:rsidR="00BF60AC">
        <w:t xml:space="preserve"> – </w:t>
      </w:r>
      <w:proofErr w:type="spellStart"/>
      <w:r w:rsidR="00BF60AC">
        <w:t>encounter</w:t>
      </w:r>
      <w:bookmarkEnd w:id="451"/>
      <w:proofErr w:type="spellEnd"/>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6D3F74DD" w14:textId="77777777" w:rsidTr="00DD73F6">
        <w:tc>
          <w:tcPr>
            <w:tcW w:w="9236" w:type="dxa"/>
          </w:tcPr>
          <w:p w14:paraId="02681021" w14:textId="353AD1FB"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1559B5A7" w14:textId="77777777" w:rsidR="00BF60AC" w:rsidRPr="005B6CBB" w:rsidRDefault="00BF60AC" w:rsidP="00686983">
      <w:pPr>
        <w:rPr>
          <w:lang w:val="en-US"/>
        </w:rPr>
      </w:pPr>
    </w:p>
    <w:p w14:paraId="3E65B676" w14:textId="4D469271" w:rsidR="00BE2D03" w:rsidRDefault="00BE2D03" w:rsidP="00BE2D03">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ENC</w:t>
      </w:r>
      <w:r w:rsidR="0027462B">
        <w:t>”</w:t>
      </w:r>
      <w:r>
        <w:t xml:space="preserve"> ja yksi [1..1] @</w:t>
      </w:r>
      <w:proofErr w:type="spellStart"/>
      <w:r>
        <w:t>moodCode</w:t>
      </w:r>
      <w:proofErr w:type="spellEnd"/>
      <w:r>
        <w:t>=</w:t>
      </w:r>
      <w:r w:rsidR="0027462B">
        <w:t>”</w:t>
      </w:r>
      <w:r>
        <w:t>EVN</w:t>
      </w:r>
      <w:r w:rsidR="0027462B">
        <w:t>”</w:t>
      </w:r>
      <w:r>
        <w:t xml:space="preserve"> </w:t>
      </w:r>
    </w:p>
    <w:p w14:paraId="5F15AA27" w14:textId="7D36BB62" w:rsidR="00BE2D03" w:rsidRDefault="00BE2D03" w:rsidP="00BE2D03">
      <w:pPr>
        <w:pStyle w:val="Snt1"/>
      </w:pPr>
      <w:r>
        <w:t>2. PAKOLLINEN yksi [</w:t>
      </w:r>
      <w:proofErr w:type="gramStart"/>
      <w:r>
        <w:t>1..</w:t>
      </w:r>
      <w:proofErr w:type="gramEnd"/>
      <w:r>
        <w:t>1] id/@</w:t>
      </w:r>
      <w:proofErr w:type="spellStart"/>
      <w:r>
        <w:t>root</w:t>
      </w:r>
      <w:proofErr w:type="spellEnd"/>
      <w:r w:rsidR="007A52F0">
        <w:t xml:space="preserve"> </w:t>
      </w:r>
      <w:r w:rsidRPr="00BE2D03">
        <w:t>Pääajanvarauksen tunniste</w:t>
      </w:r>
      <w:r>
        <w:t xml:space="preserve"> (12)</w:t>
      </w:r>
      <w:r w:rsidR="007A52F0" w:rsidRPr="007A52F0">
        <w:t xml:space="preserve"> </w:t>
      </w:r>
      <w:r w:rsidR="007A52F0">
        <w:t>), arvo annettaan II-tietotyypillä</w:t>
      </w:r>
    </w:p>
    <w:p w14:paraId="5D2D797A" w14:textId="50B34D2F" w:rsidR="00BE2D03" w:rsidRDefault="00BE2D03" w:rsidP="00BE2D03">
      <w:pPr>
        <w:pStyle w:val="Snt1"/>
      </w:pPr>
      <w:r>
        <w:t>3.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12</w:t>
      </w:r>
      <w:r w:rsidR="0027462B">
        <w:t>”</w:t>
      </w:r>
      <w:r>
        <w:t xml:space="preserve"> </w:t>
      </w:r>
      <w:r w:rsidRPr="00BE2D03">
        <w:t>Pääajanvarauksen tunniste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bookmarkStart w:id="452" w:name="_Toc530491326"/>
    <w:bookmarkStart w:id="453" w:name="_Toc530491327"/>
    <w:bookmarkStart w:id="454" w:name="_Toc530491328"/>
    <w:bookmarkStart w:id="455" w:name="_Toc530491329"/>
    <w:bookmarkStart w:id="456" w:name="_Aliajanvarauksen_tunniste_–"/>
    <w:bookmarkEnd w:id="452"/>
    <w:bookmarkEnd w:id="453"/>
    <w:bookmarkEnd w:id="454"/>
    <w:bookmarkEnd w:id="455"/>
    <w:bookmarkEnd w:id="456"/>
    <w:p w14:paraId="50063095" w14:textId="536AC1CD" w:rsidR="00BE2D03" w:rsidRPr="009351E3" w:rsidRDefault="00F147E3" w:rsidP="007E197D">
      <w:pPr>
        <w:pStyle w:val="Otsikko4"/>
      </w:pPr>
      <w:r>
        <w:fldChar w:fldCharType="begin"/>
      </w:r>
      <w:r>
        <w:instrText xml:space="preserve"> HYPERLINK  \l "_Toc530074529" </w:instrText>
      </w:r>
      <w:r>
        <w:fldChar w:fldCharType="separate"/>
      </w:r>
      <w:bookmarkStart w:id="457" w:name="_Toc28940878"/>
      <w:r w:rsidR="00BE2D03" w:rsidRPr="00F147E3">
        <w:rPr>
          <w:rStyle w:val="Hyperlinkki"/>
        </w:rPr>
        <w:t>Aliajanvarauksen tunniste</w:t>
      </w:r>
      <w:r>
        <w:fldChar w:fldCharType="end"/>
      </w:r>
      <w:r w:rsidR="00BE2D03" w:rsidRPr="009351E3">
        <w:t xml:space="preserve"> – </w:t>
      </w:r>
      <w:proofErr w:type="spellStart"/>
      <w:r w:rsidR="00BE2D03" w:rsidRPr="009351E3">
        <w:t>encounter</w:t>
      </w:r>
      <w:bookmarkEnd w:id="457"/>
      <w:proofErr w:type="spellEnd"/>
      <w:r w:rsidR="00BE2D03" w:rsidRPr="009351E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E2D03" w:rsidRPr="00025278" w14:paraId="6C101B22" w14:textId="77777777" w:rsidTr="00DD73F6">
        <w:tc>
          <w:tcPr>
            <w:tcW w:w="9236" w:type="dxa"/>
          </w:tcPr>
          <w:p w14:paraId="34F9BE8E" w14:textId="4D2782E9" w:rsidR="00BE2D03" w:rsidRPr="00EB6946" w:rsidRDefault="00BE2D03"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5D2A56BF" w14:textId="77777777" w:rsidR="00BE2D03" w:rsidRPr="005B6CBB" w:rsidRDefault="00BE2D03" w:rsidP="00BE2D03">
      <w:pPr>
        <w:rPr>
          <w:lang w:val="en-US"/>
        </w:rPr>
      </w:pPr>
    </w:p>
    <w:p w14:paraId="35A574F6" w14:textId="535D1362" w:rsidR="00BE2D03" w:rsidRDefault="00BE2D03" w:rsidP="00BE2D03">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ENC</w:t>
      </w:r>
      <w:r w:rsidR="0027462B">
        <w:t>”</w:t>
      </w:r>
      <w:r>
        <w:t xml:space="preserve"> ja yksi [1..1] @</w:t>
      </w:r>
      <w:proofErr w:type="spellStart"/>
      <w:r>
        <w:t>moodCode</w:t>
      </w:r>
      <w:proofErr w:type="spellEnd"/>
      <w:r>
        <w:t>=</w:t>
      </w:r>
      <w:r w:rsidR="0027462B">
        <w:t>”</w:t>
      </w:r>
      <w:r>
        <w:t>EVN</w:t>
      </w:r>
      <w:r w:rsidR="0027462B">
        <w:t>”</w:t>
      </w:r>
      <w:r>
        <w:t xml:space="preserve"> </w:t>
      </w:r>
    </w:p>
    <w:p w14:paraId="2784E433" w14:textId="7FD60646" w:rsidR="00BE2D03" w:rsidRDefault="00BE2D03" w:rsidP="00BE2D03">
      <w:pPr>
        <w:pStyle w:val="Snt1"/>
      </w:pPr>
      <w:r>
        <w:t xml:space="preserve">2. PAKOLLINEN yksi </w:t>
      </w:r>
      <w:r w:rsidR="00F74CA4">
        <w:t xml:space="preserve">tai useampi </w:t>
      </w:r>
      <w:r>
        <w:t>[</w:t>
      </w:r>
      <w:proofErr w:type="gramStart"/>
      <w:r>
        <w:t>1..</w:t>
      </w:r>
      <w:proofErr w:type="gramEnd"/>
      <w:r w:rsidR="00F74CA4">
        <w:t>*</w:t>
      </w:r>
      <w:r>
        <w:t>] id/@</w:t>
      </w:r>
      <w:proofErr w:type="spellStart"/>
      <w:r>
        <w:t>root</w:t>
      </w:r>
      <w:proofErr w:type="spellEnd"/>
      <w:r w:rsidR="00E520E5">
        <w:t xml:space="preserve"> </w:t>
      </w:r>
      <w:r w:rsidRPr="00BE2D03">
        <w:t>Aliajanvarauksen tunniste</w:t>
      </w:r>
      <w:r>
        <w:t xml:space="preserve"> (13)</w:t>
      </w:r>
      <w:r w:rsidR="00E520E5" w:rsidRPr="00E520E5">
        <w:t xml:space="preserve"> </w:t>
      </w:r>
      <w:r w:rsidR="00E520E5">
        <w:t>), arvo annettaan II-tietotyypillä</w:t>
      </w:r>
    </w:p>
    <w:p w14:paraId="30334268" w14:textId="2249C999" w:rsidR="00BE2D03" w:rsidRDefault="00BE2D03" w:rsidP="00BE2D03">
      <w:pPr>
        <w:pStyle w:val="Snt1"/>
      </w:pPr>
      <w:r>
        <w:t>3.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13</w:t>
      </w:r>
      <w:r w:rsidR="0027462B">
        <w:t>”</w:t>
      </w:r>
      <w:r>
        <w:t xml:space="preserve"> </w:t>
      </w:r>
      <w:r w:rsidRPr="00BE2D03">
        <w:t>Aliajanvarauksen tunniste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bookmarkStart w:id="458" w:name="_Alkuperäisen_ajanvarausasiakirjan_t"/>
    <w:bookmarkStart w:id="459" w:name="_Toc530074561"/>
    <w:bookmarkStart w:id="460" w:name="_Toc530491331"/>
    <w:bookmarkStart w:id="461" w:name="_Toc530074562"/>
    <w:bookmarkStart w:id="462" w:name="_Toc530491332"/>
    <w:bookmarkStart w:id="463" w:name="_Toc530074563"/>
    <w:bookmarkStart w:id="464" w:name="_Toc530491333"/>
    <w:bookmarkStart w:id="465" w:name="_Toc530074566"/>
    <w:bookmarkStart w:id="466" w:name="_Toc530491336"/>
    <w:bookmarkStart w:id="467" w:name="_Toc530074567"/>
    <w:bookmarkStart w:id="468" w:name="_Toc530491337"/>
    <w:bookmarkStart w:id="469" w:name="_Toc530074568"/>
    <w:bookmarkStart w:id="470" w:name="_Toc530491338"/>
    <w:bookmarkStart w:id="471" w:name="_Toc530074569"/>
    <w:bookmarkStart w:id="472" w:name="_Toc530491339"/>
    <w:bookmarkStart w:id="473" w:name="_Ajanvarausasiakirjan_versio_–"/>
    <w:bookmarkStart w:id="474" w:name="_Toc530074570"/>
    <w:bookmarkStart w:id="475" w:name="_Toc530491340"/>
    <w:bookmarkStart w:id="476" w:name="_Toc530074571"/>
    <w:bookmarkStart w:id="477" w:name="_Toc530491341"/>
    <w:bookmarkStart w:id="478" w:name="_Toc530074572"/>
    <w:bookmarkStart w:id="479" w:name="_Toc530491342"/>
    <w:bookmarkStart w:id="480" w:name="_Toc530074575"/>
    <w:bookmarkStart w:id="481" w:name="_Toc530491345"/>
    <w:bookmarkStart w:id="482" w:name="_Toc530074576"/>
    <w:bookmarkStart w:id="483" w:name="_Toc530491346"/>
    <w:bookmarkStart w:id="484" w:name="_Toc530074577"/>
    <w:bookmarkStart w:id="485" w:name="_Toc530491347"/>
    <w:bookmarkStart w:id="486" w:name="_Toc530074578"/>
    <w:bookmarkStart w:id="487" w:name="_Toc530491348"/>
    <w:bookmarkStart w:id="488" w:name="_Pohja-asiakirjan_tunniste_–"/>
    <w:bookmarkStart w:id="489" w:name="_Toc530074579"/>
    <w:bookmarkStart w:id="490" w:name="_Toc530491349"/>
    <w:bookmarkStart w:id="491" w:name="_Toc530074582"/>
    <w:bookmarkStart w:id="492" w:name="_Toc530491352"/>
    <w:bookmarkStart w:id="493" w:name="_Toc530074583"/>
    <w:bookmarkStart w:id="494" w:name="_Toc530491353"/>
    <w:bookmarkStart w:id="495" w:name="_Toc530074584"/>
    <w:bookmarkStart w:id="496" w:name="_Toc530491354"/>
    <w:bookmarkStart w:id="497" w:name="_Toc530074585"/>
    <w:bookmarkStart w:id="498" w:name="_Toc530491355"/>
    <w:bookmarkStart w:id="499" w:name="_Ajanvaraukseen_liittyvän_suunnitelm"/>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1C491F96" w14:textId="3DB9B5B8" w:rsidR="00BF60AC" w:rsidRDefault="00F147E3" w:rsidP="009351E3">
      <w:pPr>
        <w:pStyle w:val="Otsikko4"/>
      </w:pPr>
      <w:r>
        <w:fldChar w:fldCharType="begin"/>
      </w:r>
      <w:r>
        <w:instrText xml:space="preserve"> HYPERLINK  \l "_Toc530074529" </w:instrText>
      </w:r>
      <w:r>
        <w:fldChar w:fldCharType="separate"/>
      </w:r>
      <w:bookmarkStart w:id="500" w:name="_Toc28940879"/>
      <w:r w:rsidR="00BF60AC" w:rsidRPr="00F147E3">
        <w:rPr>
          <w:rStyle w:val="Hyperlinkki"/>
        </w:rPr>
        <w:t>Ajanvaraukseen liittyvän suunnitelman tunniste</w:t>
      </w:r>
      <w:r>
        <w:fldChar w:fldCharType="end"/>
      </w:r>
      <w:r w:rsidR="00BF60AC">
        <w:t xml:space="preserve"> – </w:t>
      </w:r>
      <w:proofErr w:type="spellStart"/>
      <w:r w:rsidR="00BF60AC">
        <w:t>observation</w:t>
      </w:r>
      <w:bookmarkEnd w:id="500"/>
      <w:proofErr w:type="spellEnd"/>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3F7F0D74" w14:textId="77777777" w:rsidTr="00DD73F6">
        <w:tc>
          <w:tcPr>
            <w:tcW w:w="9236" w:type="dxa"/>
          </w:tcPr>
          <w:p w14:paraId="726FA0F7" w14:textId="35D074B8" w:rsidR="00BF60AC" w:rsidRPr="00EB6946" w:rsidRDefault="00BF60AC" w:rsidP="00D654A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654A8">
              <w:rPr>
                <w:rFonts w:eastAsiaTheme="majorEastAsia" w:cstheme="majorHAnsi"/>
                <w:bCs/>
                <w:sz w:val="18"/>
                <w:szCs w:val="26"/>
                <w:lang w:val="en-US"/>
              </w:rPr>
              <w:t>observation</w:t>
            </w:r>
          </w:p>
        </w:tc>
      </w:tr>
    </w:tbl>
    <w:p w14:paraId="2F9471BD" w14:textId="77777777" w:rsidR="00BF60AC" w:rsidRPr="005B6CBB" w:rsidRDefault="00BF60AC" w:rsidP="00BF60AC">
      <w:pPr>
        <w:rPr>
          <w:lang w:val="en-US"/>
        </w:rPr>
      </w:pPr>
    </w:p>
    <w:p w14:paraId="1FE557EA" w14:textId="7AF53E2B" w:rsidR="009135F8" w:rsidRDefault="009135F8" w:rsidP="009135F8">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3C6A6F85" w14:textId="6EA3F000" w:rsidR="009135F8" w:rsidRDefault="009135F8" w:rsidP="009135F8">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17</w:t>
      </w:r>
      <w:r w:rsidR="0027462B">
        <w:t>”</w:t>
      </w:r>
      <w:r>
        <w:t xml:space="preserve"> </w:t>
      </w:r>
      <w:r w:rsidRPr="009135F8">
        <w:t>Ajanvaraukseen liittyvän suunnitelman tunniste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3D9046A" w14:textId="53F47D70" w:rsidR="009135F8" w:rsidRDefault="00E520E5" w:rsidP="009135F8">
      <w:pPr>
        <w:pStyle w:val="Snt1"/>
      </w:pPr>
      <w:r>
        <w:t>3</w:t>
      </w:r>
      <w:r w:rsidR="009135F8">
        <w:t>. PAKOLLINEN yksi [</w:t>
      </w:r>
      <w:proofErr w:type="gramStart"/>
      <w:r w:rsidR="009135F8">
        <w:t>1..</w:t>
      </w:r>
      <w:proofErr w:type="gramEnd"/>
      <w:r w:rsidR="009135F8">
        <w:t xml:space="preserve">1] </w:t>
      </w:r>
      <w:proofErr w:type="spellStart"/>
      <w:r w:rsidR="009135F8">
        <w:t>value</w:t>
      </w:r>
      <w:proofErr w:type="spellEnd"/>
      <w:r w:rsidR="00A95A61">
        <w:t xml:space="preserve"> </w:t>
      </w:r>
      <w:r w:rsidR="00A95A61" w:rsidRPr="009135F8">
        <w:t>Ajanvaraukseen liittyvän suunnitelman tunniste</w:t>
      </w:r>
      <w:r w:rsidR="00A95A61">
        <w:t xml:space="preserve"> (17)</w:t>
      </w:r>
      <w:r w:rsidR="009135F8">
        <w:t>, arvo annetaan II-tietotyypillä</w:t>
      </w:r>
    </w:p>
    <w:bookmarkStart w:id="501" w:name="_Ajanvarauksen_tunniste_–"/>
    <w:bookmarkEnd w:id="501"/>
    <w:p w14:paraId="03D6960B" w14:textId="2A5EF96A" w:rsidR="00BF60AC" w:rsidRDefault="00EC5370" w:rsidP="009351E3">
      <w:pPr>
        <w:pStyle w:val="Otsikko4"/>
      </w:pPr>
      <w:r>
        <w:fldChar w:fldCharType="begin"/>
      </w:r>
      <w:r>
        <w:instrText xml:space="preserve"> HYPERLINK  \l "_Tunnistetiedot_–_organizer" </w:instrText>
      </w:r>
      <w:r>
        <w:fldChar w:fldCharType="separate"/>
      </w:r>
      <w:bookmarkStart w:id="502" w:name="_Toc28940880"/>
      <w:r w:rsidR="00BF60AC" w:rsidRPr="00EC5370">
        <w:rPr>
          <w:rStyle w:val="Hyperlinkki"/>
        </w:rPr>
        <w:t>Ajanvarauksen tunniste</w:t>
      </w:r>
      <w:r>
        <w:fldChar w:fldCharType="end"/>
      </w:r>
      <w:r w:rsidR="00BF60AC">
        <w:t xml:space="preserve"> – </w:t>
      </w:r>
      <w:proofErr w:type="spellStart"/>
      <w:r w:rsidR="00BF60AC">
        <w:t>encounter</w:t>
      </w:r>
      <w:bookmarkEnd w:id="502"/>
      <w:proofErr w:type="spellEnd"/>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4DFEFF33" w14:textId="77777777" w:rsidTr="00DD73F6">
        <w:tc>
          <w:tcPr>
            <w:tcW w:w="9236" w:type="dxa"/>
          </w:tcPr>
          <w:p w14:paraId="0834005F" w14:textId="37250815"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2374F728" w14:textId="77777777" w:rsidR="00BF60AC" w:rsidRPr="005B6CBB" w:rsidRDefault="00BF60AC" w:rsidP="00BF60AC">
      <w:pPr>
        <w:rPr>
          <w:lang w:val="en-US"/>
        </w:rPr>
      </w:pPr>
    </w:p>
    <w:p w14:paraId="66BC03D6" w14:textId="214FAA8E" w:rsidR="003B007A" w:rsidRDefault="003B007A" w:rsidP="003B007A">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ENC</w:t>
      </w:r>
      <w:r w:rsidR="0027462B">
        <w:t>”</w:t>
      </w:r>
      <w:r>
        <w:t xml:space="preserve"> ja yksi [1..1] @</w:t>
      </w:r>
      <w:proofErr w:type="spellStart"/>
      <w:r>
        <w:t>moodCode</w:t>
      </w:r>
      <w:proofErr w:type="spellEnd"/>
      <w:r>
        <w:t>=</w:t>
      </w:r>
      <w:r w:rsidR="0027462B">
        <w:t>”</w:t>
      </w:r>
      <w:r>
        <w:t>EVN</w:t>
      </w:r>
      <w:r w:rsidR="0027462B">
        <w:t>”</w:t>
      </w:r>
      <w:r>
        <w:t xml:space="preserve"> </w:t>
      </w:r>
    </w:p>
    <w:p w14:paraId="55EC0654" w14:textId="092910DA" w:rsidR="003B007A" w:rsidRDefault="003B007A" w:rsidP="003B007A">
      <w:pPr>
        <w:pStyle w:val="Snt1"/>
      </w:pPr>
      <w:r>
        <w:t>2. PAKOLLINEN yksi [</w:t>
      </w:r>
      <w:proofErr w:type="gramStart"/>
      <w:r>
        <w:t>1..</w:t>
      </w:r>
      <w:proofErr w:type="gramEnd"/>
      <w:r>
        <w:t>1] id/@</w:t>
      </w:r>
      <w:proofErr w:type="spellStart"/>
      <w:r>
        <w:t>root</w:t>
      </w:r>
      <w:proofErr w:type="spellEnd"/>
      <w:r>
        <w:t xml:space="preserve"> Ajanvarauksen tunniste (18)</w:t>
      </w:r>
      <w:r w:rsidR="00E520E5">
        <w:t>, arvo annettaan II-tietotyypillä</w:t>
      </w:r>
    </w:p>
    <w:p w14:paraId="5ABB9955" w14:textId="1B25A088" w:rsidR="003B007A" w:rsidRDefault="003B007A" w:rsidP="003B007A">
      <w:pPr>
        <w:pStyle w:val="Snt1"/>
      </w:pPr>
      <w:r>
        <w:t>3.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18</w:t>
      </w:r>
      <w:r w:rsidR="0027462B">
        <w:t>”</w:t>
      </w:r>
      <w:r>
        <w:t xml:space="preserve"> Ajanvarauksen tunniste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bookmarkStart w:id="503" w:name="_Ajanvarauksen_tila_-"/>
    <w:bookmarkStart w:id="504" w:name="_Ajanvarauksen_tila_–"/>
    <w:bookmarkEnd w:id="503"/>
    <w:bookmarkEnd w:id="504"/>
    <w:p w14:paraId="0F2FAC7E" w14:textId="084EE036" w:rsidR="003B007A" w:rsidRDefault="00EC5370" w:rsidP="009351E3">
      <w:pPr>
        <w:pStyle w:val="Otsikko4"/>
      </w:pPr>
      <w:r>
        <w:fldChar w:fldCharType="begin"/>
      </w:r>
      <w:r>
        <w:instrText xml:space="preserve"> HYPERLINK  \l "_Tunnistetiedot_–_organizer" </w:instrText>
      </w:r>
      <w:r>
        <w:fldChar w:fldCharType="separate"/>
      </w:r>
      <w:bookmarkStart w:id="505" w:name="_Toc28940881"/>
      <w:r w:rsidR="003B007A" w:rsidRPr="00EC5370">
        <w:rPr>
          <w:rStyle w:val="Hyperlinkki"/>
        </w:rPr>
        <w:t>Ajanvarauksen tila</w:t>
      </w:r>
      <w:r>
        <w:fldChar w:fldCharType="end"/>
      </w:r>
      <w:r w:rsidR="003B007A">
        <w:t xml:space="preserve"> </w:t>
      </w:r>
      <w:r w:rsidR="0027462B">
        <w:t>–</w:t>
      </w:r>
      <w:r w:rsidR="003B007A">
        <w:t xml:space="preserve"> </w:t>
      </w:r>
      <w:proofErr w:type="spellStart"/>
      <w:r w:rsidR="003B007A">
        <w:t>observation</w:t>
      </w:r>
      <w:bookmarkEnd w:id="50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025278" w14:paraId="77BD1140" w14:textId="77777777" w:rsidTr="00DD73F6">
        <w:tc>
          <w:tcPr>
            <w:tcW w:w="9236" w:type="dxa"/>
          </w:tcPr>
          <w:p w14:paraId="278D6DE1" w14:textId="68C839AC" w:rsidR="003B007A" w:rsidRPr="00EB6946" w:rsidRDefault="003B007A" w:rsidP="003B007A">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1D3DB36" w14:textId="77777777" w:rsidR="003B007A" w:rsidRPr="005B6CBB" w:rsidRDefault="003B007A" w:rsidP="003B007A">
      <w:pPr>
        <w:pStyle w:val="Snt1"/>
        <w:rPr>
          <w:lang w:val="en-US"/>
        </w:rPr>
      </w:pPr>
    </w:p>
    <w:p w14:paraId="1B257E40" w14:textId="6828C846" w:rsidR="003B007A" w:rsidRDefault="003B007A" w:rsidP="003B007A">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08691689" w14:textId="3FB41D17" w:rsidR="003B007A" w:rsidRDefault="003B007A" w:rsidP="003B007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19</w:t>
      </w:r>
      <w:r w:rsidR="0027462B">
        <w:t>”</w:t>
      </w:r>
      <w:r>
        <w:t xml:space="preserve"> </w:t>
      </w:r>
      <w:r w:rsidRPr="003B007A">
        <w:t>Ajanvarauksen tila</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42924738" w14:textId="77777777" w:rsidR="003B007A" w:rsidRDefault="003B007A" w:rsidP="003B007A">
      <w:pPr>
        <w:pStyle w:val="Snt1"/>
      </w:pPr>
      <w:r>
        <w:t>3. PAKOLLINEN yksi [</w:t>
      </w:r>
      <w:proofErr w:type="gramStart"/>
      <w:r>
        <w:t>1..</w:t>
      </w:r>
      <w:proofErr w:type="gramEnd"/>
      <w:r>
        <w:t xml:space="preserve">1] </w:t>
      </w:r>
      <w:proofErr w:type="spellStart"/>
      <w:r>
        <w:t>text</w:t>
      </w:r>
      <w:proofErr w:type="spellEnd"/>
    </w:p>
    <w:p w14:paraId="00C30F72" w14:textId="77777777" w:rsidR="003B007A" w:rsidRDefault="003B007A" w:rsidP="003B007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2DB1CE44" w14:textId="3398B5FD" w:rsidR="003B007A" w:rsidRDefault="00735136" w:rsidP="003B007A">
      <w:pPr>
        <w:pStyle w:val="Snt1"/>
      </w:pPr>
      <w:r>
        <w:t>4</w:t>
      </w:r>
      <w:r w:rsidR="003B007A" w:rsidRPr="003B007A">
        <w:t>. PAKOLLINEN yksi [</w:t>
      </w:r>
      <w:proofErr w:type="gramStart"/>
      <w:r w:rsidR="003B007A" w:rsidRPr="003B007A">
        <w:t>1..</w:t>
      </w:r>
      <w:proofErr w:type="gramEnd"/>
      <w:r w:rsidR="003B007A" w:rsidRPr="003B007A">
        <w:t xml:space="preserve">1] </w:t>
      </w:r>
      <w:proofErr w:type="spellStart"/>
      <w:r w:rsidR="003B007A" w:rsidRPr="003B007A">
        <w:t>value</w:t>
      </w:r>
      <w:proofErr w:type="spellEnd"/>
      <w:r w:rsidR="003B007A" w:rsidRPr="003B007A">
        <w:t xml:space="preserve"> </w:t>
      </w:r>
      <w:r w:rsidR="003B007A">
        <w:t>Ajanvarauksen tila</w:t>
      </w:r>
      <w:r w:rsidR="003B007A" w:rsidRPr="003B007A">
        <w:t xml:space="preserve"> (1</w:t>
      </w:r>
      <w:r w:rsidR="003B007A">
        <w:t>9</w:t>
      </w:r>
      <w:r w:rsidR="003B007A" w:rsidRPr="003B007A">
        <w:t xml:space="preserve">), arvo annetaan luokituksesta Ajanvaraus </w:t>
      </w:r>
      <w:r w:rsidR="0027462B">
        <w:t>–</w:t>
      </w:r>
      <w:r w:rsidR="003B007A" w:rsidRPr="003B007A">
        <w:t xml:space="preserve"> Ajanvarauksen tila (</w:t>
      </w:r>
      <w:proofErr w:type="spellStart"/>
      <w:r w:rsidR="003B007A" w:rsidRPr="003B007A">
        <w:t>codeSystem</w:t>
      </w:r>
      <w:proofErr w:type="spellEnd"/>
      <w:r w:rsidR="003B007A" w:rsidRPr="003B007A">
        <w:t>: 1.2.246.537.6.881</w:t>
      </w:r>
      <w:r w:rsidR="00F74CA4">
        <w:t>.201501</w:t>
      </w:r>
      <w:r w:rsidR="003B007A" w:rsidRPr="003B007A">
        <w:t>) CD-tietotyypillä</w:t>
      </w:r>
    </w:p>
    <w:p w14:paraId="123FF664" w14:textId="54819BC2" w:rsidR="00AB3122" w:rsidRDefault="00AB3122" w:rsidP="00AB3122">
      <w:pPr>
        <w:pStyle w:val="Snt1"/>
      </w:pPr>
      <w:r>
        <w:lastRenderedPageBreak/>
        <w:t>5. EHDOLLISESTI PAKOLLINEN nolla tai yksi [</w:t>
      </w:r>
      <w:proofErr w:type="gramStart"/>
      <w:r>
        <w:t>0..</w:t>
      </w:r>
      <w:proofErr w:type="gramEnd"/>
      <w:r>
        <w:t xml:space="preserve">1] </w:t>
      </w:r>
      <w:proofErr w:type="spellStart"/>
      <w:r>
        <w:t>entryRelationship</w:t>
      </w:r>
      <w:proofErr w:type="spellEnd"/>
    </w:p>
    <w:p w14:paraId="0B413879" w14:textId="469856A0" w:rsidR="00262951" w:rsidRDefault="00262951" w:rsidP="00262951">
      <w:pPr>
        <w:pStyle w:val="Snt2"/>
      </w:pPr>
      <w:r>
        <w:t>{</w:t>
      </w:r>
      <w:r w:rsidR="00810B00">
        <w:t xml:space="preserve">JOS </w:t>
      </w:r>
      <w:r w:rsidR="00494BFD">
        <w:t>Ajanvarauksen tila</w:t>
      </w:r>
      <w:r w:rsidR="00494BFD" w:rsidRPr="00494BFD">
        <w:t xml:space="preserve"> </w:t>
      </w:r>
      <w:r w:rsidR="00494BFD">
        <w:t>(</w:t>
      </w:r>
      <w:proofErr w:type="gramStart"/>
      <w:r w:rsidR="00494BFD" w:rsidRPr="00494BFD">
        <w:t>19</w:t>
      </w:r>
      <w:r w:rsidR="00494BFD">
        <w:t>)</w:t>
      </w:r>
      <w:r w:rsidR="00494BFD" w:rsidRPr="00494BFD">
        <w:t>=</w:t>
      </w:r>
      <w:proofErr w:type="gramEnd"/>
      <w:r w:rsidR="00494BFD" w:rsidRPr="00494BFD">
        <w:t xml:space="preserve">4 Peruttu </w:t>
      </w:r>
      <w:r w:rsidR="00494BFD">
        <w:t>TAI</w:t>
      </w:r>
      <w:r w:rsidR="00494BFD" w:rsidRPr="00494BFD">
        <w:t xml:space="preserve"> </w:t>
      </w:r>
      <w:r w:rsidR="00494BFD">
        <w:t>=</w:t>
      </w:r>
      <w:r w:rsidR="00494BFD" w:rsidRPr="00494BFD">
        <w:t>5</w:t>
      </w:r>
      <w:r w:rsidR="00494BFD">
        <w:t xml:space="preserve"> </w:t>
      </w:r>
      <w:r w:rsidR="00494BFD" w:rsidRPr="00494BFD">
        <w:t>Siirretty</w:t>
      </w:r>
      <w:r>
        <w:t>}</w:t>
      </w:r>
    </w:p>
    <w:p w14:paraId="3ADC1AEB" w14:textId="77777777" w:rsidR="00AB3122" w:rsidRDefault="00AB3122" w:rsidP="00AB3122">
      <w:pPr>
        <w:pStyle w:val="Snt2"/>
      </w:pPr>
      <w:r>
        <w:t>a. PAKOLLINEN yksi [</w:t>
      </w:r>
      <w:proofErr w:type="gramStart"/>
      <w:r>
        <w:t>1..</w:t>
      </w:r>
      <w:proofErr w:type="gramEnd"/>
      <w:r>
        <w:t>1] @</w:t>
      </w:r>
      <w:proofErr w:type="spellStart"/>
      <w:r>
        <w:t>typeCode</w:t>
      </w:r>
      <w:proofErr w:type="spellEnd"/>
      <w:r>
        <w:t>=”COMP”</w:t>
      </w:r>
    </w:p>
    <w:p w14:paraId="290172E1" w14:textId="055E2695" w:rsidR="00AB3122" w:rsidRDefault="00AB3122" w:rsidP="00AB3122">
      <w:pPr>
        <w:pStyle w:val="Snt2"/>
      </w:pPr>
      <w:r>
        <w:t>b. PAKOLLINEN yksi [</w:t>
      </w:r>
      <w:proofErr w:type="gramStart"/>
      <w:r>
        <w:t>1..</w:t>
      </w:r>
      <w:proofErr w:type="gramEnd"/>
      <w:r>
        <w:t xml:space="preserve">1] </w:t>
      </w:r>
      <w:hyperlink w:anchor="_Ajanvarauksen_perumisen_tai" w:history="1">
        <w:r w:rsidR="00140727" w:rsidRPr="00913005">
          <w:rPr>
            <w:rStyle w:val="Hyperlinkki"/>
          </w:rPr>
          <w:t>Ajanvarauksen perumisen tai siirron syy</w:t>
        </w:r>
      </w:hyperlink>
      <w:r>
        <w:t xml:space="preserve"> (</w:t>
      </w:r>
      <w:r w:rsidR="00F15C92">
        <w:t>19.1</w:t>
      </w:r>
      <w:r>
        <w:t xml:space="preserve">) </w:t>
      </w:r>
      <w:proofErr w:type="spellStart"/>
      <w:r>
        <w:t>observation</w:t>
      </w:r>
      <w:proofErr w:type="spellEnd"/>
    </w:p>
    <w:bookmarkStart w:id="506" w:name="_Ajanvarauksen_perumisen_tai"/>
    <w:bookmarkEnd w:id="506"/>
    <w:p w14:paraId="4FDFAE80" w14:textId="206773BC" w:rsidR="00140727" w:rsidRDefault="00316741" w:rsidP="00140727">
      <w:pPr>
        <w:pStyle w:val="Otsikko5"/>
      </w:pPr>
      <w:r>
        <w:fldChar w:fldCharType="begin"/>
      </w:r>
      <w:r>
        <w:instrText xml:space="preserve"> HYPERLINK  \l "_Ajanvarauksen_tila_–" </w:instrText>
      </w:r>
      <w:r>
        <w:fldChar w:fldCharType="separate"/>
      </w:r>
      <w:bookmarkStart w:id="507" w:name="_Toc28940882"/>
      <w:r w:rsidR="00140727" w:rsidRPr="00316741">
        <w:rPr>
          <w:rStyle w:val="Hyperlinkki"/>
        </w:rPr>
        <w:t>Ajanvarauksen perumisen tai siirron syy</w:t>
      </w:r>
      <w:r>
        <w:fldChar w:fldCharType="end"/>
      </w:r>
      <w:r w:rsidR="00140727">
        <w:t xml:space="preserve"> – </w:t>
      </w:r>
      <w:proofErr w:type="spellStart"/>
      <w:r w:rsidR="00140727">
        <w:t>observation</w:t>
      </w:r>
      <w:bookmarkEnd w:id="507"/>
      <w:proofErr w:type="spellEnd"/>
      <w:r w:rsidR="00140727">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40727" w:rsidRPr="00025278" w14:paraId="61C06FC3" w14:textId="77777777" w:rsidTr="00AB2C68">
        <w:tc>
          <w:tcPr>
            <w:tcW w:w="9236" w:type="dxa"/>
          </w:tcPr>
          <w:p w14:paraId="533635F2" w14:textId="77777777" w:rsidR="00140727" w:rsidRPr="00EB6946" w:rsidRDefault="00140727"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entry/organizer/component/encounter/entryRelationship/observation</w:t>
            </w:r>
          </w:p>
        </w:tc>
      </w:tr>
    </w:tbl>
    <w:p w14:paraId="2E8C666E" w14:textId="77777777" w:rsidR="00140727" w:rsidRPr="005B6CBB" w:rsidRDefault="00140727" w:rsidP="00140727">
      <w:pPr>
        <w:rPr>
          <w:lang w:val="en-US"/>
        </w:rPr>
      </w:pPr>
    </w:p>
    <w:p w14:paraId="5B425497" w14:textId="77777777" w:rsidR="00140727" w:rsidRDefault="00140727" w:rsidP="00140727">
      <w:pPr>
        <w:pStyle w:val="Snt1"/>
      </w:pPr>
      <w:r>
        <w:t xml:space="preserve">1. PAKOLLINEN </w:t>
      </w:r>
      <w:r w:rsidRPr="00686983">
        <w:t>yksi</w:t>
      </w:r>
      <w:r>
        <w:t xml:space="preserve"> [</w:t>
      </w:r>
      <w:proofErr w:type="gramStart"/>
      <w:r>
        <w:t>1..</w:t>
      </w:r>
      <w:proofErr w:type="gramEnd"/>
      <w:r>
        <w:t>1] @</w:t>
      </w:r>
      <w:proofErr w:type="spellStart"/>
      <w:r>
        <w:t>classCode</w:t>
      </w:r>
      <w:proofErr w:type="spellEnd"/>
      <w:r>
        <w:t>=”OBS” ja yksi [1..1] @</w:t>
      </w:r>
      <w:proofErr w:type="spellStart"/>
      <w:r>
        <w:t>moodCode</w:t>
      </w:r>
      <w:proofErr w:type="spellEnd"/>
      <w:r>
        <w:t xml:space="preserve">=”EVN” </w:t>
      </w:r>
    </w:p>
    <w:p w14:paraId="1AB3FB66" w14:textId="08B0C81E" w:rsidR="00140727" w:rsidRDefault="00140727" w:rsidP="00140727">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 xml:space="preserve">=”19.1” </w:t>
      </w:r>
      <w:bookmarkStart w:id="508" w:name="_Hlk22653879"/>
      <w:r>
        <w:t>Ajanvarauksen perumisen tai siirron syy</w:t>
      </w:r>
      <w:bookmarkEnd w:id="508"/>
      <w:r>
        <w:t xml:space="preserve"> (</w:t>
      </w:r>
      <w:proofErr w:type="spellStart"/>
      <w:r>
        <w:t>codeSystem</w:t>
      </w:r>
      <w:proofErr w:type="spellEnd"/>
      <w:r>
        <w:t>: 1.2.245.537.6.880 Ajanvaraus/Tietosisältö – Ajanvarausasiakirja)</w:t>
      </w:r>
    </w:p>
    <w:p w14:paraId="05C04A08" w14:textId="77777777" w:rsidR="00140727" w:rsidRDefault="00140727" w:rsidP="00140727">
      <w:pPr>
        <w:pStyle w:val="Snt1"/>
      </w:pPr>
      <w:r>
        <w:t>3. PAKOLLINEN yksi [</w:t>
      </w:r>
      <w:proofErr w:type="gramStart"/>
      <w:r>
        <w:t>1..</w:t>
      </w:r>
      <w:proofErr w:type="gramEnd"/>
      <w:r>
        <w:t xml:space="preserve">1] </w:t>
      </w:r>
      <w:proofErr w:type="spellStart"/>
      <w:r>
        <w:t>text</w:t>
      </w:r>
      <w:proofErr w:type="spellEnd"/>
    </w:p>
    <w:p w14:paraId="3CE4BD71" w14:textId="77777777" w:rsidR="00140727" w:rsidRDefault="00140727" w:rsidP="00140727">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048A84AE" w14:textId="3ED3CB75" w:rsidR="00BE5100" w:rsidRDefault="00140727" w:rsidP="003B007A">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00830F10" w:rsidRPr="00830F10">
        <w:t xml:space="preserve">Ajanvarauksen perumisen tai siirron syy </w:t>
      </w:r>
      <w:r w:rsidRPr="003B007A">
        <w:t>(1</w:t>
      </w:r>
      <w:r>
        <w:t>9</w:t>
      </w:r>
      <w:r w:rsidR="00830F10">
        <w:t>.1</w:t>
      </w:r>
      <w:r w:rsidRPr="003B007A">
        <w:t xml:space="preserve">), arvo annetaan luokituksesta </w:t>
      </w:r>
      <w:r w:rsidR="00AA1E0A" w:rsidRPr="00AA1E0A">
        <w:t>THL - Palvelutapahtuman peruuntumisen tai siirtymisen syy</w:t>
      </w:r>
      <w:r w:rsidRPr="003B007A">
        <w:t xml:space="preserve"> (</w:t>
      </w:r>
      <w:proofErr w:type="spellStart"/>
      <w:r w:rsidRPr="003B007A">
        <w:t>codeSystem</w:t>
      </w:r>
      <w:proofErr w:type="spellEnd"/>
      <w:r w:rsidRPr="003B007A">
        <w:t xml:space="preserve">: </w:t>
      </w:r>
      <w:ins w:id="509" w:author="Timo Kaskinen" w:date="2019-12-02T22:22:00Z">
        <w:r w:rsidR="00E66697" w:rsidRPr="00E66697">
          <w:t>1.2.246.537.6.126.2008</w:t>
        </w:r>
      </w:ins>
      <w:del w:id="510" w:author="Timo Kaskinen" w:date="2019-12-02T22:22:00Z">
        <w:r w:rsidR="00830F10" w:rsidRPr="00830F10" w:rsidDel="00E66697">
          <w:delText>1.2.246.537.5.40175.2008</w:delText>
        </w:r>
      </w:del>
      <w:r w:rsidRPr="003B007A">
        <w:t>) CD-tietotyypillä</w:t>
      </w:r>
    </w:p>
    <w:bookmarkStart w:id="511" w:name="_Asiakaspolun_tunniste_–"/>
    <w:bookmarkEnd w:id="511"/>
    <w:p w14:paraId="6A6ED282" w14:textId="1D29A6A7" w:rsidR="00BF60AC" w:rsidRDefault="00EC5370" w:rsidP="009351E3">
      <w:pPr>
        <w:pStyle w:val="Otsikko4"/>
      </w:pPr>
      <w:r>
        <w:fldChar w:fldCharType="begin"/>
      </w:r>
      <w:r>
        <w:instrText xml:space="preserve"> HYPERLINK  \l "_Tunnistetiedot_–_organizer" </w:instrText>
      </w:r>
      <w:r>
        <w:fldChar w:fldCharType="separate"/>
      </w:r>
      <w:bookmarkStart w:id="512" w:name="_Toc28940883"/>
      <w:r w:rsidR="00BF60AC" w:rsidRPr="00EC5370">
        <w:rPr>
          <w:rStyle w:val="Hyperlinkki"/>
        </w:rPr>
        <w:t>Asiakaspolun tunniste</w:t>
      </w:r>
      <w:r>
        <w:fldChar w:fldCharType="end"/>
      </w:r>
      <w:r w:rsidR="00BF60AC">
        <w:t xml:space="preserve"> – </w:t>
      </w:r>
      <w:proofErr w:type="spellStart"/>
      <w:r w:rsidR="00BF60AC">
        <w:t>encounter</w:t>
      </w:r>
      <w:bookmarkEnd w:id="512"/>
      <w:proofErr w:type="spellEnd"/>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3AC5BB53" w14:textId="77777777" w:rsidTr="00DD73F6">
        <w:tc>
          <w:tcPr>
            <w:tcW w:w="9236" w:type="dxa"/>
          </w:tcPr>
          <w:p w14:paraId="4A911454" w14:textId="2D4F6A67"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34C7911E" w14:textId="77777777" w:rsidR="00BF60AC" w:rsidRPr="005B6CBB" w:rsidRDefault="00BF60AC" w:rsidP="00BF60AC">
      <w:pPr>
        <w:rPr>
          <w:lang w:val="en-US"/>
        </w:rPr>
      </w:pPr>
    </w:p>
    <w:p w14:paraId="18CAB3C3" w14:textId="1B6D6C55" w:rsidR="003B007A" w:rsidRDefault="003B007A" w:rsidP="003B007A">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ENC</w:t>
      </w:r>
      <w:r w:rsidR="0027462B">
        <w:t>”</w:t>
      </w:r>
      <w:r>
        <w:t xml:space="preserve"> ja yksi [1..1] @</w:t>
      </w:r>
      <w:proofErr w:type="spellStart"/>
      <w:r>
        <w:t>moodCode</w:t>
      </w:r>
      <w:proofErr w:type="spellEnd"/>
      <w:r>
        <w:t>=</w:t>
      </w:r>
      <w:r w:rsidR="0027462B">
        <w:t>”</w:t>
      </w:r>
      <w:r>
        <w:t>EVN</w:t>
      </w:r>
      <w:r w:rsidR="0027462B">
        <w:t>”</w:t>
      </w:r>
      <w:r>
        <w:t xml:space="preserve"> </w:t>
      </w:r>
    </w:p>
    <w:p w14:paraId="335F0034" w14:textId="19AE3740" w:rsidR="003B007A" w:rsidRDefault="003B007A" w:rsidP="003B007A">
      <w:pPr>
        <w:pStyle w:val="Snt1"/>
      </w:pPr>
      <w:r>
        <w:t>2. PAKOLLINEN yksi [</w:t>
      </w:r>
      <w:proofErr w:type="gramStart"/>
      <w:r>
        <w:t>1..</w:t>
      </w:r>
      <w:proofErr w:type="gramEnd"/>
      <w:r>
        <w:t>1] id/@</w:t>
      </w:r>
      <w:proofErr w:type="spellStart"/>
      <w:r>
        <w:t>root</w:t>
      </w:r>
      <w:proofErr w:type="spellEnd"/>
      <w:r w:rsidR="00E520E5">
        <w:t xml:space="preserve"> </w:t>
      </w:r>
      <w:r w:rsidR="00652102" w:rsidRPr="00652102">
        <w:t>Asiakaspolun tunniste</w:t>
      </w:r>
      <w:r w:rsidR="00652102">
        <w:t xml:space="preserve"> (20</w:t>
      </w:r>
      <w:r>
        <w:t>)</w:t>
      </w:r>
      <w:r w:rsidR="00E520E5">
        <w:t>, arvo annettaan II-tietotyypillä</w:t>
      </w:r>
    </w:p>
    <w:p w14:paraId="5E97A5DA" w14:textId="670135A2" w:rsidR="003B007A" w:rsidRDefault="003B007A" w:rsidP="003B007A">
      <w:pPr>
        <w:pStyle w:val="Snt1"/>
      </w:pPr>
      <w:r>
        <w:t>3. PAKOLLIN</w:t>
      </w:r>
      <w:r w:rsidR="00652102">
        <w:t>EN yksi [</w:t>
      </w:r>
      <w:proofErr w:type="gramStart"/>
      <w:r w:rsidR="00652102">
        <w:t>1..</w:t>
      </w:r>
      <w:proofErr w:type="gramEnd"/>
      <w:r w:rsidR="00652102">
        <w:t xml:space="preserve">1] </w:t>
      </w:r>
      <w:proofErr w:type="spellStart"/>
      <w:r w:rsidR="00652102">
        <w:t>code</w:t>
      </w:r>
      <w:proofErr w:type="spellEnd"/>
      <w:r w:rsidR="00652102">
        <w:t>/@</w:t>
      </w:r>
      <w:proofErr w:type="spellStart"/>
      <w:r w:rsidR="00652102">
        <w:t>code</w:t>
      </w:r>
      <w:proofErr w:type="spellEnd"/>
      <w:r w:rsidR="00652102">
        <w:t>=</w:t>
      </w:r>
      <w:r w:rsidR="0027462B">
        <w:t>”</w:t>
      </w:r>
      <w:r>
        <w:t>2</w:t>
      </w:r>
      <w:r w:rsidR="00652102">
        <w:t>0</w:t>
      </w:r>
      <w:r w:rsidR="0027462B">
        <w:t>”</w:t>
      </w:r>
      <w:r>
        <w:t xml:space="preserve"> </w:t>
      </w:r>
      <w:r w:rsidR="00652102" w:rsidRPr="00652102">
        <w:t>Asiakaspolun tunniste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36F3E4B" w14:textId="79042E94" w:rsidR="003B007A" w:rsidRDefault="00E520E5" w:rsidP="003B007A">
      <w:pPr>
        <w:pStyle w:val="Snt1"/>
      </w:pPr>
      <w:r>
        <w:t>4</w:t>
      </w:r>
      <w:r w:rsidR="003B007A">
        <w:t xml:space="preserve">. </w:t>
      </w:r>
      <w:r w:rsidR="00F74CA4">
        <w:t xml:space="preserve">VAPAAEHTOINEN nolla tai </w:t>
      </w:r>
      <w:r w:rsidR="00652102">
        <w:t xml:space="preserve">yksi </w:t>
      </w:r>
      <w:r w:rsidR="003B007A">
        <w:t>[</w:t>
      </w:r>
      <w:proofErr w:type="gramStart"/>
      <w:r w:rsidR="00F74CA4">
        <w:t>0</w:t>
      </w:r>
      <w:r w:rsidR="003B007A">
        <w:t>..</w:t>
      </w:r>
      <w:proofErr w:type="gramEnd"/>
      <w:r w:rsidR="00652102">
        <w:t>1</w:t>
      </w:r>
      <w:r w:rsidR="003B007A">
        <w:t xml:space="preserve">] </w:t>
      </w:r>
      <w:proofErr w:type="spellStart"/>
      <w:r w:rsidR="003B007A">
        <w:t>entryRelationship</w:t>
      </w:r>
      <w:proofErr w:type="spellEnd"/>
    </w:p>
    <w:p w14:paraId="3DB5A6E7" w14:textId="77777777" w:rsidR="003B007A" w:rsidRDefault="003B007A" w:rsidP="003B007A">
      <w:pPr>
        <w:pStyle w:val="Snt2"/>
      </w:pPr>
      <w:r>
        <w:t>a. PAKOLLINEN yksi [</w:t>
      </w:r>
      <w:proofErr w:type="gramStart"/>
      <w:r>
        <w:t>1..</w:t>
      </w:r>
      <w:proofErr w:type="gramEnd"/>
      <w:r>
        <w:t>1] @</w:t>
      </w:r>
      <w:proofErr w:type="spellStart"/>
      <w:r>
        <w:t>typeCode</w:t>
      </w:r>
      <w:proofErr w:type="spellEnd"/>
      <w:r>
        <w:t>=”COMP”</w:t>
      </w:r>
    </w:p>
    <w:p w14:paraId="7CD0B5B8" w14:textId="6A48D59B" w:rsidR="003B007A" w:rsidRDefault="003B007A" w:rsidP="003B007A">
      <w:pPr>
        <w:pStyle w:val="Snt2"/>
      </w:pPr>
      <w:r>
        <w:t>b. PAKOLLINEN yksi [</w:t>
      </w:r>
      <w:proofErr w:type="gramStart"/>
      <w:r>
        <w:t>1..</w:t>
      </w:r>
      <w:proofErr w:type="gramEnd"/>
      <w:r>
        <w:t xml:space="preserve">1] </w:t>
      </w:r>
      <w:hyperlink w:anchor="_Asiakaspolun_nimi_–" w:history="1">
        <w:r w:rsidR="00652102" w:rsidRPr="00EC5370">
          <w:rPr>
            <w:rStyle w:val="Hyperlinkki"/>
          </w:rPr>
          <w:t>Asiakaspolun nimi</w:t>
        </w:r>
      </w:hyperlink>
      <w:r>
        <w:t xml:space="preserve"> (</w:t>
      </w:r>
      <w:r w:rsidR="00652102">
        <w:t>2</w:t>
      </w:r>
      <w:r>
        <w:t xml:space="preserve">1) </w:t>
      </w:r>
      <w:proofErr w:type="spellStart"/>
      <w:r w:rsidR="00652102">
        <w:t>observation</w:t>
      </w:r>
      <w:proofErr w:type="spellEnd"/>
    </w:p>
    <w:bookmarkStart w:id="513" w:name="_Asiakaspolun_nimi_–"/>
    <w:bookmarkEnd w:id="513"/>
    <w:p w14:paraId="6DD850D2" w14:textId="6FD8E694" w:rsidR="003B007A" w:rsidRDefault="00EC5370" w:rsidP="009351E3">
      <w:pPr>
        <w:pStyle w:val="Otsikko5"/>
      </w:pPr>
      <w:r>
        <w:fldChar w:fldCharType="begin"/>
      </w:r>
      <w:r>
        <w:instrText xml:space="preserve"> HYPERLINK  \l "_Asiakaspolun_tunniste_–" </w:instrText>
      </w:r>
      <w:r>
        <w:fldChar w:fldCharType="separate"/>
      </w:r>
      <w:bookmarkStart w:id="514" w:name="_Toc28940884"/>
      <w:r w:rsidR="00652102" w:rsidRPr="00EC5370">
        <w:rPr>
          <w:rStyle w:val="Hyperlinkki"/>
        </w:rPr>
        <w:t>Asiakaspolun nimi</w:t>
      </w:r>
      <w:r>
        <w:fldChar w:fldCharType="end"/>
      </w:r>
      <w:r w:rsidR="003B007A">
        <w:t xml:space="preserve"> – </w:t>
      </w:r>
      <w:proofErr w:type="spellStart"/>
      <w:r w:rsidR="00652102">
        <w:t>observation</w:t>
      </w:r>
      <w:bookmarkEnd w:id="514"/>
      <w:proofErr w:type="spellEnd"/>
      <w:r w:rsidR="003B007A">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025278" w14:paraId="35DB9D13" w14:textId="77777777" w:rsidTr="00DD73F6">
        <w:tc>
          <w:tcPr>
            <w:tcW w:w="9236" w:type="dxa"/>
          </w:tcPr>
          <w:p w14:paraId="1EA18798" w14:textId="1C472E72" w:rsidR="003B007A" w:rsidRPr="00EB6946" w:rsidRDefault="003B007A" w:rsidP="00652102">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encounter/entryRelationship/</w:t>
            </w:r>
            <w:r w:rsidR="00652102">
              <w:rPr>
                <w:rFonts w:eastAsiaTheme="majorEastAsia" w:cstheme="majorHAnsi"/>
                <w:bCs/>
                <w:sz w:val="18"/>
                <w:szCs w:val="26"/>
                <w:lang w:val="en-US"/>
              </w:rPr>
              <w:t>observation</w:t>
            </w:r>
          </w:p>
        </w:tc>
      </w:tr>
    </w:tbl>
    <w:p w14:paraId="4525A6FC" w14:textId="77777777" w:rsidR="003B007A" w:rsidRPr="005B6CBB" w:rsidRDefault="003B007A" w:rsidP="003B007A">
      <w:pPr>
        <w:rPr>
          <w:lang w:val="en-US"/>
        </w:rPr>
      </w:pPr>
    </w:p>
    <w:p w14:paraId="5083FD85" w14:textId="6A9A4533" w:rsidR="003B007A" w:rsidRDefault="003B007A" w:rsidP="003B007A">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rsidR="00652102">
        <w:t>OBS</w:t>
      </w:r>
      <w:r w:rsidR="0027462B">
        <w:t>”</w:t>
      </w:r>
      <w:r>
        <w:t xml:space="preserve"> ja yksi [1..1] @</w:t>
      </w:r>
      <w:proofErr w:type="spellStart"/>
      <w:r>
        <w:t>moodCode</w:t>
      </w:r>
      <w:proofErr w:type="spellEnd"/>
      <w:r>
        <w:t>=</w:t>
      </w:r>
      <w:r w:rsidR="0027462B">
        <w:t>”</w:t>
      </w:r>
      <w:r>
        <w:t>EVN</w:t>
      </w:r>
      <w:r w:rsidR="0027462B">
        <w:t>”</w:t>
      </w:r>
      <w:r>
        <w:t xml:space="preserve"> </w:t>
      </w:r>
    </w:p>
    <w:p w14:paraId="3E9D8E25" w14:textId="757975AE" w:rsidR="003B007A" w:rsidRDefault="00652102" w:rsidP="003B007A">
      <w:pPr>
        <w:pStyle w:val="Snt1"/>
      </w:pPr>
      <w:r>
        <w:t>2</w:t>
      </w:r>
      <w:r w:rsidR="003B007A">
        <w:t>. PAKOLLINEN yksi [</w:t>
      </w:r>
      <w:proofErr w:type="gramStart"/>
      <w:r w:rsidR="003B007A">
        <w:t>1..</w:t>
      </w:r>
      <w:proofErr w:type="gramEnd"/>
      <w:r w:rsidR="003B007A">
        <w:t xml:space="preserve">1] </w:t>
      </w:r>
      <w:proofErr w:type="spellStart"/>
      <w:r w:rsidR="003B007A">
        <w:t>code</w:t>
      </w:r>
      <w:proofErr w:type="spellEnd"/>
      <w:r w:rsidR="003B007A">
        <w:t>/@</w:t>
      </w:r>
      <w:proofErr w:type="spellStart"/>
      <w:r w:rsidR="003B007A">
        <w:t>code</w:t>
      </w:r>
      <w:proofErr w:type="spellEnd"/>
      <w:r w:rsidR="003B007A">
        <w:t>=</w:t>
      </w:r>
      <w:r w:rsidR="0027462B">
        <w:t>”</w:t>
      </w:r>
      <w:r>
        <w:t>21</w:t>
      </w:r>
      <w:r w:rsidR="0027462B">
        <w:t>”</w:t>
      </w:r>
      <w:r w:rsidR="003B007A">
        <w:t xml:space="preserve"> </w:t>
      </w:r>
      <w:r>
        <w:t xml:space="preserve">Asiakaspolun nimi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D62FDAE" w14:textId="2523B19F" w:rsidR="003B007A" w:rsidRDefault="00652102" w:rsidP="003B007A">
      <w:pPr>
        <w:pStyle w:val="Snt1"/>
      </w:pPr>
      <w:r>
        <w:t>3</w:t>
      </w:r>
      <w:r w:rsidR="003B007A">
        <w:t>. PAKOLLINEN yksi [</w:t>
      </w:r>
      <w:proofErr w:type="gramStart"/>
      <w:r w:rsidR="003B007A">
        <w:t>1..</w:t>
      </w:r>
      <w:proofErr w:type="gramEnd"/>
      <w:r w:rsidR="003B007A">
        <w:t xml:space="preserve">1] </w:t>
      </w:r>
      <w:proofErr w:type="spellStart"/>
      <w:r w:rsidR="003B007A">
        <w:t>text</w:t>
      </w:r>
      <w:proofErr w:type="spellEnd"/>
    </w:p>
    <w:p w14:paraId="19AAC6B1" w14:textId="77777777" w:rsidR="003B007A" w:rsidRDefault="003B007A" w:rsidP="003B007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63F0D62" w14:textId="4B221388" w:rsidR="00652102" w:rsidRPr="00AE0334" w:rsidRDefault="00652102" w:rsidP="00652102">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Asiakaspolun nimi (21)</w:t>
      </w:r>
      <w:r w:rsidRPr="00AE0334">
        <w:t>, arvo annetaan</w:t>
      </w:r>
      <w:r>
        <w:t xml:space="preserve"> ST</w:t>
      </w:r>
      <w:r w:rsidRPr="00AE0334">
        <w:t>-tietotyypillä</w:t>
      </w:r>
    </w:p>
    <w:bookmarkStart w:id="515" w:name="_Palvelutapahtuman_tunniste_–"/>
    <w:bookmarkStart w:id="516" w:name="_Toc530074591"/>
    <w:bookmarkStart w:id="517" w:name="_Toc530491361"/>
    <w:bookmarkStart w:id="518" w:name="_Toc530074592"/>
    <w:bookmarkStart w:id="519" w:name="_Toc530491362"/>
    <w:bookmarkStart w:id="520" w:name="_Toc530074593"/>
    <w:bookmarkStart w:id="521" w:name="_Toc530491363"/>
    <w:bookmarkStart w:id="522" w:name="_Toc530074596"/>
    <w:bookmarkStart w:id="523" w:name="_Toc530491366"/>
    <w:bookmarkStart w:id="524" w:name="_Toc530074597"/>
    <w:bookmarkStart w:id="525" w:name="_Toc530491367"/>
    <w:bookmarkStart w:id="526" w:name="_Toc530074598"/>
    <w:bookmarkStart w:id="527" w:name="_Toc530491368"/>
    <w:bookmarkStart w:id="528" w:name="_Toc530074599"/>
    <w:bookmarkStart w:id="529" w:name="_Toc530491369"/>
    <w:bookmarkStart w:id="530" w:name="_Asian_tunniste_–"/>
    <w:bookmarkStart w:id="531" w:name="_Toc530074600"/>
    <w:bookmarkStart w:id="532" w:name="_Toc530491370"/>
    <w:bookmarkStart w:id="533" w:name="_Toc530074603"/>
    <w:bookmarkStart w:id="534" w:name="_Toc530491373"/>
    <w:bookmarkStart w:id="535" w:name="_Toc530074604"/>
    <w:bookmarkStart w:id="536" w:name="_Toc530491374"/>
    <w:bookmarkStart w:id="537" w:name="_Toc530074605"/>
    <w:bookmarkStart w:id="538" w:name="_Toc530491375"/>
    <w:bookmarkStart w:id="539" w:name="_Toc530074606"/>
    <w:bookmarkStart w:id="540" w:name="_Toc530491376"/>
    <w:bookmarkStart w:id="541" w:name="_Ajanvaraukseen_liittyvän_lähetteen"/>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4D629592" w14:textId="62E51721" w:rsidR="00BF60AC" w:rsidRDefault="00E55FF4" w:rsidP="009351E3">
      <w:pPr>
        <w:pStyle w:val="Otsikko4"/>
      </w:pPr>
      <w:r>
        <w:fldChar w:fldCharType="begin"/>
      </w:r>
      <w:r>
        <w:instrText xml:space="preserve"> HYPERLINK  \l "_Tunnistetiedot_–_organizer" </w:instrText>
      </w:r>
      <w:r>
        <w:fldChar w:fldCharType="separate"/>
      </w:r>
      <w:bookmarkStart w:id="542" w:name="_Toc28940885"/>
      <w:r w:rsidR="00BF60AC" w:rsidRPr="00E55FF4">
        <w:rPr>
          <w:rStyle w:val="Hyperlinkki"/>
        </w:rPr>
        <w:t>Ajanvaraukseen liittyvän lähetteen tai pyynnön tunniste</w:t>
      </w:r>
      <w:r>
        <w:fldChar w:fldCharType="end"/>
      </w:r>
      <w:r w:rsidR="00BF60AC">
        <w:t xml:space="preserve"> – </w:t>
      </w:r>
      <w:r w:rsidR="00482C54">
        <w:t>act</w:t>
      </w:r>
      <w:bookmarkEnd w:id="542"/>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46F634AB" w14:textId="77777777" w:rsidTr="00DD73F6">
        <w:tc>
          <w:tcPr>
            <w:tcW w:w="9236" w:type="dxa"/>
          </w:tcPr>
          <w:p w14:paraId="3401DFDF" w14:textId="3716BF36" w:rsidR="00BF60AC" w:rsidRPr="00EB6946" w:rsidRDefault="00BF60AC" w:rsidP="00482C54">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482C54">
              <w:rPr>
                <w:rFonts w:eastAsiaTheme="majorEastAsia" w:cstheme="majorHAnsi"/>
                <w:bCs/>
                <w:sz w:val="18"/>
                <w:szCs w:val="26"/>
                <w:lang w:val="en-US"/>
              </w:rPr>
              <w:t>act</w:t>
            </w:r>
          </w:p>
        </w:tc>
      </w:tr>
    </w:tbl>
    <w:p w14:paraId="2355AFBC" w14:textId="77777777" w:rsidR="00BF60AC" w:rsidRPr="005B6CBB" w:rsidRDefault="00BF60AC" w:rsidP="00686983">
      <w:pPr>
        <w:rPr>
          <w:lang w:val="en-US"/>
        </w:rPr>
      </w:pPr>
    </w:p>
    <w:p w14:paraId="7C9235F8" w14:textId="6AA87C58" w:rsidR="00482C54" w:rsidRDefault="00482C54" w:rsidP="00482C54">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ACT</w:t>
      </w:r>
      <w:r w:rsidR="0027462B">
        <w:t>”</w:t>
      </w:r>
      <w:r>
        <w:t xml:space="preserve"> ja yksi [1..1] @</w:t>
      </w:r>
      <w:proofErr w:type="spellStart"/>
      <w:r>
        <w:t>moodCode</w:t>
      </w:r>
      <w:proofErr w:type="spellEnd"/>
      <w:r>
        <w:t>=</w:t>
      </w:r>
      <w:r w:rsidR="0027462B">
        <w:t>”</w:t>
      </w:r>
      <w:r>
        <w:t>EVN</w:t>
      </w:r>
      <w:r w:rsidR="0027462B">
        <w:t>”</w:t>
      </w:r>
      <w:r>
        <w:t xml:space="preserve"> </w:t>
      </w:r>
    </w:p>
    <w:p w14:paraId="102D6CA6" w14:textId="39A2A25C" w:rsidR="00482C54" w:rsidRDefault="00482C54" w:rsidP="00482C54">
      <w:pPr>
        <w:pStyle w:val="Snt1"/>
      </w:pPr>
      <w:r>
        <w:t>2. PAKOLLINEN yksi tai useampi [</w:t>
      </w:r>
      <w:proofErr w:type="gramStart"/>
      <w:r>
        <w:t>1..</w:t>
      </w:r>
      <w:proofErr w:type="gramEnd"/>
      <w:r w:rsidR="00A13CDA">
        <w:t>*</w:t>
      </w:r>
      <w:r>
        <w:t>] id/@</w:t>
      </w:r>
      <w:proofErr w:type="spellStart"/>
      <w:r>
        <w:t>root</w:t>
      </w:r>
      <w:proofErr w:type="spellEnd"/>
      <w:r w:rsidR="00E520E5">
        <w:t xml:space="preserve"> </w:t>
      </w:r>
      <w:r w:rsidRPr="00482C54">
        <w:t>Ajanvaraukseen liittyvän lähetteen tai pyynnön tunniste</w:t>
      </w:r>
      <w:r>
        <w:t xml:space="preserve"> (24)</w:t>
      </w:r>
      <w:r w:rsidR="00E520E5">
        <w:t>, arvo annettaan II-tietotyypillä</w:t>
      </w:r>
    </w:p>
    <w:p w14:paraId="39ADD207" w14:textId="49F602D5" w:rsidR="00482C54" w:rsidRDefault="00482C54" w:rsidP="00482C54">
      <w:pPr>
        <w:pStyle w:val="Snt1"/>
      </w:pPr>
      <w:r>
        <w:t>3.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24</w:t>
      </w:r>
      <w:r w:rsidR="0027462B">
        <w:t>”</w:t>
      </w:r>
      <w:r>
        <w:t xml:space="preserve"> </w:t>
      </w:r>
      <w:r w:rsidRPr="00482C54">
        <w:t>Ajanvaraukseen liittyvän lähetteen tai pyynnön tunniste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0D92BEDE" w14:textId="77777777" w:rsidR="00AD0081" w:rsidRDefault="00AD0081" w:rsidP="00482C54">
      <w:pPr>
        <w:pStyle w:val="Snt1"/>
      </w:pPr>
    </w:p>
    <w:bookmarkStart w:id="543" w:name="_Merkinnän_tiedot_–"/>
    <w:bookmarkStart w:id="544" w:name="_Toc530491378"/>
    <w:bookmarkStart w:id="545" w:name="_Toc530491381"/>
    <w:bookmarkStart w:id="546" w:name="_Toc530491382"/>
    <w:bookmarkStart w:id="547" w:name="_Toc530491383"/>
    <w:bookmarkStart w:id="548" w:name="_Toc530491384"/>
    <w:bookmarkStart w:id="549" w:name="_Toc530491385"/>
    <w:bookmarkStart w:id="550" w:name="_Toc530491386"/>
    <w:bookmarkStart w:id="551" w:name="_Toc530491387"/>
    <w:bookmarkStart w:id="552" w:name="_Toc530491388"/>
    <w:bookmarkStart w:id="553" w:name="_Tapahtuma-aika_–_act"/>
    <w:bookmarkStart w:id="554" w:name="_Ajankohta,_jolloin_ajanvaraus"/>
    <w:bookmarkStart w:id="555" w:name="_Toc530491389"/>
    <w:bookmarkStart w:id="556" w:name="_Toc530491392"/>
    <w:bookmarkStart w:id="557" w:name="_Toc530491393"/>
    <w:bookmarkStart w:id="558" w:name="_Toc530491394"/>
    <w:bookmarkStart w:id="559" w:name="_Toc530491395"/>
    <w:bookmarkStart w:id="560" w:name="_Toc530491396"/>
    <w:bookmarkStart w:id="561" w:name="_Toc530491397"/>
    <w:bookmarkStart w:id="562" w:name="_Merkinnän_kirjausaika_–"/>
    <w:bookmarkStart w:id="563" w:name="_Toc530491398"/>
    <w:bookmarkStart w:id="564" w:name="_Toc530491401"/>
    <w:bookmarkStart w:id="565" w:name="_Toc530491402"/>
    <w:bookmarkStart w:id="566" w:name="_Toc530491403"/>
    <w:bookmarkStart w:id="567" w:name="_Toc530491404"/>
    <w:bookmarkStart w:id="568" w:name="_Toc530491405"/>
    <w:bookmarkStart w:id="569" w:name="_Toc530491406"/>
    <w:bookmarkStart w:id="570" w:name="_Toc530491407"/>
    <w:bookmarkStart w:id="571" w:name="_Toc530491408"/>
    <w:bookmarkStart w:id="572" w:name="_Asiakkaan_tiedot"/>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14:paraId="71BB135E" w14:textId="05F35B60" w:rsidR="003041DF" w:rsidRDefault="00F147E3" w:rsidP="003041DF">
      <w:pPr>
        <w:pStyle w:val="Otsikko2"/>
      </w:pPr>
      <w:r>
        <w:fldChar w:fldCharType="begin"/>
      </w:r>
      <w:r>
        <w:instrText xml:space="preserve"> HYPERLINK  \l "_Ensihoitokertomus" </w:instrText>
      </w:r>
      <w:r>
        <w:fldChar w:fldCharType="separate"/>
      </w:r>
      <w:bookmarkStart w:id="573" w:name="_Toc28940886"/>
      <w:r w:rsidR="003041DF" w:rsidRPr="00F147E3">
        <w:rPr>
          <w:rStyle w:val="Hyperlinkki"/>
        </w:rPr>
        <w:t>Asiakkaan tiedot</w:t>
      </w:r>
      <w:bookmarkEnd w:id="573"/>
      <w:r>
        <w:fldChar w:fldCharType="end"/>
      </w:r>
    </w:p>
    <w:p w14:paraId="0C6CE976"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025278" w14:paraId="78D88565" w14:textId="77777777" w:rsidTr="00043806">
        <w:tc>
          <w:tcPr>
            <w:tcW w:w="9236" w:type="dxa"/>
          </w:tcPr>
          <w:p w14:paraId="49450B8A"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58272D9" w14:textId="77777777" w:rsidR="001E10D2" w:rsidRPr="005B6CBB" w:rsidRDefault="001E10D2" w:rsidP="001E10D2">
      <w:pPr>
        <w:pStyle w:val="Snt1"/>
        <w:rPr>
          <w:lang w:val="en-US"/>
        </w:rPr>
      </w:pPr>
    </w:p>
    <w:p w14:paraId="187CABC0" w14:textId="41A2AC0E" w:rsidR="001E10D2" w:rsidRPr="00D81995" w:rsidRDefault="001E10D2" w:rsidP="001E10D2">
      <w:pPr>
        <w:pStyle w:val="Snt1"/>
      </w:pPr>
      <w:r w:rsidRPr="00D81995">
        <w:t>1. PAKOLLINEN yksi [</w:t>
      </w:r>
      <w:proofErr w:type="gramStart"/>
      <w:r w:rsidRPr="00D81995">
        <w:t>1..</w:t>
      </w:r>
      <w:proofErr w:type="gramEnd"/>
      <w:r w:rsidRPr="00D81995">
        <w:t xml:space="preserve">1] </w:t>
      </w:r>
      <w:proofErr w:type="spellStart"/>
      <w:r w:rsidRPr="00D81995">
        <w:t>code</w:t>
      </w:r>
      <w:proofErr w:type="spellEnd"/>
      <w:r w:rsidRPr="00D81995">
        <w:t>/@</w:t>
      </w:r>
      <w:proofErr w:type="spellStart"/>
      <w:r w:rsidRPr="00D81995">
        <w:t>code</w:t>
      </w:r>
      <w:proofErr w:type="spellEnd"/>
      <w:r w:rsidRPr="00D81995">
        <w:t>=</w:t>
      </w:r>
      <w:r w:rsidR="0027462B">
        <w:t>”</w:t>
      </w:r>
      <w:r w:rsidRPr="00D81995">
        <w:t>76</w:t>
      </w:r>
      <w:r w:rsidR="0027462B">
        <w:t>”</w:t>
      </w:r>
      <w:r w:rsidRPr="00D81995">
        <w:t xml:space="preserve"> Muu merkintä (</w:t>
      </w:r>
      <w:proofErr w:type="spellStart"/>
      <w:r w:rsidRPr="00D81995">
        <w:t>codeSystem</w:t>
      </w:r>
      <w:proofErr w:type="spellEnd"/>
      <w:r w:rsidRPr="00D81995">
        <w:t xml:space="preserve">: 1.2.246.537.6.14.2006 AR/YDIN </w:t>
      </w:r>
      <w:r w:rsidR="0027462B">
        <w:t>–</w:t>
      </w:r>
      <w:r w:rsidRPr="00D81995">
        <w:t xml:space="preserve"> Otsikot)</w:t>
      </w:r>
    </w:p>
    <w:p w14:paraId="01D5B215"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w:t>
      </w:r>
      <w:proofErr w:type="gramStart"/>
      <w:r w:rsidRPr="00D81995">
        <w:rPr>
          <w:rStyle w:val="Snt2Char"/>
        </w:rPr>
        <w:t>1..</w:t>
      </w:r>
      <w:proofErr w:type="gramEnd"/>
      <w:r w:rsidRPr="00D81995">
        <w:rPr>
          <w:rStyle w:val="Snt2Char"/>
        </w:rPr>
        <w:t xml:space="preserve">1] </w:t>
      </w:r>
      <w:proofErr w:type="spellStart"/>
      <w:r w:rsidRPr="00D81995">
        <w:rPr>
          <w:rStyle w:val="Snt2Char"/>
        </w:rPr>
        <w:t>translation</w:t>
      </w:r>
      <w:proofErr w:type="spellEnd"/>
    </w:p>
    <w:p w14:paraId="7E1D6E1F" w14:textId="77777777" w:rsidR="001E10D2" w:rsidRPr="00D81995" w:rsidRDefault="001E10D2" w:rsidP="001E10D2">
      <w:pPr>
        <w:pStyle w:val="Snt3"/>
        <w:rPr>
          <w:rStyle w:val="Snt3Char"/>
        </w:rPr>
      </w:pPr>
      <w:r w:rsidRPr="00D81995">
        <w:rPr>
          <w:rStyle w:val="Snt1Char"/>
        </w:rPr>
        <w:t>a</w:t>
      </w:r>
      <w:r w:rsidRPr="00D81995">
        <w:rPr>
          <w:rStyle w:val="Snt3Char"/>
        </w:rPr>
        <w:t>. PAKOLLINEN yksi [</w:t>
      </w:r>
      <w:proofErr w:type="gramStart"/>
      <w:r w:rsidRPr="00D81995">
        <w:rPr>
          <w:rStyle w:val="Snt3Char"/>
        </w:rPr>
        <w:t>1..</w:t>
      </w:r>
      <w:proofErr w:type="gramEnd"/>
      <w:r w:rsidRPr="00D81995">
        <w:rPr>
          <w:rStyle w:val="Snt3Char"/>
        </w:rPr>
        <w:t xml:space="preserve">1] </w:t>
      </w:r>
      <w:proofErr w:type="spellStart"/>
      <w:r w:rsidRPr="00D81995">
        <w:rPr>
          <w:rStyle w:val="Snt3Char"/>
        </w:rPr>
        <w:t>qualifier</w:t>
      </w:r>
      <w:proofErr w:type="spellEnd"/>
    </w:p>
    <w:p w14:paraId="4A1698B2" w14:textId="0453E4E4" w:rsidR="001E10D2" w:rsidRPr="00D81995" w:rsidRDefault="001E10D2" w:rsidP="001E10D2">
      <w:pPr>
        <w:pStyle w:val="Snt4"/>
      </w:pPr>
      <w:r w:rsidRPr="00D81995">
        <w:rPr>
          <w:rStyle w:val="Snt5Char"/>
        </w:rPr>
        <w:t>a</w:t>
      </w:r>
      <w:r>
        <w:rPr>
          <w:rStyle w:val="Snt5Char"/>
        </w:rPr>
        <w:t>. PAKOLLINEN yksi [</w:t>
      </w:r>
      <w:proofErr w:type="gramStart"/>
      <w:r>
        <w:rPr>
          <w:rStyle w:val="Snt5Char"/>
        </w:rPr>
        <w:t>1..</w:t>
      </w:r>
      <w:proofErr w:type="gramEnd"/>
      <w:r>
        <w:rPr>
          <w:rStyle w:val="Snt5Char"/>
        </w:rPr>
        <w:t xml:space="preserve">1] </w:t>
      </w:r>
      <w:proofErr w:type="spellStart"/>
      <w:r>
        <w:rPr>
          <w:rStyle w:val="Snt5Char"/>
        </w:rPr>
        <w:t>value</w:t>
      </w:r>
      <w:proofErr w:type="spellEnd"/>
      <w:r>
        <w:rPr>
          <w:rStyle w:val="Snt5Char"/>
        </w:rPr>
        <w:t>/</w:t>
      </w:r>
      <w:r w:rsidRPr="0082643A">
        <w:t>@</w:t>
      </w:r>
      <w:proofErr w:type="spellStart"/>
      <w:r w:rsidRPr="0082643A">
        <w:t>code</w:t>
      </w:r>
      <w:proofErr w:type="spellEnd"/>
      <w:r w:rsidRPr="0082643A">
        <w:t>=</w:t>
      </w:r>
      <w:r w:rsidR="0027462B">
        <w:t>”</w:t>
      </w:r>
      <w:r>
        <w:t>50</w:t>
      </w:r>
      <w:r w:rsidR="0027462B">
        <w:t>”</w:t>
      </w:r>
      <w:r w:rsidRPr="0082643A">
        <w:t xml:space="preserve"> </w:t>
      </w:r>
      <w:r>
        <w:t>Asiakkaan tiedot (</w:t>
      </w:r>
      <w:proofErr w:type="spellStart"/>
      <w:r>
        <w:t>codeSystem</w:t>
      </w:r>
      <w:proofErr w:type="spellEnd"/>
      <w:r>
        <w:t xml:space="preserve">: 1.2.245.537.6.880 Ajanvaraus/Tietosisältö </w:t>
      </w:r>
      <w:r w:rsidR="0027462B">
        <w:t>–</w:t>
      </w:r>
      <w:r>
        <w:t xml:space="preserve"> Ajanvarausasiakirja)</w:t>
      </w:r>
    </w:p>
    <w:p w14:paraId="5FECB1C3" w14:textId="5FE0BC0B" w:rsidR="001E10D2" w:rsidRPr="0082643A" w:rsidRDefault="001E10D2" w:rsidP="001E10D2">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0027462B">
        <w:t>”</w:t>
      </w:r>
      <w:r>
        <w:t>Muu merkintä Asiakkaan tiedot</w:t>
      </w:r>
      <w:r w:rsidR="0027462B">
        <w:t>”</w:t>
      </w:r>
      <w:r w:rsidRPr="0082643A">
        <w:t xml:space="preserve"> </w:t>
      </w:r>
    </w:p>
    <w:p w14:paraId="166C8286" w14:textId="77777777" w:rsidR="001E10D2" w:rsidRDefault="001E10D2" w:rsidP="001E10D2">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6405269F" w14:textId="34A79D2B" w:rsidR="00FE3004" w:rsidRDefault="00FE3004" w:rsidP="00FE3004">
      <w:pPr>
        <w:pStyle w:val="Snt1"/>
      </w:pPr>
    </w:p>
    <w:p w14:paraId="498412BC" w14:textId="77777777" w:rsidR="00FE3004" w:rsidRDefault="00FE3004" w:rsidP="00FE3004">
      <w:pPr>
        <w:pStyle w:val="Snt1"/>
        <w:ind w:left="0" w:firstLine="0"/>
      </w:pPr>
    </w:p>
    <w:p w14:paraId="6ACF90A8" w14:textId="77777777" w:rsidR="00FE3004" w:rsidRPr="007314D4" w:rsidRDefault="00FE3004" w:rsidP="00FE3004">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Asiakkaan tiedot </w:t>
      </w:r>
    </w:p>
    <w:p w14:paraId="37ED7F7B"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2D4074AA"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Kuvaus oireista/vaivasta (</w:t>
      </w:r>
      <w:proofErr w:type="gramStart"/>
      <w:r w:rsidRPr="00D9186D">
        <w:t>56)</w:t>
      </w:r>
      <w:r>
        <w:t>*</w:t>
      </w:r>
      <w:proofErr w:type="gramEnd"/>
    </w:p>
    <w:p w14:paraId="1CC87594"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Riskitiedot (</w:t>
      </w:r>
      <w:proofErr w:type="gramStart"/>
      <w:r w:rsidRPr="00D9186D">
        <w:t>57)</w:t>
      </w:r>
      <w:r>
        <w:t>*</w:t>
      </w:r>
      <w:proofErr w:type="gramEnd"/>
    </w:p>
    <w:p w14:paraId="51535DBF" w14:textId="4AAC8045" w:rsidR="00FE3004" w:rsidRDefault="00FE3004" w:rsidP="00FE3004">
      <w:pPr>
        <w:pStyle w:val="Snt1"/>
        <w:pBdr>
          <w:top w:val="single" w:sz="12" w:space="1" w:color="00B050"/>
          <w:left w:val="single" w:sz="12" w:space="4" w:color="00B050"/>
          <w:bottom w:val="single" w:sz="12" w:space="1" w:color="00B050"/>
          <w:right w:val="single" w:sz="12" w:space="4" w:color="00B050"/>
        </w:pBdr>
      </w:pPr>
      <w:r>
        <w:t>Asiakkaan asiointikieli (</w:t>
      </w:r>
      <w:proofErr w:type="gramStart"/>
      <w:r>
        <w:t>58)*</w:t>
      </w:r>
      <w:proofErr w:type="gramEnd"/>
    </w:p>
    <w:p w14:paraId="56C1AC7C" w14:textId="6CC7583E" w:rsidR="008612E6" w:rsidRDefault="003F058D" w:rsidP="00FE3004">
      <w:pPr>
        <w:pStyle w:val="Snt1"/>
        <w:pBdr>
          <w:top w:val="single" w:sz="12" w:space="1" w:color="00B050"/>
          <w:left w:val="single" w:sz="12" w:space="4" w:color="00B050"/>
          <w:bottom w:val="single" w:sz="12" w:space="1" w:color="00B050"/>
          <w:right w:val="single" w:sz="12" w:space="4" w:color="00B050"/>
        </w:pBdr>
      </w:pPr>
      <w:r>
        <w:t>Ajanvarau</w:t>
      </w:r>
      <w:r w:rsidR="001623C3">
        <w:t xml:space="preserve">ksen tietojen näyttäminen huoltajalle </w:t>
      </w:r>
      <w:r>
        <w:t>(59)</w:t>
      </w:r>
    </w:p>
    <w:p w14:paraId="06403DF5"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6217E855" w14:textId="074E18EB" w:rsidR="003F058D" w:rsidRDefault="00FE3004" w:rsidP="00FE3004">
      <w:pPr>
        <w:pStyle w:val="Snt1"/>
        <w:pBdr>
          <w:top w:val="single" w:sz="12" w:space="1" w:color="00B050"/>
          <w:left w:val="single" w:sz="12" w:space="4" w:color="00B050"/>
          <w:bottom w:val="single" w:sz="12" w:space="1" w:color="00B050"/>
          <w:right w:val="single" w:sz="12" w:space="4" w:color="00B050"/>
        </w:pBdr>
      </w:pPr>
      <w:r>
        <w:t>* myös otsikko</w:t>
      </w:r>
    </w:p>
    <w:p w14:paraId="2CC5CAA6" w14:textId="77777777" w:rsidR="00FE3004" w:rsidRDefault="00FE3004" w:rsidP="00FE3004">
      <w:pPr>
        <w:pStyle w:val="Snt1"/>
      </w:pPr>
    </w:p>
    <w:p w14:paraId="177AC26E" w14:textId="77777777" w:rsidR="00E737CF" w:rsidRDefault="00E737CF" w:rsidP="00E737CF">
      <w:pPr>
        <w:pStyle w:val="Snt1"/>
      </w:pPr>
      <w:r>
        <w:t>4. PAKOLLINEN yksi [</w:t>
      </w:r>
      <w:proofErr w:type="gramStart"/>
      <w:r>
        <w:t>1..</w:t>
      </w:r>
      <w:proofErr w:type="gramEnd"/>
      <w:r>
        <w:t xml:space="preserve">1] </w:t>
      </w:r>
      <w:proofErr w:type="spellStart"/>
      <w:r>
        <w:t>entry</w:t>
      </w:r>
      <w:proofErr w:type="spellEnd"/>
      <w:r>
        <w:t xml:space="preserve"> </w:t>
      </w:r>
    </w:p>
    <w:p w14:paraId="5B81C4C9" w14:textId="38AF3497" w:rsidR="00E737CF" w:rsidRDefault="00E737CF" w:rsidP="00E737CF">
      <w:pPr>
        <w:pStyle w:val="Snt2"/>
      </w:pPr>
      <w:r>
        <w:t>a.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r w:rsidR="0027462B">
        <w:t>”</w:t>
      </w:r>
      <w:r w:rsidRPr="00E11B19">
        <w:t>1.2.245.537.6.880.</w:t>
      </w:r>
      <w:r w:rsidR="00032E13">
        <w:t>5</w:t>
      </w:r>
      <w:r>
        <w:t>0” (</w:t>
      </w:r>
      <w:r w:rsidR="00032E13">
        <w:t xml:space="preserve">Asiakkaan </w:t>
      </w:r>
      <w:r>
        <w:t xml:space="preserve">tiedot </w:t>
      </w:r>
      <w:proofErr w:type="spellStart"/>
      <w:r>
        <w:t>entry</w:t>
      </w:r>
      <w:proofErr w:type="spellEnd"/>
      <w:r>
        <w:t>)</w:t>
      </w:r>
    </w:p>
    <w:p w14:paraId="1C673028" w14:textId="7C3DBF6A" w:rsidR="00E737CF" w:rsidRDefault="00E737CF" w:rsidP="00E737CF">
      <w:pPr>
        <w:pStyle w:val="Snt2"/>
      </w:pPr>
      <w:r>
        <w:t>b.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ins w:id="574" w:author="Timo Kaskinen" w:date="2019-12-27T10:31:00Z">
        <w:r w:rsidR="00FB490F">
          <w:t>1.2.246.777.11.2020.1</w:t>
        </w:r>
      </w:ins>
      <w:r>
        <w:t>” (</w:t>
      </w:r>
      <w:ins w:id="575" w:author="Timo Kaskinen" w:date="2019-12-27T10:33:00Z">
        <w:r w:rsidR="00FB490F">
          <w:t>Ajanvarausasiakirja CDA 2020</w:t>
        </w:r>
      </w:ins>
      <w:r>
        <w:t>)</w:t>
      </w:r>
    </w:p>
    <w:p w14:paraId="1D455AAE" w14:textId="36AD0D70" w:rsidR="00FE3004" w:rsidRPr="00FE3004" w:rsidRDefault="00E737CF" w:rsidP="00E737CF">
      <w:pPr>
        <w:pStyle w:val="Snt2"/>
      </w:pPr>
      <w:r>
        <w:t>c. PAKOLLINEN yksi [</w:t>
      </w:r>
      <w:proofErr w:type="gramStart"/>
      <w:r>
        <w:t>1..</w:t>
      </w:r>
      <w:proofErr w:type="gramEnd"/>
      <w:r>
        <w:t xml:space="preserve">1] </w:t>
      </w:r>
      <w:hyperlink w:anchor="_Asiakkaan_tiedot" w:history="1">
        <w:r w:rsidR="00032E13" w:rsidRPr="00032E13">
          <w:rPr>
            <w:rStyle w:val="Hyperlinkki"/>
          </w:rPr>
          <w:t xml:space="preserve">Asiakkaan </w:t>
        </w:r>
        <w:r w:rsidRPr="00032E13">
          <w:rPr>
            <w:rStyle w:val="Hyperlinkki"/>
          </w:rPr>
          <w:t>tiedot</w:t>
        </w:r>
      </w:hyperlink>
      <w:r>
        <w:t xml:space="preserve"> </w:t>
      </w:r>
      <w:r w:rsidR="00032E13">
        <w:t>(5</w:t>
      </w:r>
      <w:r>
        <w:t xml:space="preserve">0) </w:t>
      </w:r>
      <w:proofErr w:type="spellStart"/>
      <w:r>
        <w:t>organizer</w:t>
      </w:r>
      <w:proofErr w:type="spellEnd"/>
    </w:p>
    <w:bookmarkStart w:id="576" w:name="_Asiakkaan_tiedot_–"/>
    <w:bookmarkEnd w:id="576"/>
    <w:p w14:paraId="64BD6EDD" w14:textId="5BAE5557" w:rsidR="009554FD" w:rsidRDefault="00F147E3" w:rsidP="009351E3">
      <w:pPr>
        <w:pStyle w:val="Otsikko3"/>
      </w:pPr>
      <w:r>
        <w:fldChar w:fldCharType="begin"/>
      </w:r>
      <w:r w:rsidR="0093152C">
        <w:instrText>HYPERLINK  \l "_Asiakkaan_tiedot"</w:instrText>
      </w:r>
      <w:r>
        <w:fldChar w:fldCharType="separate"/>
      </w:r>
      <w:bookmarkStart w:id="577" w:name="_Toc28940887"/>
      <w:r w:rsidR="009554FD" w:rsidRPr="00F147E3">
        <w:rPr>
          <w:rStyle w:val="Hyperlinkki"/>
        </w:rPr>
        <w:t>Asiakkaan tiedot</w:t>
      </w:r>
      <w:r>
        <w:fldChar w:fldCharType="end"/>
      </w:r>
      <w:r w:rsidR="009554FD" w:rsidRPr="00681756">
        <w:t xml:space="preserve"> </w:t>
      </w:r>
      <w:r w:rsidR="00EB6946">
        <w:t xml:space="preserve">– </w:t>
      </w:r>
      <w:proofErr w:type="spellStart"/>
      <w:r w:rsidR="009554FD">
        <w:t>organizer</w:t>
      </w:r>
      <w:bookmarkEnd w:id="577"/>
      <w:proofErr w:type="spellEnd"/>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2820D09D" w14:textId="77777777" w:rsidTr="00DD73F6">
        <w:tc>
          <w:tcPr>
            <w:tcW w:w="9236" w:type="dxa"/>
          </w:tcPr>
          <w:p w14:paraId="4DD965BD" w14:textId="10CF80AC"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8604ACD" w14:textId="77777777" w:rsidR="009554FD" w:rsidRPr="005B6CBB" w:rsidRDefault="009554FD" w:rsidP="0093152C">
      <w:pPr>
        <w:pStyle w:val="Snt1"/>
        <w:rPr>
          <w:lang w:val="en-US"/>
        </w:rPr>
      </w:pPr>
    </w:p>
    <w:p w14:paraId="1CCA7EFA" w14:textId="36ACFC7D" w:rsidR="00CF169E" w:rsidRPr="007E0AC1" w:rsidRDefault="00CF169E" w:rsidP="00CF169E">
      <w:pPr>
        <w:pStyle w:val="Snt1"/>
      </w:pPr>
      <w:r w:rsidRPr="007E0AC1">
        <w:t>1. PAKOLLINEN yksi [</w:t>
      </w:r>
      <w:proofErr w:type="gramStart"/>
      <w:r w:rsidRPr="007E0AC1">
        <w:t>1..</w:t>
      </w:r>
      <w:proofErr w:type="gramEnd"/>
      <w:r w:rsidRPr="007E0AC1">
        <w:t>1] @</w:t>
      </w:r>
      <w:proofErr w:type="spellStart"/>
      <w:r w:rsidRPr="007E0AC1">
        <w:t>classCode</w:t>
      </w:r>
      <w:proofErr w:type="spellEnd"/>
      <w:r w:rsidRPr="007E0AC1">
        <w:t>=</w:t>
      </w:r>
      <w:r w:rsidR="0027462B">
        <w:t>”</w:t>
      </w:r>
      <w:r w:rsidRPr="007E0AC1">
        <w:t>CLUSTER</w:t>
      </w:r>
      <w:r w:rsidR="0027462B">
        <w:t>”</w:t>
      </w:r>
      <w:r w:rsidRPr="007E0AC1">
        <w:t xml:space="preserve"> ja yksi [1..1] @</w:t>
      </w:r>
      <w:proofErr w:type="spellStart"/>
      <w:r w:rsidRPr="007E0AC1">
        <w:t>moodCode</w:t>
      </w:r>
      <w:proofErr w:type="spellEnd"/>
      <w:r w:rsidRPr="007E0AC1">
        <w:t>=</w:t>
      </w:r>
      <w:r w:rsidR="0027462B">
        <w:t>”</w:t>
      </w:r>
      <w:r w:rsidRPr="007E0AC1">
        <w:t>EVN</w:t>
      </w:r>
      <w:r w:rsidR="0027462B">
        <w:t>”</w:t>
      </w:r>
    </w:p>
    <w:p w14:paraId="3E5887F4" w14:textId="2886F9A2" w:rsidR="009B04D2" w:rsidRDefault="009B04D2" w:rsidP="00CF169E">
      <w:pPr>
        <w:pStyle w:val="Snt1"/>
        <w:rPr>
          <w:ins w:id="578" w:author="Timo Kaskinen" w:date="2020-01-21T12:59:00Z"/>
        </w:rPr>
      </w:pPr>
      <w:ins w:id="579" w:author="Timo Kaskinen" w:date="2020-01-21T12:59:00Z">
        <w:r>
          <w:t>2</w:t>
        </w:r>
        <w:r w:rsidRPr="0082643A">
          <w:t>. PAKOLLINEN yksi [</w:t>
        </w:r>
        <w:proofErr w:type="gramStart"/>
        <w:r w:rsidRPr="0082643A">
          <w:t>1..</w:t>
        </w:r>
        <w:proofErr w:type="gramEnd"/>
        <w:r w:rsidRPr="0082643A">
          <w:t xml:space="preserve">1] </w:t>
        </w:r>
        <w:r>
          <w:t>id</w:t>
        </w:r>
        <w:r w:rsidRPr="0082643A">
          <w:t>/@</w:t>
        </w:r>
        <w:proofErr w:type="spellStart"/>
        <w:r>
          <w:t>root</w:t>
        </w:r>
        <w:proofErr w:type="spellEnd"/>
      </w:ins>
    </w:p>
    <w:p w14:paraId="1F760C06" w14:textId="2E136ECD" w:rsidR="00CF169E" w:rsidRPr="0095153D" w:rsidRDefault="00CF169E" w:rsidP="00CF169E">
      <w:pPr>
        <w:pStyle w:val="Snt1"/>
      </w:pPr>
      <w:del w:id="580" w:author="Timo Kaskinen" w:date="2020-01-21T13:00:00Z">
        <w:r w:rsidDel="009B04D2">
          <w:delText>2</w:delText>
        </w:r>
      </w:del>
      <w:ins w:id="581" w:author="Timo Kaskinen" w:date="2020-01-21T13:00:00Z">
        <w:r w:rsidR="009B04D2">
          <w:t>3</w:t>
        </w:r>
      </w:ins>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t>50</w:t>
      </w:r>
      <w:r w:rsidR="0027462B">
        <w:t>”</w:t>
      </w:r>
      <w:r w:rsidRPr="0082643A">
        <w:t xml:space="preserve"> </w:t>
      </w:r>
      <w:r>
        <w:t xml:space="preserve">Asiakkaan </w:t>
      </w:r>
      <w:r w:rsidRPr="007207C6">
        <w:t>tiedot</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0EB7F56F" w14:textId="4738EC06" w:rsidR="00CF169E" w:rsidRDefault="00CF169E" w:rsidP="00CF169E">
      <w:pPr>
        <w:pStyle w:val="Snt1"/>
      </w:pPr>
      <w:del w:id="582" w:author="Timo Kaskinen" w:date="2020-01-21T13:00:00Z">
        <w:r w:rsidDel="009B04D2">
          <w:delText>3</w:delText>
        </w:r>
      </w:del>
      <w:ins w:id="583" w:author="Timo Kaskinen" w:date="2020-01-21T13:00:00Z">
        <w:r w:rsidR="009B04D2">
          <w:t>4</w:t>
        </w:r>
      </w:ins>
      <w:r>
        <w:t xml:space="preserve">. PAKOLLINEN yksi </w:t>
      </w:r>
      <w:proofErr w:type="spellStart"/>
      <w:r>
        <w:t>statusCode</w:t>
      </w:r>
      <w:proofErr w:type="spellEnd"/>
      <w:r>
        <w:t>/@</w:t>
      </w:r>
      <w:proofErr w:type="spellStart"/>
      <w:r>
        <w:t>code</w:t>
      </w:r>
      <w:proofErr w:type="spellEnd"/>
      <w:r>
        <w:t>=”</w:t>
      </w:r>
      <w:proofErr w:type="spellStart"/>
      <w:r>
        <w:t>completed</w:t>
      </w:r>
      <w:proofErr w:type="spellEnd"/>
      <w:r>
        <w:t>”</w:t>
      </w:r>
    </w:p>
    <w:p w14:paraId="1034876B" w14:textId="777D456E" w:rsidR="00CF169E" w:rsidRDefault="004C5805" w:rsidP="00CF169E">
      <w:pPr>
        <w:pStyle w:val="Snt1"/>
      </w:pPr>
      <w:del w:id="584" w:author="Timo Kaskinen" w:date="2020-01-21T13:00:00Z">
        <w:r w:rsidDel="009B04D2">
          <w:delText>4</w:delText>
        </w:r>
      </w:del>
      <w:ins w:id="585" w:author="Timo Kaskinen" w:date="2020-01-21T13:00:00Z">
        <w:r w:rsidR="009B04D2">
          <w:t>5</w:t>
        </w:r>
      </w:ins>
      <w:r w:rsidR="00CF169E" w:rsidRPr="00125567">
        <w:t xml:space="preserve">. </w:t>
      </w:r>
      <w:r w:rsidR="00CF169E">
        <w:t>VAPAAEHTOINEN</w:t>
      </w:r>
      <w:r w:rsidR="00CF169E" w:rsidRPr="00125567">
        <w:t xml:space="preserve"> </w:t>
      </w:r>
      <w:r w:rsidR="00CF169E">
        <w:t>nolla tai yksi</w:t>
      </w:r>
      <w:r w:rsidR="00CF169E" w:rsidRPr="00125567">
        <w:t xml:space="preserve"> [</w:t>
      </w:r>
      <w:proofErr w:type="gramStart"/>
      <w:r w:rsidR="00CF169E">
        <w:t>0</w:t>
      </w:r>
      <w:r w:rsidR="00CF169E" w:rsidRPr="00125567">
        <w:t>..</w:t>
      </w:r>
      <w:proofErr w:type="gramEnd"/>
      <w:r w:rsidR="00CF169E" w:rsidRPr="00125567">
        <w:t xml:space="preserve">1] </w:t>
      </w:r>
      <w:proofErr w:type="spellStart"/>
      <w:r w:rsidR="00CF169E" w:rsidRPr="00125567">
        <w:t>component</w:t>
      </w:r>
      <w:proofErr w:type="spellEnd"/>
    </w:p>
    <w:p w14:paraId="4A3BC699" w14:textId="13AD8D12" w:rsidR="00CF169E" w:rsidRDefault="00CF169E" w:rsidP="00CF169E">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Kuvaus_oireista/vaivasta_–" w:history="1">
        <w:r w:rsidRPr="00EC5370">
          <w:rPr>
            <w:rStyle w:val="Hyperlinkki"/>
          </w:rPr>
          <w:t>Kuvaus oireista/vaivasta</w:t>
        </w:r>
      </w:hyperlink>
      <w:r>
        <w:t xml:space="preserve"> (56) </w:t>
      </w:r>
      <w:proofErr w:type="spellStart"/>
      <w:r>
        <w:t>observation</w:t>
      </w:r>
      <w:proofErr w:type="spellEnd"/>
    </w:p>
    <w:p w14:paraId="723EB44B" w14:textId="660F9319" w:rsidR="00CF169E" w:rsidRDefault="004C5805" w:rsidP="00CF169E">
      <w:pPr>
        <w:pStyle w:val="Snt1"/>
      </w:pPr>
      <w:del w:id="586" w:author="Timo Kaskinen" w:date="2020-01-21T13:00:00Z">
        <w:r w:rsidDel="009B04D2">
          <w:delText>5</w:delText>
        </w:r>
      </w:del>
      <w:ins w:id="587" w:author="Timo Kaskinen" w:date="2020-01-21T13:00:00Z">
        <w:r w:rsidR="009B04D2">
          <w:t>6</w:t>
        </w:r>
      </w:ins>
      <w:r w:rsidR="00CF169E" w:rsidRPr="00125567">
        <w:t xml:space="preserve">. </w:t>
      </w:r>
      <w:r w:rsidR="00CF169E">
        <w:t>VAPAAEHTOINEN</w:t>
      </w:r>
      <w:r w:rsidR="00CF169E" w:rsidRPr="00125567">
        <w:t xml:space="preserve"> </w:t>
      </w:r>
      <w:r w:rsidR="00CF169E">
        <w:t>nolla tai yksi</w:t>
      </w:r>
      <w:r w:rsidR="00CF169E" w:rsidRPr="00125567">
        <w:t xml:space="preserve"> [</w:t>
      </w:r>
      <w:proofErr w:type="gramStart"/>
      <w:r w:rsidR="00CF169E">
        <w:t>0</w:t>
      </w:r>
      <w:r w:rsidR="00CF169E" w:rsidRPr="00125567">
        <w:t>..</w:t>
      </w:r>
      <w:proofErr w:type="gramEnd"/>
      <w:r w:rsidR="00CF169E" w:rsidRPr="00125567">
        <w:t xml:space="preserve">1] </w:t>
      </w:r>
      <w:proofErr w:type="spellStart"/>
      <w:r w:rsidR="00CF169E" w:rsidRPr="00125567">
        <w:t>component</w:t>
      </w:r>
      <w:proofErr w:type="spellEnd"/>
    </w:p>
    <w:p w14:paraId="6A97A3D8" w14:textId="7511B860" w:rsidR="00CF169E" w:rsidRDefault="00CF169E" w:rsidP="00CF169E">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Riskitiedot_–_observation" w:history="1">
        <w:r w:rsidRPr="00EC5370">
          <w:rPr>
            <w:rStyle w:val="Hyperlinkki"/>
          </w:rPr>
          <w:t>Riskitiedot</w:t>
        </w:r>
      </w:hyperlink>
      <w:r>
        <w:t xml:space="preserve"> (57) </w:t>
      </w:r>
      <w:proofErr w:type="spellStart"/>
      <w:r>
        <w:t>observation</w:t>
      </w:r>
      <w:proofErr w:type="spellEnd"/>
    </w:p>
    <w:p w14:paraId="4B1A6FBC" w14:textId="702C4194" w:rsidR="0080282C" w:rsidRDefault="004C5805" w:rsidP="0080282C">
      <w:pPr>
        <w:pStyle w:val="Snt1"/>
      </w:pPr>
      <w:del w:id="588" w:author="Timo Kaskinen" w:date="2020-01-21T13:00:00Z">
        <w:r w:rsidDel="009B04D2">
          <w:delText>6</w:delText>
        </w:r>
      </w:del>
      <w:ins w:id="589" w:author="Timo Kaskinen" w:date="2020-01-21T13:00:00Z">
        <w:r w:rsidR="009B04D2">
          <w:t>7</w:t>
        </w:r>
      </w:ins>
      <w:r w:rsidR="0080282C">
        <w:t>. VAPAAEHTOINEN</w:t>
      </w:r>
      <w:r w:rsidR="0080282C" w:rsidRPr="00125567">
        <w:t xml:space="preserve"> </w:t>
      </w:r>
      <w:r w:rsidR="0080282C">
        <w:t>nolla tai yksi</w:t>
      </w:r>
      <w:r w:rsidR="0080282C" w:rsidRPr="00125567">
        <w:t xml:space="preserve"> [</w:t>
      </w:r>
      <w:proofErr w:type="gramStart"/>
      <w:r w:rsidR="0080282C">
        <w:t>0</w:t>
      </w:r>
      <w:r w:rsidR="0080282C" w:rsidRPr="00125567">
        <w:t>..</w:t>
      </w:r>
      <w:proofErr w:type="gramEnd"/>
      <w:r w:rsidR="0080282C" w:rsidRPr="00125567">
        <w:t xml:space="preserve">1] </w:t>
      </w:r>
      <w:proofErr w:type="spellStart"/>
      <w:r w:rsidR="0080282C" w:rsidRPr="00125567">
        <w:t>component</w:t>
      </w:r>
      <w:proofErr w:type="spellEnd"/>
    </w:p>
    <w:p w14:paraId="2F50D67D" w14:textId="6E24AAA3" w:rsidR="001E10D2" w:rsidRDefault="0080282C" w:rsidP="00FE3004">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siakkaan_asiointikieli_–" w:history="1">
        <w:r w:rsidR="004C5805" w:rsidRPr="004C5805">
          <w:rPr>
            <w:rStyle w:val="Hyperlinkki"/>
          </w:rPr>
          <w:t>Asiakkaan asiointikieli</w:t>
        </w:r>
      </w:hyperlink>
      <w:r>
        <w:t xml:space="preserve"> (</w:t>
      </w:r>
      <w:r w:rsidR="004C5805">
        <w:t>58</w:t>
      </w:r>
      <w:r>
        <w:t xml:space="preserve">) </w:t>
      </w:r>
      <w:proofErr w:type="spellStart"/>
      <w:r>
        <w:t>observatio</w:t>
      </w:r>
      <w:r w:rsidR="001E10D2">
        <w:t>n</w:t>
      </w:r>
      <w:proofErr w:type="spellEnd"/>
    </w:p>
    <w:p w14:paraId="65C4F4E3" w14:textId="016166AA" w:rsidR="0093577F" w:rsidRDefault="0093577F" w:rsidP="0093577F">
      <w:pPr>
        <w:pStyle w:val="Snt1"/>
      </w:pPr>
      <w:del w:id="590" w:author="Timo Kaskinen" w:date="2020-01-21T13:00:00Z">
        <w:r w:rsidDel="009B04D2">
          <w:delText>7</w:delText>
        </w:r>
      </w:del>
      <w:ins w:id="591" w:author="Timo Kaskinen" w:date="2020-01-21T13:00:00Z">
        <w:r w:rsidR="009B04D2">
          <w:t>8</w:t>
        </w:r>
      </w:ins>
      <w:r>
        <w:t>. VAPAAEHTOINEN</w:t>
      </w:r>
      <w:r w:rsidRPr="00125567">
        <w:t xml:space="preserve"> </w:t>
      </w:r>
      <w:r>
        <w:t>nolla tai yksi</w:t>
      </w:r>
      <w:r w:rsidRPr="00125567">
        <w:t xml:space="preserve"> [</w:t>
      </w:r>
      <w:proofErr w:type="gramStart"/>
      <w:r>
        <w:t>0</w:t>
      </w:r>
      <w:r w:rsidRPr="00125567">
        <w:t>..</w:t>
      </w:r>
      <w:proofErr w:type="gramEnd"/>
      <w:r w:rsidRPr="00125567">
        <w:t xml:space="preserve">1] </w:t>
      </w:r>
      <w:proofErr w:type="spellStart"/>
      <w:r w:rsidRPr="00125567">
        <w:t>component</w:t>
      </w:r>
      <w:proofErr w:type="spellEnd"/>
    </w:p>
    <w:p w14:paraId="0FB31F50" w14:textId="687A8137" w:rsidR="0093577F" w:rsidRDefault="0093577F" w:rsidP="00FE3004">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varauksen_tietojen_näyttäminen" w:history="1">
        <w:r w:rsidR="000D6A83" w:rsidRPr="001C7489">
          <w:rPr>
            <w:rStyle w:val="Hyperlinkki"/>
          </w:rPr>
          <w:t>Ajanvarau</w:t>
        </w:r>
        <w:r w:rsidR="008E0F42" w:rsidRPr="001C7489">
          <w:rPr>
            <w:rStyle w:val="Hyperlinkki"/>
          </w:rPr>
          <w:t>ksen tietojen näyttäminen huoltajalle</w:t>
        </w:r>
      </w:hyperlink>
      <w:r w:rsidR="003B61A2">
        <w:rPr>
          <w:rStyle w:val="Hyperlinkki"/>
        </w:rPr>
        <w:t xml:space="preserve"> </w:t>
      </w:r>
      <w:r>
        <w:t>(5</w:t>
      </w:r>
      <w:r w:rsidR="00CA6F62">
        <w:t>9</w:t>
      </w:r>
      <w:r>
        <w:t xml:space="preserve">) </w:t>
      </w:r>
      <w:proofErr w:type="spellStart"/>
      <w:r>
        <w:t>observation</w:t>
      </w:r>
      <w:proofErr w:type="spellEnd"/>
    </w:p>
    <w:bookmarkStart w:id="592" w:name="_Asiakkaan_kotikunta_–"/>
    <w:bookmarkStart w:id="593" w:name="_Toc530074610"/>
    <w:bookmarkStart w:id="594" w:name="_Toc530074613"/>
    <w:bookmarkStart w:id="595" w:name="_Toc530491413"/>
    <w:bookmarkStart w:id="596" w:name="_Toc530074614"/>
    <w:bookmarkStart w:id="597" w:name="_Toc530491414"/>
    <w:bookmarkStart w:id="598" w:name="_Toc530074615"/>
    <w:bookmarkStart w:id="599" w:name="_Toc530491415"/>
    <w:bookmarkStart w:id="600" w:name="_Toc530074616"/>
    <w:bookmarkStart w:id="601" w:name="_Toc530491416"/>
    <w:bookmarkStart w:id="602" w:name="_Toc530074617"/>
    <w:bookmarkStart w:id="603" w:name="_Toc530491417"/>
    <w:bookmarkStart w:id="604" w:name="_Toc530074618"/>
    <w:bookmarkStart w:id="605" w:name="_Toc530491418"/>
    <w:bookmarkStart w:id="606" w:name="_Osoitetiedot_–_observation"/>
    <w:bookmarkStart w:id="607" w:name="_Toc530074619"/>
    <w:bookmarkStart w:id="608" w:name="_Toc530491419"/>
    <w:bookmarkStart w:id="609" w:name="_Toc530074622"/>
    <w:bookmarkStart w:id="610" w:name="_Toc530491422"/>
    <w:bookmarkStart w:id="611" w:name="_Toc530074623"/>
    <w:bookmarkStart w:id="612" w:name="_Toc530491423"/>
    <w:bookmarkStart w:id="613" w:name="_Toc530074624"/>
    <w:bookmarkStart w:id="614" w:name="_Toc530491424"/>
    <w:bookmarkStart w:id="615" w:name="_Toc530074625"/>
    <w:bookmarkStart w:id="616" w:name="_Toc530491425"/>
    <w:bookmarkStart w:id="617" w:name="_Toc530074626"/>
    <w:bookmarkStart w:id="618" w:name="_Toc530491426"/>
    <w:bookmarkStart w:id="619" w:name="_Toc530074627"/>
    <w:bookmarkStart w:id="620" w:name="_Toc530491427"/>
    <w:bookmarkStart w:id="621" w:name="_Puhelinnumero_ja_sähköposti"/>
    <w:bookmarkStart w:id="622" w:name="_Toc530074628"/>
    <w:bookmarkStart w:id="623" w:name="_Toc530491428"/>
    <w:bookmarkStart w:id="624" w:name="_Toc530074631"/>
    <w:bookmarkStart w:id="625" w:name="_Toc530141705"/>
    <w:bookmarkStart w:id="626" w:name="_Toc530491431"/>
    <w:bookmarkStart w:id="627" w:name="_Toc530074632"/>
    <w:bookmarkStart w:id="628" w:name="_Toc530491432"/>
    <w:bookmarkStart w:id="629" w:name="_Toc530074633"/>
    <w:bookmarkStart w:id="630" w:name="_Toc530491433"/>
    <w:bookmarkStart w:id="631" w:name="_Toc530074634"/>
    <w:bookmarkStart w:id="632" w:name="_Toc530491434"/>
    <w:bookmarkStart w:id="633" w:name="_Toc530074635"/>
    <w:bookmarkStart w:id="634" w:name="_Toc530491435"/>
    <w:bookmarkStart w:id="635" w:name="_Toc530074636"/>
    <w:bookmarkStart w:id="636" w:name="_Toc530491436"/>
    <w:bookmarkStart w:id="637" w:name="_Kuvaus_oireista/vaivasta_–"/>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14:paraId="4317D28C" w14:textId="23A5044C" w:rsidR="00430A66" w:rsidRDefault="00EC5370" w:rsidP="001E10D2">
      <w:pPr>
        <w:pStyle w:val="Otsikko4"/>
      </w:pPr>
      <w:r>
        <w:lastRenderedPageBreak/>
        <w:fldChar w:fldCharType="begin"/>
      </w:r>
      <w:r>
        <w:instrText xml:space="preserve"> HYPERLINK  \l "_Asiakkaan_tiedot_–" </w:instrText>
      </w:r>
      <w:r>
        <w:fldChar w:fldCharType="separate"/>
      </w:r>
      <w:bookmarkStart w:id="638" w:name="_Toc28940888"/>
      <w:r w:rsidR="00430A66" w:rsidRPr="00EC5370">
        <w:rPr>
          <w:rStyle w:val="Hyperlinkki"/>
        </w:rPr>
        <w:t>Kuvaus oireista/vaivasta</w:t>
      </w:r>
      <w:r>
        <w:fldChar w:fldCharType="end"/>
      </w:r>
      <w:r w:rsidR="00430A66">
        <w:t xml:space="preserve"> – </w:t>
      </w:r>
      <w:proofErr w:type="spellStart"/>
      <w:r w:rsidR="00430A66">
        <w:t>observation</w:t>
      </w:r>
      <w:bookmarkEnd w:id="638"/>
      <w:proofErr w:type="spellEnd"/>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025278" w14:paraId="18032183" w14:textId="77777777" w:rsidTr="00DD73F6">
        <w:tc>
          <w:tcPr>
            <w:tcW w:w="9236" w:type="dxa"/>
          </w:tcPr>
          <w:p w14:paraId="3DE1BC57" w14:textId="28D3853A"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B440C32" w14:textId="77777777" w:rsidR="00430A66" w:rsidRPr="005B6CBB" w:rsidRDefault="00430A66" w:rsidP="0093152C">
      <w:pPr>
        <w:pStyle w:val="Snt1"/>
        <w:rPr>
          <w:lang w:val="en-US"/>
        </w:rPr>
      </w:pPr>
    </w:p>
    <w:p w14:paraId="726B68C7" w14:textId="4EA3FFD3" w:rsidR="00905A66" w:rsidRDefault="00905A66" w:rsidP="00905A66">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1D9F7F86" w14:textId="31E3EE97" w:rsidR="00905A66" w:rsidRDefault="00905A66" w:rsidP="00905A66">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56</w:t>
      </w:r>
      <w:r w:rsidR="0027462B">
        <w:t>”</w:t>
      </w:r>
      <w:r>
        <w:t xml:space="preserve"> </w:t>
      </w:r>
      <w:r w:rsidRPr="00905A66">
        <w:t>Kuvaus oireista/vaivasta</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0AEBFA72" w14:textId="77777777" w:rsidR="00905A66" w:rsidRDefault="00905A66" w:rsidP="00905A66">
      <w:pPr>
        <w:pStyle w:val="Snt1"/>
      </w:pPr>
      <w:r>
        <w:t>3. PAKOLLINEN yksi [</w:t>
      </w:r>
      <w:proofErr w:type="gramStart"/>
      <w:r>
        <w:t>1..</w:t>
      </w:r>
      <w:proofErr w:type="gramEnd"/>
      <w:r>
        <w:t xml:space="preserve">1] </w:t>
      </w:r>
      <w:proofErr w:type="spellStart"/>
      <w:r>
        <w:t>text</w:t>
      </w:r>
      <w:proofErr w:type="spellEnd"/>
    </w:p>
    <w:p w14:paraId="19F394D3" w14:textId="77777777" w:rsidR="00905A66" w:rsidRDefault="00905A66" w:rsidP="00905A66">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51FA5506" w14:textId="2D321EB8" w:rsidR="00905A66" w:rsidRPr="00AE0334" w:rsidRDefault="00905A66" w:rsidP="00905A66">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905A66">
        <w:t xml:space="preserve">Kuvaus oireista/vaivasta </w:t>
      </w:r>
      <w:r>
        <w:t>(56)</w:t>
      </w:r>
      <w:r w:rsidRPr="00AE0334">
        <w:t>, arvo annetaan</w:t>
      </w:r>
      <w:r>
        <w:t xml:space="preserve"> ST</w:t>
      </w:r>
      <w:r w:rsidRPr="00AE0334">
        <w:t>-tietotyypillä</w:t>
      </w:r>
    </w:p>
    <w:bookmarkStart w:id="639" w:name="_Riskitiedot_–_observation"/>
    <w:bookmarkEnd w:id="639"/>
    <w:p w14:paraId="29C9C8F3" w14:textId="01133F59" w:rsidR="00430A66" w:rsidRDefault="00EC5370" w:rsidP="009351E3">
      <w:pPr>
        <w:pStyle w:val="Otsikko4"/>
      </w:pPr>
      <w:r>
        <w:fldChar w:fldCharType="begin"/>
      </w:r>
      <w:r>
        <w:instrText xml:space="preserve"> HYPERLINK  \l "_Asiakkaan_tiedot_–" </w:instrText>
      </w:r>
      <w:r>
        <w:fldChar w:fldCharType="separate"/>
      </w:r>
      <w:bookmarkStart w:id="640" w:name="_Toc28940889"/>
      <w:r w:rsidR="00430A66" w:rsidRPr="00EC5370">
        <w:rPr>
          <w:rStyle w:val="Hyperlinkki"/>
        </w:rPr>
        <w:t>Riskitiedot</w:t>
      </w:r>
      <w:r>
        <w:fldChar w:fldCharType="end"/>
      </w:r>
      <w:r w:rsidR="00430A66">
        <w:t xml:space="preserve"> – </w:t>
      </w:r>
      <w:proofErr w:type="spellStart"/>
      <w:r w:rsidR="00430A66">
        <w:t>observation</w:t>
      </w:r>
      <w:bookmarkEnd w:id="640"/>
      <w:proofErr w:type="spellEnd"/>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025278" w14:paraId="09686E23" w14:textId="77777777" w:rsidTr="00DD73F6">
        <w:tc>
          <w:tcPr>
            <w:tcW w:w="9236" w:type="dxa"/>
          </w:tcPr>
          <w:p w14:paraId="58D1F31C" w14:textId="1EABD77D"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C948C4B" w14:textId="77777777" w:rsidR="00430A66" w:rsidRPr="005B6CBB" w:rsidRDefault="00430A66" w:rsidP="0093152C">
      <w:pPr>
        <w:pStyle w:val="Snt1"/>
        <w:rPr>
          <w:lang w:val="en-US"/>
        </w:rPr>
      </w:pPr>
    </w:p>
    <w:p w14:paraId="74F3B522" w14:textId="0635ABA2" w:rsidR="00905A66" w:rsidRDefault="00905A66" w:rsidP="00905A66">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478DF40" w14:textId="7E386700" w:rsidR="00905A66" w:rsidRDefault="00905A66" w:rsidP="00905A66">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57</w:t>
      </w:r>
      <w:r w:rsidR="0027462B">
        <w:t>”</w:t>
      </w:r>
      <w:r>
        <w:t xml:space="preserve"> </w:t>
      </w:r>
      <w:r w:rsidRPr="00905A66">
        <w:t>Riskitiedot</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C196480" w14:textId="77777777" w:rsidR="00905A66" w:rsidRDefault="00905A66" w:rsidP="00905A66">
      <w:pPr>
        <w:pStyle w:val="Snt1"/>
      </w:pPr>
      <w:r>
        <w:t>3. PAKOLLINEN yksi [</w:t>
      </w:r>
      <w:proofErr w:type="gramStart"/>
      <w:r>
        <w:t>1..</w:t>
      </w:r>
      <w:proofErr w:type="gramEnd"/>
      <w:r>
        <w:t xml:space="preserve">1] </w:t>
      </w:r>
      <w:proofErr w:type="spellStart"/>
      <w:r>
        <w:t>text</w:t>
      </w:r>
      <w:proofErr w:type="spellEnd"/>
    </w:p>
    <w:p w14:paraId="253182EE" w14:textId="77777777" w:rsidR="00905A66" w:rsidRDefault="00905A66" w:rsidP="00905A66">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778A4D2" w14:textId="6F9CDFD9" w:rsidR="00905A66" w:rsidRDefault="00905A66" w:rsidP="00905A66">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905A66">
        <w:t xml:space="preserve">Riskitiedot </w:t>
      </w:r>
      <w:r>
        <w:t>(57)</w:t>
      </w:r>
      <w:r w:rsidRPr="00AE0334">
        <w:t>, arvo annetaan</w:t>
      </w:r>
      <w:r>
        <w:t xml:space="preserve"> ST</w:t>
      </w:r>
      <w:r w:rsidRPr="00AE0334">
        <w:t>-tietotyypillä</w:t>
      </w:r>
    </w:p>
    <w:bookmarkStart w:id="641" w:name="_Asiakkaan_asiointikieli_–"/>
    <w:bookmarkEnd w:id="641"/>
    <w:p w14:paraId="0642508A" w14:textId="00FD4EAE" w:rsidR="005C0213" w:rsidRDefault="005C0213" w:rsidP="005C0213">
      <w:pPr>
        <w:pStyle w:val="Otsikko4"/>
      </w:pPr>
      <w:r>
        <w:fldChar w:fldCharType="begin"/>
      </w:r>
      <w:r>
        <w:instrText xml:space="preserve"> HYPERLINK  \l "_Asiakkaan_tiedot_–" </w:instrText>
      </w:r>
      <w:r>
        <w:fldChar w:fldCharType="separate"/>
      </w:r>
      <w:bookmarkStart w:id="642" w:name="_Toc28940890"/>
      <w:r w:rsidRPr="005C0213">
        <w:rPr>
          <w:rStyle w:val="Hyperlinkki"/>
        </w:rPr>
        <w:t>Asiakkaan asiointikieli</w:t>
      </w:r>
      <w:r>
        <w:fldChar w:fldCharType="end"/>
      </w:r>
      <w:r>
        <w:t xml:space="preserve"> – </w:t>
      </w:r>
      <w:proofErr w:type="spellStart"/>
      <w:r>
        <w:t>observation</w:t>
      </w:r>
      <w:bookmarkEnd w:id="642"/>
      <w:proofErr w:type="spellEnd"/>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C0213" w:rsidRPr="00025278" w14:paraId="7B9CEA64" w14:textId="77777777" w:rsidTr="00FF0FD5">
        <w:tc>
          <w:tcPr>
            <w:tcW w:w="9236" w:type="dxa"/>
          </w:tcPr>
          <w:p w14:paraId="39187DBF" w14:textId="068D336E" w:rsidR="005C0213" w:rsidRPr="00EB6946" w:rsidRDefault="005C0213"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DD8EEA5" w14:textId="77777777" w:rsidR="005C0213" w:rsidRPr="005B6CBB" w:rsidRDefault="005C0213" w:rsidP="005C0213">
      <w:pPr>
        <w:rPr>
          <w:lang w:val="en-US"/>
        </w:rPr>
      </w:pPr>
    </w:p>
    <w:p w14:paraId="16481493" w14:textId="74F07AC7" w:rsidR="005C0213" w:rsidRDefault="005C0213" w:rsidP="005C0213">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6649FCB4" w14:textId="4AC348CF" w:rsidR="005C0213" w:rsidRDefault="005C0213" w:rsidP="005C0213">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58</w:t>
      </w:r>
      <w:r w:rsidR="0027462B">
        <w:t>”</w:t>
      </w:r>
      <w:r>
        <w:t xml:space="preserve"> Asiakkaan asiointikieli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F707329" w14:textId="77777777" w:rsidR="005C0213" w:rsidRDefault="005C0213" w:rsidP="005C0213">
      <w:pPr>
        <w:pStyle w:val="Snt1"/>
      </w:pPr>
      <w:r>
        <w:t>3. PAKOLLINEN yksi [</w:t>
      </w:r>
      <w:proofErr w:type="gramStart"/>
      <w:r>
        <w:t>1..</w:t>
      </w:r>
      <w:proofErr w:type="gramEnd"/>
      <w:r>
        <w:t xml:space="preserve">1] </w:t>
      </w:r>
      <w:proofErr w:type="spellStart"/>
      <w:r>
        <w:t>text</w:t>
      </w:r>
      <w:proofErr w:type="spellEnd"/>
    </w:p>
    <w:p w14:paraId="57FEC9B4" w14:textId="77777777" w:rsidR="005C0213" w:rsidRDefault="005C0213" w:rsidP="005C0213">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0447380" w14:textId="6129EDF4" w:rsidR="005C0213" w:rsidRDefault="005C0213" w:rsidP="00905A66">
      <w:pPr>
        <w:pStyle w:val="Snt1"/>
      </w:pPr>
      <w:r>
        <w:t>4</w:t>
      </w:r>
      <w:r w:rsidRPr="00AE0334">
        <w:t xml:space="preserve">. </w:t>
      </w:r>
      <w:r w:rsidRPr="005C0213">
        <w:t>PAKOLLINEN yksi [</w:t>
      </w:r>
      <w:proofErr w:type="gramStart"/>
      <w:r w:rsidRPr="005C0213">
        <w:t>1..</w:t>
      </w:r>
      <w:proofErr w:type="gramEnd"/>
      <w:r w:rsidRPr="005C0213">
        <w:t xml:space="preserve">1] </w:t>
      </w:r>
      <w:proofErr w:type="spellStart"/>
      <w:r w:rsidRPr="005C0213">
        <w:t>value</w:t>
      </w:r>
      <w:proofErr w:type="spellEnd"/>
      <w:r w:rsidRPr="005C0213">
        <w:t xml:space="preserve"> </w:t>
      </w:r>
      <w:r>
        <w:t xml:space="preserve">Asiakkaan asiointikieli </w:t>
      </w:r>
      <w:r w:rsidRPr="005C0213">
        <w:t>(</w:t>
      </w:r>
      <w:r>
        <w:t>58</w:t>
      </w:r>
      <w:r w:rsidRPr="005C0213">
        <w:t xml:space="preserve">), arvo annetaan luokituksesta SFS </w:t>
      </w:r>
      <w:r w:rsidR="0027462B">
        <w:t>–</w:t>
      </w:r>
      <w:r w:rsidRPr="005C0213">
        <w:t xml:space="preserve"> Kielikoodisto (</w:t>
      </w:r>
      <w:proofErr w:type="spellStart"/>
      <w:r w:rsidRPr="005C0213">
        <w:t>codeSystem</w:t>
      </w:r>
      <w:proofErr w:type="spellEnd"/>
      <w:r w:rsidRPr="005C0213">
        <w:t>: 1.2.246.537.5.40175.2008) CD-tietotyypillä</w:t>
      </w:r>
    </w:p>
    <w:bookmarkStart w:id="643" w:name="_Ajanvarausta_ei_saa"/>
    <w:bookmarkStart w:id="644" w:name="_Ajanvarauksen_tietojen_näyttäminen"/>
    <w:bookmarkEnd w:id="643"/>
    <w:bookmarkEnd w:id="644"/>
    <w:p w14:paraId="67B1FDCE" w14:textId="490704F9" w:rsidR="00CD715E" w:rsidRDefault="001C7489" w:rsidP="00CD715E">
      <w:pPr>
        <w:pStyle w:val="Otsikko4"/>
      </w:pPr>
      <w:r>
        <w:fldChar w:fldCharType="begin"/>
      </w:r>
      <w:r>
        <w:instrText xml:space="preserve"> HYPERLINK  \l "_Asiakkaan_tiedot_–" </w:instrText>
      </w:r>
      <w:r>
        <w:fldChar w:fldCharType="separate"/>
      </w:r>
      <w:bookmarkStart w:id="645" w:name="_Toc28940891"/>
      <w:r w:rsidR="00D92AAF" w:rsidRPr="001C7489">
        <w:rPr>
          <w:rStyle w:val="Hyperlinkki"/>
        </w:rPr>
        <w:t>Ajanvarauksen tietojen näyttäminen huoltajalle</w:t>
      </w:r>
      <w:r>
        <w:fldChar w:fldCharType="end"/>
      </w:r>
      <w:r w:rsidR="00CD715E">
        <w:t xml:space="preserve"> – </w:t>
      </w:r>
      <w:proofErr w:type="spellStart"/>
      <w:r w:rsidR="00CD715E">
        <w:t>observation</w:t>
      </w:r>
      <w:bookmarkEnd w:id="645"/>
      <w:proofErr w:type="spellEnd"/>
      <w:r w:rsidR="00CD715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D715E" w:rsidRPr="00025278" w14:paraId="0DF24F3D" w14:textId="77777777" w:rsidTr="00AB2C68">
        <w:tc>
          <w:tcPr>
            <w:tcW w:w="9236" w:type="dxa"/>
          </w:tcPr>
          <w:p w14:paraId="3262A8CB" w14:textId="77777777" w:rsidR="00CD715E" w:rsidRPr="00EB6946" w:rsidRDefault="00CD715E"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23D68252" w14:textId="77777777" w:rsidR="00CD715E" w:rsidRPr="005B6CBB" w:rsidRDefault="00CD715E" w:rsidP="00CD715E">
      <w:pPr>
        <w:rPr>
          <w:lang w:val="en-US"/>
        </w:rPr>
      </w:pPr>
    </w:p>
    <w:p w14:paraId="77524F3D" w14:textId="77777777" w:rsidR="00CD715E" w:rsidRDefault="00CD715E" w:rsidP="00CD715E">
      <w:pPr>
        <w:pStyle w:val="Snt1"/>
      </w:pPr>
      <w:r>
        <w:t>1. PAKOLLINEN yksi [</w:t>
      </w:r>
      <w:proofErr w:type="gramStart"/>
      <w:r>
        <w:t>1..</w:t>
      </w:r>
      <w:proofErr w:type="gramEnd"/>
      <w:r>
        <w:t>1] @</w:t>
      </w:r>
      <w:proofErr w:type="spellStart"/>
      <w:r>
        <w:t>classCode</w:t>
      </w:r>
      <w:proofErr w:type="spellEnd"/>
      <w:r>
        <w:t>=”OBS” ja yksi [1..1] @</w:t>
      </w:r>
      <w:proofErr w:type="spellStart"/>
      <w:r>
        <w:t>moodCode</w:t>
      </w:r>
      <w:proofErr w:type="spellEnd"/>
      <w:r>
        <w:t>=”EVN”</w:t>
      </w:r>
    </w:p>
    <w:p w14:paraId="2BB6D3FE" w14:textId="1BDF641F" w:rsidR="00CD715E" w:rsidRDefault="00CD715E" w:rsidP="00CD715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=”5</w:t>
      </w:r>
      <w:r w:rsidR="00763CCB">
        <w:t>9</w:t>
      </w:r>
      <w:r>
        <w:t xml:space="preserve">” </w:t>
      </w:r>
      <w:r w:rsidR="00685FC5">
        <w:t>Ajanvarauksen tietojen näy</w:t>
      </w:r>
      <w:r w:rsidR="00044BC4">
        <w:t>ttäminen</w:t>
      </w:r>
      <w:r w:rsidR="00763CCB">
        <w:t xml:space="preserve"> huoltajalle</w:t>
      </w:r>
      <w:r>
        <w:t xml:space="preserve"> (</w:t>
      </w:r>
      <w:proofErr w:type="spellStart"/>
      <w:r>
        <w:t>codeSystem</w:t>
      </w:r>
      <w:proofErr w:type="spellEnd"/>
      <w:r>
        <w:t>: 1.2.245.537.6.880 Ajanvaraus/Tietosisältö – Ajanvarausasiakirja)</w:t>
      </w:r>
    </w:p>
    <w:p w14:paraId="1FEF826E" w14:textId="77777777" w:rsidR="00CD715E" w:rsidRDefault="00CD715E" w:rsidP="00CD715E">
      <w:pPr>
        <w:pStyle w:val="Snt1"/>
      </w:pPr>
      <w:r>
        <w:t>3. PAKOLLINEN yksi [</w:t>
      </w:r>
      <w:proofErr w:type="gramStart"/>
      <w:r>
        <w:t>1..</w:t>
      </w:r>
      <w:proofErr w:type="gramEnd"/>
      <w:r>
        <w:t xml:space="preserve">1] </w:t>
      </w:r>
      <w:proofErr w:type="spellStart"/>
      <w:r>
        <w:t>text</w:t>
      </w:r>
      <w:proofErr w:type="spellEnd"/>
    </w:p>
    <w:p w14:paraId="426B708E" w14:textId="77777777" w:rsidR="00CD715E" w:rsidRDefault="00CD715E" w:rsidP="00CD715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209AA4D3" w14:textId="2F5178F3" w:rsidR="00CD715E" w:rsidRDefault="00CD715E" w:rsidP="00905A66">
      <w:pPr>
        <w:pStyle w:val="Snt1"/>
      </w:pPr>
      <w:r>
        <w:t>4</w:t>
      </w:r>
      <w:r w:rsidRPr="00AE0334">
        <w:t xml:space="preserve">. </w:t>
      </w:r>
      <w:r w:rsidRPr="005C0213">
        <w:t>PAKOLLINEN yksi [</w:t>
      </w:r>
      <w:proofErr w:type="gramStart"/>
      <w:r w:rsidRPr="005C0213">
        <w:t>1..</w:t>
      </w:r>
      <w:proofErr w:type="gramEnd"/>
      <w:r w:rsidRPr="005C0213">
        <w:t xml:space="preserve">1] </w:t>
      </w:r>
      <w:proofErr w:type="spellStart"/>
      <w:r w:rsidRPr="005C0213">
        <w:t>value</w:t>
      </w:r>
      <w:proofErr w:type="spellEnd"/>
      <w:r w:rsidRPr="005C0213">
        <w:t xml:space="preserve"> </w:t>
      </w:r>
      <w:r w:rsidR="00943E9C">
        <w:t>Ajanvarauksen tietojen näyttäminen</w:t>
      </w:r>
      <w:r w:rsidR="00763CCB">
        <w:t xml:space="preserve"> huoltajalle</w:t>
      </w:r>
      <w:r>
        <w:t xml:space="preserve"> </w:t>
      </w:r>
      <w:r w:rsidRPr="005C0213">
        <w:t>(</w:t>
      </w:r>
      <w:r>
        <w:t>5</w:t>
      </w:r>
      <w:r w:rsidR="00763CCB">
        <w:t>9</w:t>
      </w:r>
      <w:r w:rsidRPr="005C0213">
        <w:t xml:space="preserve">), arvo annetaan </w:t>
      </w:r>
      <w:r w:rsidR="00BB2A56" w:rsidRPr="00BB2A56">
        <w:t>tietosisältömäärittelyn ko. kentässä annetulla luokituksella CV-tietotyypillä (</w:t>
      </w:r>
      <w:proofErr w:type="spellStart"/>
      <w:r w:rsidR="00BB2A56" w:rsidRPr="00BB2A56">
        <w:t>codeSystem</w:t>
      </w:r>
      <w:proofErr w:type="spellEnd"/>
      <w:r w:rsidR="00BB2A56" w:rsidRPr="00BB2A56">
        <w:t xml:space="preserve">: </w:t>
      </w:r>
      <w:r w:rsidR="004B6D75" w:rsidRPr="004B6D75">
        <w:t>1.2.245.537.6.880.59</w:t>
      </w:r>
      <w:r w:rsidR="004B6D75">
        <w:t>)</w:t>
      </w:r>
    </w:p>
    <w:p w14:paraId="6399CEC7" w14:textId="7C069357" w:rsidR="004B6D75" w:rsidRDefault="004B6D75" w:rsidP="00905A66">
      <w:pPr>
        <w:pStyle w:val="Snt1"/>
      </w:pPr>
    </w:p>
    <w:p w14:paraId="234F7575" w14:textId="75E47499" w:rsidR="002E3E87" w:rsidRDefault="002E3E87" w:rsidP="00905A66">
      <w:pPr>
        <w:pStyle w:val="Snt1"/>
      </w:pPr>
      <w:r w:rsidRPr="00CD07EE">
        <w:rPr>
          <w:b/>
        </w:rPr>
        <w:t>Toteutusohje:</w:t>
      </w:r>
      <w:r>
        <w:t xml:space="preserve"> </w:t>
      </w:r>
      <w:r w:rsidR="004F535A" w:rsidRPr="004F535A">
        <w:t xml:space="preserve">Ajanvarauksen tietojen näyttäminen huoltajalle </w:t>
      </w:r>
      <w:r w:rsidR="007B11B8">
        <w:t xml:space="preserve">(saako näyttää vai ei) </w:t>
      </w:r>
      <w:r w:rsidR="00E52FEB" w:rsidRPr="00E52FEB">
        <w:t xml:space="preserve">annetaan tietosisältömäärittelyssä ko. kentässä annetulla luokituksella </w:t>
      </w:r>
      <w:proofErr w:type="spellStart"/>
      <w:r w:rsidR="00E52FEB" w:rsidRPr="00E52FEB">
        <w:t>observation</w:t>
      </w:r>
      <w:proofErr w:type="spellEnd"/>
      <w:r w:rsidR="00E52FEB" w:rsidRPr="00E52FEB">
        <w:t xml:space="preserve"> </w:t>
      </w:r>
      <w:proofErr w:type="spellStart"/>
      <w:r w:rsidR="00E52FEB" w:rsidRPr="00E52FEB">
        <w:t>value:ssa</w:t>
      </w:r>
      <w:proofErr w:type="spellEnd"/>
      <w:r w:rsidR="00E52FEB" w:rsidRPr="00E52FEB">
        <w:t>.</w:t>
      </w:r>
      <w:r w:rsidR="004D25F3">
        <w:t xml:space="preserve"> </w:t>
      </w:r>
      <w:r w:rsidR="004F535A">
        <w:t xml:space="preserve">Arvot ovat </w:t>
      </w:r>
      <w:r w:rsidR="004F535A" w:rsidRPr="004F535A">
        <w:t>1=Ajanvarauksen tiedot saa näyttää huoltajalle,2=Ajanvarauksen tietoja ei saa näyttää huoltajalle</w:t>
      </w:r>
      <w:r w:rsidR="004F535A">
        <w:t xml:space="preserve">. </w:t>
      </w:r>
      <w:r w:rsidR="004D25F3" w:rsidRPr="004D25F3">
        <w:lastRenderedPageBreak/>
        <w:t xml:space="preserve">Tällöin CDA-siirtomuotoon tulee tietotyypiksi CV, koska </w:t>
      </w:r>
      <w:proofErr w:type="spellStart"/>
      <w:r w:rsidR="004D25F3" w:rsidRPr="004D25F3">
        <w:t>observation</w:t>
      </w:r>
      <w:proofErr w:type="spellEnd"/>
      <w:r w:rsidR="004D25F3" w:rsidRPr="004D25F3">
        <w:t xml:space="preserve">-luokassa ei ole </w:t>
      </w:r>
      <w:proofErr w:type="spellStart"/>
      <w:r w:rsidR="004D25F3" w:rsidRPr="004D25F3">
        <w:t>value:ssa</w:t>
      </w:r>
      <w:proofErr w:type="spellEnd"/>
      <w:r w:rsidR="004D25F3" w:rsidRPr="004D25F3">
        <w:t xml:space="preserve"> CS-tietotyyppiä käytettävissä.</w:t>
      </w:r>
      <w:r w:rsidR="007B11B8">
        <w:t xml:space="preserve"> Kts. </w:t>
      </w:r>
      <w:r w:rsidR="00CD07EE">
        <w:t xml:space="preserve">myös </w:t>
      </w:r>
      <w:r w:rsidR="007B11B8">
        <w:t>toiminnalliseen määrittelyyn kirjatut tulkinta- ja toimintaohjeet</w:t>
      </w:r>
      <w:r w:rsidR="00E93468">
        <w:t xml:space="preserve"> (AM</w:t>
      </w:r>
      <w:r w:rsidR="00E048D8">
        <w:t>56 vaatimus)</w:t>
      </w:r>
      <w:r w:rsidR="007B11B8">
        <w:t>.</w:t>
      </w:r>
    </w:p>
    <w:bookmarkStart w:id="646" w:name="_Yhteyshenkilön_yhteystiedot"/>
    <w:bookmarkEnd w:id="646"/>
    <w:p w14:paraId="1FDC72C8" w14:textId="28E3F214" w:rsidR="003041DF" w:rsidRDefault="0093152C" w:rsidP="003041DF">
      <w:pPr>
        <w:pStyle w:val="Otsikko2"/>
      </w:pPr>
      <w:r>
        <w:fldChar w:fldCharType="begin"/>
      </w:r>
      <w:r>
        <w:instrText xml:space="preserve"> HYPERLINK  \l "_Ensihoitokertomus" </w:instrText>
      </w:r>
      <w:r>
        <w:fldChar w:fldCharType="separate"/>
      </w:r>
      <w:bookmarkStart w:id="647" w:name="_Toc28940892"/>
      <w:r w:rsidR="003041DF" w:rsidRPr="0093152C">
        <w:rPr>
          <w:rStyle w:val="Hyperlinkki"/>
        </w:rPr>
        <w:t>Yhteyshenkilön yhteystiedot</w:t>
      </w:r>
      <w:bookmarkEnd w:id="647"/>
      <w:r>
        <w:fldChar w:fldCharType="end"/>
      </w:r>
    </w:p>
    <w:p w14:paraId="7D3AB5D1"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025278" w14:paraId="43B1CF14" w14:textId="77777777" w:rsidTr="00043806">
        <w:tc>
          <w:tcPr>
            <w:tcW w:w="9236" w:type="dxa"/>
          </w:tcPr>
          <w:p w14:paraId="505E10A8"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17620823" w14:textId="77777777" w:rsidR="001E10D2" w:rsidRPr="005B6CBB" w:rsidRDefault="001E10D2" w:rsidP="001E10D2">
      <w:pPr>
        <w:pStyle w:val="Snt1"/>
        <w:rPr>
          <w:lang w:val="en-US"/>
        </w:rPr>
      </w:pPr>
    </w:p>
    <w:p w14:paraId="26DEE056" w14:textId="6B018A6C" w:rsidR="001E10D2" w:rsidRPr="00D81995" w:rsidRDefault="001E10D2" w:rsidP="001E10D2">
      <w:pPr>
        <w:pStyle w:val="Snt1"/>
      </w:pPr>
      <w:r w:rsidRPr="00D81995">
        <w:t>1. PAKOLLINEN yksi [</w:t>
      </w:r>
      <w:proofErr w:type="gramStart"/>
      <w:r w:rsidRPr="00D81995">
        <w:t>1..</w:t>
      </w:r>
      <w:proofErr w:type="gramEnd"/>
      <w:r w:rsidRPr="00D81995">
        <w:t xml:space="preserve">1] </w:t>
      </w:r>
      <w:proofErr w:type="spellStart"/>
      <w:r w:rsidRPr="00D81995">
        <w:t>code</w:t>
      </w:r>
      <w:proofErr w:type="spellEnd"/>
      <w:r w:rsidRPr="00D81995">
        <w:t>/@</w:t>
      </w:r>
      <w:proofErr w:type="spellStart"/>
      <w:r w:rsidRPr="00D81995">
        <w:t>code</w:t>
      </w:r>
      <w:proofErr w:type="spellEnd"/>
      <w:r w:rsidRPr="00D81995">
        <w:t>=</w:t>
      </w:r>
      <w:r w:rsidR="0027462B">
        <w:t>”</w:t>
      </w:r>
      <w:r w:rsidRPr="00D81995">
        <w:t>76</w:t>
      </w:r>
      <w:r w:rsidR="0027462B">
        <w:t>”</w:t>
      </w:r>
      <w:r w:rsidRPr="00D81995">
        <w:t xml:space="preserve"> Muu merkintä (</w:t>
      </w:r>
      <w:proofErr w:type="spellStart"/>
      <w:r w:rsidRPr="00D81995">
        <w:t>codeSystem</w:t>
      </w:r>
      <w:proofErr w:type="spellEnd"/>
      <w:r w:rsidRPr="00D81995">
        <w:t xml:space="preserve">: 1.2.246.537.6.14.2006 AR/YDIN </w:t>
      </w:r>
      <w:r w:rsidR="0027462B">
        <w:t>–</w:t>
      </w:r>
      <w:r w:rsidRPr="00D81995">
        <w:t xml:space="preserve"> Otsikot)</w:t>
      </w:r>
    </w:p>
    <w:p w14:paraId="4F5110DE"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w:t>
      </w:r>
      <w:proofErr w:type="gramStart"/>
      <w:r w:rsidRPr="00D81995">
        <w:rPr>
          <w:rStyle w:val="Snt2Char"/>
        </w:rPr>
        <w:t>1..</w:t>
      </w:r>
      <w:proofErr w:type="gramEnd"/>
      <w:r w:rsidRPr="00D81995">
        <w:rPr>
          <w:rStyle w:val="Snt2Char"/>
        </w:rPr>
        <w:t xml:space="preserve">1] </w:t>
      </w:r>
      <w:proofErr w:type="spellStart"/>
      <w:r w:rsidRPr="00D81995">
        <w:rPr>
          <w:rStyle w:val="Snt2Char"/>
        </w:rPr>
        <w:t>translation</w:t>
      </w:r>
      <w:proofErr w:type="spellEnd"/>
    </w:p>
    <w:p w14:paraId="7400F561" w14:textId="77777777" w:rsidR="001E10D2" w:rsidRPr="00D81995" w:rsidRDefault="001E10D2" w:rsidP="001E10D2">
      <w:pPr>
        <w:pStyle w:val="Snt3"/>
        <w:rPr>
          <w:rStyle w:val="Snt3Char"/>
        </w:rPr>
      </w:pPr>
      <w:r w:rsidRPr="00D81995">
        <w:rPr>
          <w:rStyle w:val="Snt1Char"/>
        </w:rPr>
        <w:t>a</w:t>
      </w:r>
      <w:r w:rsidRPr="00D81995">
        <w:rPr>
          <w:rStyle w:val="Snt3Char"/>
        </w:rPr>
        <w:t>. PAKOLLINEN yksi [</w:t>
      </w:r>
      <w:proofErr w:type="gramStart"/>
      <w:r w:rsidRPr="00D81995">
        <w:rPr>
          <w:rStyle w:val="Snt3Char"/>
        </w:rPr>
        <w:t>1..</w:t>
      </w:r>
      <w:proofErr w:type="gramEnd"/>
      <w:r w:rsidRPr="00D81995">
        <w:rPr>
          <w:rStyle w:val="Snt3Char"/>
        </w:rPr>
        <w:t xml:space="preserve">1] </w:t>
      </w:r>
      <w:proofErr w:type="spellStart"/>
      <w:r w:rsidRPr="00D81995">
        <w:rPr>
          <w:rStyle w:val="Snt3Char"/>
        </w:rPr>
        <w:t>qualifier</w:t>
      </w:r>
      <w:proofErr w:type="spellEnd"/>
    </w:p>
    <w:p w14:paraId="63D2772F" w14:textId="433C2747" w:rsidR="001E10D2" w:rsidRPr="00D81995" w:rsidRDefault="001E10D2" w:rsidP="001E10D2">
      <w:pPr>
        <w:pStyle w:val="Snt4"/>
      </w:pPr>
      <w:r w:rsidRPr="00D81995">
        <w:rPr>
          <w:rStyle w:val="Snt5Char"/>
        </w:rPr>
        <w:t>a</w:t>
      </w:r>
      <w:r>
        <w:rPr>
          <w:rStyle w:val="Snt5Char"/>
        </w:rPr>
        <w:t>. PAKOLLINEN yksi [</w:t>
      </w:r>
      <w:proofErr w:type="gramStart"/>
      <w:r>
        <w:rPr>
          <w:rStyle w:val="Snt5Char"/>
        </w:rPr>
        <w:t>1..</w:t>
      </w:r>
      <w:proofErr w:type="gramEnd"/>
      <w:r>
        <w:rPr>
          <w:rStyle w:val="Snt5Char"/>
        </w:rPr>
        <w:t xml:space="preserve">1] </w:t>
      </w:r>
      <w:proofErr w:type="spellStart"/>
      <w:r>
        <w:rPr>
          <w:rStyle w:val="Snt5Char"/>
        </w:rPr>
        <w:t>value</w:t>
      </w:r>
      <w:proofErr w:type="spellEnd"/>
      <w:r>
        <w:rPr>
          <w:rStyle w:val="Snt5Char"/>
        </w:rPr>
        <w:t>/</w:t>
      </w:r>
      <w:r w:rsidRPr="0082643A">
        <w:t>@</w:t>
      </w:r>
      <w:proofErr w:type="spellStart"/>
      <w:r w:rsidRPr="0082643A">
        <w:t>code</w:t>
      </w:r>
      <w:proofErr w:type="spellEnd"/>
      <w:r w:rsidRPr="0082643A">
        <w:t>=</w:t>
      </w:r>
      <w:r w:rsidR="0027462B">
        <w:t>”</w:t>
      </w:r>
      <w:r>
        <w:t>60</w:t>
      </w:r>
      <w:r w:rsidR="0027462B">
        <w:t>”</w:t>
      </w:r>
      <w:r w:rsidRPr="0082643A">
        <w:t xml:space="preserve"> </w:t>
      </w:r>
      <w:r>
        <w:t>Yhteyshenkilön yhteys</w:t>
      </w:r>
      <w:r w:rsidRPr="007207C6">
        <w:t>tiedot</w:t>
      </w:r>
      <w:r>
        <w:t xml:space="preserve"> (</w:t>
      </w:r>
      <w:proofErr w:type="spellStart"/>
      <w:r>
        <w:t>codeSystem</w:t>
      </w:r>
      <w:proofErr w:type="spellEnd"/>
      <w:r>
        <w:t xml:space="preserve">: 1.2.245.537.6.880 Ajanvaraus/Tietosisältö </w:t>
      </w:r>
      <w:r w:rsidR="0027462B">
        <w:t>–</w:t>
      </w:r>
      <w:r>
        <w:t xml:space="preserve"> Ajanvarausasiakirja)</w:t>
      </w:r>
    </w:p>
    <w:p w14:paraId="1C33241D" w14:textId="3A21AD75" w:rsidR="001E10D2" w:rsidRPr="0082643A" w:rsidRDefault="001E10D2" w:rsidP="001E10D2">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0027462B">
        <w:t>”</w:t>
      </w:r>
      <w:r>
        <w:t>Muu merkintä Yhteyshenkilön yhteystiedot</w:t>
      </w:r>
      <w:r w:rsidR="0027462B">
        <w:t>”</w:t>
      </w:r>
      <w:r w:rsidRPr="0082643A">
        <w:t xml:space="preserve"> </w:t>
      </w:r>
    </w:p>
    <w:p w14:paraId="70FD1E6F" w14:textId="77777777" w:rsidR="001E10D2" w:rsidRDefault="001E10D2" w:rsidP="001E10D2">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52CBFAE8" w14:textId="77777777" w:rsidR="001E10D2" w:rsidRDefault="001E10D2" w:rsidP="001E10D2">
      <w:pPr>
        <w:pStyle w:val="Snt1"/>
      </w:pPr>
    </w:p>
    <w:p w14:paraId="76656B9F"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Yhteyshenkilön yhteystiedot </w:t>
      </w:r>
    </w:p>
    <w:p w14:paraId="2BDEAEB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18E0A6ED"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t>Yhteyshenkilön nimi (</w:t>
      </w:r>
      <w:proofErr w:type="gramStart"/>
      <w:r w:rsidRPr="00D9186D">
        <w:t>62)</w:t>
      </w:r>
      <w:r>
        <w:t>*</w:t>
      </w:r>
      <w:proofErr w:type="gramEnd"/>
      <w:r>
        <w:t xml:space="preserve">; </w:t>
      </w:r>
      <w:r w:rsidRPr="00D9186D">
        <w:t>Yhteyshenkilön tyyppi (61)</w:t>
      </w:r>
    </w:p>
    <w:p w14:paraId="7D7097C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637BAAA5"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1A4E77CD" w14:textId="77777777" w:rsidR="001E10D2" w:rsidRDefault="001E10D2" w:rsidP="001E10D2">
      <w:pPr>
        <w:pStyle w:val="Snt1"/>
      </w:pPr>
    </w:p>
    <w:p w14:paraId="38ED8C90" w14:textId="77777777" w:rsidR="00E737CF" w:rsidRDefault="00E737CF" w:rsidP="00E737CF">
      <w:pPr>
        <w:pStyle w:val="Snt1"/>
      </w:pPr>
      <w:r>
        <w:t>4. PAKOLLINEN yksi [</w:t>
      </w:r>
      <w:proofErr w:type="gramStart"/>
      <w:r>
        <w:t>1..</w:t>
      </w:r>
      <w:proofErr w:type="gramEnd"/>
      <w:r>
        <w:t xml:space="preserve">1] </w:t>
      </w:r>
      <w:proofErr w:type="spellStart"/>
      <w:r>
        <w:t>entry</w:t>
      </w:r>
      <w:proofErr w:type="spellEnd"/>
      <w:r>
        <w:t xml:space="preserve"> </w:t>
      </w:r>
    </w:p>
    <w:p w14:paraId="0C363088" w14:textId="243335E4" w:rsidR="00E737CF" w:rsidRDefault="00E737CF" w:rsidP="00E737CF">
      <w:pPr>
        <w:pStyle w:val="Snt2"/>
      </w:pPr>
      <w:r>
        <w:t>a.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r w:rsidR="0027462B">
        <w:t>”</w:t>
      </w:r>
      <w:r w:rsidRPr="00E11B19">
        <w:t>1.2.245.537.6.880.</w:t>
      </w:r>
      <w:r w:rsidR="00534399">
        <w:t>6</w:t>
      </w:r>
      <w:r>
        <w:t>0” (</w:t>
      </w:r>
      <w:r w:rsidR="00534399">
        <w:t>Yhteyshenkilön yhteystiedo</w:t>
      </w:r>
      <w:r>
        <w:t xml:space="preserve">t </w:t>
      </w:r>
      <w:proofErr w:type="spellStart"/>
      <w:r>
        <w:t>entry</w:t>
      </w:r>
      <w:proofErr w:type="spellEnd"/>
      <w:r>
        <w:t>)</w:t>
      </w:r>
    </w:p>
    <w:p w14:paraId="15F07812" w14:textId="6073F717" w:rsidR="00E737CF" w:rsidRDefault="00E737CF" w:rsidP="00E737CF">
      <w:pPr>
        <w:pStyle w:val="Snt2"/>
      </w:pPr>
      <w:r>
        <w:t>b.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ins w:id="648" w:author="Timo Kaskinen" w:date="2019-12-27T10:31:00Z">
        <w:r w:rsidR="00FB490F">
          <w:t>1.2.246.777.11.2020.1</w:t>
        </w:r>
      </w:ins>
      <w:r>
        <w:t>” (</w:t>
      </w:r>
      <w:ins w:id="649" w:author="Timo Kaskinen" w:date="2019-12-27T10:33:00Z">
        <w:r w:rsidR="00FB490F">
          <w:t>Ajanvarausasiakirja CDA 2020</w:t>
        </w:r>
      </w:ins>
      <w:r>
        <w:t>)</w:t>
      </w:r>
    </w:p>
    <w:p w14:paraId="67755AA9" w14:textId="0F93988C" w:rsidR="001E10D2" w:rsidRPr="001E10D2" w:rsidRDefault="00E737CF" w:rsidP="00E737CF">
      <w:pPr>
        <w:pStyle w:val="Snt2"/>
      </w:pPr>
      <w:r>
        <w:t>c. PAKOLLINEN yksi [</w:t>
      </w:r>
      <w:proofErr w:type="gramStart"/>
      <w:r>
        <w:t>1..</w:t>
      </w:r>
      <w:proofErr w:type="gramEnd"/>
      <w:r>
        <w:t xml:space="preserve">1] </w:t>
      </w:r>
      <w:hyperlink w:anchor="_Yhteyshenkilön_yhteystiedot_–" w:history="1">
        <w:r w:rsidR="00534399" w:rsidRPr="00534399">
          <w:rPr>
            <w:rStyle w:val="Hyperlinkki"/>
          </w:rPr>
          <w:t>Yhteyshenkilön yhteystiedot</w:t>
        </w:r>
      </w:hyperlink>
      <w:r>
        <w:t xml:space="preserve"> </w:t>
      </w:r>
      <w:r w:rsidR="00534399">
        <w:t>(6</w:t>
      </w:r>
      <w:r>
        <w:t xml:space="preserve">0) </w:t>
      </w:r>
      <w:proofErr w:type="spellStart"/>
      <w:r>
        <w:t>organizer</w:t>
      </w:r>
      <w:proofErr w:type="spellEnd"/>
    </w:p>
    <w:bookmarkStart w:id="650" w:name="_Yhteyshenkilön_yhteystiedot_–"/>
    <w:bookmarkEnd w:id="650"/>
    <w:p w14:paraId="637BF837" w14:textId="5F2DFECC" w:rsidR="009554FD" w:rsidRDefault="000E6218" w:rsidP="009351E3">
      <w:pPr>
        <w:pStyle w:val="Otsikko3"/>
      </w:pPr>
      <w:r>
        <w:fldChar w:fldCharType="begin"/>
      </w:r>
      <w:r>
        <w:instrText xml:space="preserve"> HYPERLINK  \l "_Yhteyshenkilön_yhteystiedot" </w:instrText>
      </w:r>
      <w:r>
        <w:fldChar w:fldCharType="separate"/>
      </w:r>
      <w:bookmarkStart w:id="651" w:name="_Toc28940893"/>
      <w:r w:rsidR="009554FD" w:rsidRPr="000E6218">
        <w:rPr>
          <w:rStyle w:val="Hyperlinkki"/>
        </w:rPr>
        <w:t>Yhteyshenkilön yhteystiedot</w:t>
      </w:r>
      <w:r>
        <w:fldChar w:fldCharType="end"/>
      </w:r>
      <w:r w:rsidR="009554FD" w:rsidRPr="00681756">
        <w:t xml:space="preserve"> </w:t>
      </w:r>
      <w:r w:rsidR="00EB6946">
        <w:t>–</w:t>
      </w:r>
      <w:r w:rsidR="009554FD">
        <w:t xml:space="preserve"> </w:t>
      </w:r>
      <w:proofErr w:type="spellStart"/>
      <w:r w:rsidR="009554FD">
        <w:t>organizer</w:t>
      </w:r>
      <w:bookmarkEnd w:id="651"/>
      <w:proofErr w:type="spellEnd"/>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465AD12E" w14:textId="77777777" w:rsidTr="00A44291">
        <w:tc>
          <w:tcPr>
            <w:tcW w:w="9236" w:type="dxa"/>
          </w:tcPr>
          <w:p w14:paraId="0DEFDF6B" w14:textId="13FD59B9"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3E6A7637" w14:textId="77777777" w:rsidR="00EB6946" w:rsidRPr="005B6CBB" w:rsidRDefault="00EB6946" w:rsidP="009554FD">
      <w:pPr>
        <w:rPr>
          <w:lang w:val="en-US"/>
        </w:rPr>
      </w:pPr>
    </w:p>
    <w:p w14:paraId="057343F0" w14:textId="4C0BCD62" w:rsidR="002C63A8" w:rsidRPr="007E0AC1" w:rsidRDefault="002C63A8" w:rsidP="002C63A8">
      <w:pPr>
        <w:pStyle w:val="Snt1"/>
      </w:pPr>
      <w:r w:rsidRPr="007E0AC1">
        <w:t>1. PAKOLLINEN yksi [</w:t>
      </w:r>
      <w:proofErr w:type="gramStart"/>
      <w:r w:rsidRPr="007E0AC1">
        <w:t>1..</w:t>
      </w:r>
      <w:proofErr w:type="gramEnd"/>
      <w:r w:rsidRPr="007E0AC1">
        <w:t>1] @</w:t>
      </w:r>
      <w:proofErr w:type="spellStart"/>
      <w:r w:rsidRPr="007E0AC1">
        <w:t>classCode</w:t>
      </w:r>
      <w:proofErr w:type="spellEnd"/>
      <w:r w:rsidRPr="007E0AC1">
        <w:t>=</w:t>
      </w:r>
      <w:r w:rsidR="0027462B">
        <w:t>”</w:t>
      </w:r>
      <w:r w:rsidRPr="007E0AC1">
        <w:t>CLUSTER</w:t>
      </w:r>
      <w:r w:rsidR="0027462B">
        <w:t>”</w:t>
      </w:r>
      <w:r w:rsidRPr="007E0AC1">
        <w:t xml:space="preserve"> ja yksi [1..1] @</w:t>
      </w:r>
      <w:proofErr w:type="spellStart"/>
      <w:r w:rsidRPr="007E0AC1">
        <w:t>moodCode</w:t>
      </w:r>
      <w:proofErr w:type="spellEnd"/>
      <w:r w:rsidRPr="007E0AC1">
        <w:t>=</w:t>
      </w:r>
      <w:r w:rsidR="0027462B">
        <w:t>”</w:t>
      </w:r>
      <w:r w:rsidRPr="007E0AC1">
        <w:t>EVN</w:t>
      </w:r>
      <w:r w:rsidR="0027462B">
        <w:t>”</w:t>
      </w:r>
    </w:p>
    <w:p w14:paraId="5C3990C1" w14:textId="480CED04" w:rsidR="00344126" w:rsidRDefault="00344126" w:rsidP="002C63A8">
      <w:pPr>
        <w:pStyle w:val="Snt1"/>
        <w:rPr>
          <w:ins w:id="652" w:author="Timo Kaskinen" w:date="2020-01-21T13:00:00Z"/>
        </w:rPr>
      </w:pPr>
      <w:ins w:id="653" w:author="Timo Kaskinen" w:date="2020-01-21T13:00:00Z">
        <w:r>
          <w:t>2</w:t>
        </w:r>
        <w:r w:rsidRPr="0082643A">
          <w:t>. PAKOLLINEN yksi [</w:t>
        </w:r>
        <w:proofErr w:type="gramStart"/>
        <w:r w:rsidRPr="0082643A">
          <w:t>1..</w:t>
        </w:r>
        <w:proofErr w:type="gramEnd"/>
        <w:r w:rsidRPr="0082643A">
          <w:t xml:space="preserve">1] </w:t>
        </w:r>
        <w:r>
          <w:t>id</w:t>
        </w:r>
        <w:r w:rsidRPr="0082643A">
          <w:t>/@</w:t>
        </w:r>
        <w:proofErr w:type="spellStart"/>
        <w:r>
          <w:t>root</w:t>
        </w:r>
        <w:proofErr w:type="spellEnd"/>
      </w:ins>
    </w:p>
    <w:p w14:paraId="32021033" w14:textId="5E0F2C36" w:rsidR="002C63A8" w:rsidRPr="0095153D" w:rsidRDefault="002C63A8" w:rsidP="002C63A8">
      <w:pPr>
        <w:pStyle w:val="Snt1"/>
      </w:pPr>
      <w:del w:id="654" w:author="Timo Kaskinen" w:date="2020-01-21T13:00:00Z">
        <w:r w:rsidDel="00344126">
          <w:delText>2</w:delText>
        </w:r>
      </w:del>
      <w:ins w:id="655" w:author="Timo Kaskinen" w:date="2020-01-21T13:00:00Z">
        <w:r w:rsidR="00344126">
          <w:t>3</w:t>
        </w:r>
      </w:ins>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t>60</w:t>
      </w:r>
      <w:r w:rsidR="0027462B">
        <w:t>”</w:t>
      </w:r>
      <w:r w:rsidRPr="0082643A">
        <w:t xml:space="preserve"> </w:t>
      </w:r>
      <w:r w:rsidRPr="002C63A8">
        <w:t>Yhteyshenkilön yhteystiedot</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14344F58" w14:textId="6F416F09" w:rsidR="002C63A8" w:rsidRDefault="002C63A8" w:rsidP="002C63A8">
      <w:pPr>
        <w:pStyle w:val="Snt1"/>
      </w:pPr>
      <w:del w:id="656" w:author="Timo Kaskinen" w:date="2020-01-21T13:00:00Z">
        <w:r w:rsidDel="00344126">
          <w:delText>3</w:delText>
        </w:r>
      </w:del>
      <w:ins w:id="657" w:author="Timo Kaskinen" w:date="2020-01-21T13:00:00Z">
        <w:r w:rsidR="00344126">
          <w:t>4</w:t>
        </w:r>
      </w:ins>
      <w:r>
        <w:t xml:space="preserve">. PAKOLLINEN yksi </w:t>
      </w:r>
      <w:proofErr w:type="spellStart"/>
      <w:r>
        <w:t>statusCode</w:t>
      </w:r>
      <w:proofErr w:type="spellEnd"/>
      <w:r>
        <w:t>/@</w:t>
      </w:r>
      <w:proofErr w:type="spellStart"/>
      <w:r>
        <w:t>code</w:t>
      </w:r>
      <w:proofErr w:type="spellEnd"/>
      <w:r>
        <w:t>=”</w:t>
      </w:r>
      <w:proofErr w:type="spellStart"/>
      <w:r>
        <w:t>completed</w:t>
      </w:r>
      <w:proofErr w:type="spellEnd"/>
      <w:r>
        <w:t>”</w:t>
      </w:r>
    </w:p>
    <w:p w14:paraId="35D49C24" w14:textId="08494D74" w:rsidR="002C63A8" w:rsidRDefault="002C63A8" w:rsidP="002C63A8">
      <w:pPr>
        <w:pStyle w:val="Snt1"/>
      </w:pPr>
      <w:del w:id="658" w:author="Timo Kaskinen" w:date="2020-01-21T13:00:00Z">
        <w:r w:rsidDel="00344126">
          <w:delText>4</w:delText>
        </w:r>
      </w:del>
      <w:ins w:id="659" w:author="Timo Kaskinen" w:date="2020-01-21T13:00:00Z">
        <w:r w:rsidR="00344126">
          <w:t>5</w:t>
        </w:r>
      </w:ins>
      <w:r w:rsidRPr="00125567">
        <w:t xml:space="preserve">. </w:t>
      </w:r>
      <w:r w:rsidR="0042021C">
        <w:t>PAKOLLINEN</w:t>
      </w:r>
      <w:r w:rsidR="0042021C" w:rsidRPr="00125567">
        <w:t xml:space="preserve"> </w:t>
      </w:r>
      <w:r w:rsidR="0042021C">
        <w:t xml:space="preserve">yksi </w:t>
      </w:r>
      <w:r>
        <w:t xml:space="preserve">tai useampi </w:t>
      </w:r>
      <w:r w:rsidRPr="00125567">
        <w:t>[</w:t>
      </w:r>
      <w:proofErr w:type="gramStart"/>
      <w:r w:rsidR="0042021C">
        <w:t>1</w:t>
      </w:r>
      <w:r w:rsidRPr="00125567">
        <w:t>..</w:t>
      </w:r>
      <w:proofErr w:type="gramEnd"/>
      <w:r w:rsidR="00A13CDA">
        <w:t>*</w:t>
      </w:r>
      <w:r w:rsidRPr="00125567">
        <w:t xml:space="preserve">] </w:t>
      </w:r>
      <w:proofErr w:type="spellStart"/>
      <w:r w:rsidRPr="00125567">
        <w:t>component</w:t>
      </w:r>
      <w:proofErr w:type="spellEnd"/>
    </w:p>
    <w:p w14:paraId="3876DB42" w14:textId="5A2D234C" w:rsidR="002C63A8" w:rsidRDefault="002C63A8" w:rsidP="002C63A8">
      <w:pPr>
        <w:pStyle w:val="Snt2"/>
      </w:pPr>
      <w:r w:rsidRPr="00125567">
        <w:t xml:space="preserve">a. </w:t>
      </w:r>
      <w:r>
        <w:t xml:space="preserve">PAKOLLINEN yksi </w:t>
      </w:r>
      <w:r w:rsidRPr="00125567">
        <w:t>[</w:t>
      </w:r>
      <w:proofErr w:type="gramStart"/>
      <w:r w:rsidRPr="00125567">
        <w:t>1..</w:t>
      </w:r>
      <w:proofErr w:type="gramEnd"/>
      <w:r w:rsidRPr="00125567">
        <w:t xml:space="preserve">1] </w:t>
      </w:r>
      <w:r w:rsidRPr="002C63A8">
        <w:t xml:space="preserve">62 </w:t>
      </w:r>
      <w:hyperlink w:anchor="_Yhteyshenkilön_nimi_–" w:history="1">
        <w:r w:rsidRPr="00EC5370">
          <w:rPr>
            <w:rStyle w:val="Hyperlinkki"/>
          </w:rPr>
          <w:t>Yhteyshenkilön nimi</w:t>
        </w:r>
      </w:hyperlink>
      <w:r>
        <w:t xml:space="preserve"> (62) </w:t>
      </w:r>
      <w:proofErr w:type="spellStart"/>
      <w:r>
        <w:t>observation</w:t>
      </w:r>
      <w:proofErr w:type="spellEnd"/>
    </w:p>
    <w:bookmarkStart w:id="660" w:name="_Yhteyshenkilön_nimi_–"/>
    <w:bookmarkEnd w:id="660"/>
    <w:p w14:paraId="453893DD" w14:textId="3C631F21" w:rsidR="002C63A8" w:rsidRDefault="00EC5370" w:rsidP="009351E3">
      <w:pPr>
        <w:pStyle w:val="Otsikko4"/>
      </w:pPr>
      <w:r>
        <w:fldChar w:fldCharType="begin"/>
      </w:r>
      <w:r w:rsidR="0093152C">
        <w:instrText>HYPERLINK  \l "_Yhteyshenkilön_yhteystiedot_–"</w:instrText>
      </w:r>
      <w:r>
        <w:fldChar w:fldCharType="separate"/>
      </w:r>
      <w:bookmarkStart w:id="661" w:name="_Toc28940894"/>
      <w:r w:rsidR="002C63A8" w:rsidRPr="00EC5370">
        <w:rPr>
          <w:rStyle w:val="Hyperlinkki"/>
        </w:rPr>
        <w:t>Yhteyshenkilön nimi</w:t>
      </w:r>
      <w:r>
        <w:fldChar w:fldCharType="end"/>
      </w:r>
      <w:r w:rsidR="002C63A8">
        <w:t xml:space="preserve"> – </w:t>
      </w:r>
      <w:proofErr w:type="spellStart"/>
      <w:r w:rsidR="002C63A8">
        <w:t>observation</w:t>
      </w:r>
      <w:bookmarkEnd w:id="661"/>
      <w:proofErr w:type="spellEnd"/>
      <w:r w:rsidR="002C63A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025278" w14:paraId="6D2607D0" w14:textId="77777777" w:rsidTr="00A44291">
        <w:tc>
          <w:tcPr>
            <w:tcW w:w="9236" w:type="dxa"/>
          </w:tcPr>
          <w:p w14:paraId="50A1E048" w14:textId="491535EA"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4B64C82" w14:textId="77777777" w:rsidR="00F2354F" w:rsidRPr="005B6CBB" w:rsidRDefault="00F2354F" w:rsidP="005843BF">
      <w:pPr>
        <w:pStyle w:val="Snt1"/>
        <w:rPr>
          <w:lang w:val="en-US"/>
        </w:rPr>
      </w:pPr>
    </w:p>
    <w:p w14:paraId="36531ABC" w14:textId="2F81379E" w:rsidR="005843BF" w:rsidRDefault="005843BF" w:rsidP="005843BF">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2D357F8E" w14:textId="2B4F49CD" w:rsidR="005843BF" w:rsidRDefault="005843BF" w:rsidP="005843BF">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62</w:t>
      </w:r>
      <w:r w:rsidR="0027462B">
        <w:t>”</w:t>
      </w:r>
      <w:r>
        <w:t xml:space="preserve"> Y</w:t>
      </w:r>
      <w:r w:rsidRPr="005843BF">
        <w:t>hteyshenkilön nimi</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786B3B95" w14:textId="77777777" w:rsidR="005843BF" w:rsidRDefault="005843BF" w:rsidP="005843BF">
      <w:pPr>
        <w:pStyle w:val="Snt1"/>
      </w:pPr>
      <w:r>
        <w:lastRenderedPageBreak/>
        <w:t>3. PAKOLLINEN yksi [</w:t>
      </w:r>
      <w:proofErr w:type="gramStart"/>
      <w:r>
        <w:t>1..</w:t>
      </w:r>
      <w:proofErr w:type="gramEnd"/>
      <w:r>
        <w:t xml:space="preserve">1] </w:t>
      </w:r>
      <w:proofErr w:type="spellStart"/>
      <w:r>
        <w:t>text</w:t>
      </w:r>
      <w:proofErr w:type="spellEnd"/>
    </w:p>
    <w:p w14:paraId="44D9AA88" w14:textId="77777777" w:rsidR="005843BF" w:rsidRDefault="005843BF" w:rsidP="005843BF">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D6FF05B" w14:textId="4BC967E5" w:rsidR="005843BF" w:rsidRDefault="005843BF" w:rsidP="005843BF">
      <w:pPr>
        <w:pStyle w:val="Snt1"/>
      </w:pPr>
      <w:r>
        <w:t>4</w:t>
      </w:r>
      <w:r w:rsidRPr="003B007A">
        <w:t>. PAKOLLINEN yksi [</w:t>
      </w:r>
      <w:proofErr w:type="gramStart"/>
      <w:r w:rsidRPr="003B007A">
        <w:t>1..</w:t>
      </w:r>
      <w:proofErr w:type="gramEnd"/>
      <w:r w:rsidR="003263FF">
        <w:t>1</w:t>
      </w:r>
      <w:r w:rsidRPr="003B007A">
        <w:t xml:space="preserve">] </w:t>
      </w:r>
      <w:proofErr w:type="spellStart"/>
      <w:r w:rsidRPr="003B007A">
        <w:t>value</w:t>
      </w:r>
      <w:proofErr w:type="spellEnd"/>
      <w:r w:rsidRPr="003B007A">
        <w:t xml:space="preserve"> </w:t>
      </w:r>
      <w:r w:rsidRPr="005843BF">
        <w:t>Yhteyshenkilön nimi</w:t>
      </w:r>
      <w:r w:rsidRPr="003B007A">
        <w:t xml:space="preserve"> (</w:t>
      </w:r>
      <w:r>
        <w:t>62</w:t>
      </w:r>
      <w:r w:rsidRPr="003B007A">
        <w:t xml:space="preserve">), arvo annetaan </w:t>
      </w:r>
      <w:r>
        <w:t>PN-</w:t>
      </w:r>
      <w:r w:rsidRPr="003B007A">
        <w:t>tietotyypillä</w:t>
      </w:r>
      <w:r w:rsidRPr="00F20E18">
        <w:t xml:space="preserve">. Ks. HL7 Finland tietotyyppiopas </w:t>
      </w:r>
      <w:r>
        <w:t xml:space="preserve">nimen </w:t>
      </w:r>
      <w:r w:rsidRPr="00F20E18">
        <w:t>esittäminen [</w:t>
      </w:r>
      <w:r w:rsidR="00D6083D">
        <w:t>5</w:t>
      </w:r>
      <w:r w:rsidRPr="00F20E18">
        <w:t>, luku 2.</w:t>
      </w:r>
      <w:r>
        <w:t>3</w:t>
      </w:r>
      <w:r w:rsidRPr="00F20E18">
        <w:t>]</w:t>
      </w:r>
    </w:p>
    <w:p w14:paraId="23CBAEF2" w14:textId="69A7FE88" w:rsidR="00E52613" w:rsidRDefault="00E52613" w:rsidP="00E52613">
      <w:pPr>
        <w:pStyle w:val="Snt1"/>
      </w:pPr>
      <w:r>
        <w:t>5. VAPAAEHTOINEN nolla tai yksi [</w:t>
      </w:r>
      <w:proofErr w:type="gramStart"/>
      <w:r>
        <w:t>0..</w:t>
      </w:r>
      <w:proofErr w:type="gramEnd"/>
      <w:r>
        <w:t xml:space="preserve">1] </w:t>
      </w:r>
      <w:proofErr w:type="spellStart"/>
      <w:r>
        <w:t>entryRelationship</w:t>
      </w:r>
      <w:proofErr w:type="spellEnd"/>
    </w:p>
    <w:p w14:paraId="58033ACD" w14:textId="77777777" w:rsidR="00E52613" w:rsidRDefault="00E52613" w:rsidP="00E52613">
      <w:pPr>
        <w:pStyle w:val="Snt2"/>
      </w:pPr>
      <w:r>
        <w:t>a. PAKOLLINEN yksi [</w:t>
      </w:r>
      <w:proofErr w:type="gramStart"/>
      <w:r>
        <w:t>1..</w:t>
      </w:r>
      <w:proofErr w:type="gramEnd"/>
      <w:r>
        <w:t>1] @</w:t>
      </w:r>
      <w:proofErr w:type="spellStart"/>
      <w:r>
        <w:t>typeCode</w:t>
      </w:r>
      <w:proofErr w:type="spellEnd"/>
      <w:r>
        <w:t>=”COMP”</w:t>
      </w:r>
    </w:p>
    <w:p w14:paraId="0EF3AFDB" w14:textId="15DF01A0" w:rsidR="00E52613" w:rsidRDefault="00E52613" w:rsidP="00E52613">
      <w:pPr>
        <w:pStyle w:val="Snt2"/>
      </w:pPr>
      <w:r>
        <w:t>b. PAKOLLINEN yksi [</w:t>
      </w:r>
      <w:proofErr w:type="gramStart"/>
      <w:r>
        <w:t>1..</w:t>
      </w:r>
      <w:proofErr w:type="gramEnd"/>
      <w:r>
        <w:t>1]</w:t>
      </w:r>
      <w:r w:rsidRPr="00E52613">
        <w:t xml:space="preserve"> </w:t>
      </w:r>
      <w:hyperlink w:anchor="_Yhteyshenkilön_tyyppi_–" w:history="1">
        <w:r w:rsidRPr="00EC5370">
          <w:rPr>
            <w:rStyle w:val="Hyperlinkki"/>
          </w:rPr>
          <w:t>Yhteyshenkilön tyyppi</w:t>
        </w:r>
      </w:hyperlink>
      <w:r>
        <w:t xml:space="preserve"> (61) </w:t>
      </w:r>
      <w:proofErr w:type="spellStart"/>
      <w:r>
        <w:t>observation</w:t>
      </w:r>
      <w:proofErr w:type="spellEnd"/>
    </w:p>
    <w:bookmarkStart w:id="662" w:name="_Toc530074643"/>
    <w:bookmarkStart w:id="663" w:name="_Toc530491443"/>
    <w:bookmarkStart w:id="664" w:name="_Toc530074644"/>
    <w:bookmarkStart w:id="665" w:name="_Toc530491444"/>
    <w:bookmarkStart w:id="666" w:name="_Toc530074645"/>
    <w:bookmarkStart w:id="667" w:name="_Toc530491445"/>
    <w:bookmarkStart w:id="668" w:name="_Toc530074646"/>
    <w:bookmarkStart w:id="669" w:name="_Toc530491446"/>
    <w:bookmarkStart w:id="670" w:name="_Toc530074647"/>
    <w:bookmarkStart w:id="671" w:name="_Toc530491447"/>
    <w:bookmarkStart w:id="672" w:name="_Toc530074648"/>
    <w:bookmarkStart w:id="673" w:name="_Toc530491448"/>
    <w:bookmarkStart w:id="674" w:name="_Yhteyshenkilön_tyyppi_–"/>
    <w:bookmarkEnd w:id="662"/>
    <w:bookmarkEnd w:id="663"/>
    <w:bookmarkEnd w:id="664"/>
    <w:bookmarkEnd w:id="665"/>
    <w:bookmarkEnd w:id="666"/>
    <w:bookmarkEnd w:id="667"/>
    <w:bookmarkEnd w:id="668"/>
    <w:bookmarkEnd w:id="669"/>
    <w:bookmarkEnd w:id="670"/>
    <w:bookmarkEnd w:id="671"/>
    <w:bookmarkEnd w:id="672"/>
    <w:bookmarkEnd w:id="673"/>
    <w:bookmarkEnd w:id="674"/>
    <w:p w14:paraId="485A0F07" w14:textId="24961822" w:rsidR="00E52613" w:rsidRDefault="00EC5370" w:rsidP="009351E3">
      <w:pPr>
        <w:pStyle w:val="Otsikko5"/>
      </w:pPr>
      <w:r>
        <w:fldChar w:fldCharType="begin"/>
      </w:r>
      <w:r>
        <w:instrText xml:space="preserve"> HYPERLINK  \l "_Yhteyshenkilön_nimi_–" </w:instrText>
      </w:r>
      <w:r>
        <w:fldChar w:fldCharType="separate"/>
      </w:r>
      <w:bookmarkStart w:id="675" w:name="_Toc28940895"/>
      <w:r w:rsidR="00E52613" w:rsidRPr="00EC5370">
        <w:rPr>
          <w:rStyle w:val="Hyperlinkki"/>
        </w:rPr>
        <w:t>Yhteyshenkilön tyyppi</w:t>
      </w:r>
      <w:r>
        <w:fldChar w:fldCharType="end"/>
      </w:r>
      <w:r w:rsidR="00E52613">
        <w:t xml:space="preserve"> – </w:t>
      </w:r>
      <w:proofErr w:type="spellStart"/>
      <w:r w:rsidR="00E52613" w:rsidRPr="00E52613">
        <w:t>observation</w:t>
      </w:r>
      <w:bookmarkEnd w:id="675"/>
      <w:proofErr w:type="spellEnd"/>
      <w:r w:rsidR="00E5261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025278" w14:paraId="0E07C772" w14:textId="77777777" w:rsidTr="00A44291">
        <w:tc>
          <w:tcPr>
            <w:tcW w:w="9236" w:type="dxa"/>
          </w:tcPr>
          <w:p w14:paraId="14048FA7" w14:textId="02DE9354"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251F14F" w14:textId="77777777" w:rsidR="00E52613" w:rsidRPr="005B6CBB" w:rsidRDefault="00E52613" w:rsidP="005843BF">
      <w:pPr>
        <w:pStyle w:val="Snt1"/>
        <w:rPr>
          <w:lang w:val="en-US"/>
        </w:rPr>
      </w:pPr>
    </w:p>
    <w:p w14:paraId="30847895" w14:textId="4BFED2FB" w:rsidR="00F2354F" w:rsidRDefault="00F2354F" w:rsidP="00F2354F">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6512B854" w14:textId="42488505" w:rsidR="00F2354F" w:rsidRDefault="00F2354F" w:rsidP="00F2354F">
      <w:pPr>
        <w:pStyle w:val="Snt1"/>
      </w:pPr>
      <w:r>
        <w:t>2. PAKO</w:t>
      </w:r>
      <w:r w:rsidR="00A83DD9">
        <w:t>LLINEN yksi [</w:t>
      </w:r>
      <w:proofErr w:type="gramStart"/>
      <w:r w:rsidR="00A83DD9">
        <w:t>1..</w:t>
      </w:r>
      <w:proofErr w:type="gramEnd"/>
      <w:r w:rsidR="00A83DD9">
        <w:t xml:space="preserve">1] </w:t>
      </w:r>
      <w:proofErr w:type="spellStart"/>
      <w:r w:rsidR="00A83DD9">
        <w:t>code</w:t>
      </w:r>
      <w:proofErr w:type="spellEnd"/>
      <w:r w:rsidR="00A83DD9">
        <w:t>/@</w:t>
      </w:r>
      <w:proofErr w:type="spellStart"/>
      <w:r w:rsidR="00A83DD9">
        <w:t>code</w:t>
      </w:r>
      <w:proofErr w:type="spellEnd"/>
      <w:r w:rsidR="00A83DD9">
        <w:t>=</w:t>
      </w:r>
      <w:r w:rsidR="0027462B">
        <w:t>”</w:t>
      </w:r>
      <w:r w:rsidR="00A83DD9">
        <w:t>61</w:t>
      </w:r>
      <w:r w:rsidR="0027462B">
        <w:t>”</w:t>
      </w:r>
      <w:r>
        <w:t xml:space="preserve"> </w:t>
      </w:r>
      <w:r w:rsidR="00A83DD9" w:rsidRPr="00A83DD9">
        <w:t>Yhteyshenkilön tyyppi</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1A36644E" w14:textId="77777777" w:rsidR="00F2354F" w:rsidRDefault="00F2354F" w:rsidP="00F2354F">
      <w:pPr>
        <w:pStyle w:val="Snt1"/>
      </w:pPr>
      <w:r>
        <w:t>3. PAKOLLINEN yksi [</w:t>
      </w:r>
      <w:proofErr w:type="gramStart"/>
      <w:r>
        <w:t>1..</w:t>
      </w:r>
      <w:proofErr w:type="gramEnd"/>
      <w:r>
        <w:t xml:space="preserve">1] </w:t>
      </w:r>
      <w:proofErr w:type="spellStart"/>
      <w:r>
        <w:t>text</w:t>
      </w:r>
      <w:proofErr w:type="spellEnd"/>
    </w:p>
    <w:p w14:paraId="33B2CC7E" w14:textId="77777777" w:rsidR="00F2354F" w:rsidRDefault="00F2354F" w:rsidP="00F2354F">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D5BD48A" w14:textId="7323DEF7" w:rsidR="00F2354F" w:rsidRDefault="00A83DD9" w:rsidP="00F2354F">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Yhteyshenkilön tyyppi (</w:t>
      </w:r>
      <w:r>
        <w:t>61</w:t>
      </w:r>
      <w:r w:rsidRPr="00A83DD9">
        <w:t xml:space="preserve">), arvo annetaan luokituksesta Ajanvaraus </w:t>
      </w:r>
      <w:r w:rsidR="0027462B">
        <w:t>–</w:t>
      </w:r>
      <w:r w:rsidRPr="00A83DD9">
        <w:t xml:space="preserve"> Yhteyshenkilön tyyppi (</w:t>
      </w:r>
      <w:proofErr w:type="spellStart"/>
      <w:r w:rsidRPr="00A83DD9">
        <w:t>codeSystem</w:t>
      </w:r>
      <w:proofErr w:type="spellEnd"/>
      <w:r w:rsidRPr="00A83DD9">
        <w:t>: 1.2.245.537.6.882</w:t>
      </w:r>
      <w:r w:rsidR="0042021C">
        <w:t>.201501</w:t>
      </w:r>
      <w:r w:rsidRPr="00A83DD9">
        <w:t>) CD-tietotyypillä</w:t>
      </w:r>
    </w:p>
    <w:p w14:paraId="29A7E93C" w14:textId="29AB69D5" w:rsidR="003041DF" w:rsidRDefault="003041DF" w:rsidP="00AD5942">
      <w:pPr>
        <w:pStyle w:val="Snt1"/>
      </w:pPr>
      <w:bookmarkStart w:id="676" w:name="_Yhteyshenkilön_osoitetiedot_–"/>
      <w:bookmarkStart w:id="677" w:name="_Yhteyshenkilön_yhteystieto_–"/>
      <w:bookmarkEnd w:id="676"/>
      <w:bookmarkEnd w:id="677"/>
    </w:p>
    <w:bookmarkStart w:id="678" w:name="_Ajanvarauksen_kohde"/>
    <w:bookmarkEnd w:id="678"/>
    <w:p w14:paraId="3007CB59" w14:textId="692C9D08" w:rsidR="003041DF" w:rsidRDefault="008F2CB5" w:rsidP="003041DF">
      <w:pPr>
        <w:pStyle w:val="Otsikko2"/>
      </w:pPr>
      <w:r>
        <w:fldChar w:fldCharType="begin"/>
      </w:r>
      <w:r>
        <w:instrText xml:space="preserve"> HYPERLINK  \l "_Ensihoitokertomus" </w:instrText>
      </w:r>
      <w:r>
        <w:fldChar w:fldCharType="separate"/>
      </w:r>
      <w:bookmarkStart w:id="679" w:name="_Toc28940896"/>
      <w:r w:rsidR="003041DF" w:rsidRPr="008F2CB5">
        <w:rPr>
          <w:rStyle w:val="Hyperlinkki"/>
        </w:rPr>
        <w:t>Ajanvarauksen kohde</w:t>
      </w:r>
      <w:bookmarkEnd w:id="679"/>
      <w:r>
        <w:fldChar w:fldCharType="end"/>
      </w:r>
    </w:p>
    <w:p w14:paraId="4B0A303C" w14:textId="77777777" w:rsidR="004B17D7" w:rsidRDefault="004B17D7" w:rsidP="004B17D7">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B17D7" w:rsidRPr="00025278" w14:paraId="705FAA88" w14:textId="77777777" w:rsidTr="00043806">
        <w:tc>
          <w:tcPr>
            <w:tcW w:w="9236" w:type="dxa"/>
          </w:tcPr>
          <w:p w14:paraId="60E94742" w14:textId="77777777" w:rsidR="004B17D7" w:rsidRPr="00EB6946" w:rsidRDefault="004B17D7"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11E1167" w14:textId="77777777" w:rsidR="004B17D7" w:rsidRPr="005B6CBB" w:rsidRDefault="004B17D7" w:rsidP="004B17D7">
      <w:pPr>
        <w:pStyle w:val="Snt1"/>
        <w:rPr>
          <w:lang w:val="en-US"/>
        </w:rPr>
      </w:pPr>
    </w:p>
    <w:p w14:paraId="198E68C6" w14:textId="6B30F0FD" w:rsidR="004B17D7" w:rsidRPr="00D81995" w:rsidRDefault="004B17D7" w:rsidP="004B17D7">
      <w:pPr>
        <w:pStyle w:val="Snt1"/>
      </w:pPr>
      <w:r w:rsidRPr="00D81995">
        <w:t>1. PAKOLLINEN yksi [</w:t>
      </w:r>
      <w:proofErr w:type="gramStart"/>
      <w:r w:rsidRPr="00D81995">
        <w:t>1..</w:t>
      </w:r>
      <w:proofErr w:type="gramEnd"/>
      <w:r w:rsidRPr="00D81995">
        <w:t xml:space="preserve">1] </w:t>
      </w:r>
      <w:proofErr w:type="spellStart"/>
      <w:r w:rsidRPr="00D81995">
        <w:t>code</w:t>
      </w:r>
      <w:proofErr w:type="spellEnd"/>
      <w:r w:rsidRPr="00D81995">
        <w:t>/@</w:t>
      </w:r>
      <w:proofErr w:type="spellStart"/>
      <w:r w:rsidRPr="00D81995">
        <w:t>code</w:t>
      </w:r>
      <w:proofErr w:type="spellEnd"/>
      <w:r w:rsidRPr="00D81995">
        <w:t>=</w:t>
      </w:r>
      <w:r w:rsidR="0027462B">
        <w:t>”</w:t>
      </w:r>
      <w:r w:rsidRPr="00D81995">
        <w:t>76</w:t>
      </w:r>
      <w:r w:rsidR="0027462B">
        <w:t>”</w:t>
      </w:r>
      <w:r w:rsidRPr="00D81995">
        <w:t xml:space="preserve"> Muu merkintä (</w:t>
      </w:r>
      <w:proofErr w:type="spellStart"/>
      <w:r w:rsidRPr="00D81995">
        <w:t>codeSystem</w:t>
      </w:r>
      <w:proofErr w:type="spellEnd"/>
      <w:r w:rsidRPr="00D81995">
        <w:t xml:space="preserve">: 1.2.246.537.6.14.2006 AR/YDIN </w:t>
      </w:r>
      <w:r w:rsidR="0027462B">
        <w:t>–</w:t>
      </w:r>
      <w:r w:rsidRPr="00D81995">
        <w:t xml:space="preserve"> Otsikot)</w:t>
      </w:r>
    </w:p>
    <w:p w14:paraId="07562AEE" w14:textId="77777777" w:rsidR="004B17D7" w:rsidRPr="00D81995" w:rsidRDefault="004B17D7" w:rsidP="004B17D7">
      <w:pPr>
        <w:pStyle w:val="Snt2"/>
        <w:rPr>
          <w:rStyle w:val="Snt1Char"/>
        </w:rPr>
      </w:pPr>
      <w:r w:rsidRPr="00D81995">
        <w:rPr>
          <w:rStyle w:val="Snt1Char"/>
        </w:rPr>
        <w:t xml:space="preserve">a. </w:t>
      </w:r>
      <w:r w:rsidRPr="00D81995">
        <w:rPr>
          <w:rStyle w:val="Snt2Char"/>
        </w:rPr>
        <w:t>PAKOLLINEN yksi [</w:t>
      </w:r>
      <w:proofErr w:type="gramStart"/>
      <w:r w:rsidRPr="00D81995">
        <w:rPr>
          <w:rStyle w:val="Snt2Char"/>
        </w:rPr>
        <w:t>1..</w:t>
      </w:r>
      <w:proofErr w:type="gramEnd"/>
      <w:r w:rsidRPr="00D81995">
        <w:rPr>
          <w:rStyle w:val="Snt2Char"/>
        </w:rPr>
        <w:t xml:space="preserve">1] </w:t>
      </w:r>
      <w:proofErr w:type="spellStart"/>
      <w:r w:rsidRPr="00D81995">
        <w:rPr>
          <w:rStyle w:val="Snt2Char"/>
        </w:rPr>
        <w:t>translation</w:t>
      </w:r>
      <w:proofErr w:type="spellEnd"/>
    </w:p>
    <w:p w14:paraId="0FB9AC61" w14:textId="77777777" w:rsidR="004B17D7" w:rsidRPr="00D81995" w:rsidRDefault="004B17D7" w:rsidP="004B17D7">
      <w:pPr>
        <w:pStyle w:val="Snt3"/>
        <w:rPr>
          <w:rStyle w:val="Snt3Char"/>
        </w:rPr>
      </w:pPr>
      <w:r w:rsidRPr="00D81995">
        <w:rPr>
          <w:rStyle w:val="Snt1Char"/>
        </w:rPr>
        <w:t>a</w:t>
      </w:r>
      <w:r w:rsidRPr="00D81995">
        <w:rPr>
          <w:rStyle w:val="Snt3Char"/>
        </w:rPr>
        <w:t>. PAKOLLINEN yksi [</w:t>
      </w:r>
      <w:proofErr w:type="gramStart"/>
      <w:r w:rsidRPr="00D81995">
        <w:rPr>
          <w:rStyle w:val="Snt3Char"/>
        </w:rPr>
        <w:t>1..</w:t>
      </w:r>
      <w:proofErr w:type="gramEnd"/>
      <w:r w:rsidRPr="00D81995">
        <w:rPr>
          <w:rStyle w:val="Snt3Char"/>
        </w:rPr>
        <w:t xml:space="preserve">1] </w:t>
      </w:r>
      <w:proofErr w:type="spellStart"/>
      <w:r w:rsidRPr="00D81995">
        <w:rPr>
          <w:rStyle w:val="Snt3Char"/>
        </w:rPr>
        <w:t>qualifier</w:t>
      </w:r>
      <w:proofErr w:type="spellEnd"/>
    </w:p>
    <w:p w14:paraId="6116B664" w14:textId="6EE4E92A" w:rsidR="004B17D7" w:rsidRPr="00D81995" w:rsidRDefault="004B17D7" w:rsidP="004B17D7">
      <w:pPr>
        <w:pStyle w:val="Snt4"/>
      </w:pPr>
      <w:r w:rsidRPr="00D81995">
        <w:rPr>
          <w:rStyle w:val="Snt5Char"/>
        </w:rPr>
        <w:t>a</w:t>
      </w:r>
      <w:r>
        <w:rPr>
          <w:rStyle w:val="Snt5Char"/>
        </w:rPr>
        <w:t>. PAKOLLINEN yksi [</w:t>
      </w:r>
      <w:proofErr w:type="gramStart"/>
      <w:r>
        <w:rPr>
          <w:rStyle w:val="Snt5Char"/>
        </w:rPr>
        <w:t>1..</w:t>
      </w:r>
      <w:proofErr w:type="gramEnd"/>
      <w:r>
        <w:rPr>
          <w:rStyle w:val="Snt5Char"/>
        </w:rPr>
        <w:t xml:space="preserve">1] </w:t>
      </w:r>
      <w:proofErr w:type="spellStart"/>
      <w:r>
        <w:rPr>
          <w:rStyle w:val="Snt5Char"/>
        </w:rPr>
        <w:t>value</w:t>
      </w:r>
      <w:proofErr w:type="spellEnd"/>
      <w:r>
        <w:rPr>
          <w:rStyle w:val="Snt5Char"/>
        </w:rPr>
        <w:t>/</w:t>
      </w:r>
      <w:r w:rsidRPr="0082643A">
        <w:t>@</w:t>
      </w:r>
      <w:proofErr w:type="spellStart"/>
      <w:r w:rsidRPr="0082643A">
        <w:t>code</w:t>
      </w:r>
      <w:proofErr w:type="spellEnd"/>
      <w:r w:rsidRPr="0082643A">
        <w:t>=</w:t>
      </w:r>
      <w:r w:rsidR="0027462B">
        <w:t>”</w:t>
      </w:r>
      <w:r>
        <w:t>70</w:t>
      </w:r>
      <w:r w:rsidR="0027462B">
        <w:t>”</w:t>
      </w:r>
      <w:r w:rsidRPr="0082643A">
        <w:t xml:space="preserve"> </w:t>
      </w:r>
      <w:r>
        <w:t>Ajanvarauksen kohde (</w:t>
      </w:r>
      <w:proofErr w:type="spellStart"/>
      <w:r>
        <w:t>codeSystem</w:t>
      </w:r>
      <w:proofErr w:type="spellEnd"/>
      <w:r>
        <w:t xml:space="preserve">: 1.2.245.537.6.880 Ajanvaraus/Tietosisältö </w:t>
      </w:r>
      <w:r w:rsidR="0027462B">
        <w:t>–</w:t>
      </w:r>
      <w:r>
        <w:t xml:space="preserve"> Ajanvarausasiakirja)</w:t>
      </w:r>
    </w:p>
    <w:p w14:paraId="3F5FFA29" w14:textId="32E0E035" w:rsidR="004B17D7" w:rsidRPr="0082643A" w:rsidRDefault="004B17D7" w:rsidP="004B17D7">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0027462B">
        <w:t>”</w:t>
      </w:r>
      <w:r>
        <w:t xml:space="preserve">Muu merkintä </w:t>
      </w:r>
      <w:r w:rsidR="003E6F72">
        <w:t>Ajanvarauksen kohde</w:t>
      </w:r>
      <w:r w:rsidR="0027462B">
        <w:t>”</w:t>
      </w:r>
      <w:r w:rsidRPr="0082643A">
        <w:t xml:space="preserve"> </w:t>
      </w:r>
    </w:p>
    <w:p w14:paraId="600CDCF2" w14:textId="77777777" w:rsidR="004B17D7" w:rsidRDefault="004B17D7" w:rsidP="004B17D7">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52AE2D87" w14:textId="77777777" w:rsidR="001E10D2" w:rsidRDefault="001E10D2" w:rsidP="001E10D2">
      <w:pPr>
        <w:pStyle w:val="Snt1"/>
      </w:pPr>
    </w:p>
    <w:p w14:paraId="7F158734"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7314D4">
        <w:rPr>
          <w:b/>
          <w:color w:val="00B050"/>
        </w:rPr>
        <w:t>Muu merkintä Ajanvarauksen kohde</w:t>
      </w:r>
      <w:r w:rsidRPr="00D9186D">
        <w:t xml:space="preserve"> </w:t>
      </w:r>
    </w:p>
    <w:p w14:paraId="77F0DD0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6E5D7C5C" w14:textId="500FEEEF"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w:t>
      </w:r>
      <w:r w:rsidR="00EB3B9F">
        <w:rPr>
          <w:rFonts w:cstheme="minorHAnsi"/>
        </w:rPr>
        <w:t xml:space="preserve"> nimi</w:t>
      </w:r>
      <w:r w:rsidRPr="00D9186D">
        <w:rPr>
          <w:rFonts w:cstheme="minorHAnsi"/>
        </w:rPr>
        <w:t xml:space="preserve"> (</w:t>
      </w:r>
      <w:proofErr w:type="gramStart"/>
      <w:r w:rsidRPr="00D9186D">
        <w:rPr>
          <w:rFonts w:cstheme="minorHAnsi"/>
        </w:rPr>
        <w:t>71)</w:t>
      </w:r>
      <w:r>
        <w:rPr>
          <w:rFonts w:cstheme="minorHAnsi"/>
        </w:rPr>
        <w:t>*</w:t>
      </w:r>
      <w:proofErr w:type="gramEnd"/>
      <w:r>
        <w:rPr>
          <w:rFonts w:cstheme="minorHAnsi"/>
        </w:rPr>
        <w:t xml:space="preserve">; </w:t>
      </w:r>
      <w:r w:rsidRPr="00D9186D">
        <w:rPr>
          <w:rFonts w:cstheme="minorHAnsi"/>
        </w:rPr>
        <w:t>Palvelu</w:t>
      </w:r>
      <w:r w:rsidR="00EB3B9F">
        <w:rPr>
          <w:rFonts w:cstheme="minorHAnsi"/>
        </w:rPr>
        <w:t xml:space="preserve">n </w:t>
      </w:r>
      <w:r>
        <w:rPr>
          <w:rFonts w:cstheme="minorHAnsi"/>
        </w:rPr>
        <w:t>luokka</w:t>
      </w:r>
      <w:r w:rsidRPr="00D9186D">
        <w:rPr>
          <w:rFonts w:cstheme="minorHAnsi"/>
        </w:rPr>
        <w:t xml:space="preserve"> (71</w:t>
      </w:r>
      <w:r>
        <w:rPr>
          <w:rFonts w:cstheme="minorHAnsi"/>
        </w:rPr>
        <w:t>.1</w:t>
      </w:r>
      <w:r w:rsidRPr="00D9186D">
        <w:rPr>
          <w:rFonts w:cstheme="minorHAnsi"/>
        </w:rPr>
        <w:t>)</w:t>
      </w:r>
      <w:r>
        <w:rPr>
          <w:rFonts w:cstheme="minorHAnsi"/>
        </w:rPr>
        <w:t xml:space="preserve">; </w:t>
      </w:r>
      <w:r w:rsidRPr="00D9186D">
        <w:rPr>
          <w:rFonts w:cstheme="minorHAnsi"/>
        </w:rPr>
        <w:t>Asiointitapa (72)</w:t>
      </w:r>
      <w:r>
        <w:rPr>
          <w:rFonts w:cstheme="minorHAnsi"/>
        </w:rPr>
        <w:t xml:space="preserve">*; </w:t>
      </w:r>
      <w:r w:rsidRPr="00D9186D">
        <w:rPr>
          <w:rFonts w:cstheme="minorHAnsi"/>
        </w:rPr>
        <w:t xml:space="preserve">Varaustuotteen </w:t>
      </w:r>
      <w:r w:rsidR="004472F8">
        <w:rPr>
          <w:rFonts w:cstheme="minorHAnsi"/>
        </w:rPr>
        <w:t>nimi</w:t>
      </w:r>
      <w:r w:rsidR="004472F8" w:rsidRPr="00D9186D">
        <w:rPr>
          <w:rFonts w:cstheme="minorHAnsi"/>
        </w:rPr>
        <w:t xml:space="preserve"> </w:t>
      </w:r>
      <w:r w:rsidRPr="00D9186D">
        <w:rPr>
          <w:rFonts w:cstheme="minorHAnsi"/>
        </w:rPr>
        <w:t>(</w:t>
      </w:r>
      <w:r>
        <w:rPr>
          <w:rFonts w:cstheme="minorHAnsi"/>
        </w:rPr>
        <w:t>73.1</w:t>
      </w:r>
      <w:r w:rsidRPr="00D9186D">
        <w:rPr>
          <w:rFonts w:cstheme="minorHAnsi"/>
        </w:rPr>
        <w:t>)</w:t>
      </w:r>
      <w:r>
        <w:rPr>
          <w:rFonts w:cstheme="minorHAnsi"/>
        </w:rPr>
        <w:t xml:space="preserve">*; </w:t>
      </w:r>
      <w:r w:rsidRPr="00D9186D">
        <w:rPr>
          <w:rFonts w:cstheme="minorHAnsi"/>
        </w:rPr>
        <w:t>Resurssin nimi (75)</w:t>
      </w:r>
      <w:r>
        <w:rPr>
          <w:rFonts w:cstheme="minorHAnsi"/>
        </w:rPr>
        <w:t>*</w:t>
      </w:r>
    </w:p>
    <w:p w14:paraId="1378D5A1" w14:textId="152F98F5"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Palvelutarve (</w:t>
      </w:r>
      <w:proofErr w:type="gramStart"/>
      <w:r w:rsidRPr="00D9186D">
        <w:rPr>
          <w:rFonts w:cstheme="minorHAnsi"/>
        </w:rPr>
        <w:t>76)</w:t>
      </w:r>
      <w:r>
        <w:rPr>
          <w:rFonts w:cstheme="minorHAnsi"/>
        </w:rPr>
        <w:t>*</w:t>
      </w:r>
      <w:proofErr w:type="gramEnd"/>
    </w:p>
    <w:p w14:paraId="612B16DE" w14:textId="7C198DB8" w:rsidR="003263FF" w:rsidRDefault="00B72DD7" w:rsidP="001E10D2">
      <w:pPr>
        <w:pStyle w:val="Snt1"/>
        <w:pBdr>
          <w:top w:val="single" w:sz="12" w:space="1" w:color="00B050"/>
          <w:left w:val="single" w:sz="12" w:space="4" w:color="00B050"/>
          <w:bottom w:val="single" w:sz="12" w:space="1" w:color="00B050"/>
          <w:right w:val="single" w:sz="12" w:space="4" w:color="00B050"/>
        </w:pBdr>
        <w:rPr>
          <w:rFonts w:cstheme="minorHAnsi"/>
        </w:rPr>
      </w:pPr>
      <w:r>
        <w:rPr>
          <w:rFonts w:cstheme="minorHAnsi"/>
        </w:rPr>
        <w:t>Palvelunt</w:t>
      </w:r>
      <w:r w:rsidR="00616731">
        <w:rPr>
          <w:rFonts w:cstheme="minorHAnsi"/>
        </w:rPr>
        <w:t>uot</w:t>
      </w:r>
      <w:r>
        <w:rPr>
          <w:rFonts w:cstheme="minorHAnsi"/>
        </w:rPr>
        <w:t xml:space="preserve">tajan </w:t>
      </w:r>
      <w:r w:rsidR="001E10D2">
        <w:rPr>
          <w:rFonts w:cstheme="minorHAnsi"/>
        </w:rPr>
        <w:t>nimi (</w:t>
      </w:r>
      <w:proofErr w:type="gramStart"/>
      <w:r w:rsidR="001E10D2">
        <w:rPr>
          <w:rFonts w:cstheme="minorHAnsi"/>
        </w:rPr>
        <w:t>78)*</w:t>
      </w:r>
      <w:proofErr w:type="gramEnd"/>
      <w:r w:rsidR="001E10D2">
        <w:rPr>
          <w:rFonts w:cstheme="minorHAnsi"/>
        </w:rPr>
        <w:t xml:space="preserve">; </w:t>
      </w:r>
      <w:r w:rsidR="00616731" w:rsidRPr="00D9186D">
        <w:rPr>
          <w:rFonts w:cstheme="minorHAnsi"/>
        </w:rPr>
        <w:t>Palvelu</w:t>
      </w:r>
      <w:r w:rsidR="00616731">
        <w:rPr>
          <w:rFonts w:cstheme="minorHAnsi"/>
        </w:rPr>
        <w:t>ntoteuttajan</w:t>
      </w:r>
      <w:r w:rsidR="00616731" w:rsidRPr="00D9186D">
        <w:rPr>
          <w:rFonts w:cstheme="minorHAnsi"/>
        </w:rPr>
        <w:t xml:space="preserve"> </w:t>
      </w:r>
      <w:r w:rsidR="001E10D2" w:rsidRPr="00D9186D">
        <w:rPr>
          <w:rFonts w:cstheme="minorHAnsi"/>
        </w:rPr>
        <w:t>nimi (80)</w:t>
      </w:r>
      <w:r w:rsidR="001E10D2">
        <w:rPr>
          <w:rFonts w:cstheme="minorHAnsi"/>
        </w:rPr>
        <w:t xml:space="preserve">*; </w:t>
      </w:r>
      <w:r w:rsidR="004472F8" w:rsidRPr="00D9186D">
        <w:rPr>
          <w:rFonts w:cstheme="minorHAnsi"/>
        </w:rPr>
        <w:t>Palvelup</w:t>
      </w:r>
      <w:r w:rsidR="004472F8">
        <w:rPr>
          <w:rFonts w:cstheme="minorHAnsi"/>
        </w:rPr>
        <w:t>isteen</w:t>
      </w:r>
      <w:r w:rsidR="004472F8" w:rsidRPr="00D9186D">
        <w:rPr>
          <w:rFonts w:cstheme="minorHAnsi"/>
        </w:rPr>
        <w:t xml:space="preserve"> </w:t>
      </w:r>
      <w:r w:rsidR="001E10D2" w:rsidRPr="00D9186D">
        <w:rPr>
          <w:rFonts w:cstheme="minorHAnsi"/>
        </w:rPr>
        <w:t>sijainti (81)</w:t>
      </w:r>
      <w:r w:rsidR="001E10D2">
        <w:rPr>
          <w:rFonts w:cstheme="minorHAnsi"/>
        </w:rPr>
        <w:t xml:space="preserve">; </w:t>
      </w:r>
      <w:r w:rsidR="00235862" w:rsidRPr="00D9186D">
        <w:rPr>
          <w:rFonts w:cstheme="minorHAnsi"/>
        </w:rPr>
        <w:t>Palvelup</w:t>
      </w:r>
      <w:r w:rsidR="00235862">
        <w:rPr>
          <w:rFonts w:cstheme="minorHAnsi"/>
        </w:rPr>
        <w:t>istee</w:t>
      </w:r>
      <w:r w:rsidR="00235862" w:rsidRPr="00D9186D">
        <w:rPr>
          <w:rFonts w:cstheme="minorHAnsi"/>
        </w:rPr>
        <w:t xml:space="preserve">n </w:t>
      </w:r>
      <w:r w:rsidR="001E10D2" w:rsidRPr="00D9186D">
        <w:rPr>
          <w:rFonts w:cstheme="minorHAnsi"/>
        </w:rPr>
        <w:t>sijainnin lisätiedot (8</w:t>
      </w:r>
      <w:r w:rsidR="001E10D2">
        <w:rPr>
          <w:rFonts w:cstheme="minorHAnsi"/>
        </w:rPr>
        <w:t>1.1</w:t>
      </w:r>
      <w:r w:rsidR="001E10D2" w:rsidRPr="00D9186D">
        <w:rPr>
          <w:rFonts w:cstheme="minorHAnsi"/>
        </w:rPr>
        <w:t>)</w:t>
      </w:r>
      <w:r w:rsidR="003263FF">
        <w:rPr>
          <w:rFonts w:cstheme="minorHAnsi"/>
        </w:rPr>
        <w:t xml:space="preserve">; </w:t>
      </w:r>
      <w:r w:rsidR="001E10D2" w:rsidRPr="00D9186D">
        <w:rPr>
          <w:rFonts w:cstheme="minorHAnsi"/>
        </w:rPr>
        <w:t>Jonotusnumero (82)</w:t>
      </w:r>
      <w:r w:rsidR="003263FF">
        <w:rPr>
          <w:rFonts w:cstheme="minorHAnsi"/>
        </w:rPr>
        <w:t>*</w:t>
      </w:r>
    </w:p>
    <w:p w14:paraId="1F94D19E" w14:textId="79B4E438"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Yhteystiedot (</w:t>
      </w:r>
      <w:proofErr w:type="gramStart"/>
      <w:r w:rsidRPr="00D9186D">
        <w:rPr>
          <w:rFonts w:cstheme="minorHAnsi"/>
        </w:rPr>
        <w:t>83)</w:t>
      </w:r>
      <w:r>
        <w:rPr>
          <w:rFonts w:cstheme="minorHAnsi"/>
        </w:rPr>
        <w:t>*</w:t>
      </w:r>
      <w:proofErr w:type="gramEnd"/>
      <w:r w:rsidR="003263FF">
        <w:rPr>
          <w:rFonts w:cstheme="minorHAnsi"/>
        </w:rPr>
        <w:t xml:space="preserve">; </w:t>
      </w:r>
      <w:proofErr w:type="spellStart"/>
      <w:r w:rsidRPr="00D9186D">
        <w:rPr>
          <w:rFonts w:cstheme="minorHAnsi"/>
        </w:rPr>
        <w:t>AsiointiURL</w:t>
      </w:r>
      <w:proofErr w:type="spellEnd"/>
      <w:r w:rsidRPr="00D9186D">
        <w:rPr>
          <w:rFonts w:cstheme="minorHAnsi"/>
        </w:rPr>
        <w:t xml:space="preserve"> (84)</w:t>
      </w:r>
      <w:r>
        <w:rPr>
          <w:rFonts w:cstheme="minorHAnsi"/>
        </w:rPr>
        <w:t>*;</w:t>
      </w:r>
      <w:r w:rsidRPr="00D86DF4">
        <w:t xml:space="preserve"> </w:t>
      </w:r>
      <w:r w:rsidRPr="00D86DF4">
        <w:rPr>
          <w:rFonts w:cstheme="minorHAnsi"/>
        </w:rPr>
        <w:t>Järjestelmä tukee alaikäisen puolesta asiointia</w:t>
      </w:r>
      <w:r>
        <w:rPr>
          <w:rFonts w:cstheme="minorHAnsi"/>
        </w:rPr>
        <w:t xml:space="preserve"> (84.1)*;</w:t>
      </w:r>
      <w:r w:rsidRPr="00D86DF4">
        <w:rPr>
          <w:rFonts w:cstheme="minorHAnsi"/>
        </w:rPr>
        <w:t>Järjestelmä tukee puolesta asiointia valtakirjalla täysi-ikäisen puolesta</w:t>
      </w:r>
      <w:r>
        <w:rPr>
          <w:rFonts w:cstheme="minorHAnsi"/>
        </w:rPr>
        <w:t xml:space="preserve"> (84.2)*; </w:t>
      </w:r>
      <w:r w:rsidRPr="00D86DF4">
        <w:rPr>
          <w:rFonts w:cstheme="minorHAnsi"/>
        </w:rPr>
        <w:t>Järjestelmä tukee rekisteripohjaista puolesta-asiointia täysi-ikäisen puolesta</w:t>
      </w:r>
      <w:r>
        <w:rPr>
          <w:rFonts w:cstheme="minorHAnsi"/>
        </w:rPr>
        <w:t xml:space="preserve"> (84.3)*</w:t>
      </w:r>
    </w:p>
    <w:p w14:paraId="2B3A668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 xml:space="preserve">Varauksen </w:t>
      </w:r>
      <w:proofErr w:type="spellStart"/>
      <w:r w:rsidRPr="00D9186D">
        <w:rPr>
          <w:rFonts w:cstheme="minorHAnsi"/>
        </w:rPr>
        <w:t>sisältötarkenne</w:t>
      </w:r>
      <w:proofErr w:type="spellEnd"/>
      <w:r w:rsidRPr="00D9186D">
        <w:rPr>
          <w:rFonts w:cstheme="minorHAnsi"/>
        </w:rPr>
        <w:t xml:space="preserve"> (</w:t>
      </w:r>
      <w:proofErr w:type="gramStart"/>
      <w:r w:rsidRPr="00D9186D">
        <w:rPr>
          <w:rFonts w:cstheme="minorHAnsi"/>
        </w:rPr>
        <w:t>85)</w:t>
      </w:r>
      <w:r>
        <w:rPr>
          <w:rFonts w:cstheme="minorHAnsi"/>
        </w:rPr>
        <w:t>*</w:t>
      </w:r>
      <w:proofErr w:type="gramEnd"/>
      <w:r>
        <w:rPr>
          <w:rFonts w:cstheme="minorHAnsi"/>
        </w:rPr>
        <w:t xml:space="preserve">; </w:t>
      </w:r>
      <w:r w:rsidRPr="00D9186D">
        <w:rPr>
          <w:rFonts w:cstheme="minorHAnsi"/>
        </w:rPr>
        <w:t>Aikaväli (86)</w:t>
      </w:r>
      <w:r>
        <w:rPr>
          <w:rFonts w:cstheme="minorHAnsi"/>
        </w:rPr>
        <w:t>*</w:t>
      </w:r>
    </w:p>
    <w:p w14:paraId="7A7C117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4B827C8"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27DAD3D6" w14:textId="77777777" w:rsidR="001E10D2" w:rsidRDefault="001E10D2" w:rsidP="001E10D2">
      <w:pPr>
        <w:pStyle w:val="Snt1"/>
      </w:pPr>
    </w:p>
    <w:p w14:paraId="25EA413B" w14:textId="77777777" w:rsidR="00E737CF" w:rsidRDefault="00E737CF" w:rsidP="00E737CF">
      <w:pPr>
        <w:pStyle w:val="Snt1"/>
      </w:pPr>
      <w:r>
        <w:t>4. PAKOLLINEN yksi [</w:t>
      </w:r>
      <w:proofErr w:type="gramStart"/>
      <w:r>
        <w:t>1..</w:t>
      </w:r>
      <w:proofErr w:type="gramEnd"/>
      <w:r>
        <w:t xml:space="preserve">1] </w:t>
      </w:r>
      <w:proofErr w:type="spellStart"/>
      <w:r>
        <w:t>entry</w:t>
      </w:r>
      <w:proofErr w:type="spellEnd"/>
      <w:r>
        <w:t xml:space="preserve"> </w:t>
      </w:r>
    </w:p>
    <w:p w14:paraId="26D547E8" w14:textId="03D30B64" w:rsidR="00E737CF" w:rsidRDefault="00E737CF" w:rsidP="00E737CF">
      <w:pPr>
        <w:pStyle w:val="Snt2"/>
      </w:pPr>
      <w:r>
        <w:t>a.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r w:rsidR="0027462B">
        <w:t>”</w:t>
      </w:r>
      <w:r w:rsidR="00534399">
        <w:t>1.2.245.537.6.880.7</w:t>
      </w:r>
      <w:r>
        <w:t>0” (</w:t>
      </w:r>
      <w:r w:rsidR="00534399" w:rsidRPr="00534399">
        <w:t>Ajanvarauksen kohde</w:t>
      </w:r>
      <w:r>
        <w:t xml:space="preserve"> </w:t>
      </w:r>
      <w:proofErr w:type="spellStart"/>
      <w:r>
        <w:t>entry</w:t>
      </w:r>
      <w:proofErr w:type="spellEnd"/>
      <w:r>
        <w:t>)</w:t>
      </w:r>
    </w:p>
    <w:p w14:paraId="5F345018" w14:textId="6E333E4E" w:rsidR="00E737CF" w:rsidRDefault="00E737CF" w:rsidP="00E737CF">
      <w:pPr>
        <w:pStyle w:val="Snt2"/>
      </w:pPr>
      <w:r>
        <w:t>b.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ins w:id="680" w:author="Timo Kaskinen" w:date="2019-12-27T10:31:00Z">
        <w:r w:rsidR="00FB490F">
          <w:t>1.2.246.777.11.2020.1</w:t>
        </w:r>
      </w:ins>
      <w:r>
        <w:t>” (</w:t>
      </w:r>
      <w:ins w:id="681" w:author="Timo Kaskinen" w:date="2019-12-27T10:33:00Z">
        <w:r w:rsidR="00FB490F">
          <w:t>Ajanvarausasiakirja CDA 2020</w:t>
        </w:r>
      </w:ins>
      <w:r>
        <w:t>)</w:t>
      </w:r>
    </w:p>
    <w:p w14:paraId="44EFBFF7" w14:textId="3CAAD298" w:rsidR="001E10D2" w:rsidRPr="001E10D2" w:rsidRDefault="00E737CF" w:rsidP="00E737CF">
      <w:pPr>
        <w:pStyle w:val="Snt2"/>
      </w:pPr>
      <w:r>
        <w:t>c. PAKOLLINEN yksi [</w:t>
      </w:r>
      <w:proofErr w:type="gramStart"/>
      <w:r>
        <w:t>1..</w:t>
      </w:r>
      <w:proofErr w:type="gramEnd"/>
      <w:r>
        <w:t xml:space="preserve">1] </w:t>
      </w:r>
      <w:hyperlink w:anchor="_Ajanvarauksen_kohde_–" w:history="1">
        <w:r w:rsidR="00534399" w:rsidRPr="00534399">
          <w:rPr>
            <w:rStyle w:val="Hyperlinkki"/>
          </w:rPr>
          <w:t>Ajanvarauksen kohde</w:t>
        </w:r>
      </w:hyperlink>
      <w:r>
        <w:t xml:space="preserve"> </w:t>
      </w:r>
      <w:r w:rsidR="00534399">
        <w:t>(7</w:t>
      </w:r>
      <w:r>
        <w:t xml:space="preserve">0) </w:t>
      </w:r>
      <w:proofErr w:type="spellStart"/>
      <w:r>
        <w:t>organizer</w:t>
      </w:r>
      <w:proofErr w:type="spellEnd"/>
    </w:p>
    <w:bookmarkStart w:id="682" w:name="_Ajanvarauksen_kohde_–"/>
    <w:bookmarkEnd w:id="682"/>
    <w:p w14:paraId="5C34D386" w14:textId="037141E3" w:rsidR="009554FD" w:rsidRDefault="008137E4" w:rsidP="009351E3">
      <w:pPr>
        <w:pStyle w:val="Otsikko3"/>
      </w:pPr>
      <w:r>
        <w:fldChar w:fldCharType="begin"/>
      </w:r>
      <w:r w:rsidR="000E6218">
        <w:instrText>HYPERLINK  \l "_Ajanvarauksen_kohde"</w:instrText>
      </w:r>
      <w:r>
        <w:fldChar w:fldCharType="separate"/>
      </w:r>
      <w:bookmarkStart w:id="683" w:name="_Toc28940897"/>
      <w:r w:rsidR="00EB6946" w:rsidRPr="008137E4">
        <w:rPr>
          <w:rStyle w:val="Hyperlinkki"/>
        </w:rPr>
        <w:t>Ajanvarauksen kohde</w:t>
      </w:r>
      <w:r>
        <w:fldChar w:fldCharType="end"/>
      </w:r>
      <w:r w:rsidR="00EB6946" w:rsidRPr="00681756">
        <w:t xml:space="preserve"> </w:t>
      </w:r>
      <w:r w:rsidR="00EB6946">
        <w:t xml:space="preserve">– </w:t>
      </w:r>
      <w:proofErr w:type="spellStart"/>
      <w:r w:rsidR="00EB6946">
        <w:t>organizer</w:t>
      </w:r>
      <w:bookmarkEnd w:id="683"/>
      <w:proofErr w:type="spellEnd"/>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1836F0BC" w14:textId="77777777" w:rsidTr="00A44291">
        <w:tc>
          <w:tcPr>
            <w:tcW w:w="9236" w:type="dxa"/>
          </w:tcPr>
          <w:p w14:paraId="2517AC3A" w14:textId="2DAD7B8E"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545FDC4" w14:textId="77777777" w:rsidR="00EB6946" w:rsidRPr="005B6CBB" w:rsidRDefault="00EB6946" w:rsidP="009554FD">
      <w:pPr>
        <w:rPr>
          <w:lang w:val="en-US"/>
        </w:rPr>
      </w:pPr>
    </w:p>
    <w:p w14:paraId="581E8AE5" w14:textId="0B9DE6A9" w:rsidR="008203F3" w:rsidRPr="007E0AC1" w:rsidRDefault="008203F3" w:rsidP="008203F3">
      <w:pPr>
        <w:pStyle w:val="Snt1"/>
      </w:pPr>
      <w:r w:rsidRPr="007E0AC1">
        <w:t>1. PAKOLLINEN yksi [</w:t>
      </w:r>
      <w:proofErr w:type="gramStart"/>
      <w:r w:rsidRPr="007E0AC1">
        <w:t>1..</w:t>
      </w:r>
      <w:proofErr w:type="gramEnd"/>
      <w:r w:rsidRPr="007E0AC1">
        <w:t>1] @</w:t>
      </w:r>
      <w:proofErr w:type="spellStart"/>
      <w:r w:rsidRPr="007E0AC1">
        <w:t>classCode</w:t>
      </w:r>
      <w:proofErr w:type="spellEnd"/>
      <w:r w:rsidRPr="007E0AC1">
        <w:t>=</w:t>
      </w:r>
      <w:r w:rsidR="0027462B">
        <w:t>”</w:t>
      </w:r>
      <w:r w:rsidRPr="007E0AC1">
        <w:t>CLUSTER</w:t>
      </w:r>
      <w:r w:rsidR="0027462B">
        <w:t>”</w:t>
      </w:r>
      <w:r w:rsidRPr="007E0AC1">
        <w:t xml:space="preserve"> ja yksi [1..1] @</w:t>
      </w:r>
      <w:proofErr w:type="spellStart"/>
      <w:r w:rsidRPr="007E0AC1">
        <w:t>moodCode</w:t>
      </w:r>
      <w:proofErr w:type="spellEnd"/>
      <w:r w:rsidRPr="007E0AC1">
        <w:t>=</w:t>
      </w:r>
      <w:r w:rsidR="0027462B">
        <w:t>”</w:t>
      </w:r>
      <w:r w:rsidRPr="007E0AC1">
        <w:t>EVN</w:t>
      </w:r>
      <w:r w:rsidR="0027462B">
        <w:t>”</w:t>
      </w:r>
    </w:p>
    <w:p w14:paraId="1DA1F1AC" w14:textId="6EA12526" w:rsidR="00DD4FE3" w:rsidRDefault="00DD4FE3" w:rsidP="008203F3">
      <w:pPr>
        <w:pStyle w:val="Snt1"/>
        <w:rPr>
          <w:ins w:id="684" w:author="Timo Kaskinen" w:date="2020-01-21T13:01:00Z"/>
        </w:rPr>
      </w:pPr>
      <w:ins w:id="685" w:author="Timo Kaskinen" w:date="2020-01-21T13:02:00Z">
        <w:r>
          <w:t>2</w:t>
        </w:r>
        <w:r w:rsidRPr="0082643A">
          <w:t>. PAKOLLINEN yksi [</w:t>
        </w:r>
        <w:proofErr w:type="gramStart"/>
        <w:r w:rsidRPr="0082643A">
          <w:t>1..</w:t>
        </w:r>
        <w:proofErr w:type="gramEnd"/>
        <w:r w:rsidRPr="0082643A">
          <w:t xml:space="preserve">1] </w:t>
        </w:r>
        <w:r>
          <w:t>id</w:t>
        </w:r>
        <w:r w:rsidRPr="0082643A">
          <w:t>/@</w:t>
        </w:r>
        <w:proofErr w:type="spellStart"/>
        <w:r>
          <w:t>root</w:t>
        </w:r>
      </w:ins>
      <w:proofErr w:type="spellEnd"/>
    </w:p>
    <w:p w14:paraId="26C3543A" w14:textId="263A9F90" w:rsidR="008203F3" w:rsidRPr="0095153D" w:rsidRDefault="008203F3" w:rsidP="008203F3">
      <w:pPr>
        <w:pStyle w:val="Snt1"/>
      </w:pPr>
      <w:del w:id="686" w:author="Timo Kaskinen" w:date="2020-01-21T13:02:00Z">
        <w:r w:rsidDel="00DD4FE3">
          <w:delText>2</w:delText>
        </w:r>
      </w:del>
      <w:ins w:id="687" w:author="Timo Kaskinen" w:date="2020-01-21T13:02:00Z">
        <w:r w:rsidR="00DD4FE3">
          <w:t>3</w:t>
        </w:r>
      </w:ins>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t>70</w:t>
      </w:r>
      <w:r w:rsidR="0027462B">
        <w:t>”</w:t>
      </w:r>
      <w:r w:rsidRPr="0082643A">
        <w:t xml:space="preserve"> </w:t>
      </w:r>
      <w:r w:rsidRPr="008203F3">
        <w:t>Ajanvarauksen kohde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2E82F12A" w14:textId="14054AAD" w:rsidR="008203F3" w:rsidRDefault="008203F3" w:rsidP="008203F3">
      <w:pPr>
        <w:pStyle w:val="Snt1"/>
      </w:pPr>
      <w:del w:id="688" w:author="Timo Kaskinen" w:date="2020-01-21T13:02:00Z">
        <w:r w:rsidDel="00DD4FE3">
          <w:delText>3</w:delText>
        </w:r>
      </w:del>
      <w:ins w:id="689" w:author="Timo Kaskinen" w:date="2020-01-21T13:02:00Z">
        <w:r w:rsidR="00DD4FE3">
          <w:t>4</w:t>
        </w:r>
      </w:ins>
      <w:r>
        <w:t xml:space="preserve">. PAKOLLINEN yksi </w:t>
      </w:r>
      <w:proofErr w:type="spellStart"/>
      <w:r>
        <w:t>statusCode</w:t>
      </w:r>
      <w:proofErr w:type="spellEnd"/>
      <w:r>
        <w:t>/@</w:t>
      </w:r>
      <w:proofErr w:type="spellStart"/>
      <w:r>
        <w:t>code</w:t>
      </w:r>
      <w:proofErr w:type="spellEnd"/>
      <w:r>
        <w:t>=”</w:t>
      </w:r>
      <w:proofErr w:type="spellStart"/>
      <w:r>
        <w:t>completed</w:t>
      </w:r>
      <w:proofErr w:type="spellEnd"/>
      <w:r>
        <w:t>”</w:t>
      </w:r>
    </w:p>
    <w:p w14:paraId="706AA5A8" w14:textId="0AD28E82" w:rsidR="008203F3" w:rsidRDefault="008203F3" w:rsidP="008203F3">
      <w:pPr>
        <w:pStyle w:val="Snt1"/>
      </w:pPr>
      <w:del w:id="690" w:author="Timo Kaskinen" w:date="2020-01-21T13:02:00Z">
        <w:r w:rsidDel="00DD4FE3">
          <w:delText>4</w:delText>
        </w:r>
      </w:del>
      <w:ins w:id="691" w:author="Timo Kaskinen" w:date="2020-01-21T13:02:00Z">
        <w:r w:rsidR="00DD4FE3">
          <w:t>5</w:t>
        </w:r>
      </w:ins>
      <w:r w:rsidRPr="00125567">
        <w:t xml:space="preserve">. </w:t>
      </w:r>
      <w:r>
        <w:t xml:space="preserve">PAKOLLINEN yksi </w:t>
      </w:r>
      <w:r w:rsidRPr="00125567">
        <w:t>[</w:t>
      </w:r>
      <w:proofErr w:type="gramStart"/>
      <w:r>
        <w:t>1</w:t>
      </w:r>
      <w:r w:rsidRPr="00125567">
        <w:t>..</w:t>
      </w:r>
      <w:proofErr w:type="gramEnd"/>
      <w:r>
        <w:t>1</w:t>
      </w:r>
      <w:r w:rsidRPr="00125567">
        <w:t xml:space="preserve">] </w:t>
      </w:r>
      <w:proofErr w:type="spellStart"/>
      <w:r w:rsidRPr="00125567">
        <w:t>component</w:t>
      </w:r>
      <w:proofErr w:type="spellEnd"/>
    </w:p>
    <w:p w14:paraId="46621039" w14:textId="1AA10ACE" w:rsidR="008203F3" w:rsidRDefault="008203F3" w:rsidP="008203F3">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_nimi_–" w:history="1">
        <w:r w:rsidRPr="00846D1C">
          <w:rPr>
            <w:rStyle w:val="Hyperlinkki"/>
          </w:rPr>
          <w:t>Palvelu</w:t>
        </w:r>
        <w:r w:rsidR="00A30DAD" w:rsidRPr="00846D1C">
          <w:rPr>
            <w:rStyle w:val="Hyperlinkki"/>
          </w:rPr>
          <w:t>n</w:t>
        </w:r>
        <w:r w:rsidR="00A30DAD">
          <w:rPr>
            <w:rStyle w:val="Hyperlinkki"/>
          </w:rPr>
          <w:t xml:space="preserve"> </w:t>
        </w:r>
        <w:r w:rsidRPr="004A0BEA">
          <w:rPr>
            <w:rStyle w:val="Hyperlinkki"/>
          </w:rPr>
          <w:t>nimi</w:t>
        </w:r>
      </w:hyperlink>
      <w:r w:rsidRPr="008203F3">
        <w:t xml:space="preserve"> </w:t>
      </w:r>
      <w:r>
        <w:t xml:space="preserve">(71) </w:t>
      </w:r>
      <w:proofErr w:type="spellStart"/>
      <w:r>
        <w:t>observation</w:t>
      </w:r>
      <w:proofErr w:type="spellEnd"/>
    </w:p>
    <w:p w14:paraId="18235F7D" w14:textId="2063E41C" w:rsidR="00FB7436" w:rsidRDefault="00FB7436" w:rsidP="00FB7436">
      <w:pPr>
        <w:pStyle w:val="Snt1"/>
      </w:pPr>
      <w:del w:id="692" w:author="Timo Kaskinen" w:date="2020-01-21T13:02:00Z">
        <w:r w:rsidDel="00DD4FE3">
          <w:delText>5</w:delText>
        </w:r>
      </w:del>
      <w:ins w:id="693" w:author="Timo Kaskinen" w:date="2020-01-21T13:02:00Z">
        <w:r w:rsidR="00DD4FE3">
          <w:t>6</w:t>
        </w:r>
      </w:ins>
      <w:r w:rsidRPr="00125567">
        <w:t xml:space="preserve">. </w:t>
      </w:r>
      <w:r>
        <w:t xml:space="preserve">VAPAAEHTOINEN 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2012FA48" w14:textId="3762EF9D" w:rsidR="00FB7436" w:rsidRDefault="00FB7436" w:rsidP="00FB7436">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luokka_–_observation" w:history="1">
        <w:r w:rsidRPr="00FB7436">
          <w:rPr>
            <w:rStyle w:val="Hyperlinkki"/>
          </w:rPr>
          <w:t>Palvelu</w:t>
        </w:r>
        <w:r w:rsidR="00FF6483">
          <w:rPr>
            <w:rStyle w:val="Hyperlinkki"/>
          </w:rPr>
          <w:t xml:space="preserve">n </w:t>
        </w:r>
        <w:r w:rsidRPr="00FB7436">
          <w:rPr>
            <w:rStyle w:val="Hyperlinkki"/>
          </w:rPr>
          <w:t>luokka</w:t>
        </w:r>
      </w:hyperlink>
      <w:r w:rsidRPr="008203F3">
        <w:t xml:space="preserve"> </w:t>
      </w:r>
      <w:r>
        <w:t xml:space="preserve">(71.1) </w:t>
      </w:r>
      <w:proofErr w:type="spellStart"/>
      <w:r>
        <w:t>observation</w:t>
      </w:r>
      <w:proofErr w:type="spellEnd"/>
    </w:p>
    <w:p w14:paraId="1EAC8EB1" w14:textId="3D0E7B35" w:rsidR="008203F3" w:rsidRDefault="00FB7436" w:rsidP="008203F3">
      <w:pPr>
        <w:pStyle w:val="Snt1"/>
      </w:pPr>
      <w:del w:id="694" w:author="Timo Kaskinen" w:date="2020-01-21T13:02:00Z">
        <w:r w:rsidDel="00DD4FE3">
          <w:delText>6</w:delText>
        </w:r>
      </w:del>
      <w:ins w:id="695" w:author="Timo Kaskinen" w:date="2020-01-21T13:02:00Z">
        <w:r w:rsidR="00DD4FE3">
          <w:t>7</w:t>
        </w:r>
      </w:ins>
      <w:r w:rsidR="008203F3" w:rsidRPr="00125567">
        <w:t xml:space="preserve">. </w:t>
      </w:r>
      <w:r w:rsidR="003F0BEB">
        <w:t xml:space="preserve">EHDOLLISESTI </w:t>
      </w:r>
      <w:r w:rsidR="008203F3">
        <w:t xml:space="preserve">PAKOLLINEN </w:t>
      </w:r>
      <w:r w:rsidR="003F0BEB">
        <w:t xml:space="preserve">nolla tai </w:t>
      </w:r>
      <w:r w:rsidR="008203F3">
        <w:t xml:space="preserve">yksi </w:t>
      </w:r>
      <w:r w:rsidR="008203F3" w:rsidRPr="00125567">
        <w:t>[</w:t>
      </w:r>
      <w:proofErr w:type="gramStart"/>
      <w:r w:rsidR="003F0BEB">
        <w:t>0</w:t>
      </w:r>
      <w:r w:rsidR="008203F3" w:rsidRPr="00125567">
        <w:t>..</w:t>
      </w:r>
      <w:proofErr w:type="gramEnd"/>
      <w:r w:rsidR="008203F3">
        <w:t>1</w:t>
      </w:r>
      <w:r w:rsidR="008203F3" w:rsidRPr="00125567">
        <w:t xml:space="preserve">] </w:t>
      </w:r>
      <w:proofErr w:type="spellStart"/>
      <w:r w:rsidR="008203F3" w:rsidRPr="00125567">
        <w:t>component</w:t>
      </w:r>
      <w:proofErr w:type="spellEnd"/>
    </w:p>
    <w:p w14:paraId="2DAD5026" w14:textId="6263E73A" w:rsidR="003F0BEB" w:rsidRDefault="003F0BEB" w:rsidP="003F0BEB">
      <w:pPr>
        <w:pStyle w:val="Snt2"/>
      </w:pPr>
      <w:r>
        <w:t xml:space="preserve">{JOS </w:t>
      </w:r>
      <w:r w:rsidRPr="003F0BEB">
        <w:t>asiointitapa saatavilla.</w:t>
      </w:r>
      <w:r>
        <w:t>}</w:t>
      </w:r>
    </w:p>
    <w:p w14:paraId="5CEAD6D1" w14:textId="77AFA32E" w:rsidR="008203F3" w:rsidRDefault="008203F3" w:rsidP="008203F3">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siointitapa_–_observation" w:history="1">
        <w:r w:rsidR="003F0BEB" w:rsidRPr="004A0BEA">
          <w:rPr>
            <w:rStyle w:val="Hyperlinkki"/>
          </w:rPr>
          <w:t>Asiointitapa</w:t>
        </w:r>
      </w:hyperlink>
      <w:r w:rsidR="003F0BEB" w:rsidRPr="003F0BEB">
        <w:t xml:space="preserve"> </w:t>
      </w:r>
      <w:r>
        <w:t>(7</w:t>
      </w:r>
      <w:r w:rsidR="003F0BEB">
        <w:t>2</w:t>
      </w:r>
      <w:r>
        <w:t xml:space="preserve">) </w:t>
      </w:r>
      <w:proofErr w:type="spellStart"/>
      <w:r>
        <w:t>observation</w:t>
      </w:r>
      <w:proofErr w:type="spellEnd"/>
    </w:p>
    <w:p w14:paraId="6421358C" w14:textId="6F270E4B" w:rsidR="003F0BEB" w:rsidRDefault="00FB7436" w:rsidP="003F0BEB">
      <w:pPr>
        <w:pStyle w:val="Snt1"/>
      </w:pPr>
      <w:del w:id="696" w:author="Timo Kaskinen" w:date="2020-01-21T13:02:00Z">
        <w:r w:rsidDel="00DD4FE3">
          <w:delText>7</w:delText>
        </w:r>
      </w:del>
      <w:ins w:id="697" w:author="Timo Kaskinen" w:date="2020-01-21T13:02:00Z">
        <w:r w:rsidR="00DD4FE3">
          <w:t>8</w:t>
        </w:r>
      </w:ins>
      <w:r w:rsidR="003F0BEB" w:rsidRPr="00125567">
        <w:t xml:space="preserve">. </w:t>
      </w:r>
      <w:r w:rsidR="003F0BEB">
        <w:t xml:space="preserve">EHDOLLISESTI PAKOLLINEN nolla tai yksi </w:t>
      </w:r>
      <w:r w:rsidR="003F0BEB" w:rsidRPr="00125567">
        <w:t>[</w:t>
      </w:r>
      <w:proofErr w:type="gramStart"/>
      <w:r w:rsidR="003F0BEB">
        <w:t>0</w:t>
      </w:r>
      <w:r w:rsidR="003F0BEB" w:rsidRPr="00125567">
        <w:t>..</w:t>
      </w:r>
      <w:proofErr w:type="gramEnd"/>
      <w:r w:rsidR="003F0BEB">
        <w:t>1</w:t>
      </w:r>
      <w:r w:rsidR="003F0BEB" w:rsidRPr="00125567">
        <w:t xml:space="preserve">] </w:t>
      </w:r>
      <w:proofErr w:type="spellStart"/>
      <w:r w:rsidR="003F0BEB" w:rsidRPr="00125567">
        <w:t>component</w:t>
      </w:r>
      <w:proofErr w:type="spellEnd"/>
    </w:p>
    <w:p w14:paraId="25483848" w14:textId="2DAA8B57" w:rsidR="003F0BEB" w:rsidRDefault="003F0BEB" w:rsidP="003F0BEB">
      <w:pPr>
        <w:pStyle w:val="Snt2"/>
      </w:pPr>
      <w:r>
        <w:t xml:space="preserve">{JOS </w:t>
      </w:r>
      <w:r w:rsidRPr="003F0BEB">
        <w:t>varaustuotteen yksilöinti saatavilla.</w:t>
      </w:r>
      <w:r>
        <w:t>}</w:t>
      </w:r>
    </w:p>
    <w:p w14:paraId="691015D9" w14:textId="08315BA4"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Varaustuote_–_observation" w:history="1">
        <w:r w:rsidRPr="004A0BEA">
          <w:rPr>
            <w:rStyle w:val="Hyperlinkki"/>
          </w:rPr>
          <w:t>Varaustuote</w:t>
        </w:r>
      </w:hyperlink>
      <w:r w:rsidRPr="003F0BEB">
        <w:t xml:space="preserve"> </w:t>
      </w:r>
      <w:r>
        <w:t xml:space="preserve">(73) </w:t>
      </w:r>
      <w:proofErr w:type="spellStart"/>
      <w:r>
        <w:t>observation</w:t>
      </w:r>
      <w:proofErr w:type="spellEnd"/>
    </w:p>
    <w:p w14:paraId="29230571" w14:textId="14D8641E" w:rsidR="003F0BEB" w:rsidRDefault="00FB7436" w:rsidP="003F0BEB">
      <w:pPr>
        <w:pStyle w:val="Snt1"/>
      </w:pPr>
      <w:del w:id="698" w:author="Timo Kaskinen" w:date="2020-01-21T13:02:00Z">
        <w:r w:rsidDel="00DD4FE3">
          <w:delText>8</w:delText>
        </w:r>
      </w:del>
      <w:ins w:id="699" w:author="Timo Kaskinen" w:date="2020-01-21T13:02:00Z">
        <w:r w:rsidR="00DD4FE3">
          <w:t>9</w:t>
        </w:r>
      </w:ins>
      <w:r w:rsidR="003F0BEB" w:rsidRPr="00125567">
        <w:t xml:space="preserve">. </w:t>
      </w:r>
      <w:r w:rsidR="003F0BEB">
        <w:t xml:space="preserve">VAPAAEHTOINEN nolla tai useampi </w:t>
      </w:r>
      <w:r w:rsidR="003F0BEB" w:rsidRPr="00125567">
        <w:t>[</w:t>
      </w:r>
      <w:proofErr w:type="gramStart"/>
      <w:r w:rsidR="003F0BEB">
        <w:t>0</w:t>
      </w:r>
      <w:r w:rsidR="003F0BEB" w:rsidRPr="00125567">
        <w:t>..</w:t>
      </w:r>
      <w:proofErr w:type="gramEnd"/>
      <w:r w:rsidR="005E3A46">
        <w:t>*</w:t>
      </w:r>
      <w:r w:rsidR="003F0BEB" w:rsidRPr="00125567">
        <w:t xml:space="preserve">] </w:t>
      </w:r>
      <w:proofErr w:type="spellStart"/>
      <w:r w:rsidR="003F0BEB" w:rsidRPr="00125567">
        <w:t>component</w:t>
      </w:r>
      <w:proofErr w:type="spellEnd"/>
    </w:p>
    <w:p w14:paraId="3F949133" w14:textId="6075D15D"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Resurssin_kalenteritunniste_–" w:history="1">
        <w:r w:rsidRPr="004A0BEA">
          <w:rPr>
            <w:rStyle w:val="Hyperlinkki"/>
          </w:rPr>
          <w:t>Resurssin kalenteritunniste</w:t>
        </w:r>
      </w:hyperlink>
      <w:r w:rsidRPr="003F0BEB">
        <w:t xml:space="preserve"> </w:t>
      </w:r>
      <w:r>
        <w:t xml:space="preserve">(74) </w:t>
      </w:r>
      <w:proofErr w:type="spellStart"/>
      <w:r>
        <w:t>observation</w:t>
      </w:r>
      <w:proofErr w:type="spellEnd"/>
    </w:p>
    <w:p w14:paraId="41932081" w14:textId="453E6CFF" w:rsidR="003F0BEB" w:rsidRDefault="00FB7436" w:rsidP="003F0BEB">
      <w:pPr>
        <w:pStyle w:val="Snt1"/>
      </w:pPr>
      <w:del w:id="700" w:author="Timo Kaskinen" w:date="2020-01-21T13:02:00Z">
        <w:r w:rsidDel="00DD4FE3">
          <w:delText>9</w:delText>
        </w:r>
      </w:del>
      <w:ins w:id="701" w:author="Timo Kaskinen" w:date="2020-01-21T13:02:00Z">
        <w:r w:rsidR="00DD4FE3">
          <w:t>10</w:t>
        </w:r>
      </w:ins>
      <w:r w:rsidR="003F0BEB" w:rsidRPr="00125567">
        <w:t xml:space="preserve">. </w:t>
      </w:r>
      <w:r w:rsidR="003F0BEB">
        <w:t xml:space="preserve">VAPAAEHTOINEN nolla tai yksi </w:t>
      </w:r>
      <w:r w:rsidR="003F0BEB" w:rsidRPr="00125567">
        <w:t>[</w:t>
      </w:r>
      <w:proofErr w:type="gramStart"/>
      <w:r w:rsidR="003F0BEB">
        <w:t>0</w:t>
      </w:r>
      <w:r w:rsidR="003F0BEB" w:rsidRPr="00125567">
        <w:t>..</w:t>
      </w:r>
      <w:proofErr w:type="gramEnd"/>
      <w:r w:rsidR="003F0BEB">
        <w:t>1</w:t>
      </w:r>
      <w:r w:rsidR="003F0BEB" w:rsidRPr="00125567">
        <w:t xml:space="preserve">] </w:t>
      </w:r>
      <w:proofErr w:type="spellStart"/>
      <w:r w:rsidR="003F0BEB" w:rsidRPr="00125567">
        <w:t>component</w:t>
      </w:r>
      <w:proofErr w:type="spellEnd"/>
    </w:p>
    <w:p w14:paraId="4452B993" w14:textId="7B5EC96C"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tarve_–_observation" w:history="1">
        <w:r w:rsidRPr="004A0BEA">
          <w:rPr>
            <w:rStyle w:val="Hyperlinkki"/>
          </w:rPr>
          <w:t>Palvelutarve</w:t>
        </w:r>
      </w:hyperlink>
      <w:r w:rsidRPr="003F0BEB">
        <w:t xml:space="preserve"> </w:t>
      </w:r>
      <w:r>
        <w:t>(</w:t>
      </w:r>
      <w:r w:rsidR="00892A9F">
        <w:t>76</w:t>
      </w:r>
      <w:r>
        <w:t xml:space="preserve">) </w:t>
      </w:r>
      <w:proofErr w:type="spellStart"/>
      <w:r>
        <w:t>observation</w:t>
      </w:r>
      <w:proofErr w:type="spellEnd"/>
    </w:p>
    <w:p w14:paraId="4F3D8176" w14:textId="0C049F13" w:rsidR="003001AB" w:rsidRDefault="00FB7436" w:rsidP="00AD3456">
      <w:pPr>
        <w:pStyle w:val="Snt1"/>
      </w:pPr>
      <w:bookmarkStart w:id="702" w:name="_Hlk22659842"/>
      <w:r>
        <w:t>1</w:t>
      </w:r>
      <w:del w:id="703" w:author="Timo Kaskinen" w:date="2020-01-21T13:02:00Z">
        <w:r w:rsidDel="00DD4FE3">
          <w:delText>0</w:delText>
        </w:r>
      </w:del>
      <w:ins w:id="704" w:author="Timo Kaskinen" w:date="2020-01-21T13:02:00Z">
        <w:r w:rsidR="00DD4FE3">
          <w:t>1</w:t>
        </w:r>
      </w:ins>
      <w:r>
        <w:t>.</w:t>
      </w:r>
      <w:r w:rsidR="003001AB" w:rsidRPr="00125567">
        <w:t xml:space="preserve"> </w:t>
      </w:r>
      <w:r w:rsidR="003001AB">
        <w:t xml:space="preserve">PAKOLLINEN yksi </w:t>
      </w:r>
      <w:r w:rsidR="003001AB" w:rsidRPr="00125567">
        <w:t>[</w:t>
      </w:r>
      <w:proofErr w:type="gramStart"/>
      <w:r w:rsidR="00AD3456">
        <w:t>1</w:t>
      </w:r>
      <w:r w:rsidR="003001AB" w:rsidRPr="00125567">
        <w:t>..</w:t>
      </w:r>
      <w:proofErr w:type="gramEnd"/>
      <w:r w:rsidR="003001AB">
        <w:t>1</w:t>
      </w:r>
      <w:r w:rsidR="003001AB" w:rsidRPr="00125567">
        <w:t xml:space="preserve">] </w:t>
      </w:r>
      <w:proofErr w:type="spellStart"/>
      <w:r w:rsidR="003001AB" w:rsidRPr="00125567">
        <w:t>component</w:t>
      </w:r>
      <w:bookmarkEnd w:id="702"/>
      <w:proofErr w:type="spellEnd"/>
    </w:p>
    <w:p w14:paraId="059C7B97" w14:textId="67A9DE8C" w:rsidR="003001AB" w:rsidRDefault="003001AB" w:rsidP="003001A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tuottaja_–_observation" w:history="1">
        <w:r w:rsidR="00FE24BC" w:rsidRPr="00FE24BC">
          <w:rPr>
            <w:rStyle w:val="Hyperlinkki"/>
          </w:rPr>
          <w:t>Palveluntuottaja</w:t>
        </w:r>
      </w:hyperlink>
      <w:r w:rsidRPr="003F0BEB">
        <w:t xml:space="preserve"> </w:t>
      </w:r>
      <w:r>
        <w:t xml:space="preserve">(77) </w:t>
      </w:r>
      <w:proofErr w:type="spellStart"/>
      <w:r>
        <w:t>observation</w:t>
      </w:r>
      <w:proofErr w:type="spellEnd"/>
    </w:p>
    <w:p w14:paraId="04A024D5" w14:textId="390B9699" w:rsidR="00810F6C" w:rsidRDefault="00AD3456" w:rsidP="003001AB">
      <w:pPr>
        <w:pStyle w:val="Snt1"/>
      </w:pPr>
      <w:r>
        <w:t>1</w:t>
      </w:r>
      <w:del w:id="705" w:author="Timo Kaskinen" w:date="2020-01-21T13:02:00Z">
        <w:r w:rsidR="005241E5" w:rsidDel="00DD4FE3">
          <w:delText>1</w:delText>
        </w:r>
      </w:del>
      <w:ins w:id="706" w:author="Timo Kaskinen" w:date="2020-01-21T13:02:00Z">
        <w:r w:rsidR="00DD4FE3">
          <w:t>2</w:t>
        </w:r>
      </w:ins>
      <w:r>
        <w:t>.</w:t>
      </w:r>
      <w:r w:rsidRPr="00125567">
        <w:t xml:space="preserve"> </w:t>
      </w:r>
      <w:r>
        <w:t xml:space="preserve">PAKOLLINEN yksi </w:t>
      </w:r>
      <w:r w:rsidRPr="00125567">
        <w:t>[</w:t>
      </w:r>
      <w:proofErr w:type="gramStart"/>
      <w:r>
        <w:t>1</w:t>
      </w:r>
      <w:r w:rsidRPr="00125567">
        <w:t>..</w:t>
      </w:r>
      <w:proofErr w:type="gramEnd"/>
      <w:r>
        <w:t>1</w:t>
      </w:r>
      <w:r w:rsidRPr="00125567">
        <w:t xml:space="preserve">] </w:t>
      </w:r>
      <w:proofErr w:type="spellStart"/>
      <w:r w:rsidRPr="00125567">
        <w:t>component</w:t>
      </w:r>
      <w:proofErr w:type="spellEnd"/>
    </w:p>
    <w:p w14:paraId="2B25E45A" w14:textId="7BBC57A0" w:rsidR="003001AB" w:rsidRDefault="003001A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tuottajan_nimi_–" w:history="1">
        <w:r w:rsidR="00FE24BC" w:rsidRPr="00FE24BC">
          <w:rPr>
            <w:rStyle w:val="Hyperlinkki"/>
          </w:rPr>
          <w:t>Palveluntuottajan nimi</w:t>
        </w:r>
      </w:hyperlink>
      <w:r w:rsidRPr="003F0BEB">
        <w:t xml:space="preserve"> </w:t>
      </w:r>
      <w:r>
        <w:t xml:space="preserve">(78) </w:t>
      </w:r>
      <w:proofErr w:type="spellStart"/>
      <w:r>
        <w:t>observation</w:t>
      </w:r>
      <w:proofErr w:type="spellEnd"/>
    </w:p>
    <w:p w14:paraId="16AEC692" w14:textId="06FD5323" w:rsidR="00810F6C" w:rsidRDefault="00810F6C" w:rsidP="003F0BEB">
      <w:pPr>
        <w:pStyle w:val="Snt1"/>
      </w:pPr>
      <w:r>
        <w:t>1</w:t>
      </w:r>
      <w:ins w:id="707" w:author="Timo Kaskinen" w:date="2020-01-21T13:02:00Z">
        <w:r w:rsidR="00DD4FE3">
          <w:t>3</w:t>
        </w:r>
      </w:ins>
      <w:del w:id="708" w:author="Timo Kaskinen" w:date="2019-12-04T22:31:00Z">
        <w:r w:rsidDel="00E24C1F">
          <w:delText>0</w:delText>
        </w:r>
      </w:del>
      <w:r>
        <w:t>.</w:t>
      </w:r>
      <w:r w:rsidRPr="00125567">
        <w:t xml:space="preserve"> </w:t>
      </w:r>
      <w:r>
        <w:t xml:space="preserve">PAKOLLINEN yksi </w:t>
      </w:r>
      <w:r w:rsidRPr="00125567">
        <w:t>[</w:t>
      </w:r>
      <w:proofErr w:type="gramStart"/>
      <w:r>
        <w:t>1</w:t>
      </w:r>
      <w:r w:rsidRPr="00125567">
        <w:t>..</w:t>
      </w:r>
      <w:proofErr w:type="gramEnd"/>
      <w:r>
        <w:t>1</w:t>
      </w:r>
      <w:r w:rsidRPr="00125567">
        <w:t xml:space="preserve">] </w:t>
      </w:r>
      <w:proofErr w:type="spellStart"/>
      <w:r w:rsidRPr="00125567">
        <w:t>component</w:t>
      </w:r>
      <w:proofErr w:type="spellEnd"/>
    </w:p>
    <w:p w14:paraId="602F1709" w14:textId="142B520D"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toteuttaja_–_observation" w:history="1">
        <w:r w:rsidR="00FE24BC" w:rsidRPr="00FE24BC">
          <w:rPr>
            <w:rStyle w:val="Hyperlinkki"/>
          </w:rPr>
          <w:t>Palveluntoteuttaja</w:t>
        </w:r>
      </w:hyperlink>
      <w:r w:rsidR="0028555F">
        <w:t xml:space="preserve"> </w:t>
      </w:r>
      <w:r>
        <w:t xml:space="preserve">(79) </w:t>
      </w:r>
      <w:proofErr w:type="spellStart"/>
      <w:r>
        <w:t>observation</w:t>
      </w:r>
      <w:proofErr w:type="spellEnd"/>
    </w:p>
    <w:p w14:paraId="41E461F9" w14:textId="0C10EEB3" w:rsidR="00810F6C" w:rsidRDefault="00810F6C" w:rsidP="003F0BEB">
      <w:pPr>
        <w:pStyle w:val="Snt1"/>
      </w:pPr>
      <w:r>
        <w:t>1</w:t>
      </w:r>
      <w:ins w:id="709" w:author="Timo Kaskinen" w:date="2020-01-21T13:02:00Z">
        <w:r w:rsidR="00DD4FE3">
          <w:t>4</w:t>
        </w:r>
      </w:ins>
      <w:del w:id="710" w:author="Timo Kaskinen" w:date="2019-12-04T22:31:00Z">
        <w:r w:rsidDel="00E24C1F">
          <w:delText>0</w:delText>
        </w:r>
      </w:del>
      <w:r>
        <w:t>.</w:t>
      </w:r>
      <w:r w:rsidRPr="00125567">
        <w:t xml:space="preserve"> </w:t>
      </w:r>
      <w:r>
        <w:t xml:space="preserve">PAKOLLINEN yksi </w:t>
      </w:r>
      <w:r w:rsidRPr="00125567">
        <w:t>[</w:t>
      </w:r>
      <w:proofErr w:type="gramStart"/>
      <w:r>
        <w:t>1</w:t>
      </w:r>
      <w:r w:rsidRPr="00125567">
        <w:t>..</w:t>
      </w:r>
      <w:proofErr w:type="gramEnd"/>
      <w:r>
        <w:t>1</w:t>
      </w:r>
      <w:r w:rsidRPr="00125567">
        <w:t xml:space="preserve">] </w:t>
      </w:r>
      <w:proofErr w:type="spellStart"/>
      <w:r w:rsidRPr="00125567">
        <w:t>component</w:t>
      </w:r>
      <w:proofErr w:type="spellEnd"/>
    </w:p>
    <w:p w14:paraId="7C6C3D97" w14:textId="3658728C"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toteuttajan_nimi_–" w:history="1">
        <w:r w:rsidR="00FE24BC" w:rsidRPr="00FE24BC">
          <w:rPr>
            <w:rStyle w:val="Hyperlinkki"/>
          </w:rPr>
          <w:t>Palveluntoteuttajan nimi</w:t>
        </w:r>
      </w:hyperlink>
      <w:r w:rsidR="00FE24BC">
        <w:t xml:space="preserve"> </w:t>
      </w:r>
      <w:r>
        <w:t xml:space="preserve">(80) </w:t>
      </w:r>
      <w:proofErr w:type="spellStart"/>
      <w:r>
        <w:t>observation</w:t>
      </w:r>
      <w:proofErr w:type="spellEnd"/>
    </w:p>
    <w:p w14:paraId="5F83CE07" w14:textId="60B43A4B" w:rsidR="003F0BEB" w:rsidRDefault="00FB7436" w:rsidP="003F0BEB">
      <w:pPr>
        <w:pStyle w:val="Snt1"/>
      </w:pPr>
      <w:r>
        <w:t>1</w:t>
      </w:r>
      <w:del w:id="711" w:author="Timo Kaskinen" w:date="2020-01-21T13:02:00Z">
        <w:r w:rsidDel="00DD4FE3">
          <w:delText>4</w:delText>
        </w:r>
      </w:del>
      <w:ins w:id="712" w:author="Timo Kaskinen" w:date="2020-01-21T13:02:00Z">
        <w:r w:rsidR="00DD4FE3">
          <w:t>5</w:t>
        </w:r>
      </w:ins>
      <w:r w:rsidR="003F0BEB" w:rsidRPr="00125567">
        <w:t xml:space="preserve">. </w:t>
      </w:r>
      <w:r w:rsidR="003F0BEB">
        <w:t xml:space="preserve">VAPAAEHTOINEN nolla tai yksi </w:t>
      </w:r>
      <w:r w:rsidR="003F0BEB" w:rsidRPr="00125567">
        <w:t>[</w:t>
      </w:r>
      <w:proofErr w:type="gramStart"/>
      <w:r w:rsidR="003F0BEB">
        <w:t>0</w:t>
      </w:r>
      <w:r w:rsidR="003F0BEB" w:rsidRPr="00125567">
        <w:t>..</w:t>
      </w:r>
      <w:proofErr w:type="gramEnd"/>
      <w:r w:rsidR="003F0BEB">
        <w:t>1</w:t>
      </w:r>
      <w:r w:rsidR="003F0BEB" w:rsidRPr="00125567">
        <w:t xml:space="preserve">] </w:t>
      </w:r>
      <w:proofErr w:type="spellStart"/>
      <w:r w:rsidR="003F0BEB" w:rsidRPr="00125567">
        <w:t>component</w:t>
      </w:r>
      <w:proofErr w:type="spellEnd"/>
    </w:p>
    <w:p w14:paraId="5E83CC44" w14:textId="2B4AB3DA"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paikan_sijaintiPalvelupistee" w:history="1">
        <w:r w:rsidR="00FF6483" w:rsidRPr="005D1F32">
          <w:rPr>
            <w:rStyle w:val="Hyperlinkki"/>
          </w:rPr>
          <w:t>Palvelup</w:t>
        </w:r>
        <w:r w:rsidR="00FF6483">
          <w:rPr>
            <w:rStyle w:val="Hyperlinkki"/>
          </w:rPr>
          <w:t>isteen</w:t>
        </w:r>
        <w:r w:rsidR="00FF6483" w:rsidRPr="005D1F32">
          <w:rPr>
            <w:rStyle w:val="Hyperlinkki"/>
          </w:rPr>
          <w:t xml:space="preserve"> sijainti</w:t>
        </w:r>
      </w:hyperlink>
      <w:r w:rsidRPr="003F0BEB">
        <w:t xml:space="preserve"> </w:t>
      </w:r>
      <w:r>
        <w:t xml:space="preserve">(81) </w:t>
      </w:r>
      <w:proofErr w:type="spellStart"/>
      <w:r>
        <w:t>observation</w:t>
      </w:r>
      <w:proofErr w:type="spellEnd"/>
    </w:p>
    <w:p w14:paraId="014031DC" w14:textId="4B0C316B" w:rsidR="003F0BEB" w:rsidRDefault="00FB7436" w:rsidP="003F0BEB">
      <w:pPr>
        <w:pStyle w:val="Snt1"/>
      </w:pPr>
      <w:r>
        <w:t>1</w:t>
      </w:r>
      <w:del w:id="713" w:author="Timo Kaskinen" w:date="2020-01-21T13:02:00Z">
        <w:r w:rsidDel="00DD4FE3">
          <w:delText>5</w:delText>
        </w:r>
      </w:del>
      <w:ins w:id="714" w:author="Timo Kaskinen" w:date="2020-01-21T13:02:00Z">
        <w:r w:rsidR="00DD4FE3">
          <w:t>6</w:t>
        </w:r>
      </w:ins>
      <w:r w:rsidR="003F0BEB" w:rsidRPr="00125567">
        <w:t xml:space="preserve">. </w:t>
      </w:r>
      <w:r w:rsidR="005E3A46">
        <w:t xml:space="preserve">VAPAAEHTOINEN nolla tai yksi </w:t>
      </w:r>
      <w:r w:rsidR="005E3A46" w:rsidRPr="00125567">
        <w:t>[</w:t>
      </w:r>
      <w:proofErr w:type="gramStart"/>
      <w:r w:rsidR="005E3A46">
        <w:t>0</w:t>
      </w:r>
      <w:r w:rsidR="005E3A46" w:rsidRPr="00125567">
        <w:t>..</w:t>
      </w:r>
      <w:proofErr w:type="gramEnd"/>
      <w:r w:rsidR="005E3A46">
        <w:t>1</w:t>
      </w:r>
      <w:r w:rsidR="005E3A46" w:rsidRPr="00125567">
        <w:t xml:space="preserve">] </w:t>
      </w:r>
      <w:proofErr w:type="spellStart"/>
      <w:r w:rsidR="003F0BEB" w:rsidRPr="00125567">
        <w:t>component</w:t>
      </w:r>
      <w:proofErr w:type="spellEnd"/>
    </w:p>
    <w:p w14:paraId="16C580A4" w14:textId="3BB91B1F"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paikan_sijainnin_lisätiedot" w:history="1">
        <w:r w:rsidR="00FF6483" w:rsidRPr="005D1F32">
          <w:rPr>
            <w:rStyle w:val="Hyperlinkki"/>
          </w:rPr>
          <w:t>Palvelup</w:t>
        </w:r>
        <w:r w:rsidR="00FF6483">
          <w:rPr>
            <w:rStyle w:val="Hyperlinkki"/>
          </w:rPr>
          <w:t>ist</w:t>
        </w:r>
        <w:r w:rsidR="00936D58">
          <w:rPr>
            <w:rStyle w:val="Hyperlinkki"/>
          </w:rPr>
          <w:t>een</w:t>
        </w:r>
        <w:r w:rsidR="00FF6483" w:rsidRPr="005D1F32">
          <w:rPr>
            <w:rStyle w:val="Hyperlinkki"/>
          </w:rPr>
          <w:t xml:space="preserve"> sijainnin lisätiedot</w:t>
        </w:r>
      </w:hyperlink>
      <w:r w:rsidR="005E3A46" w:rsidRPr="005E3A46">
        <w:t xml:space="preserve"> </w:t>
      </w:r>
      <w:r>
        <w:t>(</w:t>
      </w:r>
      <w:r w:rsidR="002D2A08">
        <w:t>81.1</w:t>
      </w:r>
      <w:r>
        <w:t xml:space="preserve">) </w:t>
      </w:r>
      <w:proofErr w:type="spellStart"/>
      <w:r>
        <w:t>observation</w:t>
      </w:r>
      <w:proofErr w:type="spellEnd"/>
    </w:p>
    <w:p w14:paraId="31E4E481" w14:textId="398FEF30" w:rsidR="003F0BEB" w:rsidRDefault="00FB7436" w:rsidP="003F0BEB">
      <w:pPr>
        <w:pStyle w:val="Snt1"/>
      </w:pPr>
      <w:r>
        <w:t>1</w:t>
      </w:r>
      <w:del w:id="715" w:author="Timo Kaskinen" w:date="2020-01-21T13:02:00Z">
        <w:r w:rsidDel="00DD4FE3">
          <w:delText>6</w:delText>
        </w:r>
      </w:del>
      <w:ins w:id="716" w:author="Timo Kaskinen" w:date="2020-01-21T13:02:00Z">
        <w:r w:rsidR="00DD4FE3">
          <w:t>7</w:t>
        </w:r>
      </w:ins>
      <w:r w:rsidR="003F0BEB" w:rsidRPr="00125567">
        <w:t xml:space="preserve">. </w:t>
      </w:r>
      <w:r w:rsidR="005E3A46">
        <w:t xml:space="preserve">VAPAAEHTOINEN nolla tai yksi </w:t>
      </w:r>
      <w:r w:rsidR="005E3A46" w:rsidRPr="00125567">
        <w:t>[</w:t>
      </w:r>
      <w:proofErr w:type="gramStart"/>
      <w:r w:rsidR="005E3A46">
        <w:t>0</w:t>
      </w:r>
      <w:r w:rsidR="005E3A46" w:rsidRPr="00125567">
        <w:t>..</w:t>
      </w:r>
      <w:proofErr w:type="gramEnd"/>
      <w:r w:rsidR="005E3A46">
        <w:t>1</w:t>
      </w:r>
      <w:r w:rsidR="005E3A46" w:rsidRPr="00125567">
        <w:t xml:space="preserve">] </w:t>
      </w:r>
      <w:proofErr w:type="spellStart"/>
      <w:r w:rsidR="003F0BEB" w:rsidRPr="00125567">
        <w:t>component</w:t>
      </w:r>
      <w:proofErr w:type="spellEnd"/>
    </w:p>
    <w:p w14:paraId="351EEE6F" w14:textId="2F4F7241"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Jonotusnumero_–_observation" w:history="1">
        <w:r w:rsidR="005E3A46" w:rsidRPr="005D1F32">
          <w:rPr>
            <w:rStyle w:val="Hyperlinkki"/>
          </w:rPr>
          <w:t>Jonotusnumero</w:t>
        </w:r>
      </w:hyperlink>
      <w:r w:rsidR="005E3A46" w:rsidRPr="005E3A46">
        <w:t xml:space="preserve"> </w:t>
      </w:r>
      <w:r>
        <w:t>(</w:t>
      </w:r>
      <w:r w:rsidR="005E3A46">
        <w:t>82</w:t>
      </w:r>
      <w:r>
        <w:t xml:space="preserve">) </w:t>
      </w:r>
      <w:proofErr w:type="spellStart"/>
      <w:r>
        <w:t>observation</w:t>
      </w:r>
      <w:proofErr w:type="spellEnd"/>
    </w:p>
    <w:p w14:paraId="7EADF80B" w14:textId="2F663343" w:rsidR="003F0BEB" w:rsidRDefault="00FB7436" w:rsidP="003F0BEB">
      <w:pPr>
        <w:pStyle w:val="Snt1"/>
      </w:pPr>
      <w:r>
        <w:t>1</w:t>
      </w:r>
      <w:del w:id="717" w:author="Timo Kaskinen" w:date="2020-01-21T13:03:00Z">
        <w:r w:rsidDel="00DD4FE3">
          <w:delText>7</w:delText>
        </w:r>
      </w:del>
      <w:ins w:id="718" w:author="Timo Kaskinen" w:date="2020-01-21T13:03:00Z">
        <w:r w:rsidR="00DD4FE3">
          <w:t>8</w:t>
        </w:r>
      </w:ins>
      <w:r w:rsidR="003F0BEB" w:rsidRPr="00125567">
        <w:t xml:space="preserve">. </w:t>
      </w:r>
      <w:r w:rsidR="005E3A46">
        <w:t xml:space="preserve">VAPAAEHTOINEN nolla tai </w:t>
      </w:r>
      <w:r w:rsidR="002D2A08">
        <w:t xml:space="preserve">yksi </w:t>
      </w:r>
      <w:r w:rsidR="005E3A46" w:rsidRPr="00125567">
        <w:t>[</w:t>
      </w:r>
      <w:proofErr w:type="gramStart"/>
      <w:r w:rsidR="005E3A46">
        <w:t>0</w:t>
      </w:r>
      <w:r w:rsidR="002D2A08" w:rsidRPr="00125567">
        <w:t>..</w:t>
      </w:r>
      <w:proofErr w:type="gramEnd"/>
      <w:r w:rsidR="002D2A08">
        <w:t>1</w:t>
      </w:r>
      <w:r w:rsidR="002D2A08" w:rsidRPr="00125567">
        <w:t xml:space="preserve">] </w:t>
      </w:r>
      <w:proofErr w:type="spellStart"/>
      <w:r w:rsidR="003F0BEB" w:rsidRPr="00125567">
        <w:t>component</w:t>
      </w:r>
      <w:proofErr w:type="spellEnd"/>
    </w:p>
    <w:p w14:paraId="7311ACC6" w14:textId="2E2A6B16"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Yhteystiedot_–_observation" w:history="1">
        <w:r w:rsidR="005E3A46" w:rsidRPr="005D1F32">
          <w:rPr>
            <w:rStyle w:val="Hyperlinkki"/>
          </w:rPr>
          <w:t>Yhteystiedot</w:t>
        </w:r>
      </w:hyperlink>
      <w:r w:rsidR="005E3A46" w:rsidRPr="005E3A46">
        <w:t xml:space="preserve"> </w:t>
      </w:r>
      <w:r>
        <w:t>(</w:t>
      </w:r>
      <w:r w:rsidR="005E3A46">
        <w:t>83</w:t>
      </w:r>
      <w:r>
        <w:t xml:space="preserve">) </w:t>
      </w:r>
      <w:proofErr w:type="spellStart"/>
      <w:r>
        <w:t>observation</w:t>
      </w:r>
      <w:proofErr w:type="spellEnd"/>
    </w:p>
    <w:p w14:paraId="081E2A62" w14:textId="0EB765AE" w:rsidR="003F0BEB" w:rsidRDefault="00FB7436" w:rsidP="003F0BEB">
      <w:pPr>
        <w:pStyle w:val="Snt1"/>
      </w:pPr>
      <w:r>
        <w:t>1</w:t>
      </w:r>
      <w:del w:id="719" w:author="Timo Kaskinen" w:date="2020-01-21T13:03:00Z">
        <w:r w:rsidDel="00DD4FE3">
          <w:delText>8</w:delText>
        </w:r>
      </w:del>
      <w:ins w:id="720" w:author="Timo Kaskinen" w:date="2020-01-21T13:03:00Z">
        <w:r w:rsidR="00DD4FE3">
          <w:t>9</w:t>
        </w:r>
      </w:ins>
      <w:r w:rsidR="003F0BEB" w:rsidRPr="00125567">
        <w:t xml:space="preserve">. </w:t>
      </w:r>
      <w:r w:rsidR="005E3A46">
        <w:t xml:space="preserve">VAPAAEHTOINEN nolla tai yksi </w:t>
      </w:r>
      <w:r w:rsidR="005E3A46" w:rsidRPr="00125567">
        <w:t>[</w:t>
      </w:r>
      <w:proofErr w:type="gramStart"/>
      <w:r w:rsidR="005E3A46">
        <w:t>0</w:t>
      </w:r>
      <w:r w:rsidR="005E3A46" w:rsidRPr="00125567">
        <w:t>..</w:t>
      </w:r>
      <w:proofErr w:type="gramEnd"/>
      <w:r w:rsidR="005E3A46">
        <w:t>1</w:t>
      </w:r>
      <w:r w:rsidR="005E3A46" w:rsidRPr="00125567">
        <w:t xml:space="preserve">] </w:t>
      </w:r>
      <w:proofErr w:type="spellStart"/>
      <w:r w:rsidR="003F0BEB" w:rsidRPr="00125567">
        <w:t>component</w:t>
      </w:r>
      <w:proofErr w:type="spellEnd"/>
    </w:p>
    <w:p w14:paraId="084CAE39" w14:textId="7C2A3F0D"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siointiURL_–_observation" w:history="1">
        <w:proofErr w:type="spellStart"/>
        <w:r w:rsidR="005E3A46" w:rsidRPr="005D1F32">
          <w:rPr>
            <w:rStyle w:val="Hyperlinkki"/>
          </w:rPr>
          <w:t>AsiointiURL</w:t>
        </w:r>
        <w:proofErr w:type="spellEnd"/>
      </w:hyperlink>
      <w:r w:rsidR="005E3A46" w:rsidRPr="005E3A46">
        <w:t xml:space="preserve"> </w:t>
      </w:r>
      <w:r>
        <w:t>(</w:t>
      </w:r>
      <w:r w:rsidR="005E3A46">
        <w:t>84</w:t>
      </w:r>
      <w:r>
        <w:t xml:space="preserve">) </w:t>
      </w:r>
      <w:proofErr w:type="spellStart"/>
      <w:r>
        <w:t>observation</w:t>
      </w:r>
      <w:proofErr w:type="spellEnd"/>
    </w:p>
    <w:p w14:paraId="00C4722A" w14:textId="0D790862" w:rsidR="003F0BEB" w:rsidRDefault="00FB7436" w:rsidP="003F0BEB">
      <w:pPr>
        <w:pStyle w:val="Snt1"/>
      </w:pPr>
      <w:del w:id="721" w:author="Timo Kaskinen" w:date="2020-01-21T13:03:00Z">
        <w:r w:rsidDel="00DD4FE3">
          <w:delText>19</w:delText>
        </w:r>
      </w:del>
      <w:ins w:id="722" w:author="Timo Kaskinen" w:date="2020-01-21T13:03:00Z">
        <w:r w:rsidR="00DD4FE3">
          <w:t>20</w:t>
        </w:r>
      </w:ins>
      <w:r w:rsidR="003F0BEB" w:rsidRPr="00125567">
        <w:t xml:space="preserve">. </w:t>
      </w:r>
      <w:r w:rsidR="00794BCF">
        <w:t xml:space="preserve">VAPAAEHTOINEN nolla tai </w:t>
      </w:r>
      <w:r w:rsidR="002D2A08">
        <w:t xml:space="preserve">yksi </w:t>
      </w:r>
      <w:r w:rsidR="00794BCF" w:rsidRPr="00125567">
        <w:t>[</w:t>
      </w:r>
      <w:proofErr w:type="gramStart"/>
      <w:r w:rsidR="00794BCF">
        <w:t>0</w:t>
      </w:r>
      <w:r w:rsidR="002D2A08" w:rsidRPr="00125567">
        <w:t>..</w:t>
      </w:r>
      <w:proofErr w:type="gramEnd"/>
      <w:r w:rsidR="002D2A08">
        <w:t>1</w:t>
      </w:r>
      <w:r w:rsidR="002D2A08" w:rsidRPr="00125567">
        <w:t xml:space="preserve">] </w:t>
      </w:r>
      <w:proofErr w:type="spellStart"/>
      <w:r w:rsidR="003F0BEB" w:rsidRPr="00125567">
        <w:t>component</w:t>
      </w:r>
      <w:proofErr w:type="spellEnd"/>
    </w:p>
    <w:p w14:paraId="0B5C643E" w14:textId="07E88ABB" w:rsidR="003F0BEB" w:rsidRDefault="003F0BEB" w:rsidP="003F0BE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Varauksen_sisältötarkenne_–" w:history="1">
        <w:r w:rsidR="00794BCF" w:rsidRPr="005D1F32">
          <w:rPr>
            <w:rStyle w:val="Hyperlinkki"/>
          </w:rPr>
          <w:t xml:space="preserve">Varauksen </w:t>
        </w:r>
        <w:proofErr w:type="spellStart"/>
        <w:r w:rsidR="00794BCF" w:rsidRPr="005D1F32">
          <w:rPr>
            <w:rStyle w:val="Hyperlinkki"/>
          </w:rPr>
          <w:t>sisältötarkenne</w:t>
        </w:r>
        <w:proofErr w:type="spellEnd"/>
      </w:hyperlink>
      <w:r w:rsidR="00794BCF" w:rsidRPr="00794BCF">
        <w:t xml:space="preserve"> </w:t>
      </w:r>
      <w:r>
        <w:t>(</w:t>
      </w:r>
      <w:r w:rsidR="00794BCF">
        <w:t>85</w:t>
      </w:r>
      <w:r>
        <w:t xml:space="preserve">) </w:t>
      </w:r>
      <w:proofErr w:type="spellStart"/>
      <w:r>
        <w:t>observation</w:t>
      </w:r>
      <w:proofErr w:type="spellEnd"/>
    </w:p>
    <w:p w14:paraId="727E4DBA" w14:textId="52415EF7" w:rsidR="003F0BEB" w:rsidRDefault="00FB7436" w:rsidP="003F0BEB">
      <w:pPr>
        <w:pStyle w:val="Snt1"/>
      </w:pPr>
      <w:r>
        <w:t>2</w:t>
      </w:r>
      <w:del w:id="723" w:author="Timo Kaskinen" w:date="2020-01-21T13:03:00Z">
        <w:r w:rsidDel="00DD4FE3">
          <w:delText>0</w:delText>
        </w:r>
      </w:del>
      <w:ins w:id="724" w:author="Timo Kaskinen" w:date="2020-01-21T13:03:00Z">
        <w:r w:rsidR="0042369B">
          <w:t>1</w:t>
        </w:r>
      </w:ins>
      <w:r w:rsidR="003F0BEB" w:rsidRPr="00125567">
        <w:t xml:space="preserve">. </w:t>
      </w:r>
      <w:r w:rsidR="00794BCF">
        <w:t xml:space="preserve">EHDOLLISESTI </w:t>
      </w:r>
      <w:r w:rsidR="003F0BEB">
        <w:t xml:space="preserve">PAKOLLINEN </w:t>
      </w:r>
      <w:r w:rsidR="00794BCF">
        <w:t xml:space="preserve">nolla tai yksi </w:t>
      </w:r>
      <w:r w:rsidR="00794BCF" w:rsidRPr="00125567">
        <w:t>[</w:t>
      </w:r>
      <w:proofErr w:type="gramStart"/>
      <w:r w:rsidR="00794BCF">
        <w:t>0</w:t>
      </w:r>
      <w:r w:rsidR="00794BCF" w:rsidRPr="00125567">
        <w:t>..</w:t>
      </w:r>
      <w:proofErr w:type="gramEnd"/>
      <w:r w:rsidR="00794BCF">
        <w:t>1</w:t>
      </w:r>
      <w:r w:rsidR="00794BCF" w:rsidRPr="00125567">
        <w:t xml:space="preserve">] </w:t>
      </w:r>
      <w:proofErr w:type="spellStart"/>
      <w:r w:rsidR="003F0BEB" w:rsidRPr="00125567">
        <w:t>component</w:t>
      </w:r>
      <w:proofErr w:type="spellEnd"/>
    </w:p>
    <w:p w14:paraId="3ED9320F" w14:textId="0C6308CF" w:rsidR="00794BCF" w:rsidRDefault="00794BCF" w:rsidP="00794BCF">
      <w:pPr>
        <w:pStyle w:val="Snt2"/>
      </w:pPr>
      <w:r w:rsidRPr="00794BCF">
        <w:t>{JOS käynnin tai hoitojakso aika on saatavilla</w:t>
      </w:r>
      <w:r>
        <w:t>.</w:t>
      </w:r>
      <w:r w:rsidRPr="00794BCF">
        <w:t>}</w:t>
      </w:r>
    </w:p>
    <w:p w14:paraId="7278CE8B" w14:textId="73943856" w:rsidR="003F0BEB" w:rsidRDefault="009C5415" w:rsidP="009C5415">
      <w:pPr>
        <w:pStyle w:val="Snt2"/>
      </w:pPr>
      <w:r>
        <w:lastRenderedPageBreak/>
        <w:t xml:space="preserve">a. </w:t>
      </w:r>
      <w:r w:rsidR="003F0BEB">
        <w:t xml:space="preserve">PAKOLLINEN yksi </w:t>
      </w:r>
      <w:r w:rsidR="003F0BEB" w:rsidRPr="00125567">
        <w:t>[</w:t>
      </w:r>
      <w:proofErr w:type="gramStart"/>
      <w:r w:rsidR="003F0BEB" w:rsidRPr="00125567">
        <w:t>1..</w:t>
      </w:r>
      <w:proofErr w:type="gramEnd"/>
      <w:r w:rsidR="003F0BEB" w:rsidRPr="00125567">
        <w:t xml:space="preserve">1] </w:t>
      </w:r>
      <w:hyperlink w:anchor="_Aikaväli_–_encounter" w:history="1">
        <w:r w:rsidR="00794BCF" w:rsidRPr="009C5415">
          <w:t>Aikaväli</w:t>
        </w:r>
      </w:hyperlink>
      <w:r w:rsidR="00794BCF" w:rsidRPr="00794BCF">
        <w:t xml:space="preserve"> </w:t>
      </w:r>
      <w:r w:rsidR="003F0BEB">
        <w:t>(</w:t>
      </w:r>
      <w:r w:rsidR="00794BCF">
        <w:t>86</w:t>
      </w:r>
      <w:r w:rsidR="003F0BEB">
        <w:t xml:space="preserve">) </w:t>
      </w:r>
      <w:proofErr w:type="spellStart"/>
      <w:r w:rsidR="00907B46">
        <w:t>encounter</w:t>
      </w:r>
      <w:proofErr w:type="spellEnd"/>
    </w:p>
    <w:bookmarkStart w:id="725" w:name="_Palvelunimike_–_observation"/>
    <w:bookmarkStart w:id="726" w:name="_Palvelun_nimi_–"/>
    <w:bookmarkEnd w:id="725"/>
    <w:bookmarkEnd w:id="726"/>
    <w:p w14:paraId="232E6CF0" w14:textId="76ED5BC7"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27" w:name="_Toc28940898"/>
      <w:proofErr w:type="spellStart"/>
      <w:r w:rsidR="0067486D" w:rsidRPr="004A0BEA">
        <w:rPr>
          <w:rStyle w:val="Hyperlinkki"/>
          <w:lang w:val="en-US"/>
        </w:rPr>
        <w:t>Palvelu</w:t>
      </w:r>
      <w:r w:rsidR="00A433D8">
        <w:rPr>
          <w:rStyle w:val="Hyperlinkki"/>
          <w:lang w:val="en-US"/>
        </w:rPr>
        <w:t>n</w:t>
      </w:r>
      <w:proofErr w:type="spellEnd"/>
      <w:r w:rsidR="00A433D8">
        <w:rPr>
          <w:rStyle w:val="Hyperlinkki"/>
          <w:lang w:val="en-US"/>
        </w:rPr>
        <w:t xml:space="preserve"> </w:t>
      </w:r>
      <w:proofErr w:type="spellStart"/>
      <w:r w:rsidR="0067486D" w:rsidRPr="004A0BEA">
        <w:rPr>
          <w:rStyle w:val="Hyperlinkki"/>
          <w:lang w:val="en-US"/>
        </w:rPr>
        <w:t>nimi</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2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124D09E3" w14:textId="77777777" w:rsidTr="00EC5370">
        <w:tc>
          <w:tcPr>
            <w:tcW w:w="9236" w:type="dxa"/>
          </w:tcPr>
          <w:p w14:paraId="6D6D39BD" w14:textId="461BB748"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A09E9F5" w14:textId="77777777" w:rsidR="0067486D" w:rsidRPr="0067486D" w:rsidRDefault="0067486D" w:rsidP="0067486D">
      <w:pPr>
        <w:rPr>
          <w:lang w:val="en-US"/>
        </w:rPr>
      </w:pPr>
    </w:p>
    <w:p w14:paraId="216D7FAD" w14:textId="5BAA0D5C" w:rsidR="00D23AF9" w:rsidRDefault="00D23AF9" w:rsidP="00D23AF9">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00C7D77C" w14:textId="7E5A03CD" w:rsidR="00D23AF9" w:rsidRDefault="00D23AF9" w:rsidP="00D23AF9">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71</w:t>
      </w:r>
      <w:r w:rsidR="0027462B">
        <w:t>”</w:t>
      </w:r>
      <w:r>
        <w:t xml:space="preserve"> </w:t>
      </w:r>
      <w:r w:rsidRPr="00D23AF9">
        <w:t>Palvelu</w:t>
      </w:r>
      <w:r w:rsidR="00A30DAD">
        <w:t xml:space="preserve">n </w:t>
      </w:r>
      <w:r w:rsidRPr="00D23AF9">
        <w:t xml:space="preserve">nimi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0DA2560A" w14:textId="77777777" w:rsidR="00D23AF9" w:rsidRDefault="00D23AF9" w:rsidP="00D23AF9">
      <w:pPr>
        <w:pStyle w:val="Snt1"/>
      </w:pPr>
      <w:r>
        <w:t>3. PAKOLLINEN yksi [</w:t>
      </w:r>
      <w:proofErr w:type="gramStart"/>
      <w:r>
        <w:t>1..</w:t>
      </w:r>
      <w:proofErr w:type="gramEnd"/>
      <w:r>
        <w:t xml:space="preserve">1] </w:t>
      </w:r>
      <w:proofErr w:type="spellStart"/>
      <w:r>
        <w:t>text</w:t>
      </w:r>
      <w:proofErr w:type="spellEnd"/>
    </w:p>
    <w:p w14:paraId="27CB74A2" w14:textId="77777777" w:rsidR="00D23AF9" w:rsidRDefault="00D23AF9" w:rsidP="00D23AF9">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64C77AD" w14:textId="3E5FC810" w:rsidR="00D23AF9" w:rsidRDefault="00D23AF9" w:rsidP="00D23AF9">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t>Palvelu</w:t>
      </w:r>
      <w:r w:rsidR="00A30DAD">
        <w:t xml:space="preserve">n </w:t>
      </w:r>
      <w:r>
        <w:t xml:space="preserve">nimi </w:t>
      </w:r>
      <w:r w:rsidRPr="00A83DD9">
        <w:t>(</w:t>
      </w:r>
      <w:r>
        <w:t>71</w:t>
      </w:r>
      <w:r w:rsidRPr="00A83DD9">
        <w:t xml:space="preserve">), arvo annetaan luokituksesta </w:t>
      </w:r>
      <w:r w:rsidRPr="00D23AF9">
        <w:t xml:space="preserve">THL </w:t>
      </w:r>
      <w:r w:rsidR="0027462B">
        <w:t>–</w:t>
      </w:r>
      <w:r w:rsidRPr="00D23AF9">
        <w:t xml:space="preserve"> Sosiaali- ja terveysalan palvelunimikkeistö</w:t>
      </w:r>
      <w:r w:rsidRPr="00A83DD9">
        <w:t xml:space="preserve"> (</w:t>
      </w:r>
      <w:proofErr w:type="spellStart"/>
      <w:r w:rsidRPr="00A83DD9">
        <w:t>codeSystem</w:t>
      </w:r>
      <w:proofErr w:type="spellEnd"/>
      <w:r w:rsidRPr="00A83DD9">
        <w:t xml:space="preserve">: </w:t>
      </w:r>
      <w:r w:rsidRPr="00D23AF9">
        <w:t>1.2.246.537.6.49.201501</w:t>
      </w:r>
      <w:r w:rsidRPr="00A83DD9">
        <w:t>) CD-tietotyypillä</w:t>
      </w:r>
    </w:p>
    <w:bookmarkStart w:id="728" w:name="_Palveluluokka_–_observation"/>
    <w:bookmarkEnd w:id="728"/>
    <w:p w14:paraId="0E7E0244" w14:textId="579C02A6" w:rsidR="00595708" w:rsidRDefault="00595708" w:rsidP="00595708">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29" w:name="_Toc28940899"/>
      <w:proofErr w:type="spellStart"/>
      <w:r w:rsidRPr="004A0BEA">
        <w:rPr>
          <w:rStyle w:val="Hyperlinkki"/>
          <w:lang w:val="en-US"/>
        </w:rPr>
        <w:t>Palvelu</w:t>
      </w:r>
      <w:r w:rsidR="00A433D8">
        <w:rPr>
          <w:rStyle w:val="Hyperlinkki"/>
          <w:lang w:val="en-US"/>
        </w:rPr>
        <w:t>n</w:t>
      </w:r>
      <w:proofErr w:type="spellEnd"/>
      <w:r w:rsidR="00A433D8">
        <w:rPr>
          <w:rStyle w:val="Hyperlinkki"/>
          <w:lang w:val="en-US"/>
        </w:rPr>
        <w:t xml:space="preserve"> </w:t>
      </w:r>
      <w:proofErr w:type="spellStart"/>
      <w:r>
        <w:rPr>
          <w:rStyle w:val="Hyperlinkki"/>
          <w:lang w:val="en-US"/>
        </w:rPr>
        <w:t>luokka</w:t>
      </w:r>
      <w:proofErr w:type="spellEnd"/>
      <w:r>
        <w:rPr>
          <w:lang w:val="en-US"/>
        </w:rPr>
        <w:fldChar w:fldCharType="end"/>
      </w:r>
      <w:r w:rsidRPr="0067486D">
        <w:rPr>
          <w:lang w:val="en-US"/>
        </w:rPr>
        <w:t xml:space="preserve"> </w:t>
      </w:r>
      <w:r>
        <w:rPr>
          <w:lang w:val="en-US"/>
        </w:rPr>
        <w:t xml:space="preserve">– </w:t>
      </w:r>
      <w:r w:rsidRPr="0067486D">
        <w:rPr>
          <w:lang w:val="en-US"/>
        </w:rPr>
        <w:t>observation</w:t>
      </w:r>
      <w:bookmarkEnd w:id="729"/>
      <w:r>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95708" w:rsidRPr="00025278" w14:paraId="3F7DB2AF" w14:textId="77777777" w:rsidTr="00595708">
        <w:tc>
          <w:tcPr>
            <w:tcW w:w="9236" w:type="dxa"/>
          </w:tcPr>
          <w:p w14:paraId="1329A3CD" w14:textId="318FAA21" w:rsidR="00595708" w:rsidRPr="00EB6946" w:rsidRDefault="00595708" w:rsidP="005957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t/section/entry/organizer/component/observation</w:t>
            </w:r>
          </w:p>
        </w:tc>
      </w:tr>
    </w:tbl>
    <w:p w14:paraId="543CBACA" w14:textId="77777777" w:rsidR="00595708" w:rsidRPr="0067486D" w:rsidRDefault="00595708" w:rsidP="00595708">
      <w:pPr>
        <w:rPr>
          <w:lang w:val="en-US"/>
        </w:rPr>
      </w:pPr>
    </w:p>
    <w:p w14:paraId="38D6C1B5" w14:textId="42D6CB62" w:rsidR="00595708" w:rsidRDefault="00595708" w:rsidP="00595708">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21D20CEE" w14:textId="7B8AE493" w:rsidR="00595708" w:rsidRDefault="00595708" w:rsidP="00595708">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71.1</w:t>
      </w:r>
      <w:r w:rsidR="0027462B">
        <w:t>”</w:t>
      </w:r>
      <w:r>
        <w:t xml:space="preserve"> </w:t>
      </w:r>
      <w:r w:rsidRPr="00D23AF9">
        <w:t>Palvelu</w:t>
      </w:r>
      <w:r w:rsidR="00A30DAD">
        <w:t xml:space="preserve">n </w:t>
      </w:r>
      <w:r>
        <w:t>luokka</w:t>
      </w:r>
      <w:r w:rsidRPr="00D23AF9">
        <w:t xml:space="preserve"> </w:t>
      </w:r>
      <w:r>
        <w:t>(</w:t>
      </w:r>
      <w:proofErr w:type="spellStart"/>
      <w:r>
        <w:t>codeSystem</w:t>
      </w:r>
      <w:proofErr w:type="spellEnd"/>
      <w:r>
        <w:t xml:space="preserve">: 1.2.245.537.6.880 Ajanvaraus/Tietosisältö </w:t>
      </w:r>
      <w:r w:rsidR="0027462B">
        <w:t>–</w:t>
      </w:r>
      <w:r>
        <w:t xml:space="preserve"> Ajanvarausasiakirja)</w:t>
      </w:r>
    </w:p>
    <w:p w14:paraId="1246C794" w14:textId="77777777" w:rsidR="00595708" w:rsidRDefault="00595708" w:rsidP="00595708">
      <w:pPr>
        <w:pStyle w:val="Snt1"/>
      </w:pPr>
      <w:r>
        <w:t>3. PAKOLLINEN yksi [</w:t>
      </w:r>
      <w:proofErr w:type="gramStart"/>
      <w:r>
        <w:t>1..</w:t>
      </w:r>
      <w:proofErr w:type="gramEnd"/>
      <w:r>
        <w:t xml:space="preserve">1] </w:t>
      </w:r>
      <w:proofErr w:type="spellStart"/>
      <w:r>
        <w:t>text</w:t>
      </w:r>
      <w:proofErr w:type="spellEnd"/>
    </w:p>
    <w:p w14:paraId="40632653" w14:textId="77777777" w:rsidR="00595708" w:rsidRDefault="00595708" w:rsidP="00595708">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AAD1EA8" w14:textId="2ED38ACD" w:rsidR="00595708" w:rsidRDefault="00595708" w:rsidP="00D23AF9">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t>Palvelu</w:t>
      </w:r>
      <w:r w:rsidR="00A30DAD">
        <w:t xml:space="preserve">n </w:t>
      </w:r>
      <w:r>
        <w:t xml:space="preserve">luokka </w:t>
      </w:r>
      <w:r w:rsidRPr="00A83DD9">
        <w:t>(</w:t>
      </w:r>
      <w:r>
        <w:t>71.1</w:t>
      </w:r>
      <w:r w:rsidRPr="00A83DD9">
        <w:t xml:space="preserve">), arvo annetaan luokituksesta </w:t>
      </w:r>
      <w:r w:rsidR="003A745F" w:rsidRPr="003A745F">
        <w:t>AR/YDIN - Palvelutapahtumaluokitus</w:t>
      </w:r>
      <w:r w:rsidRPr="00595708">
        <w:t xml:space="preserve"> </w:t>
      </w:r>
      <w:r w:rsidRPr="00A83DD9">
        <w:t>(</w:t>
      </w:r>
      <w:proofErr w:type="spellStart"/>
      <w:r w:rsidRPr="00A83DD9">
        <w:t>codeSystem</w:t>
      </w:r>
      <w:proofErr w:type="spellEnd"/>
      <w:r w:rsidRPr="00A83DD9">
        <w:t xml:space="preserve">: </w:t>
      </w:r>
      <w:r w:rsidR="0088364A" w:rsidRPr="0088364A">
        <w:t>1.2.246.537.6.88.2008</w:t>
      </w:r>
      <w:r w:rsidRPr="00A83DD9">
        <w:t>) CD-tietotyypillä</w:t>
      </w:r>
    </w:p>
    <w:bookmarkStart w:id="730" w:name="_Asiointitapa_–_observation"/>
    <w:bookmarkEnd w:id="730"/>
    <w:p w14:paraId="030E82CB" w14:textId="3AEC637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31" w:name="_Toc28940900"/>
      <w:proofErr w:type="spellStart"/>
      <w:r w:rsidR="0067486D" w:rsidRPr="004A0BEA">
        <w:rPr>
          <w:rStyle w:val="Hyperlinkki"/>
          <w:lang w:val="en-US"/>
        </w:rPr>
        <w:t>Asiointitapa</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31"/>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5402A2A3" w14:textId="77777777" w:rsidTr="00EC5370">
        <w:tc>
          <w:tcPr>
            <w:tcW w:w="9236" w:type="dxa"/>
          </w:tcPr>
          <w:p w14:paraId="498A26E3" w14:textId="188AC7F2"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E9DEE1C" w14:textId="77777777" w:rsidR="0067486D" w:rsidRDefault="0067486D" w:rsidP="0067486D">
      <w:pPr>
        <w:rPr>
          <w:lang w:val="en-US"/>
        </w:rPr>
      </w:pPr>
    </w:p>
    <w:p w14:paraId="43DC5A8C" w14:textId="54595062" w:rsidR="00D23AF9" w:rsidRDefault="00D23AF9" w:rsidP="00D23AF9">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778A77EF" w14:textId="6BE72A45" w:rsidR="00D23AF9" w:rsidRDefault="00D23AF9" w:rsidP="00D23AF9">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72</w:t>
      </w:r>
      <w:r w:rsidR="0027462B">
        <w:t>”</w:t>
      </w:r>
      <w:r>
        <w:t xml:space="preserve"> </w:t>
      </w:r>
      <w:r w:rsidRPr="00D23AF9">
        <w:t xml:space="preserve">Asiointitapa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16280C2E" w14:textId="77777777" w:rsidR="00D23AF9" w:rsidRDefault="00D23AF9" w:rsidP="00D23AF9">
      <w:pPr>
        <w:pStyle w:val="Snt1"/>
      </w:pPr>
      <w:r>
        <w:t>3. PAKOLLINEN yksi [</w:t>
      </w:r>
      <w:proofErr w:type="gramStart"/>
      <w:r>
        <w:t>1..</w:t>
      </w:r>
      <w:proofErr w:type="gramEnd"/>
      <w:r>
        <w:t xml:space="preserve">1] </w:t>
      </w:r>
      <w:proofErr w:type="spellStart"/>
      <w:r>
        <w:t>text</w:t>
      </w:r>
      <w:proofErr w:type="spellEnd"/>
    </w:p>
    <w:p w14:paraId="1967FA09" w14:textId="77777777" w:rsidR="00D23AF9" w:rsidRDefault="00D23AF9" w:rsidP="00D23AF9">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44EFDD06" w14:textId="0480A7A7" w:rsidR="00D23AF9" w:rsidRDefault="00D23AF9" w:rsidP="00D23AF9">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rsidRPr="00D23AF9">
        <w:t xml:space="preserve">Asiointitapa </w:t>
      </w:r>
      <w:r w:rsidRPr="00A83DD9">
        <w:t>(</w:t>
      </w:r>
      <w:r>
        <w:t>72</w:t>
      </w:r>
      <w:r w:rsidRPr="00A83DD9">
        <w:t xml:space="preserve">), arvo annetaan luokituksesta </w:t>
      </w:r>
      <w:r w:rsidRPr="00D23AF9">
        <w:t xml:space="preserve">THL </w:t>
      </w:r>
      <w:r w:rsidR="0027462B">
        <w:t>–</w:t>
      </w:r>
      <w:r w:rsidRPr="00D23AF9">
        <w:t xml:space="preserve"> Asiointitapa </w:t>
      </w:r>
      <w:r w:rsidRPr="00A83DD9">
        <w:t>(</w:t>
      </w:r>
      <w:proofErr w:type="spellStart"/>
      <w:r w:rsidRPr="00A83DD9">
        <w:t>codeSystem</w:t>
      </w:r>
      <w:proofErr w:type="spellEnd"/>
      <w:r w:rsidRPr="00A83DD9">
        <w:t xml:space="preserve">: </w:t>
      </w:r>
      <w:r w:rsidRPr="00D23AF9">
        <w:t>1.2.246.537.6.884.2015</w:t>
      </w:r>
      <w:r w:rsidRPr="00A83DD9">
        <w:t>) CD-tietotyypillä</w:t>
      </w:r>
    </w:p>
    <w:bookmarkStart w:id="732" w:name="_Varaustuote_–_observation"/>
    <w:bookmarkEnd w:id="732"/>
    <w:p w14:paraId="11FA63C5" w14:textId="5A8DEBFB"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33" w:name="_Toc28940901"/>
      <w:proofErr w:type="spellStart"/>
      <w:r w:rsidR="0067486D" w:rsidRPr="004A0BEA">
        <w:rPr>
          <w:rStyle w:val="Hyperlinkki"/>
          <w:lang w:val="en-US"/>
        </w:rPr>
        <w:t>Varaustuote</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33"/>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47DA1038" w14:textId="77777777" w:rsidTr="00EC5370">
        <w:tc>
          <w:tcPr>
            <w:tcW w:w="9236" w:type="dxa"/>
          </w:tcPr>
          <w:p w14:paraId="04262EB2" w14:textId="7E6FE4BC"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D1B9859" w14:textId="77777777" w:rsidR="0067486D" w:rsidRDefault="0067486D" w:rsidP="0067486D">
      <w:pPr>
        <w:rPr>
          <w:lang w:val="en-US"/>
        </w:rPr>
      </w:pPr>
    </w:p>
    <w:p w14:paraId="3AB385BE" w14:textId="6101AD94" w:rsidR="00D23AF9" w:rsidRDefault="00D23AF9" w:rsidP="00D23AF9">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141EA643" w14:textId="2A5A9D9F" w:rsidR="00D23AF9" w:rsidRDefault="00D23AF9" w:rsidP="00D23AF9">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73</w:t>
      </w:r>
      <w:r w:rsidR="0027462B">
        <w:t>”</w:t>
      </w:r>
      <w:r>
        <w:t xml:space="preserve"> </w:t>
      </w:r>
      <w:r w:rsidRPr="00D23AF9">
        <w:t>Varaustuote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72CE22BF" w14:textId="17ABA176" w:rsidR="00D23AF9" w:rsidRDefault="003B1B18" w:rsidP="00D23AF9">
      <w:pPr>
        <w:pStyle w:val="Snt1"/>
      </w:pPr>
      <w:r>
        <w:t>3</w:t>
      </w:r>
      <w:r w:rsidR="00D23AF9">
        <w:t>. PAKOLLINEN yksi [</w:t>
      </w:r>
      <w:proofErr w:type="gramStart"/>
      <w:r w:rsidR="00D23AF9">
        <w:t>1..</w:t>
      </w:r>
      <w:proofErr w:type="gramEnd"/>
      <w:r w:rsidR="007C50DB">
        <w:t>1</w:t>
      </w:r>
      <w:r w:rsidR="00D23AF9">
        <w:t xml:space="preserve">] </w:t>
      </w:r>
      <w:proofErr w:type="spellStart"/>
      <w:r w:rsidR="00D23AF9">
        <w:t>value</w:t>
      </w:r>
      <w:proofErr w:type="spellEnd"/>
      <w:r w:rsidR="00D23AF9">
        <w:t xml:space="preserve"> </w:t>
      </w:r>
      <w:r w:rsidR="00D23AF9" w:rsidRPr="00D23AF9">
        <w:t>Varaustuote</w:t>
      </w:r>
      <w:r w:rsidR="00D23AF9">
        <w:t xml:space="preserve"> </w:t>
      </w:r>
      <w:r w:rsidR="00D23AF9" w:rsidRPr="003B007A">
        <w:t>(</w:t>
      </w:r>
      <w:r w:rsidR="00D23AF9">
        <w:t>73</w:t>
      </w:r>
      <w:r w:rsidR="00D23AF9" w:rsidRPr="003B007A">
        <w:t>)</w:t>
      </w:r>
      <w:r w:rsidR="00D23AF9">
        <w:t>, arvo annetaan II-tietotyypillä</w:t>
      </w:r>
    </w:p>
    <w:p w14:paraId="5783CCCD" w14:textId="63A9D4FE" w:rsidR="00D23AF9" w:rsidRDefault="003B1B18" w:rsidP="00D23AF9">
      <w:pPr>
        <w:pStyle w:val="Snt1"/>
      </w:pPr>
      <w:r>
        <w:t>4</w:t>
      </w:r>
      <w:r w:rsidR="00D23AF9">
        <w:t>. VAPAAEHTOINEN nolla tai yksi [</w:t>
      </w:r>
      <w:proofErr w:type="gramStart"/>
      <w:r w:rsidR="00D23AF9">
        <w:t>0..</w:t>
      </w:r>
      <w:proofErr w:type="gramEnd"/>
      <w:r w:rsidR="00D23AF9">
        <w:t xml:space="preserve">1] </w:t>
      </w:r>
      <w:proofErr w:type="spellStart"/>
      <w:r w:rsidR="00D23AF9">
        <w:t>entryRelationship</w:t>
      </w:r>
      <w:proofErr w:type="spellEnd"/>
    </w:p>
    <w:p w14:paraId="7654BB7F" w14:textId="77777777" w:rsidR="00D23AF9" w:rsidRDefault="00D23AF9" w:rsidP="00D23AF9">
      <w:pPr>
        <w:pStyle w:val="Snt2"/>
      </w:pPr>
      <w:r>
        <w:t>a. PAKOLLINEN yksi [</w:t>
      </w:r>
      <w:proofErr w:type="gramStart"/>
      <w:r>
        <w:t>1..</w:t>
      </w:r>
      <w:proofErr w:type="gramEnd"/>
      <w:r>
        <w:t>1] @</w:t>
      </w:r>
      <w:proofErr w:type="spellStart"/>
      <w:r>
        <w:t>typeCode</w:t>
      </w:r>
      <w:proofErr w:type="spellEnd"/>
      <w:r>
        <w:t>=”COMP”</w:t>
      </w:r>
    </w:p>
    <w:p w14:paraId="2BA9EDF9" w14:textId="2408C8F8" w:rsidR="00D23AF9" w:rsidRDefault="00D23AF9" w:rsidP="00D23AF9">
      <w:pPr>
        <w:pStyle w:val="Snt2"/>
      </w:pPr>
      <w:r>
        <w:t>b. PAKOLLINEN yksi [</w:t>
      </w:r>
      <w:proofErr w:type="gramStart"/>
      <w:r>
        <w:t>1..</w:t>
      </w:r>
      <w:proofErr w:type="gramEnd"/>
      <w:r>
        <w:t>1]</w:t>
      </w:r>
      <w:r w:rsidRPr="00E52613">
        <w:t xml:space="preserve"> </w:t>
      </w:r>
      <w:hyperlink w:anchor="_Varaustuotteen_otsikko_–" w:history="1">
        <w:r w:rsidR="007050DE" w:rsidRPr="004A0BEA">
          <w:rPr>
            <w:rStyle w:val="Hyperlinkki"/>
          </w:rPr>
          <w:t xml:space="preserve">Varaustuotteen </w:t>
        </w:r>
        <w:r w:rsidR="007050DE">
          <w:rPr>
            <w:rStyle w:val="Hyperlinkki"/>
          </w:rPr>
          <w:t>nimi</w:t>
        </w:r>
      </w:hyperlink>
      <w:r w:rsidR="007050DE">
        <w:t xml:space="preserve"> </w:t>
      </w:r>
      <w:r>
        <w:t>(</w:t>
      </w:r>
      <w:r w:rsidR="00A41EAC">
        <w:t>73.1</w:t>
      </w:r>
      <w:r>
        <w:t xml:space="preserve">) </w:t>
      </w:r>
      <w:proofErr w:type="spellStart"/>
      <w:r>
        <w:t>observation</w:t>
      </w:r>
      <w:proofErr w:type="spellEnd"/>
    </w:p>
    <w:bookmarkStart w:id="734" w:name="_Varaustuotteen_otsikko_–"/>
    <w:bookmarkEnd w:id="734"/>
    <w:p w14:paraId="46B054FD" w14:textId="5499AB93" w:rsidR="0067486D" w:rsidRDefault="007050DE" w:rsidP="009351E3">
      <w:pPr>
        <w:pStyle w:val="Otsikko5"/>
      </w:pPr>
      <w:r>
        <w:lastRenderedPageBreak/>
        <w:fldChar w:fldCharType="begin"/>
      </w:r>
      <w:r>
        <w:instrText xml:space="preserve"> HYPERLINK  \l "_Varaustuote_–_observation" </w:instrText>
      </w:r>
      <w:r>
        <w:fldChar w:fldCharType="separate"/>
      </w:r>
      <w:bookmarkStart w:id="735" w:name="_Toc28940902"/>
      <w:r w:rsidRPr="004A0BEA">
        <w:rPr>
          <w:rStyle w:val="Hyperlinkki"/>
        </w:rPr>
        <w:t xml:space="preserve">Varaustuotteen </w:t>
      </w:r>
      <w:r>
        <w:rPr>
          <w:rStyle w:val="Hyperlinkki"/>
        </w:rPr>
        <w:t>nimi</w:t>
      </w:r>
      <w:r>
        <w:fldChar w:fldCharType="end"/>
      </w:r>
      <w:r>
        <w:t xml:space="preserve"> </w:t>
      </w:r>
      <w:r w:rsidR="007C50DB">
        <w:t xml:space="preserve">– </w:t>
      </w:r>
      <w:proofErr w:type="spellStart"/>
      <w:r w:rsidR="007C50DB">
        <w:t>observation</w:t>
      </w:r>
      <w:bookmarkEnd w:id="73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C50DB" w:rsidRPr="00025278" w14:paraId="3022C668" w14:textId="77777777" w:rsidTr="00EC5370">
        <w:tc>
          <w:tcPr>
            <w:tcW w:w="9236" w:type="dxa"/>
          </w:tcPr>
          <w:p w14:paraId="1224FDA1" w14:textId="3E15B7C3" w:rsidR="007C50DB" w:rsidRPr="00EB6946" w:rsidRDefault="007C50DB"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9FE4B50" w14:textId="77777777" w:rsidR="007C50DB" w:rsidRDefault="007C50DB" w:rsidP="0067486D">
      <w:pPr>
        <w:rPr>
          <w:lang w:val="en-US"/>
        </w:rPr>
      </w:pPr>
    </w:p>
    <w:p w14:paraId="1BEC1E4B" w14:textId="41254296" w:rsidR="007C50DB" w:rsidRDefault="007C50DB" w:rsidP="007C50DB">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4C52E52F" w14:textId="3455047B" w:rsidR="007C50DB" w:rsidRDefault="007C50DB" w:rsidP="007C50DB">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rsidR="002D3C40">
        <w:t>73.1</w:t>
      </w:r>
      <w:r w:rsidR="0027462B">
        <w:t>”</w:t>
      </w:r>
      <w:r>
        <w:t xml:space="preserve"> </w:t>
      </w:r>
      <w:r w:rsidRPr="007C50DB">
        <w:t xml:space="preserve">Varaustuotteen </w:t>
      </w:r>
      <w:r w:rsidR="007050DE">
        <w:t xml:space="preserve">nimi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232F1B6C" w14:textId="77777777" w:rsidR="007C50DB" w:rsidRDefault="007C50DB" w:rsidP="007C50DB">
      <w:pPr>
        <w:pStyle w:val="Snt1"/>
      </w:pPr>
      <w:r>
        <w:t>3. PAKOLLINEN yksi [</w:t>
      </w:r>
      <w:proofErr w:type="gramStart"/>
      <w:r>
        <w:t>1..</w:t>
      </w:r>
      <w:proofErr w:type="gramEnd"/>
      <w:r>
        <w:t xml:space="preserve">1] </w:t>
      </w:r>
      <w:proofErr w:type="spellStart"/>
      <w:r>
        <w:t>text</w:t>
      </w:r>
      <w:proofErr w:type="spellEnd"/>
    </w:p>
    <w:p w14:paraId="613BCA36" w14:textId="77777777" w:rsidR="007C50DB" w:rsidRDefault="007C50DB" w:rsidP="007C50DB">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4DC95A80" w14:textId="70B1548C" w:rsidR="007C50DB" w:rsidRPr="00AE0334" w:rsidRDefault="007C50DB" w:rsidP="007C50DB">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7C50DB">
        <w:t xml:space="preserve">Varaustuotteen </w:t>
      </w:r>
      <w:r w:rsidR="007050DE">
        <w:t>nimi</w:t>
      </w:r>
      <w:r w:rsidR="007050DE" w:rsidRPr="007C50DB">
        <w:t xml:space="preserve"> </w:t>
      </w:r>
      <w:r>
        <w:t>(</w:t>
      </w:r>
      <w:r w:rsidR="00547C32">
        <w:t>73.1</w:t>
      </w:r>
      <w:r>
        <w:t>)</w:t>
      </w:r>
      <w:r w:rsidRPr="00AE0334">
        <w:t>, arvo annetaan</w:t>
      </w:r>
      <w:r>
        <w:t xml:space="preserve"> ST</w:t>
      </w:r>
      <w:r w:rsidRPr="00AE0334">
        <w:t>-tietotyypillä</w:t>
      </w:r>
    </w:p>
    <w:bookmarkStart w:id="736" w:name="_Resurssin_kalenteritunniste_–"/>
    <w:bookmarkEnd w:id="736"/>
    <w:p w14:paraId="121FB7F7" w14:textId="55AE37C4"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37" w:name="_Toc28940903"/>
      <w:proofErr w:type="spellStart"/>
      <w:r w:rsidR="0067486D" w:rsidRPr="004A0BEA">
        <w:rPr>
          <w:rStyle w:val="Hyperlinkki"/>
          <w:lang w:val="en-US"/>
        </w:rPr>
        <w:t>Resurssin</w:t>
      </w:r>
      <w:proofErr w:type="spellEnd"/>
      <w:r w:rsidR="0067486D" w:rsidRPr="004A0BEA">
        <w:rPr>
          <w:rStyle w:val="Hyperlinkki"/>
          <w:lang w:val="en-US"/>
        </w:rPr>
        <w:t xml:space="preserve"> </w:t>
      </w:r>
      <w:proofErr w:type="spellStart"/>
      <w:r w:rsidR="0067486D" w:rsidRPr="004A0BEA">
        <w:rPr>
          <w:rStyle w:val="Hyperlinkki"/>
          <w:lang w:val="en-US"/>
        </w:rPr>
        <w:t>kalenteritunniste</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3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05AF8F74" w14:textId="77777777" w:rsidTr="00EC5370">
        <w:tc>
          <w:tcPr>
            <w:tcW w:w="9236" w:type="dxa"/>
          </w:tcPr>
          <w:p w14:paraId="63711E98" w14:textId="6D3F007B"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BED32B7" w14:textId="77777777" w:rsidR="00A95A61" w:rsidRPr="00C951BD" w:rsidRDefault="00A95A61" w:rsidP="00A95A61">
      <w:pPr>
        <w:rPr>
          <w:lang w:val="en-US"/>
        </w:rPr>
      </w:pPr>
    </w:p>
    <w:p w14:paraId="47E69E44" w14:textId="386B73A7" w:rsidR="00A95A61" w:rsidRDefault="00A95A61" w:rsidP="00A95A61">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755270FD" w14:textId="68362222" w:rsidR="00A95A61" w:rsidRDefault="00A95A61" w:rsidP="00A95A61">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74</w:t>
      </w:r>
      <w:r w:rsidR="0027462B">
        <w:t>”</w:t>
      </w:r>
      <w:r>
        <w:t xml:space="preserve"> </w:t>
      </w:r>
      <w:r w:rsidRPr="00A95A61">
        <w:t xml:space="preserve">Resurssin kalenteritunniste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310E79B" w14:textId="330FF919" w:rsidR="00A95A61" w:rsidRDefault="00E44B66" w:rsidP="00A95A61">
      <w:pPr>
        <w:pStyle w:val="Snt1"/>
      </w:pPr>
      <w:r>
        <w:t>3</w:t>
      </w:r>
      <w:r w:rsidR="00A95A61">
        <w:t>. PAKOLLINEN yksi [</w:t>
      </w:r>
      <w:proofErr w:type="gramStart"/>
      <w:r w:rsidR="00A95A61">
        <w:t>1..</w:t>
      </w:r>
      <w:proofErr w:type="gramEnd"/>
      <w:r w:rsidR="00A95A61">
        <w:t xml:space="preserve">1] </w:t>
      </w:r>
      <w:proofErr w:type="spellStart"/>
      <w:r w:rsidR="00A95A61">
        <w:t>value</w:t>
      </w:r>
      <w:proofErr w:type="spellEnd"/>
      <w:r w:rsidR="00A95A61">
        <w:t xml:space="preserve"> </w:t>
      </w:r>
      <w:r w:rsidR="00A95A61" w:rsidRPr="00A95A61">
        <w:t xml:space="preserve">Resurssin kalenteritunniste </w:t>
      </w:r>
      <w:r w:rsidR="00A95A61" w:rsidRPr="003B007A">
        <w:t>(</w:t>
      </w:r>
      <w:r w:rsidR="00A95A61">
        <w:t>74</w:t>
      </w:r>
      <w:r w:rsidR="00A95A61" w:rsidRPr="003B007A">
        <w:t>)</w:t>
      </w:r>
      <w:r w:rsidR="00A95A61">
        <w:t>, arvo annetaan II-tietotyypillä</w:t>
      </w:r>
    </w:p>
    <w:p w14:paraId="1A920944" w14:textId="1057C636" w:rsidR="00A95A61" w:rsidRDefault="00E44B66" w:rsidP="00A95A61">
      <w:pPr>
        <w:pStyle w:val="Snt1"/>
      </w:pPr>
      <w:r>
        <w:t>4</w:t>
      </w:r>
      <w:r w:rsidR="00A95A61">
        <w:t>. VAPAAEHTOINEN nolla tai yksi [</w:t>
      </w:r>
      <w:proofErr w:type="gramStart"/>
      <w:r w:rsidR="00A95A61">
        <w:t>0..</w:t>
      </w:r>
      <w:proofErr w:type="gramEnd"/>
      <w:r w:rsidR="00A95A61">
        <w:t xml:space="preserve">1] </w:t>
      </w:r>
      <w:proofErr w:type="spellStart"/>
      <w:r w:rsidR="00A95A61">
        <w:t>entryRelationship</w:t>
      </w:r>
      <w:proofErr w:type="spellEnd"/>
    </w:p>
    <w:p w14:paraId="6F7A3504" w14:textId="77777777" w:rsidR="00A95A61" w:rsidRDefault="00A95A61" w:rsidP="00A95A61">
      <w:pPr>
        <w:pStyle w:val="Snt2"/>
      </w:pPr>
      <w:r>
        <w:t>a. PAKOLLINEN yksi [</w:t>
      </w:r>
      <w:proofErr w:type="gramStart"/>
      <w:r>
        <w:t>1..</w:t>
      </w:r>
      <w:proofErr w:type="gramEnd"/>
      <w:r>
        <w:t>1] @</w:t>
      </w:r>
      <w:proofErr w:type="spellStart"/>
      <w:r>
        <w:t>typeCode</w:t>
      </w:r>
      <w:proofErr w:type="spellEnd"/>
      <w:r>
        <w:t>=”COMP”</w:t>
      </w:r>
    </w:p>
    <w:p w14:paraId="3E50C6F3" w14:textId="0704CAEE" w:rsidR="00A95A61" w:rsidRDefault="00A95A61" w:rsidP="00A95A61">
      <w:pPr>
        <w:pStyle w:val="Snt2"/>
      </w:pPr>
      <w:r>
        <w:t>b. PAKOLLINEN yksi [</w:t>
      </w:r>
      <w:proofErr w:type="gramStart"/>
      <w:r>
        <w:t>1..</w:t>
      </w:r>
      <w:proofErr w:type="gramEnd"/>
      <w:r>
        <w:t>1]</w:t>
      </w:r>
      <w:r w:rsidRPr="00E52613">
        <w:t xml:space="preserve"> </w:t>
      </w:r>
      <w:hyperlink w:anchor="_Resurssin_nimi_–" w:history="1">
        <w:r w:rsidRPr="004A0BEA">
          <w:rPr>
            <w:rStyle w:val="Hyperlinkki"/>
          </w:rPr>
          <w:t>Resurssin nimi</w:t>
        </w:r>
      </w:hyperlink>
      <w:r w:rsidRPr="00A95A61">
        <w:t xml:space="preserve"> </w:t>
      </w:r>
      <w:r>
        <w:t xml:space="preserve">(75) </w:t>
      </w:r>
      <w:proofErr w:type="spellStart"/>
      <w:r>
        <w:t>observation</w:t>
      </w:r>
      <w:proofErr w:type="spellEnd"/>
    </w:p>
    <w:bookmarkStart w:id="738" w:name="_Resurssin_nimi_–"/>
    <w:bookmarkEnd w:id="738"/>
    <w:p w14:paraId="767CE114" w14:textId="4E254F9A" w:rsidR="00A95A61" w:rsidRDefault="004A0BEA" w:rsidP="009351E3">
      <w:pPr>
        <w:pStyle w:val="Otsikko5"/>
      </w:pPr>
      <w:r>
        <w:fldChar w:fldCharType="begin"/>
      </w:r>
      <w:r>
        <w:instrText xml:space="preserve"> HYPERLINK  \l "_Resurssin_kalenteritunniste_–" </w:instrText>
      </w:r>
      <w:r>
        <w:fldChar w:fldCharType="separate"/>
      </w:r>
      <w:bookmarkStart w:id="739" w:name="_Toc28940904"/>
      <w:r w:rsidR="00A95A61" w:rsidRPr="004A0BEA">
        <w:rPr>
          <w:rStyle w:val="Hyperlinkki"/>
        </w:rPr>
        <w:t>Resurssin nimi</w:t>
      </w:r>
      <w:r>
        <w:fldChar w:fldCharType="end"/>
      </w:r>
      <w:r w:rsidR="00A95A61" w:rsidRPr="00A95A61">
        <w:t xml:space="preserve"> </w:t>
      </w:r>
      <w:r w:rsidR="00A95A61">
        <w:t xml:space="preserve">– </w:t>
      </w:r>
      <w:proofErr w:type="spellStart"/>
      <w:r w:rsidR="00A95A61">
        <w:t>observation</w:t>
      </w:r>
      <w:bookmarkEnd w:id="73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95A61" w:rsidRPr="00025278" w14:paraId="174D899C" w14:textId="77777777" w:rsidTr="00EC5370">
        <w:tc>
          <w:tcPr>
            <w:tcW w:w="9236" w:type="dxa"/>
          </w:tcPr>
          <w:p w14:paraId="6602DFB8" w14:textId="064D9B76" w:rsidR="00A95A61" w:rsidRPr="00EB6946" w:rsidRDefault="00A95A61"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53BB267A" w14:textId="77777777" w:rsidR="00A95A61" w:rsidRPr="00C951BD" w:rsidRDefault="00A95A61" w:rsidP="00A95A61">
      <w:pPr>
        <w:rPr>
          <w:lang w:val="en-US"/>
        </w:rPr>
      </w:pPr>
    </w:p>
    <w:p w14:paraId="63EE3A07" w14:textId="38735B63" w:rsidR="00A95A61" w:rsidRDefault="00A95A61" w:rsidP="00A95A61">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45351288" w14:textId="7E353ABE" w:rsidR="00A95A61" w:rsidRDefault="00A95A61" w:rsidP="00A95A61">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75</w:t>
      </w:r>
      <w:r w:rsidR="0027462B">
        <w:t>”</w:t>
      </w:r>
      <w:r>
        <w:t xml:space="preserve"> </w:t>
      </w:r>
      <w:r w:rsidRPr="00A95A61">
        <w:t>Resurssin nimi</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2014CC24" w14:textId="77777777" w:rsidR="00A95A61" w:rsidRDefault="00A95A61" w:rsidP="00A95A61">
      <w:pPr>
        <w:pStyle w:val="Snt1"/>
      </w:pPr>
      <w:r>
        <w:t>3. PAKOLLINEN yksi [</w:t>
      </w:r>
      <w:proofErr w:type="gramStart"/>
      <w:r>
        <w:t>1..</w:t>
      </w:r>
      <w:proofErr w:type="gramEnd"/>
      <w:r>
        <w:t xml:space="preserve">1] </w:t>
      </w:r>
      <w:proofErr w:type="spellStart"/>
      <w:r>
        <w:t>text</w:t>
      </w:r>
      <w:proofErr w:type="spellEnd"/>
    </w:p>
    <w:p w14:paraId="58E847A9" w14:textId="77777777" w:rsidR="00A95A61" w:rsidRDefault="00A95A61" w:rsidP="00A95A61">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211FC47" w14:textId="51FEB24C" w:rsidR="00A95A61" w:rsidRPr="00AE0334" w:rsidRDefault="00A95A61" w:rsidP="00A95A61">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A95A61">
        <w:t>Resurssin nimi</w:t>
      </w:r>
      <w:r w:rsidRPr="007C50DB">
        <w:t xml:space="preserve"> </w:t>
      </w:r>
      <w:r>
        <w:t>(75)</w:t>
      </w:r>
      <w:r w:rsidRPr="00AE0334">
        <w:t>, arvo annetaan</w:t>
      </w:r>
      <w:r>
        <w:t xml:space="preserve"> ST</w:t>
      </w:r>
      <w:r w:rsidRPr="00AE0334">
        <w:t>-tietotyypillä</w:t>
      </w:r>
    </w:p>
    <w:bookmarkStart w:id="740" w:name="_Palvelutarve_–_observation"/>
    <w:bookmarkEnd w:id="740"/>
    <w:p w14:paraId="0E524A45" w14:textId="7C45CD4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41" w:name="_Toc28940905"/>
      <w:proofErr w:type="spellStart"/>
      <w:r w:rsidR="0067486D" w:rsidRPr="004A0BEA">
        <w:rPr>
          <w:rStyle w:val="Hyperlinkki"/>
          <w:lang w:val="en-US"/>
        </w:rPr>
        <w:t>Palvelutarve</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41"/>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15AFE68" w14:textId="77777777" w:rsidTr="00EC5370">
        <w:tc>
          <w:tcPr>
            <w:tcW w:w="9236" w:type="dxa"/>
          </w:tcPr>
          <w:p w14:paraId="3B1F0DA3" w14:textId="1FA74A7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D12D2F9" w14:textId="77777777" w:rsidR="0067486D" w:rsidRDefault="0067486D" w:rsidP="0067486D">
      <w:pPr>
        <w:rPr>
          <w:lang w:val="en-US"/>
        </w:rPr>
      </w:pPr>
    </w:p>
    <w:p w14:paraId="3CF7DCEF" w14:textId="7ACECA77" w:rsidR="00182E1E" w:rsidRDefault="00182E1E" w:rsidP="00182E1E">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0BE38AD4" w14:textId="5B06449F"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76</w:t>
      </w:r>
      <w:r w:rsidR="0027462B">
        <w:t>”</w:t>
      </w:r>
      <w:r>
        <w:t xml:space="preserve"> </w:t>
      </w:r>
      <w:r w:rsidRPr="00182E1E">
        <w:t>Palvelutarve</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3519DDD" w14:textId="77777777" w:rsidR="00182E1E" w:rsidRDefault="00182E1E" w:rsidP="00182E1E">
      <w:pPr>
        <w:pStyle w:val="Snt1"/>
      </w:pPr>
      <w:r>
        <w:t>3. PAKOLLINEN yksi [</w:t>
      </w:r>
      <w:proofErr w:type="gramStart"/>
      <w:r>
        <w:t>1..</w:t>
      </w:r>
      <w:proofErr w:type="gramEnd"/>
      <w:r>
        <w:t xml:space="preserve">1] </w:t>
      </w:r>
      <w:proofErr w:type="spellStart"/>
      <w:r>
        <w:t>text</w:t>
      </w:r>
      <w:proofErr w:type="spellEnd"/>
    </w:p>
    <w:p w14:paraId="5D21FFA0" w14:textId="77777777" w:rsidR="00182E1E" w:rsidRDefault="00182E1E" w:rsidP="00182E1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C587CE1" w14:textId="06A428EE" w:rsidR="00182E1E" w:rsidRDefault="00182E1E" w:rsidP="00182E1E">
      <w:pPr>
        <w:pStyle w:val="Snt1"/>
      </w:pPr>
      <w:r>
        <w:t>4</w:t>
      </w:r>
      <w:r w:rsidRPr="00AE0334">
        <w:t xml:space="preserve">. PAKOLLINEN yksi </w:t>
      </w:r>
      <w:r>
        <w:t xml:space="preserve">tai useampi </w:t>
      </w:r>
      <w:r w:rsidRPr="00AE0334">
        <w:t>[</w:t>
      </w:r>
      <w:proofErr w:type="gramStart"/>
      <w:r w:rsidRPr="00AE0334">
        <w:t>1..</w:t>
      </w:r>
      <w:proofErr w:type="gramEnd"/>
      <w:r>
        <w:t>*</w:t>
      </w:r>
      <w:r w:rsidRPr="00AE0334">
        <w:t xml:space="preserve">] </w:t>
      </w:r>
      <w:proofErr w:type="spellStart"/>
      <w:r w:rsidRPr="00AE0334">
        <w:t>value</w:t>
      </w:r>
      <w:proofErr w:type="spellEnd"/>
      <w:r>
        <w:t xml:space="preserve"> </w:t>
      </w:r>
      <w:r w:rsidRPr="00182E1E">
        <w:t>Palvelutarve</w:t>
      </w:r>
      <w:r w:rsidRPr="007C50DB">
        <w:t xml:space="preserve"> </w:t>
      </w:r>
      <w:r>
        <w:t>(76)</w:t>
      </w:r>
      <w:r w:rsidRPr="00AE0334">
        <w:t>, arvo annetaan</w:t>
      </w:r>
      <w:r>
        <w:t xml:space="preserve"> ST</w:t>
      </w:r>
      <w:r w:rsidRPr="00AE0334">
        <w:t>-tietotyypillä</w:t>
      </w:r>
    </w:p>
    <w:bookmarkStart w:id="742" w:name="_Palvelunantaja_–_observation"/>
    <w:bookmarkStart w:id="743" w:name="_Palveluntuottaja_–_observation"/>
    <w:bookmarkEnd w:id="742"/>
    <w:bookmarkEnd w:id="743"/>
    <w:p w14:paraId="03086171" w14:textId="52E12A82" w:rsidR="007F45BA" w:rsidRDefault="00FE24BC"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44" w:name="_Toc28940906"/>
      <w:proofErr w:type="spellStart"/>
      <w:r w:rsidRPr="00FE24BC">
        <w:rPr>
          <w:rStyle w:val="Hyperlinkki"/>
          <w:lang w:val="en-US"/>
        </w:rPr>
        <w:t>Palveluntuottaja</w:t>
      </w:r>
      <w:proofErr w:type="spellEnd"/>
      <w:r>
        <w:rPr>
          <w:lang w:val="en-US"/>
        </w:rPr>
        <w:fldChar w:fldCharType="end"/>
      </w:r>
      <w:r w:rsidR="007F45BA" w:rsidRPr="0067486D">
        <w:rPr>
          <w:lang w:val="en-US"/>
        </w:rPr>
        <w:t xml:space="preserve"> </w:t>
      </w:r>
      <w:r w:rsidR="007F45BA">
        <w:rPr>
          <w:lang w:val="en-US"/>
        </w:rPr>
        <w:t xml:space="preserve">– </w:t>
      </w:r>
      <w:r w:rsidR="007F45BA" w:rsidRPr="0067486D">
        <w:rPr>
          <w:lang w:val="en-US"/>
        </w:rPr>
        <w:t>observation</w:t>
      </w:r>
      <w:bookmarkEnd w:id="744"/>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025278" w14:paraId="4A2ADAD7" w14:textId="77777777" w:rsidTr="006A1F7C">
        <w:tc>
          <w:tcPr>
            <w:tcW w:w="9236" w:type="dxa"/>
          </w:tcPr>
          <w:p w14:paraId="738ED914"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691A3D59" w14:textId="77777777" w:rsidR="007F45BA" w:rsidRPr="00C951BD" w:rsidRDefault="007F45BA" w:rsidP="007F45BA">
      <w:pPr>
        <w:rPr>
          <w:lang w:val="en-US"/>
        </w:rPr>
      </w:pPr>
    </w:p>
    <w:p w14:paraId="2EB077F8" w14:textId="1858CF94" w:rsidR="007F45BA" w:rsidRDefault="007F45BA" w:rsidP="007F45BA">
      <w:pPr>
        <w:pStyle w:val="Snt1"/>
      </w:pPr>
      <w:r>
        <w:lastRenderedPageBreak/>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2F72981" w14:textId="3EC8C1D9" w:rsidR="007F45BA" w:rsidRDefault="007F45BA" w:rsidP="007F45B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w:t>
      </w:r>
      <w:r w:rsidR="003001AB">
        <w:t>7</w:t>
      </w:r>
      <w:r w:rsidR="0027462B">
        <w:t>”</w:t>
      </w:r>
      <w:r>
        <w:t xml:space="preserve"> </w:t>
      </w:r>
      <w:r w:rsidR="009B79DD">
        <w:t>Palveluntuottaja</w:t>
      </w:r>
      <w:r w:rsidR="009B79DD" w:rsidRPr="00A95A61">
        <w:t xml:space="preserve"> </w:t>
      </w:r>
      <w:r>
        <w:t>(</w:t>
      </w:r>
      <w:proofErr w:type="spellStart"/>
      <w:r>
        <w:t>codeSystem</w:t>
      </w:r>
      <w:proofErr w:type="spellEnd"/>
      <w:r>
        <w:t xml:space="preserve">: 1.2.245.537.6.880 Ajanvaraus/Tietosisältö </w:t>
      </w:r>
      <w:r w:rsidR="0027462B">
        <w:t>–</w:t>
      </w:r>
      <w:r>
        <w:t xml:space="preserve"> Ajanvarausasiakirja)</w:t>
      </w:r>
    </w:p>
    <w:p w14:paraId="62C2DF0B" w14:textId="3525C484" w:rsidR="007F45BA" w:rsidRDefault="007F45BA" w:rsidP="00182E1E">
      <w:pPr>
        <w:pStyle w:val="Snt1"/>
      </w:pPr>
      <w:r>
        <w:t>3. PAKOLLINEN yksi [</w:t>
      </w:r>
      <w:proofErr w:type="gramStart"/>
      <w:r>
        <w:t>1..</w:t>
      </w:r>
      <w:proofErr w:type="gramEnd"/>
      <w:r>
        <w:t xml:space="preserve">1] </w:t>
      </w:r>
      <w:proofErr w:type="spellStart"/>
      <w:r>
        <w:t>value</w:t>
      </w:r>
      <w:proofErr w:type="spellEnd"/>
      <w:r>
        <w:t xml:space="preserve"> </w:t>
      </w:r>
      <w:r w:rsidR="009B79DD">
        <w:t>Palveluntuottaja</w:t>
      </w:r>
      <w:r w:rsidR="009B79DD" w:rsidRPr="00A95A61">
        <w:t xml:space="preserve"> </w:t>
      </w:r>
      <w:r w:rsidRPr="003B007A">
        <w:t>(</w:t>
      </w:r>
      <w:r>
        <w:t>7</w:t>
      </w:r>
      <w:r w:rsidR="003001AB">
        <w:t>7</w:t>
      </w:r>
      <w:r w:rsidRPr="003B007A">
        <w:t>)</w:t>
      </w:r>
      <w:r>
        <w:t>, arvo annetaan II-tietotyypil</w:t>
      </w:r>
      <w:r w:rsidR="003001AB">
        <w:t>lä</w:t>
      </w:r>
    </w:p>
    <w:bookmarkStart w:id="745" w:name="_Palvelunantajan_nimi_–"/>
    <w:bookmarkStart w:id="746" w:name="_Palveluntuottajan_nimi_–"/>
    <w:bookmarkEnd w:id="745"/>
    <w:bookmarkEnd w:id="746"/>
    <w:p w14:paraId="221ED969" w14:textId="59483675" w:rsidR="007F45BA" w:rsidRDefault="008F756E"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47" w:name="_Toc28940907"/>
      <w:proofErr w:type="spellStart"/>
      <w:r w:rsidRPr="008F756E">
        <w:rPr>
          <w:rStyle w:val="Hyperlinkki"/>
          <w:lang w:val="en-US"/>
        </w:rPr>
        <w:t>Palveluntuottajan</w:t>
      </w:r>
      <w:proofErr w:type="spellEnd"/>
      <w:r w:rsidRPr="008F756E">
        <w:rPr>
          <w:rStyle w:val="Hyperlinkki"/>
          <w:lang w:val="en-US"/>
        </w:rPr>
        <w:t xml:space="preserve"> </w:t>
      </w:r>
      <w:proofErr w:type="spellStart"/>
      <w:r w:rsidRPr="008F756E">
        <w:rPr>
          <w:rStyle w:val="Hyperlinkki"/>
          <w:lang w:val="en-US"/>
        </w:rPr>
        <w:t>nimi</w:t>
      </w:r>
      <w:proofErr w:type="spellEnd"/>
      <w:r>
        <w:rPr>
          <w:lang w:val="en-US"/>
        </w:rPr>
        <w:fldChar w:fldCharType="end"/>
      </w:r>
      <w:r w:rsidR="008507DA">
        <w:rPr>
          <w:lang w:val="en-US"/>
        </w:rPr>
        <w:t xml:space="preserve"> </w:t>
      </w:r>
      <w:r w:rsidR="007F45BA">
        <w:rPr>
          <w:lang w:val="en-US"/>
        </w:rPr>
        <w:t xml:space="preserve">– </w:t>
      </w:r>
      <w:r w:rsidR="007F45BA" w:rsidRPr="0067486D">
        <w:rPr>
          <w:lang w:val="en-US"/>
        </w:rPr>
        <w:t>observation</w:t>
      </w:r>
      <w:bookmarkEnd w:id="747"/>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025278" w14:paraId="25E747D9" w14:textId="77777777" w:rsidTr="006A1F7C">
        <w:tc>
          <w:tcPr>
            <w:tcW w:w="9236" w:type="dxa"/>
          </w:tcPr>
          <w:p w14:paraId="14874ED0"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4BC11D8" w14:textId="77777777" w:rsidR="007F45BA" w:rsidRDefault="007F45BA" w:rsidP="007F45BA">
      <w:pPr>
        <w:rPr>
          <w:lang w:val="en-US"/>
        </w:rPr>
      </w:pPr>
    </w:p>
    <w:p w14:paraId="2E056649" w14:textId="49089BF6" w:rsidR="007F45BA" w:rsidRDefault="007F45BA" w:rsidP="007F45BA">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2031B7B1" w14:textId="601310F8" w:rsidR="007F45BA" w:rsidRDefault="007F45BA" w:rsidP="007F45B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78</w:t>
      </w:r>
      <w:r w:rsidR="0027462B">
        <w:t>”</w:t>
      </w:r>
      <w:r>
        <w:t xml:space="preserve"> </w:t>
      </w:r>
      <w:r w:rsidRPr="00182E1E">
        <w:t>Palvelu</w:t>
      </w:r>
      <w:r>
        <w:t>n</w:t>
      </w:r>
      <w:r w:rsidR="00F7564E">
        <w:t>tuottajan</w:t>
      </w:r>
      <w:r>
        <w:t xml:space="preserve"> nimi (</w:t>
      </w:r>
      <w:proofErr w:type="spellStart"/>
      <w:r>
        <w:t>codeSystem</w:t>
      </w:r>
      <w:proofErr w:type="spellEnd"/>
      <w:r>
        <w:t xml:space="preserve">: 1.2.245.537.6.880 Ajanvaraus/Tietosisältö </w:t>
      </w:r>
      <w:r w:rsidR="0027462B">
        <w:t>–</w:t>
      </w:r>
      <w:r>
        <w:t xml:space="preserve"> Ajanvarausasiakirja)</w:t>
      </w:r>
    </w:p>
    <w:p w14:paraId="2E60CB7B" w14:textId="77777777" w:rsidR="007F45BA" w:rsidRDefault="007F45BA" w:rsidP="007F45BA">
      <w:pPr>
        <w:pStyle w:val="Snt1"/>
      </w:pPr>
      <w:r>
        <w:t>3. PAKOLLINEN yksi [</w:t>
      </w:r>
      <w:proofErr w:type="gramStart"/>
      <w:r>
        <w:t>1..</w:t>
      </w:r>
      <w:proofErr w:type="gramEnd"/>
      <w:r>
        <w:t xml:space="preserve">1] </w:t>
      </w:r>
      <w:proofErr w:type="spellStart"/>
      <w:r>
        <w:t>text</w:t>
      </w:r>
      <w:proofErr w:type="spellEnd"/>
    </w:p>
    <w:p w14:paraId="526B00C7" w14:textId="77777777" w:rsidR="007F45BA" w:rsidRDefault="007F45BA" w:rsidP="007F45B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3FD2AB8" w14:textId="5D8387BE" w:rsidR="007F45BA" w:rsidRPr="00AE0334" w:rsidRDefault="007F45BA" w:rsidP="00182E1E">
      <w:pPr>
        <w:pStyle w:val="Snt1"/>
      </w:pPr>
      <w:r>
        <w:t>4</w:t>
      </w:r>
      <w:r w:rsidRPr="00AE0334">
        <w:t>. PAKOLLINEN yksi [</w:t>
      </w:r>
      <w:proofErr w:type="gramStart"/>
      <w:r w:rsidRPr="00AE0334">
        <w:t>1..</w:t>
      </w:r>
      <w:proofErr w:type="gramEnd"/>
      <w:r w:rsidR="004C7F93">
        <w:t>1</w:t>
      </w:r>
      <w:r w:rsidRPr="00AE0334">
        <w:t xml:space="preserve">] </w:t>
      </w:r>
      <w:proofErr w:type="spellStart"/>
      <w:r w:rsidRPr="00AE0334">
        <w:t>value</w:t>
      </w:r>
      <w:proofErr w:type="spellEnd"/>
      <w:r>
        <w:t xml:space="preserve"> </w:t>
      </w:r>
      <w:r w:rsidR="00CA5D5B" w:rsidRPr="00182E1E">
        <w:t>Palvelu</w:t>
      </w:r>
      <w:r w:rsidR="00CA5D5B">
        <w:t xml:space="preserve">ntuottajan </w:t>
      </w:r>
      <w:r>
        <w:t>nimi</w:t>
      </w:r>
      <w:r w:rsidRPr="007C50DB">
        <w:t xml:space="preserve"> </w:t>
      </w:r>
      <w:r>
        <w:t>(78)</w:t>
      </w:r>
      <w:r w:rsidRPr="00AE0334">
        <w:t>, arvo annetaan</w:t>
      </w:r>
      <w:r>
        <w:t xml:space="preserve"> ST</w:t>
      </w:r>
      <w:r w:rsidRPr="00AE0334">
        <w:t>-tietotyypillä</w:t>
      </w:r>
    </w:p>
    <w:bookmarkStart w:id="748" w:name="_Palvelupisteen_yksilöintitunnus_–"/>
    <w:bookmarkStart w:id="749" w:name="_Palveluntoteuttaja_–_observation"/>
    <w:bookmarkEnd w:id="748"/>
    <w:bookmarkEnd w:id="749"/>
    <w:p w14:paraId="31E315DC" w14:textId="4F478A66" w:rsidR="0067486D" w:rsidRDefault="008507D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50" w:name="_Toc28940908"/>
      <w:proofErr w:type="spellStart"/>
      <w:r w:rsidRPr="008507DA">
        <w:rPr>
          <w:rStyle w:val="Hyperlinkki"/>
          <w:lang w:val="en-US"/>
        </w:rPr>
        <w:t>Palveluntoteuttaja</w:t>
      </w:r>
      <w:proofErr w:type="spellEnd"/>
      <w:r>
        <w:rPr>
          <w:lang w:val="en-US"/>
        </w:rPr>
        <w:fldChar w:fldCharType="end"/>
      </w:r>
      <w:r w:rsidR="0067486D" w:rsidRPr="0067486D">
        <w:rPr>
          <w:lang w:val="en-US"/>
        </w:rPr>
        <w:t xml:space="preserve"> </w:t>
      </w:r>
      <w:r w:rsidR="0067486D">
        <w:rPr>
          <w:lang w:val="en-US"/>
        </w:rPr>
        <w:t>–</w:t>
      </w:r>
      <w:r w:rsidR="0067486D" w:rsidRPr="0067486D">
        <w:rPr>
          <w:lang w:val="en-US"/>
        </w:rPr>
        <w:t xml:space="preserve"> observation</w:t>
      </w:r>
      <w:bookmarkEnd w:id="750"/>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1BB6D446" w14:textId="77777777" w:rsidTr="00EC5370">
        <w:tc>
          <w:tcPr>
            <w:tcW w:w="9236" w:type="dxa"/>
          </w:tcPr>
          <w:p w14:paraId="0ADEAD9B" w14:textId="4FE6FB5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FE182F1" w14:textId="77777777" w:rsidR="0067486D" w:rsidRPr="0067486D" w:rsidRDefault="0067486D" w:rsidP="0067486D">
      <w:pPr>
        <w:rPr>
          <w:lang w:val="en-US"/>
        </w:rPr>
      </w:pPr>
    </w:p>
    <w:p w14:paraId="77213A74" w14:textId="187E5D21" w:rsidR="00182E1E" w:rsidRDefault="00182E1E" w:rsidP="00182E1E">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50CC60DC" w14:textId="4C6CFEF7"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79</w:t>
      </w:r>
      <w:r w:rsidR="0027462B">
        <w:t>”</w:t>
      </w:r>
      <w:r>
        <w:t xml:space="preserve"> </w:t>
      </w:r>
      <w:r w:rsidR="00FA36F9">
        <w:t>Palveluntoteuttaja</w:t>
      </w:r>
      <w:r>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E5D367E" w14:textId="0C7E3076" w:rsidR="00182E1E" w:rsidRDefault="00E44B66" w:rsidP="00182E1E">
      <w:pPr>
        <w:pStyle w:val="Snt1"/>
      </w:pPr>
      <w:r>
        <w:t>3</w:t>
      </w:r>
      <w:r w:rsidR="00182E1E">
        <w:t>. PAKOLLINEN yksi [</w:t>
      </w:r>
      <w:proofErr w:type="gramStart"/>
      <w:r w:rsidR="00182E1E">
        <w:t>1..</w:t>
      </w:r>
      <w:proofErr w:type="gramEnd"/>
      <w:r w:rsidR="00182E1E">
        <w:t xml:space="preserve">1] </w:t>
      </w:r>
      <w:proofErr w:type="spellStart"/>
      <w:r w:rsidR="00182E1E">
        <w:t>value</w:t>
      </w:r>
      <w:proofErr w:type="spellEnd"/>
      <w:r w:rsidR="00182E1E">
        <w:t xml:space="preserve"> </w:t>
      </w:r>
      <w:r w:rsidR="00CA5D5B">
        <w:t>Palveluntoteuttaja</w:t>
      </w:r>
      <w:r w:rsidR="00182E1E" w:rsidRPr="00182E1E">
        <w:t xml:space="preserve"> </w:t>
      </w:r>
      <w:r w:rsidR="00182E1E">
        <w:t>(79), arvo annetaan II-tietotyypillä</w:t>
      </w:r>
    </w:p>
    <w:bookmarkStart w:id="751" w:name="_Palvelupisteen_nimi_–"/>
    <w:bookmarkStart w:id="752" w:name="_Palveluntoteuttajan_nimi_–"/>
    <w:bookmarkEnd w:id="751"/>
    <w:bookmarkEnd w:id="752"/>
    <w:p w14:paraId="5FD0AE38" w14:textId="7971DA18" w:rsidR="0067486D" w:rsidRDefault="008507DA" w:rsidP="009351E3">
      <w:pPr>
        <w:pStyle w:val="Otsikko4"/>
        <w:rPr>
          <w:lang w:val="en-US"/>
        </w:rPr>
      </w:pPr>
      <w:r>
        <w:rPr>
          <w:lang w:val="en-US"/>
        </w:rPr>
        <w:fldChar w:fldCharType="begin"/>
      </w:r>
      <w:r>
        <w:rPr>
          <w:lang w:val="en-US"/>
        </w:rPr>
        <w:instrText>HYPERLINK  \l "_Ajanvarauksen_kohde_–"</w:instrText>
      </w:r>
      <w:r>
        <w:rPr>
          <w:lang w:val="en-US"/>
        </w:rPr>
        <w:fldChar w:fldCharType="separate"/>
      </w:r>
      <w:bookmarkStart w:id="753" w:name="_Toc28940909"/>
      <w:proofErr w:type="spellStart"/>
      <w:r>
        <w:rPr>
          <w:rStyle w:val="Hyperlinkki"/>
          <w:lang w:val="en-US"/>
        </w:rPr>
        <w:t>Palveluntoteuttajan</w:t>
      </w:r>
      <w:proofErr w:type="spellEnd"/>
      <w:r>
        <w:rPr>
          <w:rStyle w:val="Hyperlinkki"/>
          <w:lang w:val="en-US"/>
        </w:rPr>
        <w:t xml:space="preserve"> </w:t>
      </w:r>
      <w:proofErr w:type="spellStart"/>
      <w:r>
        <w:rPr>
          <w:rStyle w:val="Hyperlinkki"/>
          <w:lang w:val="en-US"/>
        </w:rPr>
        <w:t>nimi</w:t>
      </w:r>
      <w:proofErr w:type="spellEnd"/>
      <w:r>
        <w:rPr>
          <w:lang w:val="en-US"/>
        </w:rPr>
        <w:fldChar w:fldCharType="end"/>
      </w:r>
      <w:r w:rsidR="0067486D">
        <w:rPr>
          <w:lang w:val="en-US"/>
        </w:rPr>
        <w:t xml:space="preserve">– </w:t>
      </w:r>
      <w:r w:rsidR="0067486D" w:rsidRPr="0067486D">
        <w:rPr>
          <w:lang w:val="en-US"/>
        </w:rPr>
        <w:t>observation</w:t>
      </w:r>
      <w:bookmarkEnd w:id="753"/>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4F927A02" w14:textId="77777777" w:rsidTr="00EC5370">
        <w:tc>
          <w:tcPr>
            <w:tcW w:w="9236" w:type="dxa"/>
          </w:tcPr>
          <w:p w14:paraId="4FFA4769" w14:textId="18D4E49E"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A5C3B45" w14:textId="77777777" w:rsidR="0067486D" w:rsidRDefault="0067486D" w:rsidP="0067486D">
      <w:pPr>
        <w:rPr>
          <w:lang w:val="en-US"/>
        </w:rPr>
      </w:pPr>
    </w:p>
    <w:p w14:paraId="6B5FD209" w14:textId="060A2FEC" w:rsidR="00182E1E" w:rsidRDefault="00182E1E" w:rsidP="00182E1E">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560987F9" w14:textId="65D6479B"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80</w:t>
      </w:r>
      <w:r w:rsidR="0027462B">
        <w:t>”</w:t>
      </w:r>
      <w:r>
        <w:t xml:space="preserve"> </w:t>
      </w:r>
      <w:r w:rsidR="00FA36F9" w:rsidRPr="00182E1E">
        <w:t>Palvelu</w:t>
      </w:r>
      <w:r w:rsidR="00FA36F9">
        <w:t>ntoteuttajan</w:t>
      </w:r>
      <w:r w:rsidR="00FA36F9" w:rsidRPr="00182E1E">
        <w:t xml:space="preserve"> </w:t>
      </w:r>
      <w:r w:rsidRPr="00182E1E">
        <w:t xml:space="preserve">nimi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46B23A17" w14:textId="77777777" w:rsidR="00182E1E" w:rsidRDefault="00182E1E" w:rsidP="00182E1E">
      <w:pPr>
        <w:pStyle w:val="Snt1"/>
      </w:pPr>
      <w:r>
        <w:t>3. PAKOLLINEN yksi [</w:t>
      </w:r>
      <w:proofErr w:type="gramStart"/>
      <w:r>
        <w:t>1..</w:t>
      </w:r>
      <w:proofErr w:type="gramEnd"/>
      <w:r>
        <w:t xml:space="preserve">1] </w:t>
      </w:r>
      <w:proofErr w:type="spellStart"/>
      <w:r>
        <w:t>text</w:t>
      </w:r>
      <w:proofErr w:type="spellEnd"/>
    </w:p>
    <w:p w14:paraId="3E6B6E01" w14:textId="77777777" w:rsidR="00182E1E" w:rsidRDefault="00182E1E" w:rsidP="00182E1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A67FA8C" w14:textId="68860150" w:rsidR="00182E1E" w:rsidRPr="00AE0334" w:rsidRDefault="00182E1E" w:rsidP="00182E1E">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00CA5D5B" w:rsidRPr="00182E1E">
        <w:t>Palvelu</w:t>
      </w:r>
      <w:r w:rsidR="00CA5D5B">
        <w:t>ntoteuttajan</w:t>
      </w:r>
      <w:r w:rsidR="00CA5D5B" w:rsidRPr="00182E1E">
        <w:t xml:space="preserve"> </w:t>
      </w:r>
      <w:r w:rsidRPr="00182E1E">
        <w:t xml:space="preserve">nimi </w:t>
      </w:r>
      <w:r>
        <w:t>(80)</w:t>
      </w:r>
      <w:r w:rsidRPr="00AE0334">
        <w:t>, arvo annetaan</w:t>
      </w:r>
      <w:r>
        <w:t xml:space="preserve"> ST</w:t>
      </w:r>
      <w:r w:rsidRPr="00AE0334">
        <w:t>-tietotyypillä</w:t>
      </w:r>
    </w:p>
    <w:bookmarkStart w:id="754" w:name="_Palvelupaikan_sijainti_–"/>
    <w:bookmarkStart w:id="755" w:name="_Palvelupaikan_sijaintiPalvelupistee"/>
    <w:bookmarkEnd w:id="754"/>
    <w:bookmarkEnd w:id="755"/>
    <w:p w14:paraId="384AC9DB" w14:textId="0ABAD01D" w:rsidR="0067486D" w:rsidRDefault="00266888"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56" w:name="_Toc28940910"/>
      <w:proofErr w:type="spellStart"/>
      <w:r w:rsidRPr="005D1F32">
        <w:rPr>
          <w:rStyle w:val="Hyperlinkki"/>
          <w:lang w:val="en-US"/>
        </w:rPr>
        <w:t>Palvelup</w:t>
      </w:r>
      <w:r>
        <w:rPr>
          <w:rStyle w:val="Hyperlinkki"/>
          <w:lang w:val="en-US"/>
        </w:rPr>
        <w:t>isteen</w:t>
      </w:r>
      <w:proofErr w:type="spellEnd"/>
      <w:r w:rsidRPr="005D1F32">
        <w:rPr>
          <w:rStyle w:val="Hyperlinkki"/>
          <w:lang w:val="en-US"/>
        </w:rPr>
        <w:t xml:space="preserve"> </w:t>
      </w:r>
      <w:proofErr w:type="spellStart"/>
      <w:r w:rsidRPr="005D1F32">
        <w:rPr>
          <w:rStyle w:val="Hyperlinkki"/>
          <w:lang w:val="en-US"/>
        </w:rPr>
        <w:t>sijainti</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56"/>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093EE638" w14:textId="77777777" w:rsidTr="00EC5370">
        <w:tc>
          <w:tcPr>
            <w:tcW w:w="9236" w:type="dxa"/>
          </w:tcPr>
          <w:p w14:paraId="415F8A06" w14:textId="17E5E39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909C1D" w14:textId="77777777" w:rsidR="0067486D" w:rsidRDefault="0067486D" w:rsidP="0067486D">
      <w:pPr>
        <w:rPr>
          <w:lang w:val="en-US"/>
        </w:rPr>
      </w:pPr>
    </w:p>
    <w:p w14:paraId="10239272" w14:textId="00E08019" w:rsidR="00182E1E" w:rsidRDefault="00182E1E" w:rsidP="00182E1E">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3FB5DC1B" w14:textId="65766DDA"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81</w:t>
      </w:r>
      <w:r w:rsidR="0027462B">
        <w:t>”</w:t>
      </w:r>
      <w:r>
        <w:t xml:space="preserve"> </w:t>
      </w:r>
      <w:r w:rsidR="00266888" w:rsidRPr="00182E1E">
        <w:t>Palvelup</w:t>
      </w:r>
      <w:r w:rsidR="00266888">
        <w:t>isteen</w:t>
      </w:r>
      <w:r w:rsidR="00266888" w:rsidRPr="00182E1E">
        <w:t xml:space="preserve"> </w:t>
      </w:r>
      <w:r w:rsidRPr="00182E1E">
        <w:t xml:space="preserve">sijainti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EC9D698" w14:textId="77777777" w:rsidR="00182E1E" w:rsidRDefault="00182E1E" w:rsidP="00182E1E">
      <w:pPr>
        <w:pStyle w:val="Snt1"/>
      </w:pPr>
      <w:r>
        <w:t>3. PAKOLLINEN yksi [</w:t>
      </w:r>
      <w:proofErr w:type="gramStart"/>
      <w:r>
        <w:t>1..</w:t>
      </w:r>
      <w:proofErr w:type="gramEnd"/>
      <w:r>
        <w:t xml:space="preserve">1] </w:t>
      </w:r>
      <w:proofErr w:type="spellStart"/>
      <w:r>
        <w:t>text</w:t>
      </w:r>
      <w:proofErr w:type="spellEnd"/>
    </w:p>
    <w:p w14:paraId="603A5670" w14:textId="77777777" w:rsidR="00182E1E" w:rsidRDefault="00182E1E" w:rsidP="00182E1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91302FF" w14:textId="0B6123E2" w:rsidR="00182E1E" w:rsidRDefault="00182E1E" w:rsidP="00182E1E">
      <w:pPr>
        <w:pStyle w:val="Snt1"/>
      </w:pPr>
      <w:r>
        <w:t>4</w:t>
      </w:r>
      <w:r w:rsidRPr="003B007A">
        <w:t>. PAKOLLINEN yksi [</w:t>
      </w:r>
      <w:proofErr w:type="gramStart"/>
      <w:r w:rsidRPr="003B007A">
        <w:t>1..</w:t>
      </w:r>
      <w:proofErr w:type="gramEnd"/>
      <w:r w:rsidRPr="003B007A">
        <w:t xml:space="preserve">1] </w:t>
      </w:r>
      <w:proofErr w:type="spellStart"/>
      <w:r w:rsidRPr="003B007A">
        <w:t>value</w:t>
      </w:r>
      <w:proofErr w:type="spellEnd"/>
      <w:r w:rsidRPr="003B007A">
        <w:t xml:space="preserve"> </w:t>
      </w:r>
      <w:r w:rsidR="00C13E59" w:rsidRPr="00182E1E">
        <w:t>Palvelu</w:t>
      </w:r>
      <w:r w:rsidR="00C13E59">
        <w:t>pisteen</w:t>
      </w:r>
      <w:r w:rsidR="00C13E59" w:rsidRPr="00182E1E">
        <w:t xml:space="preserve"> </w:t>
      </w:r>
      <w:r w:rsidRPr="00182E1E">
        <w:t>sijainti</w:t>
      </w:r>
      <w:r w:rsidRPr="003B007A">
        <w:t xml:space="preserve"> (</w:t>
      </w:r>
      <w:r>
        <w:t>81</w:t>
      </w:r>
      <w:r w:rsidRPr="003B007A">
        <w:t xml:space="preserve">), arvo annetaan </w:t>
      </w:r>
      <w:r>
        <w:t>AD</w:t>
      </w:r>
      <w:r w:rsidRPr="003B007A">
        <w:t>-tietotyypillä</w:t>
      </w:r>
      <w:r w:rsidRPr="00F20E18">
        <w:t xml:space="preserve">. Ks. HL7 Finland tietotyyppiopas </w:t>
      </w:r>
      <w:r>
        <w:t xml:space="preserve">osoitteen </w:t>
      </w:r>
      <w:r w:rsidRPr="00F20E18">
        <w:t>esittäminen [</w:t>
      </w:r>
      <w:r w:rsidR="00D6083D">
        <w:t>5</w:t>
      </w:r>
      <w:r w:rsidRPr="00F20E18">
        <w:t>, luku 2.</w:t>
      </w:r>
      <w:r>
        <w:t>4</w:t>
      </w:r>
      <w:r w:rsidRPr="00F20E18">
        <w:t>]</w:t>
      </w:r>
    </w:p>
    <w:bookmarkStart w:id="757" w:name="_Palvelupaikan_sijainnin_lisätiedot"/>
    <w:bookmarkEnd w:id="757"/>
    <w:p w14:paraId="220CAC69" w14:textId="3BCEA899" w:rsidR="0067486D" w:rsidRDefault="00C13E59"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58" w:name="_Toc28940911"/>
      <w:proofErr w:type="spellStart"/>
      <w:r w:rsidRPr="005D1F32">
        <w:rPr>
          <w:rStyle w:val="Hyperlinkki"/>
          <w:lang w:val="en-US"/>
        </w:rPr>
        <w:t>Palvelup</w:t>
      </w:r>
      <w:r>
        <w:rPr>
          <w:rStyle w:val="Hyperlinkki"/>
          <w:lang w:val="en-US"/>
        </w:rPr>
        <w:t>isteen</w:t>
      </w:r>
      <w:proofErr w:type="spellEnd"/>
      <w:r w:rsidRPr="005D1F32">
        <w:rPr>
          <w:rStyle w:val="Hyperlinkki"/>
          <w:lang w:val="en-US"/>
        </w:rPr>
        <w:t xml:space="preserve"> </w:t>
      </w:r>
      <w:proofErr w:type="spellStart"/>
      <w:r w:rsidRPr="005D1F32">
        <w:rPr>
          <w:rStyle w:val="Hyperlinkki"/>
          <w:lang w:val="en-US"/>
        </w:rPr>
        <w:t>sijainnin</w:t>
      </w:r>
      <w:proofErr w:type="spellEnd"/>
      <w:r w:rsidRPr="005D1F32">
        <w:rPr>
          <w:rStyle w:val="Hyperlinkki"/>
          <w:lang w:val="en-US"/>
        </w:rPr>
        <w:t xml:space="preserve"> </w:t>
      </w:r>
      <w:proofErr w:type="spellStart"/>
      <w:r w:rsidRPr="005D1F32">
        <w:rPr>
          <w:rStyle w:val="Hyperlinkki"/>
          <w:lang w:val="en-US"/>
        </w:rPr>
        <w:t>lisätiedot</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5F33DDAD" w14:textId="77777777" w:rsidTr="00EC5370">
        <w:tc>
          <w:tcPr>
            <w:tcW w:w="9236" w:type="dxa"/>
          </w:tcPr>
          <w:p w14:paraId="4D12A43F" w14:textId="61F2DD0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88AF0CA" w14:textId="77777777" w:rsidR="0067486D" w:rsidRDefault="0067486D" w:rsidP="0067486D">
      <w:pPr>
        <w:rPr>
          <w:lang w:val="en-US"/>
        </w:rPr>
      </w:pPr>
    </w:p>
    <w:p w14:paraId="0BD2EEC9" w14:textId="205511D4" w:rsidR="00182E1E" w:rsidRDefault="00182E1E" w:rsidP="00182E1E">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361F450D" w14:textId="7BE82442"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rsidR="0032578B">
        <w:t>81.1</w:t>
      </w:r>
      <w:r w:rsidR="0027462B">
        <w:t>”</w:t>
      </w:r>
      <w:r>
        <w:t xml:space="preserve"> </w:t>
      </w:r>
      <w:r w:rsidR="00C13E59" w:rsidRPr="00182E1E">
        <w:t>Palvelup</w:t>
      </w:r>
      <w:r w:rsidR="00C13E59">
        <w:t>isteen</w:t>
      </w:r>
      <w:r w:rsidR="00C13E59" w:rsidRPr="00182E1E">
        <w:t xml:space="preserve"> </w:t>
      </w:r>
      <w:r w:rsidRPr="00182E1E">
        <w:t xml:space="preserve">sijainnin lisätiedot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8A8C7C1" w14:textId="77777777" w:rsidR="00182E1E" w:rsidRDefault="00182E1E" w:rsidP="00182E1E">
      <w:pPr>
        <w:pStyle w:val="Snt1"/>
      </w:pPr>
      <w:r>
        <w:t>3. PAKOLLINEN yksi [</w:t>
      </w:r>
      <w:proofErr w:type="gramStart"/>
      <w:r>
        <w:t>1..</w:t>
      </w:r>
      <w:proofErr w:type="gramEnd"/>
      <w:r>
        <w:t xml:space="preserve">1] </w:t>
      </w:r>
      <w:proofErr w:type="spellStart"/>
      <w:r>
        <w:t>text</w:t>
      </w:r>
      <w:proofErr w:type="spellEnd"/>
    </w:p>
    <w:p w14:paraId="2E04349F" w14:textId="77777777" w:rsidR="00182E1E" w:rsidRDefault="00182E1E" w:rsidP="00182E1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26374C0" w14:textId="13C3EDEB" w:rsidR="00182E1E" w:rsidRPr="00AE0334" w:rsidRDefault="00182E1E" w:rsidP="00182E1E">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0045583D" w:rsidRPr="00182E1E">
        <w:t>Palvelu</w:t>
      </w:r>
      <w:r w:rsidR="0045583D">
        <w:t>pisteen</w:t>
      </w:r>
      <w:r w:rsidR="0045583D" w:rsidRPr="00182E1E">
        <w:t xml:space="preserve"> </w:t>
      </w:r>
      <w:r w:rsidRPr="00182E1E">
        <w:t xml:space="preserve">sijainnin lisätiedot </w:t>
      </w:r>
      <w:r>
        <w:t>(8</w:t>
      </w:r>
      <w:r w:rsidR="0032578B">
        <w:t>1.1</w:t>
      </w:r>
      <w:r>
        <w:t>)</w:t>
      </w:r>
      <w:r w:rsidRPr="00AE0334">
        <w:t>, arvo annetaan</w:t>
      </w:r>
      <w:r>
        <w:t xml:space="preserve"> ST</w:t>
      </w:r>
      <w:r w:rsidRPr="00AE0334">
        <w:t>-tietotyypillä</w:t>
      </w:r>
    </w:p>
    <w:bookmarkStart w:id="759" w:name="_Jonotusnumero_–_observation"/>
    <w:bookmarkEnd w:id="759"/>
    <w:p w14:paraId="1A184AF6" w14:textId="7306AAA0"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60" w:name="_Toc28940912"/>
      <w:proofErr w:type="spellStart"/>
      <w:r w:rsidR="0067486D" w:rsidRPr="005D1F32">
        <w:rPr>
          <w:rStyle w:val="Hyperlinkki"/>
          <w:lang w:val="en-US"/>
        </w:rPr>
        <w:t>Jonotusnumero</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27E9F472" w14:textId="77777777" w:rsidTr="00EC5370">
        <w:tc>
          <w:tcPr>
            <w:tcW w:w="9236" w:type="dxa"/>
          </w:tcPr>
          <w:p w14:paraId="63CC190D" w14:textId="06C08E71"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9EA1B75" w14:textId="77777777" w:rsidR="0067486D" w:rsidRDefault="0067486D" w:rsidP="0067486D">
      <w:pPr>
        <w:rPr>
          <w:lang w:val="en-US"/>
        </w:rPr>
      </w:pPr>
    </w:p>
    <w:p w14:paraId="66800256" w14:textId="0371CD1C" w:rsidR="00182E1E" w:rsidRDefault="00182E1E" w:rsidP="00182E1E">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57E67FB2" w14:textId="325FB106" w:rsidR="00182E1E" w:rsidRDefault="00182E1E" w:rsidP="00182E1E">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82</w:t>
      </w:r>
      <w:r w:rsidR="0027462B">
        <w:t>”</w:t>
      </w:r>
      <w:r>
        <w:t xml:space="preserve"> </w:t>
      </w:r>
      <w:r w:rsidRPr="00182E1E">
        <w:t xml:space="preserve">Jonotusnumero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40BDC36E" w14:textId="77777777" w:rsidR="00182E1E" w:rsidRDefault="00182E1E" w:rsidP="00182E1E">
      <w:pPr>
        <w:pStyle w:val="Snt1"/>
      </w:pPr>
      <w:r>
        <w:t>3. PAKOLLINEN yksi [</w:t>
      </w:r>
      <w:proofErr w:type="gramStart"/>
      <w:r>
        <w:t>1..</w:t>
      </w:r>
      <w:proofErr w:type="gramEnd"/>
      <w:r>
        <w:t xml:space="preserve">1] </w:t>
      </w:r>
      <w:proofErr w:type="spellStart"/>
      <w:r>
        <w:t>text</w:t>
      </w:r>
      <w:proofErr w:type="spellEnd"/>
    </w:p>
    <w:p w14:paraId="4AFF1ECA" w14:textId="77777777" w:rsidR="00182E1E" w:rsidRDefault="00182E1E" w:rsidP="00182E1E">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84CFE54" w14:textId="0792ED25" w:rsidR="00182E1E" w:rsidRPr="00AE0334" w:rsidRDefault="00182E1E" w:rsidP="00182E1E">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182E1E">
        <w:t xml:space="preserve">Jonotusnumero </w:t>
      </w:r>
      <w:r>
        <w:t>(82)</w:t>
      </w:r>
      <w:r w:rsidRPr="00AE0334">
        <w:t>, arvo annetaan</w:t>
      </w:r>
      <w:r>
        <w:t xml:space="preserve"> ST</w:t>
      </w:r>
      <w:r w:rsidRPr="00AE0334">
        <w:t>-tietotyypillä</w:t>
      </w:r>
    </w:p>
    <w:bookmarkStart w:id="761" w:name="_Yhteystiedot_–_observation"/>
    <w:bookmarkEnd w:id="761"/>
    <w:p w14:paraId="7842C5A6" w14:textId="5F3610D2"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62" w:name="_Toc28940913"/>
      <w:proofErr w:type="spellStart"/>
      <w:r w:rsidR="0067486D" w:rsidRPr="005D1F32">
        <w:rPr>
          <w:rStyle w:val="Hyperlinkki"/>
          <w:lang w:val="en-US"/>
        </w:rPr>
        <w:t>Yhteystiedot</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7FBE3361" w14:textId="77777777" w:rsidTr="00EC5370">
        <w:tc>
          <w:tcPr>
            <w:tcW w:w="9236" w:type="dxa"/>
          </w:tcPr>
          <w:p w14:paraId="55538265" w14:textId="1D8330E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648615A" w14:textId="77777777" w:rsidR="0067486D" w:rsidRDefault="0067486D" w:rsidP="0067486D">
      <w:pPr>
        <w:rPr>
          <w:lang w:val="en-US"/>
        </w:rPr>
      </w:pPr>
    </w:p>
    <w:p w14:paraId="2645DE48" w14:textId="302BA988" w:rsidR="00DF6CBA" w:rsidRDefault="00DF6CBA" w:rsidP="00DF6CBA">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616D3949" w14:textId="1FD14E64" w:rsidR="00DF6CBA" w:rsidRDefault="00DF6CBA" w:rsidP="00DF6CB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83</w:t>
      </w:r>
      <w:r w:rsidR="0027462B">
        <w:t>”</w:t>
      </w:r>
      <w:r>
        <w:t xml:space="preserve"> </w:t>
      </w:r>
      <w:r w:rsidRPr="00DF6CBA">
        <w:t xml:space="preserve">Yhteystiedot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63B8A26" w14:textId="77777777" w:rsidR="00DF6CBA" w:rsidRDefault="00DF6CBA" w:rsidP="00DF6CBA">
      <w:pPr>
        <w:pStyle w:val="Snt1"/>
      </w:pPr>
      <w:r>
        <w:t>3. PAKOLLINEN yksi [</w:t>
      </w:r>
      <w:proofErr w:type="gramStart"/>
      <w:r>
        <w:t>1..</w:t>
      </w:r>
      <w:proofErr w:type="gramEnd"/>
      <w:r>
        <w:t xml:space="preserve">1] </w:t>
      </w:r>
      <w:proofErr w:type="spellStart"/>
      <w:r>
        <w:t>text</w:t>
      </w:r>
      <w:proofErr w:type="spellEnd"/>
    </w:p>
    <w:p w14:paraId="252FAB79" w14:textId="77777777" w:rsidR="00DF6CBA" w:rsidRDefault="00DF6CBA" w:rsidP="00DF6CB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0D2085D" w14:textId="2E68E5DA" w:rsidR="00DF6CBA" w:rsidRDefault="00DF6CBA" w:rsidP="00DF6CBA">
      <w:pPr>
        <w:pStyle w:val="Snt1"/>
      </w:pPr>
      <w:r>
        <w:t>4</w:t>
      </w:r>
      <w:r w:rsidRPr="003B007A">
        <w:t xml:space="preserve">. PAKOLLINEN yksi </w:t>
      </w:r>
      <w:r>
        <w:t xml:space="preserve">tai useampi </w:t>
      </w:r>
      <w:r w:rsidRPr="003B007A">
        <w:t>[</w:t>
      </w:r>
      <w:proofErr w:type="gramStart"/>
      <w:r w:rsidRPr="003B007A">
        <w:t>1..</w:t>
      </w:r>
      <w:proofErr w:type="gramEnd"/>
      <w:r>
        <w:t>*</w:t>
      </w:r>
      <w:r w:rsidRPr="003B007A">
        <w:t xml:space="preserve">] </w:t>
      </w:r>
      <w:proofErr w:type="spellStart"/>
      <w:r w:rsidRPr="003B007A">
        <w:t>value</w:t>
      </w:r>
      <w:proofErr w:type="spellEnd"/>
      <w:r w:rsidRPr="003B007A">
        <w:t xml:space="preserve"> </w:t>
      </w:r>
      <w:r w:rsidRPr="00DF6CBA">
        <w:t xml:space="preserve">Yhteystiedot </w:t>
      </w:r>
      <w:r w:rsidRPr="003B007A">
        <w:t>(</w:t>
      </w:r>
      <w:r>
        <w:t>83</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763" w:name="_AsiointiURL_–_observation"/>
    <w:bookmarkEnd w:id="763"/>
    <w:p w14:paraId="476857C6" w14:textId="4E7A123A" w:rsidR="0067486D" w:rsidRP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64" w:name="_Toc28940914"/>
      <w:proofErr w:type="spellStart"/>
      <w:r w:rsidR="0067486D" w:rsidRPr="005D1F32">
        <w:rPr>
          <w:rStyle w:val="Hyperlinkki"/>
          <w:lang w:val="en-US"/>
        </w:rPr>
        <w:t>AsiointiURL</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64"/>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12C363C" w14:textId="77777777" w:rsidTr="00EC5370">
        <w:tc>
          <w:tcPr>
            <w:tcW w:w="9236" w:type="dxa"/>
          </w:tcPr>
          <w:p w14:paraId="371163BE" w14:textId="3744F7FD"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BAD821F" w14:textId="77777777" w:rsidR="0067486D" w:rsidRDefault="0067486D" w:rsidP="0067486D">
      <w:pPr>
        <w:rPr>
          <w:lang w:val="en-US"/>
        </w:rPr>
      </w:pPr>
    </w:p>
    <w:p w14:paraId="4A365D62" w14:textId="4FD842A4" w:rsidR="00DF6CBA" w:rsidRDefault="00DF6CBA" w:rsidP="00DF6CBA">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22A95870" w14:textId="03B4AB0A" w:rsidR="00DF6CBA" w:rsidRDefault="00DF6CBA" w:rsidP="00DF6CB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84</w:t>
      </w:r>
      <w:r w:rsidR="0027462B">
        <w:t>”</w:t>
      </w:r>
      <w:r>
        <w:t xml:space="preserve"> </w:t>
      </w:r>
      <w:proofErr w:type="spellStart"/>
      <w:r w:rsidRPr="00DF6CBA">
        <w:t>AsiointiURL</w:t>
      </w:r>
      <w:proofErr w:type="spellEnd"/>
      <w:r w:rsidRPr="00DF6CBA">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55B28060" w14:textId="77777777" w:rsidR="00DF6CBA" w:rsidRDefault="00DF6CBA" w:rsidP="00DF6CBA">
      <w:pPr>
        <w:pStyle w:val="Snt1"/>
      </w:pPr>
      <w:r>
        <w:t>3. PAKOLLINEN yksi [</w:t>
      </w:r>
      <w:proofErr w:type="gramStart"/>
      <w:r>
        <w:t>1..</w:t>
      </w:r>
      <w:proofErr w:type="gramEnd"/>
      <w:r>
        <w:t xml:space="preserve">1] </w:t>
      </w:r>
      <w:proofErr w:type="spellStart"/>
      <w:r>
        <w:t>text</w:t>
      </w:r>
      <w:proofErr w:type="spellEnd"/>
    </w:p>
    <w:p w14:paraId="3BF3CBDA" w14:textId="77777777" w:rsidR="00DF6CBA" w:rsidRDefault="00DF6CBA" w:rsidP="00DF6CB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12E03008" w14:textId="44A7B00A" w:rsidR="00DF6CBA" w:rsidRDefault="00DF6CBA" w:rsidP="00DF6CBA">
      <w:pPr>
        <w:pStyle w:val="Snt1"/>
      </w:pPr>
      <w:r>
        <w:t>4</w:t>
      </w:r>
      <w:r w:rsidRPr="003B007A">
        <w:t>. PAKOLLINEN yksi [</w:t>
      </w:r>
      <w:proofErr w:type="gramStart"/>
      <w:r w:rsidRPr="003B007A">
        <w:t>1..</w:t>
      </w:r>
      <w:proofErr w:type="gramEnd"/>
      <w:r>
        <w:t>1</w:t>
      </w:r>
      <w:r w:rsidRPr="003B007A">
        <w:t xml:space="preserve">] </w:t>
      </w:r>
      <w:proofErr w:type="spellStart"/>
      <w:r w:rsidRPr="003B007A">
        <w:t>value</w:t>
      </w:r>
      <w:proofErr w:type="spellEnd"/>
      <w:r w:rsidRPr="003B007A">
        <w:t xml:space="preserve"> </w:t>
      </w:r>
      <w:proofErr w:type="spellStart"/>
      <w:r w:rsidRPr="00DF6CBA">
        <w:t>AsiointiURL</w:t>
      </w:r>
      <w:proofErr w:type="spellEnd"/>
      <w:r w:rsidRPr="00DF6CBA">
        <w:t xml:space="preserve"> </w:t>
      </w:r>
      <w:r w:rsidRPr="003B007A">
        <w:t>(</w:t>
      </w:r>
      <w:r>
        <w:t>84</w:t>
      </w:r>
      <w:r w:rsidRPr="003B007A">
        <w:t xml:space="preserve">), arvo annetaan </w:t>
      </w:r>
      <w:r>
        <w:t>TEL</w:t>
      </w:r>
      <w:r w:rsidRPr="003B007A">
        <w:t>-tietotyypillä</w:t>
      </w:r>
      <w:r w:rsidRPr="00F20E18">
        <w:t xml:space="preserve">. Ks. HL7 Finland tietotyyppiopas </w:t>
      </w:r>
      <w:r>
        <w:t xml:space="preserve">telekommunikaatio-osoitteen </w:t>
      </w:r>
      <w:r w:rsidR="00D53C96">
        <w:t>esittäminen [5</w:t>
      </w:r>
      <w:r w:rsidRPr="00F20E18">
        <w:t>, luku 2.</w:t>
      </w:r>
      <w:r>
        <w:t>5</w:t>
      </w:r>
      <w:r w:rsidRPr="00F20E18">
        <w:t>]</w:t>
      </w:r>
    </w:p>
    <w:p w14:paraId="77017B49" w14:textId="707818D5" w:rsidR="0032578B" w:rsidRDefault="0032578B" w:rsidP="0032578B">
      <w:pPr>
        <w:pStyle w:val="Snt1"/>
      </w:pPr>
      <w:r>
        <w:t>5. VAPAAEHTOINEN nolla tai yksi [</w:t>
      </w:r>
      <w:proofErr w:type="gramStart"/>
      <w:r>
        <w:t>0..</w:t>
      </w:r>
      <w:proofErr w:type="gramEnd"/>
      <w:r>
        <w:t xml:space="preserve">1] </w:t>
      </w:r>
      <w:proofErr w:type="spellStart"/>
      <w:r>
        <w:t>entryRelationship</w:t>
      </w:r>
      <w:proofErr w:type="spellEnd"/>
    </w:p>
    <w:p w14:paraId="0EE39589" w14:textId="77777777" w:rsidR="0032578B" w:rsidRDefault="0032578B" w:rsidP="0032578B">
      <w:pPr>
        <w:pStyle w:val="Snt2"/>
      </w:pPr>
      <w:r>
        <w:t>a. PAKOLLINEN yksi [</w:t>
      </w:r>
      <w:proofErr w:type="gramStart"/>
      <w:r>
        <w:t>1..</w:t>
      </w:r>
      <w:proofErr w:type="gramEnd"/>
      <w:r>
        <w:t>1] @</w:t>
      </w:r>
      <w:proofErr w:type="spellStart"/>
      <w:r>
        <w:t>typeCode</w:t>
      </w:r>
      <w:proofErr w:type="spellEnd"/>
      <w:r>
        <w:t>=”COMP”</w:t>
      </w:r>
    </w:p>
    <w:p w14:paraId="4BEC5F8B" w14:textId="5F077B7C" w:rsidR="0032578B" w:rsidRDefault="0032578B" w:rsidP="0032578B">
      <w:pPr>
        <w:pStyle w:val="Snt2"/>
      </w:pPr>
      <w:r>
        <w:t>b. PAKOLLINEN yksi [</w:t>
      </w:r>
      <w:proofErr w:type="gramStart"/>
      <w:r>
        <w:t>1..</w:t>
      </w:r>
      <w:proofErr w:type="gramEnd"/>
      <w:r>
        <w:t>1]</w:t>
      </w:r>
      <w:r w:rsidRPr="00E52613">
        <w:t xml:space="preserve"> </w:t>
      </w:r>
      <w:hyperlink w:anchor="_Järjestelmä_tukee_alaikäisen" w:history="1">
        <w:r w:rsidRPr="006B40B1">
          <w:rPr>
            <w:rStyle w:val="Hyperlinkki"/>
          </w:rPr>
          <w:t>Järjestelmä tukee alaikäisen puolesta asiointia</w:t>
        </w:r>
      </w:hyperlink>
      <w:r w:rsidRPr="00A95A61">
        <w:t xml:space="preserve"> </w:t>
      </w:r>
      <w:r>
        <w:t xml:space="preserve">(84.1) </w:t>
      </w:r>
      <w:proofErr w:type="spellStart"/>
      <w:r>
        <w:t>observation</w:t>
      </w:r>
      <w:proofErr w:type="spellEnd"/>
    </w:p>
    <w:p w14:paraId="7890C433" w14:textId="3A086B05" w:rsidR="0032578B" w:rsidRDefault="0032578B" w:rsidP="0032578B">
      <w:pPr>
        <w:pStyle w:val="Snt1"/>
      </w:pPr>
      <w:r>
        <w:t>6. VAPAAEHTOINEN nolla tai yksi [</w:t>
      </w:r>
      <w:proofErr w:type="gramStart"/>
      <w:r>
        <w:t>0..</w:t>
      </w:r>
      <w:proofErr w:type="gramEnd"/>
      <w:r>
        <w:t xml:space="preserve">1] </w:t>
      </w:r>
      <w:proofErr w:type="spellStart"/>
      <w:r>
        <w:t>entryRelationship</w:t>
      </w:r>
      <w:proofErr w:type="spellEnd"/>
    </w:p>
    <w:p w14:paraId="64C3CCAA" w14:textId="77777777" w:rsidR="0032578B" w:rsidRDefault="0032578B" w:rsidP="0032578B">
      <w:pPr>
        <w:pStyle w:val="Snt2"/>
      </w:pPr>
      <w:r>
        <w:t>a. PAKOLLINEN yksi [</w:t>
      </w:r>
      <w:proofErr w:type="gramStart"/>
      <w:r>
        <w:t>1..</w:t>
      </w:r>
      <w:proofErr w:type="gramEnd"/>
      <w:r>
        <w:t>1] @</w:t>
      </w:r>
      <w:proofErr w:type="spellStart"/>
      <w:r>
        <w:t>typeCode</w:t>
      </w:r>
      <w:proofErr w:type="spellEnd"/>
      <w:r>
        <w:t>=”COMP”</w:t>
      </w:r>
    </w:p>
    <w:p w14:paraId="468F8494" w14:textId="515C0B8E" w:rsidR="0032578B" w:rsidRDefault="0032578B" w:rsidP="0032578B">
      <w:pPr>
        <w:pStyle w:val="Snt2"/>
      </w:pPr>
      <w:r>
        <w:lastRenderedPageBreak/>
        <w:t>b. PAKOLLINEN yksi [</w:t>
      </w:r>
      <w:proofErr w:type="gramStart"/>
      <w:r>
        <w:t>1..</w:t>
      </w:r>
      <w:proofErr w:type="gramEnd"/>
      <w:r>
        <w:t>1]</w:t>
      </w:r>
      <w:bookmarkStart w:id="765" w:name="_Hlk502654017"/>
      <w:r w:rsidRPr="00E52613">
        <w:t xml:space="preserve"> </w:t>
      </w:r>
      <w:hyperlink w:anchor="_Järjestelmä_tukee_puolesta" w:history="1">
        <w:r w:rsidRPr="006B40B1">
          <w:rPr>
            <w:rStyle w:val="Hyperlinkki"/>
          </w:rPr>
          <w:t>Järjestelmä tukee puolesta asiointia valtakirjalla täysi-ikäisen puolesta</w:t>
        </w:r>
        <w:bookmarkEnd w:id="765"/>
      </w:hyperlink>
      <w:r w:rsidRPr="0032578B">
        <w:t xml:space="preserve"> </w:t>
      </w:r>
      <w:r>
        <w:t xml:space="preserve">(84.2) </w:t>
      </w:r>
      <w:proofErr w:type="spellStart"/>
      <w:r>
        <w:t>observation</w:t>
      </w:r>
      <w:proofErr w:type="spellEnd"/>
    </w:p>
    <w:p w14:paraId="7F0ADCB9" w14:textId="66A786BC" w:rsidR="0032578B" w:rsidRDefault="0032578B" w:rsidP="0032578B">
      <w:pPr>
        <w:pStyle w:val="Snt1"/>
      </w:pPr>
      <w:r>
        <w:t>7. VAPAAEHTOINEN nolla tai yksi [</w:t>
      </w:r>
      <w:proofErr w:type="gramStart"/>
      <w:r>
        <w:t>0..</w:t>
      </w:r>
      <w:proofErr w:type="gramEnd"/>
      <w:r>
        <w:t xml:space="preserve">1] </w:t>
      </w:r>
      <w:proofErr w:type="spellStart"/>
      <w:r>
        <w:t>entryRelationship</w:t>
      </w:r>
      <w:proofErr w:type="spellEnd"/>
    </w:p>
    <w:p w14:paraId="5EC2ADA6" w14:textId="77777777" w:rsidR="0032578B" w:rsidRDefault="0032578B" w:rsidP="0032578B">
      <w:pPr>
        <w:pStyle w:val="Snt2"/>
      </w:pPr>
      <w:r>
        <w:t>a. PAKOLLINEN yksi [</w:t>
      </w:r>
      <w:proofErr w:type="gramStart"/>
      <w:r>
        <w:t>1..</w:t>
      </w:r>
      <w:proofErr w:type="gramEnd"/>
      <w:r>
        <w:t>1] @</w:t>
      </w:r>
      <w:proofErr w:type="spellStart"/>
      <w:r>
        <w:t>typeCode</w:t>
      </w:r>
      <w:proofErr w:type="spellEnd"/>
      <w:r>
        <w:t>=”COMP”</w:t>
      </w:r>
    </w:p>
    <w:p w14:paraId="6D8CB0AA" w14:textId="431DA85E" w:rsidR="0032578B" w:rsidRDefault="0032578B" w:rsidP="0032578B">
      <w:pPr>
        <w:pStyle w:val="Snt2"/>
      </w:pPr>
      <w:r>
        <w:t>b. PAKOLLINEN yksi [</w:t>
      </w:r>
      <w:proofErr w:type="gramStart"/>
      <w:r>
        <w:t>1..</w:t>
      </w:r>
      <w:proofErr w:type="gramEnd"/>
      <w:r>
        <w:t>1]</w:t>
      </w:r>
      <w:r w:rsidRPr="00E52613">
        <w:t xml:space="preserve"> </w:t>
      </w:r>
      <w:hyperlink w:anchor="_Järjestelmä_tukee_rekisteripohjaist" w:history="1">
        <w:r w:rsidRPr="006B40B1">
          <w:rPr>
            <w:rStyle w:val="Hyperlinkki"/>
          </w:rPr>
          <w:t>Järjestelmä tukee rekisteripohjaista puolesta-asiointia täysi-ikäisen puolesta</w:t>
        </w:r>
      </w:hyperlink>
      <w:r w:rsidRPr="00A95A61">
        <w:t xml:space="preserve"> </w:t>
      </w:r>
      <w:r>
        <w:t xml:space="preserve">(84.3) </w:t>
      </w:r>
      <w:proofErr w:type="spellStart"/>
      <w:r>
        <w:t>observation</w:t>
      </w:r>
      <w:proofErr w:type="spellEnd"/>
    </w:p>
    <w:bookmarkStart w:id="766" w:name="_Järjestelmä_tukee_alaikäisen"/>
    <w:bookmarkEnd w:id="766"/>
    <w:p w14:paraId="564400C4" w14:textId="2FD6882C" w:rsidR="0032578B" w:rsidRDefault="0032578B" w:rsidP="0032578B">
      <w:pPr>
        <w:pStyle w:val="Otsikko5"/>
      </w:pPr>
      <w:r>
        <w:fldChar w:fldCharType="begin"/>
      </w:r>
      <w:r>
        <w:instrText xml:space="preserve"> HYPERLINK  \l "_AsiointiURL_–_observation" </w:instrText>
      </w:r>
      <w:r>
        <w:fldChar w:fldCharType="separate"/>
      </w:r>
      <w:bookmarkStart w:id="767" w:name="_Toc28940915"/>
      <w:r w:rsidRPr="0032578B">
        <w:rPr>
          <w:rStyle w:val="Hyperlinkki"/>
        </w:rPr>
        <w:t>Järjestelmä tukee alaikäisen puolesta asiointia</w:t>
      </w:r>
      <w:r>
        <w:fldChar w:fldCharType="end"/>
      </w:r>
      <w:r w:rsidRPr="00A95A61">
        <w:t xml:space="preserve"> </w:t>
      </w:r>
      <w:r>
        <w:t xml:space="preserve">– </w:t>
      </w:r>
      <w:proofErr w:type="spellStart"/>
      <w:r>
        <w:t>observation</w:t>
      </w:r>
      <w:bookmarkEnd w:id="76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2FE2AE47" w14:textId="77777777" w:rsidTr="00FF0FD5">
        <w:tc>
          <w:tcPr>
            <w:tcW w:w="9236" w:type="dxa"/>
          </w:tcPr>
          <w:p w14:paraId="09DE4AA7" w14:textId="2120124C"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2644A9D1" w14:textId="77777777" w:rsidR="0032578B" w:rsidRPr="00C951BD" w:rsidRDefault="0032578B" w:rsidP="0032578B">
      <w:pPr>
        <w:rPr>
          <w:lang w:val="en-US"/>
        </w:rPr>
      </w:pPr>
    </w:p>
    <w:p w14:paraId="33339077" w14:textId="186E3C35" w:rsidR="0032578B" w:rsidRDefault="0032578B" w:rsidP="0032578B">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5C3A0164" w14:textId="1C1708E6" w:rsidR="0032578B" w:rsidRDefault="0032578B" w:rsidP="0032578B">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84.1</w:t>
      </w:r>
      <w:r w:rsidR="0027462B">
        <w:t>”</w:t>
      </w:r>
      <w:r>
        <w:t xml:space="preserve"> </w:t>
      </w:r>
      <w:r w:rsidRPr="0032578B">
        <w:t xml:space="preserve">Järjestelmä tukee alaikäisen puolesta asiointia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8544334" w14:textId="77777777" w:rsidR="0032578B" w:rsidRDefault="0032578B" w:rsidP="0032578B">
      <w:pPr>
        <w:pStyle w:val="Snt1"/>
      </w:pPr>
      <w:r>
        <w:t>3. PAKOLLINEN yksi [</w:t>
      </w:r>
      <w:proofErr w:type="gramStart"/>
      <w:r>
        <w:t>1..</w:t>
      </w:r>
      <w:proofErr w:type="gramEnd"/>
      <w:r>
        <w:t xml:space="preserve">1] </w:t>
      </w:r>
      <w:proofErr w:type="spellStart"/>
      <w:r>
        <w:t>text</w:t>
      </w:r>
      <w:proofErr w:type="spellEnd"/>
    </w:p>
    <w:p w14:paraId="13A2EE9F" w14:textId="77777777" w:rsidR="0032578B" w:rsidRDefault="0032578B" w:rsidP="0032578B">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CA8FD3C" w14:textId="120D7A66" w:rsidR="0032578B" w:rsidRDefault="0032578B" w:rsidP="0032578B">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32578B">
        <w:t>Järjestelmä tukee alaikäisen puolesta asiointia</w:t>
      </w:r>
      <w:r w:rsidRPr="007C50DB">
        <w:t xml:space="preserve"> </w:t>
      </w:r>
      <w:r>
        <w:t>(84.1)</w:t>
      </w:r>
      <w:r w:rsidRPr="00AE0334">
        <w:t>, arvo annetaan</w:t>
      </w:r>
      <w:r>
        <w:t xml:space="preserve"> </w:t>
      </w:r>
      <w:r w:rsidR="004C7F93">
        <w:t>BL</w:t>
      </w:r>
      <w:r w:rsidRPr="00AE0334">
        <w:t>-tietotyypillä</w:t>
      </w:r>
    </w:p>
    <w:bookmarkStart w:id="768" w:name="_Järjestelmä_tukee_puolesta"/>
    <w:bookmarkEnd w:id="768"/>
    <w:p w14:paraId="22080405" w14:textId="6569C317" w:rsidR="0032578B" w:rsidRDefault="0032578B" w:rsidP="0032578B">
      <w:pPr>
        <w:pStyle w:val="Otsikko5"/>
      </w:pPr>
      <w:r>
        <w:fldChar w:fldCharType="begin"/>
      </w:r>
      <w:r>
        <w:instrText xml:space="preserve"> HYPERLINK  \l "_AsiointiURL_–_observation" </w:instrText>
      </w:r>
      <w:r>
        <w:fldChar w:fldCharType="separate"/>
      </w:r>
      <w:bookmarkStart w:id="769" w:name="_Toc28940916"/>
      <w:r w:rsidRPr="0032578B">
        <w:rPr>
          <w:rStyle w:val="Hyperlinkki"/>
        </w:rPr>
        <w:t>Järjestelmä tukee puolesta asiointia valtakirjalla täysi-ikäisen puolesta</w:t>
      </w:r>
      <w:r>
        <w:fldChar w:fldCharType="end"/>
      </w:r>
      <w:r w:rsidRPr="00A95A61">
        <w:t xml:space="preserve"> </w:t>
      </w:r>
      <w:r>
        <w:t xml:space="preserve">– </w:t>
      </w:r>
      <w:proofErr w:type="spellStart"/>
      <w:r>
        <w:t>observation</w:t>
      </w:r>
      <w:bookmarkEnd w:id="76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0DA515EA" w14:textId="77777777" w:rsidTr="00FF0FD5">
        <w:tc>
          <w:tcPr>
            <w:tcW w:w="9236" w:type="dxa"/>
          </w:tcPr>
          <w:p w14:paraId="288EE99E" w14:textId="31422C1D"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1465860" w14:textId="77777777" w:rsidR="0032578B" w:rsidRPr="00C951BD" w:rsidRDefault="0032578B" w:rsidP="0032578B">
      <w:pPr>
        <w:rPr>
          <w:lang w:val="en-US"/>
        </w:rPr>
      </w:pPr>
    </w:p>
    <w:p w14:paraId="52B90E5A" w14:textId="2015E463" w:rsidR="0032578B" w:rsidRDefault="0032578B" w:rsidP="0032578B">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2068645F" w14:textId="396844DE" w:rsidR="0032578B" w:rsidRDefault="0032578B" w:rsidP="0032578B">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84.2</w:t>
      </w:r>
      <w:r w:rsidR="0027462B">
        <w:t>”</w:t>
      </w:r>
      <w:r>
        <w:t xml:space="preserve"> </w:t>
      </w:r>
      <w:r w:rsidRPr="0032578B">
        <w:t xml:space="preserve">Järjestelmä tukee puolesta asiointia valtakirjalla täysi-ikäisen puolesta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5FDF4389" w14:textId="77777777" w:rsidR="0032578B" w:rsidRDefault="0032578B" w:rsidP="0032578B">
      <w:pPr>
        <w:pStyle w:val="Snt1"/>
      </w:pPr>
      <w:r>
        <w:t>3. PAKOLLINEN yksi [</w:t>
      </w:r>
      <w:proofErr w:type="gramStart"/>
      <w:r>
        <w:t>1..</w:t>
      </w:r>
      <w:proofErr w:type="gramEnd"/>
      <w:r>
        <w:t xml:space="preserve">1] </w:t>
      </w:r>
      <w:proofErr w:type="spellStart"/>
      <w:r>
        <w:t>text</w:t>
      </w:r>
      <w:proofErr w:type="spellEnd"/>
    </w:p>
    <w:p w14:paraId="132ED35C" w14:textId="77777777" w:rsidR="0032578B" w:rsidRDefault="0032578B" w:rsidP="0032578B">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066F3C2E" w14:textId="7352E852" w:rsidR="0032578B" w:rsidRPr="00AE0334" w:rsidRDefault="0032578B" w:rsidP="0032578B">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32578B">
        <w:t xml:space="preserve">Järjestelmä tukee puolesta asiointia valtakirjalla täysi-ikäisen puolesta </w:t>
      </w:r>
      <w:r>
        <w:t>(84.2)</w:t>
      </w:r>
      <w:r w:rsidRPr="00AE0334">
        <w:t>, arvo annetaan</w:t>
      </w:r>
      <w:r>
        <w:t xml:space="preserve"> </w:t>
      </w:r>
      <w:r w:rsidR="004C7F93">
        <w:t>BL</w:t>
      </w:r>
      <w:r w:rsidRPr="00AE0334">
        <w:t>-tietotyypillä</w:t>
      </w:r>
    </w:p>
    <w:bookmarkStart w:id="770" w:name="_Järjestelmä_tukee_rekisteripohjaist"/>
    <w:bookmarkEnd w:id="770"/>
    <w:p w14:paraId="7AF76698" w14:textId="2C84792A" w:rsidR="0032578B" w:rsidRDefault="0032578B" w:rsidP="0032578B">
      <w:pPr>
        <w:pStyle w:val="Otsikko5"/>
      </w:pPr>
      <w:r>
        <w:fldChar w:fldCharType="begin"/>
      </w:r>
      <w:r>
        <w:instrText xml:space="preserve"> HYPERLINK  \l "_AsiointiURL_–_observation" </w:instrText>
      </w:r>
      <w:r>
        <w:fldChar w:fldCharType="separate"/>
      </w:r>
      <w:bookmarkStart w:id="771" w:name="_Toc28940917"/>
      <w:r w:rsidRPr="0032578B">
        <w:rPr>
          <w:rStyle w:val="Hyperlinkki"/>
        </w:rPr>
        <w:t>Järjestelmä tukee rekisteripohjaista puolesta-asiointia täysi-ikäisen puolesta</w:t>
      </w:r>
      <w:r>
        <w:fldChar w:fldCharType="end"/>
      </w:r>
      <w:r w:rsidRPr="00A95A61">
        <w:t xml:space="preserve"> </w:t>
      </w:r>
      <w:r>
        <w:t xml:space="preserve">– </w:t>
      </w:r>
      <w:proofErr w:type="spellStart"/>
      <w:r>
        <w:t>observation</w:t>
      </w:r>
      <w:bookmarkEnd w:id="77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108460D1" w14:textId="77777777" w:rsidTr="00FF0FD5">
        <w:tc>
          <w:tcPr>
            <w:tcW w:w="9236" w:type="dxa"/>
          </w:tcPr>
          <w:p w14:paraId="0027C384" w14:textId="270953F0"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182FECE" w14:textId="77777777" w:rsidR="0032578B" w:rsidRPr="00C951BD" w:rsidRDefault="0032578B" w:rsidP="0032578B">
      <w:pPr>
        <w:rPr>
          <w:lang w:val="en-US"/>
        </w:rPr>
      </w:pPr>
    </w:p>
    <w:p w14:paraId="5975F49D" w14:textId="6234FBEF" w:rsidR="0032578B" w:rsidRDefault="0032578B" w:rsidP="0032578B">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r>
        <w:t xml:space="preserve"> </w:t>
      </w:r>
    </w:p>
    <w:p w14:paraId="1D361DE7" w14:textId="363FB9EA" w:rsidR="0032578B" w:rsidRDefault="0032578B" w:rsidP="0032578B">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84.1</w:t>
      </w:r>
      <w:r w:rsidR="0027462B">
        <w:t>”</w:t>
      </w:r>
      <w:r>
        <w:t xml:space="preserve"> </w:t>
      </w:r>
      <w:r w:rsidRPr="0032578B">
        <w:t xml:space="preserve">Järjestelmä tukee rekisteripohjaista puolesta-asiointia täysi-ikäisen puolesta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4025EBDA" w14:textId="77777777" w:rsidR="0032578B" w:rsidRDefault="0032578B" w:rsidP="0032578B">
      <w:pPr>
        <w:pStyle w:val="Snt1"/>
      </w:pPr>
      <w:r>
        <w:t>3. PAKOLLINEN yksi [</w:t>
      </w:r>
      <w:proofErr w:type="gramStart"/>
      <w:r>
        <w:t>1..</w:t>
      </w:r>
      <w:proofErr w:type="gramEnd"/>
      <w:r>
        <w:t xml:space="preserve">1] </w:t>
      </w:r>
      <w:proofErr w:type="spellStart"/>
      <w:r>
        <w:t>text</w:t>
      </w:r>
      <w:proofErr w:type="spellEnd"/>
    </w:p>
    <w:p w14:paraId="09D5E83C" w14:textId="0441C744" w:rsidR="0032578B" w:rsidRDefault="0032578B" w:rsidP="0032578B">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A861C5F" w14:textId="451FBF7F" w:rsidR="002C0F45" w:rsidRDefault="002C0F45" w:rsidP="002C0F45">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w:t>
      </w:r>
      <w:r w:rsidRPr="0032578B">
        <w:t xml:space="preserve">Järjestelmä tukee rekisteripohjaista puolesta-asiointia täysi-ikäisen puolesta </w:t>
      </w:r>
      <w:r>
        <w:t>(84.3)</w:t>
      </w:r>
      <w:r w:rsidRPr="00AE0334">
        <w:t>, arvo annetaan</w:t>
      </w:r>
      <w:r>
        <w:t xml:space="preserve"> </w:t>
      </w:r>
      <w:r w:rsidR="004C7F93">
        <w:t>BL</w:t>
      </w:r>
      <w:r w:rsidRPr="00AE0334">
        <w:t>-tietotyypillä</w:t>
      </w:r>
    </w:p>
    <w:bookmarkStart w:id="772" w:name="_Toc530074669"/>
    <w:bookmarkStart w:id="773" w:name="_Toc530491472"/>
    <w:bookmarkStart w:id="774" w:name="_Varauksen_sisältötarkenne_–"/>
    <w:bookmarkEnd w:id="772"/>
    <w:bookmarkEnd w:id="773"/>
    <w:bookmarkEnd w:id="774"/>
    <w:p w14:paraId="4A5FA44D" w14:textId="21A35C03" w:rsidR="0067486D" w:rsidRPr="0067486D"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75" w:name="_Toc28940918"/>
      <w:proofErr w:type="spellStart"/>
      <w:r w:rsidR="0067486D" w:rsidRPr="00BC24CB">
        <w:rPr>
          <w:rStyle w:val="Hyperlinkki"/>
          <w:lang w:val="en-US"/>
        </w:rPr>
        <w:t>Varauksen</w:t>
      </w:r>
      <w:proofErr w:type="spellEnd"/>
      <w:r w:rsidR="0067486D" w:rsidRPr="00BC24CB">
        <w:rPr>
          <w:rStyle w:val="Hyperlinkki"/>
          <w:lang w:val="en-US"/>
        </w:rPr>
        <w:t xml:space="preserve"> </w:t>
      </w:r>
      <w:proofErr w:type="spellStart"/>
      <w:r w:rsidR="0067486D" w:rsidRPr="00BC24CB">
        <w:rPr>
          <w:rStyle w:val="Hyperlinkki"/>
          <w:lang w:val="en-US"/>
        </w:rPr>
        <w:t>sisältötarkenne</w:t>
      </w:r>
      <w:proofErr w:type="spellEnd"/>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775"/>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4F5550A" w14:textId="77777777" w:rsidTr="00EC5370">
        <w:tc>
          <w:tcPr>
            <w:tcW w:w="9236" w:type="dxa"/>
          </w:tcPr>
          <w:p w14:paraId="082956D8" w14:textId="07947D56"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0731CE4" w14:textId="77777777" w:rsidR="0067486D" w:rsidRDefault="0067486D" w:rsidP="0067486D">
      <w:pPr>
        <w:rPr>
          <w:lang w:val="en-US"/>
        </w:rPr>
      </w:pPr>
    </w:p>
    <w:p w14:paraId="6EE1816F" w14:textId="78C20909" w:rsidR="00DF6CBA" w:rsidRDefault="00DF6CBA" w:rsidP="00DF6CBA">
      <w:pPr>
        <w:pStyle w:val="Snt1"/>
      </w:pPr>
      <w:r w:rsidRPr="007E197D">
        <w:rPr>
          <w:b/>
        </w:rPr>
        <w:lastRenderedPageBreak/>
        <w:t>Toteutusohje:</w:t>
      </w:r>
      <w:r>
        <w:t xml:space="preserve"> </w:t>
      </w:r>
      <w:proofErr w:type="spellStart"/>
      <w:r w:rsidRPr="00DF6CBA">
        <w:t>Tarkenteeksi</w:t>
      </w:r>
      <w:proofErr w:type="spellEnd"/>
      <w:r w:rsidRPr="00DF6CBA">
        <w:t xml:space="preserve"> voi valita useamman kuin yhden koodin, ja koodit voivat kuvata esimerkiksi </w:t>
      </w:r>
      <w:r>
        <w:t xml:space="preserve">suoritettavia </w:t>
      </w:r>
      <w:r w:rsidRPr="00DF6CBA">
        <w:t>kuvantamis- tai laboratoriotutkimuksia tai toimenpiteitä</w:t>
      </w:r>
      <w:r w:rsidR="00761ABB">
        <w:t xml:space="preserve">. </w:t>
      </w:r>
      <w:r w:rsidR="00FF0FD5">
        <w:t xml:space="preserve">Koodistona </w:t>
      </w:r>
      <w:r w:rsidR="00761ABB">
        <w:t xml:space="preserve">on käytetty </w:t>
      </w:r>
      <w:r w:rsidR="00761ABB" w:rsidRPr="00761ABB">
        <w:t xml:space="preserve">Kuntaliitto </w:t>
      </w:r>
      <w:r w:rsidR="00761ABB">
        <w:t>–</w:t>
      </w:r>
      <w:r w:rsidR="00761ABB" w:rsidRPr="00761ABB">
        <w:t xml:space="preserve"> Laboratoriotutkimusnimikkeistö</w:t>
      </w:r>
      <w:r w:rsidR="00761ABB">
        <w:t xml:space="preserve"> </w:t>
      </w:r>
      <w:r w:rsidR="00FF0FD5">
        <w:t xml:space="preserve">– ja THL </w:t>
      </w:r>
      <w:r w:rsidR="0027462B">
        <w:t>–</w:t>
      </w:r>
      <w:r w:rsidR="00FF0FD5">
        <w:t xml:space="preserve"> Toimenpideluokitus</w:t>
      </w:r>
      <w:r w:rsidR="00761ABB">
        <w:t>koodisto</w:t>
      </w:r>
      <w:r w:rsidR="00FF0FD5">
        <w:t>j</w:t>
      </w:r>
      <w:r w:rsidR="00761ABB">
        <w:t>a</w:t>
      </w:r>
      <w:r>
        <w:t>.</w:t>
      </w:r>
    </w:p>
    <w:p w14:paraId="5C2F6048" w14:textId="77777777" w:rsidR="00DF6CBA" w:rsidRDefault="00DF6CBA" w:rsidP="00DF6CBA">
      <w:pPr>
        <w:pStyle w:val="Snt1"/>
      </w:pPr>
    </w:p>
    <w:p w14:paraId="68B173DF" w14:textId="38344F24" w:rsidR="00DF6CBA" w:rsidRDefault="00DF6CBA" w:rsidP="00DF6CBA">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7AB725FF" w14:textId="37558FFC" w:rsidR="00DF6CBA" w:rsidRDefault="00DF6CBA" w:rsidP="00DF6CBA">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85</w:t>
      </w:r>
      <w:r w:rsidR="0027462B">
        <w:t>”</w:t>
      </w:r>
      <w:r>
        <w:t xml:space="preserve"> </w:t>
      </w:r>
      <w:r w:rsidRPr="00DF6CBA">
        <w:t xml:space="preserve">Varauksen </w:t>
      </w:r>
      <w:proofErr w:type="spellStart"/>
      <w:r w:rsidRPr="00DF6CBA">
        <w:t>sisältötarkenne</w:t>
      </w:r>
      <w:proofErr w:type="spellEnd"/>
      <w:r w:rsidRPr="00DF6CBA">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5F39AEBB" w14:textId="77777777" w:rsidR="00DF6CBA" w:rsidRDefault="00DF6CBA" w:rsidP="00DF6CBA">
      <w:pPr>
        <w:pStyle w:val="Snt1"/>
      </w:pPr>
      <w:r>
        <w:t>3. PAKOLLINEN yksi [</w:t>
      </w:r>
      <w:proofErr w:type="gramStart"/>
      <w:r>
        <w:t>1..</w:t>
      </w:r>
      <w:proofErr w:type="gramEnd"/>
      <w:r>
        <w:t xml:space="preserve">1] </w:t>
      </w:r>
      <w:proofErr w:type="spellStart"/>
      <w:r>
        <w:t>text</w:t>
      </w:r>
      <w:proofErr w:type="spellEnd"/>
    </w:p>
    <w:p w14:paraId="42F128F4" w14:textId="77777777" w:rsidR="00DF6CBA" w:rsidRDefault="00DF6CBA" w:rsidP="00DF6CBA">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38BCFD7F" w14:textId="46E18E70" w:rsidR="00DF6CBA" w:rsidRDefault="00DF6CBA" w:rsidP="00DF6CBA">
      <w:pPr>
        <w:pStyle w:val="Snt1"/>
      </w:pPr>
      <w:r w:rsidRPr="00A83DD9">
        <w:t>4. PAKOLLINEN yksi</w:t>
      </w:r>
      <w:r>
        <w:t xml:space="preserve"> tai useampi </w:t>
      </w:r>
      <w:r w:rsidRPr="00A83DD9">
        <w:t>[</w:t>
      </w:r>
      <w:proofErr w:type="gramStart"/>
      <w:r w:rsidRPr="00A83DD9">
        <w:t>1..</w:t>
      </w:r>
      <w:proofErr w:type="gramEnd"/>
      <w:r w:rsidR="00DE1339">
        <w:t>*</w:t>
      </w:r>
      <w:r w:rsidRPr="00A83DD9">
        <w:t xml:space="preserve">] </w:t>
      </w:r>
      <w:proofErr w:type="spellStart"/>
      <w:r w:rsidRPr="00A83DD9">
        <w:t>value</w:t>
      </w:r>
      <w:proofErr w:type="spellEnd"/>
      <w:r w:rsidRPr="00A83DD9">
        <w:t xml:space="preserve"> </w:t>
      </w:r>
      <w:r w:rsidRPr="00DF6CBA">
        <w:t xml:space="preserve">Varauksen </w:t>
      </w:r>
      <w:proofErr w:type="spellStart"/>
      <w:r w:rsidRPr="00DF6CBA">
        <w:t>sisältötarkenne</w:t>
      </w:r>
      <w:proofErr w:type="spellEnd"/>
      <w:r w:rsidRPr="00DF6CBA">
        <w:t xml:space="preserve"> </w:t>
      </w:r>
      <w:r w:rsidRPr="00A83DD9">
        <w:t>(</w:t>
      </w:r>
      <w:r>
        <w:t>85</w:t>
      </w:r>
      <w:r w:rsidRPr="00A83DD9">
        <w:t>), arvo annetaan</w:t>
      </w:r>
      <w:r w:rsidR="00761ABB">
        <w:t xml:space="preserve"> </w:t>
      </w:r>
      <w:r w:rsidRPr="00A83DD9">
        <w:t xml:space="preserve">luokituksesta </w:t>
      </w:r>
      <w:r w:rsidR="00761ABB" w:rsidRPr="00761ABB">
        <w:t xml:space="preserve">Kuntaliitto </w:t>
      </w:r>
      <w:r w:rsidR="0027462B">
        <w:t>–</w:t>
      </w:r>
      <w:r w:rsidR="00761ABB" w:rsidRPr="00761ABB">
        <w:t xml:space="preserve"> Laboratoriotutkimusnimikkeistö</w:t>
      </w:r>
      <w:r w:rsidRPr="00D23AF9">
        <w:t xml:space="preserve"> </w:t>
      </w:r>
      <w:r w:rsidRPr="00A83DD9">
        <w:t>(</w:t>
      </w:r>
      <w:proofErr w:type="spellStart"/>
      <w:r w:rsidRPr="00A83DD9">
        <w:t>codeSystem</w:t>
      </w:r>
      <w:proofErr w:type="spellEnd"/>
      <w:r w:rsidRPr="00A83DD9">
        <w:t xml:space="preserve">: </w:t>
      </w:r>
      <w:r w:rsidR="00761ABB" w:rsidRPr="00761ABB">
        <w:t>1.2.246.537.6.3</w:t>
      </w:r>
      <w:r w:rsidR="00FF0FD5">
        <w:t>.2006</w:t>
      </w:r>
      <w:r w:rsidRPr="00A83DD9">
        <w:t xml:space="preserve">) </w:t>
      </w:r>
      <w:r w:rsidR="00FF0FD5">
        <w:t>TAI luokituksesta THL – Toimenpideluokitus (</w:t>
      </w:r>
      <w:proofErr w:type="spellStart"/>
      <w:r w:rsidR="00FF0FD5">
        <w:t>codeSystem</w:t>
      </w:r>
      <w:proofErr w:type="spellEnd"/>
      <w:r w:rsidR="00FF0FD5">
        <w:t xml:space="preserve">: </w:t>
      </w:r>
      <w:r w:rsidR="00FF0FD5" w:rsidRPr="00FF0FD5">
        <w:t>1.2.246.537.6.2</w:t>
      </w:r>
      <w:r w:rsidR="00FF0FD5">
        <w:t>.2007)</w:t>
      </w:r>
      <w:r w:rsidR="00FF0FD5" w:rsidRPr="00FF0FD5">
        <w:t xml:space="preserve"> </w:t>
      </w:r>
      <w:r w:rsidRPr="00A83DD9">
        <w:t>CD-tietotyypillä</w:t>
      </w:r>
    </w:p>
    <w:bookmarkStart w:id="776" w:name="_Aikaväli_–_encounter"/>
    <w:bookmarkEnd w:id="776"/>
    <w:p w14:paraId="36853C6E" w14:textId="3B136C91" w:rsidR="008203F3"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777" w:name="_Toc28940919"/>
      <w:proofErr w:type="spellStart"/>
      <w:r w:rsidR="0067486D" w:rsidRPr="00BC24CB">
        <w:rPr>
          <w:rStyle w:val="Hyperlinkki"/>
          <w:lang w:val="en-US"/>
        </w:rPr>
        <w:t>Aikaväli</w:t>
      </w:r>
      <w:proofErr w:type="spellEnd"/>
      <w:r>
        <w:rPr>
          <w:lang w:val="en-US"/>
        </w:rPr>
        <w:fldChar w:fldCharType="end"/>
      </w:r>
      <w:r w:rsidR="0067486D">
        <w:rPr>
          <w:lang w:val="en-US"/>
        </w:rPr>
        <w:t xml:space="preserve"> – </w:t>
      </w:r>
      <w:r w:rsidR="00907B46">
        <w:rPr>
          <w:lang w:val="en-US"/>
        </w:rPr>
        <w:t>encounter</w:t>
      </w:r>
      <w:bookmarkEnd w:id="77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0B81C73" w14:textId="77777777" w:rsidTr="00EC5370">
        <w:tc>
          <w:tcPr>
            <w:tcW w:w="9236" w:type="dxa"/>
          </w:tcPr>
          <w:p w14:paraId="42CC3FCB" w14:textId="683A14D9" w:rsidR="00210A0A" w:rsidRPr="00EB6946" w:rsidRDefault="00210A0A" w:rsidP="00DE1339">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E1339">
              <w:rPr>
                <w:rFonts w:eastAsiaTheme="majorEastAsia" w:cstheme="majorHAnsi"/>
                <w:bCs/>
                <w:sz w:val="18"/>
                <w:szCs w:val="26"/>
                <w:lang w:val="en-US"/>
              </w:rPr>
              <w:t>encounter</w:t>
            </w:r>
          </w:p>
        </w:tc>
      </w:tr>
    </w:tbl>
    <w:p w14:paraId="306C1CDB" w14:textId="77777777" w:rsidR="008203F3" w:rsidRDefault="008203F3" w:rsidP="009554FD">
      <w:pPr>
        <w:rPr>
          <w:lang w:val="en-US"/>
        </w:rPr>
      </w:pPr>
    </w:p>
    <w:p w14:paraId="0B7C2BE8" w14:textId="3175257B" w:rsidR="00DE1339" w:rsidRDefault="00DE1339" w:rsidP="00DE1339">
      <w:pPr>
        <w:pStyle w:val="Snt1"/>
      </w:pPr>
      <w:r>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ENC</w:t>
      </w:r>
      <w:r w:rsidR="0027462B">
        <w:t>”</w:t>
      </w:r>
      <w:r>
        <w:t xml:space="preserve"> ja yksi [1..1] @</w:t>
      </w:r>
      <w:proofErr w:type="spellStart"/>
      <w:r>
        <w:t>moodCode</w:t>
      </w:r>
      <w:proofErr w:type="spellEnd"/>
      <w:r>
        <w:t>=</w:t>
      </w:r>
      <w:r w:rsidR="0027462B">
        <w:t>”</w:t>
      </w:r>
      <w:r>
        <w:t>APT</w:t>
      </w:r>
      <w:r w:rsidR="0027462B">
        <w:t>”</w:t>
      </w:r>
      <w:r>
        <w:t xml:space="preserve"> </w:t>
      </w:r>
    </w:p>
    <w:p w14:paraId="4A0D1C25" w14:textId="1B03AD62" w:rsidR="00DE1339" w:rsidRDefault="00907B46" w:rsidP="00DE1339">
      <w:pPr>
        <w:pStyle w:val="Snt1"/>
      </w:pPr>
      <w:r>
        <w:t>2</w:t>
      </w:r>
      <w:r w:rsidR="00DE1339">
        <w:t>. PAKOLLINEN yksi [</w:t>
      </w:r>
      <w:proofErr w:type="gramStart"/>
      <w:r w:rsidR="00DE1339">
        <w:t>1..</w:t>
      </w:r>
      <w:proofErr w:type="gramEnd"/>
      <w:r w:rsidR="00DE1339">
        <w:t xml:space="preserve">1] </w:t>
      </w:r>
      <w:proofErr w:type="spellStart"/>
      <w:r w:rsidR="00DE1339">
        <w:t>code</w:t>
      </w:r>
      <w:proofErr w:type="spellEnd"/>
      <w:r w:rsidR="00DE1339">
        <w:t>/@</w:t>
      </w:r>
      <w:proofErr w:type="spellStart"/>
      <w:r w:rsidR="00DE1339">
        <w:t>code</w:t>
      </w:r>
      <w:proofErr w:type="spellEnd"/>
      <w:r w:rsidR="00DE1339">
        <w:t>=</w:t>
      </w:r>
      <w:r w:rsidR="0027462B">
        <w:t>”</w:t>
      </w:r>
      <w:r w:rsidR="00DE1339">
        <w:t>86</w:t>
      </w:r>
      <w:r w:rsidR="0027462B">
        <w:t>”</w:t>
      </w:r>
      <w:r w:rsidR="00DE1339">
        <w:t xml:space="preserve"> </w:t>
      </w:r>
      <w:r w:rsidR="00DE1339" w:rsidRPr="00DE1339">
        <w:t>Aikaväli</w:t>
      </w:r>
      <w:r w:rsidR="00DE1339">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73FD812B" w14:textId="2D88B78F" w:rsidR="00DE1339" w:rsidRDefault="00907B46" w:rsidP="00DE1339">
      <w:pPr>
        <w:pStyle w:val="Snt1"/>
      </w:pPr>
      <w:r>
        <w:t>3</w:t>
      </w:r>
      <w:r w:rsidR="00DE1339">
        <w:t>. PAKOLLINEN yksi [</w:t>
      </w:r>
      <w:proofErr w:type="gramStart"/>
      <w:r w:rsidR="00DE1339">
        <w:t>1..</w:t>
      </w:r>
      <w:proofErr w:type="gramEnd"/>
      <w:r w:rsidR="00DE1339">
        <w:t xml:space="preserve">1] </w:t>
      </w:r>
      <w:proofErr w:type="spellStart"/>
      <w:r w:rsidR="00DE1339">
        <w:t>text</w:t>
      </w:r>
      <w:proofErr w:type="spellEnd"/>
    </w:p>
    <w:p w14:paraId="5F5144A2" w14:textId="77777777" w:rsidR="00DE1339" w:rsidRDefault="00DE1339" w:rsidP="00DE1339">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8E4A369" w14:textId="3ABD319A" w:rsidR="00907B46" w:rsidRDefault="00907B46" w:rsidP="00907B46">
      <w:pPr>
        <w:pStyle w:val="Snt1"/>
      </w:pPr>
      <w:r w:rsidRPr="001C7F58">
        <w:t xml:space="preserve">4. </w:t>
      </w:r>
      <w:r w:rsidR="00FD777A">
        <w:t xml:space="preserve">VAIHTOEHTOISESTI </w:t>
      </w:r>
      <w:r>
        <w:t xml:space="preserve">PAKOLLINEN </w:t>
      </w:r>
      <w:r w:rsidR="00FD777A">
        <w:t xml:space="preserve">nolla tai </w:t>
      </w:r>
      <w:r w:rsidRPr="001C7F58">
        <w:t>yksi [</w:t>
      </w:r>
      <w:proofErr w:type="gramStart"/>
      <w:r w:rsidR="00D964D2">
        <w:t>0</w:t>
      </w:r>
      <w:r w:rsidRPr="001C7F58">
        <w:t>..</w:t>
      </w:r>
      <w:proofErr w:type="gramEnd"/>
      <w:r w:rsidRPr="001C7F58">
        <w:t xml:space="preserve">1] </w:t>
      </w:r>
      <w:proofErr w:type="spellStart"/>
      <w:r w:rsidRPr="001C7F58">
        <w:t>effectiveTime</w:t>
      </w:r>
      <w:proofErr w:type="spellEnd"/>
    </w:p>
    <w:p w14:paraId="765DE58F" w14:textId="0724B6D1" w:rsidR="00907B46" w:rsidRDefault="00907B46" w:rsidP="00907B46">
      <w:pPr>
        <w:pStyle w:val="Snt2"/>
      </w:pPr>
      <w:r>
        <w:t xml:space="preserve">a. </w:t>
      </w:r>
      <w:r w:rsidR="00D964D2">
        <w:t xml:space="preserve">PAKOLLINEN </w:t>
      </w:r>
      <w:r>
        <w:t>yksi [</w:t>
      </w:r>
      <w:proofErr w:type="gramStart"/>
      <w:r w:rsidR="00D964D2">
        <w:t>1</w:t>
      </w:r>
      <w:r>
        <w:t>..</w:t>
      </w:r>
      <w:proofErr w:type="gramEnd"/>
      <w:r>
        <w:t xml:space="preserve">1] </w:t>
      </w:r>
      <w:proofErr w:type="spellStart"/>
      <w:r>
        <w:t>low</w:t>
      </w:r>
      <w:proofErr w:type="spellEnd"/>
      <w:r w:rsidRPr="001C7F58">
        <w:t>/@</w:t>
      </w:r>
      <w:proofErr w:type="spellStart"/>
      <w:r w:rsidRPr="001C7F58">
        <w:t>value</w:t>
      </w:r>
      <w:proofErr w:type="spellEnd"/>
      <w:r w:rsidRPr="001C7F58">
        <w:t xml:space="preserve"> </w:t>
      </w:r>
      <w:r w:rsidRPr="00DE1339">
        <w:t>Aikaväli</w:t>
      </w:r>
      <w:r w:rsidRPr="001C7F58">
        <w:t xml:space="preserve"> (</w:t>
      </w:r>
      <w:r>
        <w:t>86</w:t>
      </w:r>
      <w:r w:rsidRPr="001C7F58">
        <w:t>)</w:t>
      </w:r>
      <w:r>
        <w:t>, arvo annetaan</w:t>
      </w:r>
      <w:r w:rsidRPr="001C7F58">
        <w:t xml:space="preserve"> </w:t>
      </w:r>
      <w:r>
        <w:t>TS-tietotyypillä, a</w:t>
      </w:r>
      <w:r w:rsidRPr="00907B46">
        <w:t>ikaväli voi tarkentua ajanvarausasiakirjan eri versioiden välillä</w:t>
      </w:r>
    </w:p>
    <w:p w14:paraId="77FA6086" w14:textId="2686298C" w:rsidR="00907B46" w:rsidRDefault="00907B46" w:rsidP="00907B46">
      <w:pPr>
        <w:pStyle w:val="Snt2"/>
      </w:pPr>
      <w:r>
        <w:t xml:space="preserve">b. </w:t>
      </w:r>
      <w:r w:rsidR="008A026D">
        <w:t xml:space="preserve">PAKOLLINEN </w:t>
      </w:r>
      <w:r w:rsidR="007F221A">
        <w:t xml:space="preserve">yksi </w:t>
      </w:r>
      <w:r>
        <w:t>[</w:t>
      </w:r>
      <w:proofErr w:type="gramStart"/>
      <w:r w:rsidR="008A026D">
        <w:t>1</w:t>
      </w:r>
      <w:r>
        <w:t>..</w:t>
      </w:r>
      <w:proofErr w:type="gramEnd"/>
      <w:r>
        <w:t xml:space="preserve">1] </w:t>
      </w:r>
      <w:proofErr w:type="spellStart"/>
      <w:r>
        <w:t>high</w:t>
      </w:r>
      <w:proofErr w:type="spellEnd"/>
      <w:r w:rsidRPr="001C7F58">
        <w:t>/@</w:t>
      </w:r>
      <w:proofErr w:type="spellStart"/>
      <w:r w:rsidRPr="001C7F58">
        <w:t>value</w:t>
      </w:r>
      <w:proofErr w:type="spellEnd"/>
      <w:r w:rsidRPr="001C7F58">
        <w:t xml:space="preserve"> </w:t>
      </w:r>
      <w:r>
        <w:t xml:space="preserve">Aikaväli </w:t>
      </w:r>
      <w:r w:rsidRPr="001C7F58">
        <w:t>(</w:t>
      </w:r>
      <w:r>
        <w:t>86</w:t>
      </w:r>
      <w:r w:rsidRPr="001C7F58">
        <w:t>)</w:t>
      </w:r>
      <w:r>
        <w:t>, arvo annetaan</w:t>
      </w:r>
      <w:r w:rsidRPr="001C7F58">
        <w:t xml:space="preserve"> </w:t>
      </w:r>
      <w:r>
        <w:t>TS-tietotyypillä, a</w:t>
      </w:r>
      <w:r w:rsidRPr="00907B46">
        <w:t>ikaväli voi tarkentua ajanvarausasiakirjan eri versioiden väl</w:t>
      </w:r>
      <w:r>
        <w:t>illä</w:t>
      </w:r>
    </w:p>
    <w:p w14:paraId="3A4BC60C" w14:textId="0B29BBF7" w:rsidR="001345F6" w:rsidRDefault="008A026D" w:rsidP="001345F6">
      <w:pPr>
        <w:pStyle w:val="Snt1"/>
      </w:pPr>
      <w:r>
        <w:t>5</w:t>
      </w:r>
      <w:r w:rsidR="001345F6" w:rsidRPr="001C7F58">
        <w:t xml:space="preserve">. </w:t>
      </w:r>
      <w:r w:rsidR="001345F6">
        <w:t xml:space="preserve">VAIHTOEHTOISESTI PAKOLLINEN nolla tai </w:t>
      </w:r>
      <w:r w:rsidR="001345F6" w:rsidRPr="001C7F58">
        <w:t>yksi [</w:t>
      </w:r>
      <w:proofErr w:type="gramStart"/>
      <w:r w:rsidR="00D964D2">
        <w:t>0</w:t>
      </w:r>
      <w:r w:rsidR="001345F6" w:rsidRPr="001C7F58">
        <w:t>..</w:t>
      </w:r>
      <w:proofErr w:type="gramEnd"/>
      <w:r w:rsidR="001345F6" w:rsidRPr="001C7F58">
        <w:t xml:space="preserve">1] </w:t>
      </w:r>
      <w:proofErr w:type="spellStart"/>
      <w:r w:rsidR="001345F6" w:rsidRPr="001C7F58">
        <w:t>effectiveTime</w:t>
      </w:r>
      <w:proofErr w:type="spellEnd"/>
      <w:r w:rsidR="00073BB8">
        <w:t>/</w:t>
      </w:r>
      <w:r w:rsidR="00A4126A">
        <w:t>@</w:t>
      </w:r>
      <w:proofErr w:type="spellStart"/>
      <w:r w:rsidR="00A4126A">
        <w:t>value</w:t>
      </w:r>
      <w:proofErr w:type="spellEnd"/>
      <w:r w:rsidR="00D964D2">
        <w:t xml:space="preserve"> </w:t>
      </w:r>
      <w:r w:rsidR="00D964D2" w:rsidRPr="00DE1339">
        <w:t>Aikaväli</w:t>
      </w:r>
      <w:r w:rsidR="00D964D2" w:rsidRPr="001C7F58">
        <w:t xml:space="preserve"> (</w:t>
      </w:r>
      <w:r w:rsidR="00D964D2">
        <w:t>86</w:t>
      </w:r>
      <w:r w:rsidR="00D964D2" w:rsidRPr="001C7F58">
        <w:t>)</w:t>
      </w:r>
      <w:r w:rsidR="009F2ADC">
        <w:t xml:space="preserve"> kun annettu aika on </w:t>
      </w:r>
      <w:r w:rsidR="00F664E1">
        <w:t>yksittäinen ajanhetki/päivä</w:t>
      </w:r>
      <w:r w:rsidR="00D964D2">
        <w:t>, arvo annetaan</w:t>
      </w:r>
      <w:r w:rsidR="00D964D2" w:rsidRPr="001C7F58">
        <w:t xml:space="preserve"> </w:t>
      </w:r>
      <w:r w:rsidR="00D964D2">
        <w:t>TS-tietotyypillä, a</w:t>
      </w:r>
      <w:r w:rsidR="00D964D2" w:rsidRPr="00907B46">
        <w:t>ika voi tarkentua ajanvarausasiakirjan eri versioiden välillä</w:t>
      </w:r>
    </w:p>
    <w:p w14:paraId="01845171" w14:textId="1D546320" w:rsidR="00FA4888" w:rsidRDefault="00FA4888" w:rsidP="00907B46">
      <w:pPr>
        <w:pStyle w:val="Snt2"/>
      </w:pPr>
    </w:p>
    <w:p w14:paraId="496B7221" w14:textId="5CB04EC7" w:rsidR="00FA4888" w:rsidRDefault="00FA4888" w:rsidP="00907B46">
      <w:pPr>
        <w:pStyle w:val="Snt2"/>
      </w:pPr>
      <w:r w:rsidRPr="007E197D">
        <w:rPr>
          <w:b/>
        </w:rPr>
        <w:t>Toteutusohje:</w:t>
      </w:r>
      <w:r>
        <w:rPr>
          <w:b/>
        </w:rPr>
        <w:t xml:space="preserve"> </w:t>
      </w:r>
      <w:r w:rsidR="00191655">
        <w:t>Aikaväli annetaan</w:t>
      </w:r>
      <w:r>
        <w:t xml:space="preserve"> IVL_TS tietotyypin mukaisesti aikavälin</w:t>
      </w:r>
      <w:r w:rsidR="00CA796F">
        <w:t>ä</w:t>
      </w:r>
      <w:r>
        <w:t xml:space="preserve"> (</w:t>
      </w:r>
      <w:proofErr w:type="spellStart"/>
      <w:r>
        <w:t>low</w:t>
      </w:r>
      <w:proofErr w:type="spellEnd"/>
      <w:r>
        <w:t xml:space="preserve"> alkuaika ja </w:t>
      </w:r>
      <w:proofErr w:type="spellStart"/>
      <w:r>
        <w:t>high</w:t>
      </w:r>
      <w:proofErr w:type="spellEnd"/>
      <w:r>
        <w:t xml:space="preserve"> loppuaika) tai </w:t>
      </w:r>
      <w:r w:rsidR="00CA796F">
        <w:t xml:space="preserve">aika annetaan </w:t>
      </w:r>
      <w:r>
        <w:t>yksittäisenä ajanhetkenä</w:t>
      </w:r>
      <w:r w:rsidR="00CA796F">
        <w:t>/päivänä</w:t>
      </w:r>
      <w:r>
        <w:t xml:space="preserve"> (</w:t>
      </w:r>
      <w:proofErr w:type="spellStart"/>
      <w:r>
        <w:t>effectiveTime</w:t>
      </w:r>
      <w:proofErr w:type="spellEnd"/>
      <w:r>
        <w:t>/@</w:t>
      </w:r>
      <w:proofErr w:type="spellStart"/>
      <w:r>
        <w:t>value</w:t>
      </w:r>
      <w:proofErr w:type="spellEnd"/>
      <w:r>
        <w:t>).</w:t>
      </w:r>
    </w:p>
    <w:p w14:paraId="7DD3F44D" w14:textId="4750264F" w:rsidR="003041DF" w:rsidRDefault="003041DF" w:rsidP="00907B46">
      <w:pPr>
        <w:pStyle w:val="Snt2"/>
      </w:pPr>
    </w:p>
    <w:bookmarkStart w:id="778" w:name="_Tarkentavat_tiedot"/>
    <w:bookmarkEnd w:id="778"/>
    <w:p w14:paraId="68DA73BF" w14:textId="3B9D83ED" w:rsidR="003041DF" w:rsidRDefault="00002A35" w:rsidP="003041DF">
      <w:pPr>
        <w:pStyle w:val="Otsikko2"/>
      </w:pPr>
      <w:r>
        <w:fldChar w:fldCharType="begin"/>
      </w:r>
      <w:r>
        <w:instrText xml:space="preserve"> HYPERLINK  \l "_Ensihoitokertomus" </w:instrText>
      </w:r>
      <w:r>
        <w:fldChar w:fldCharType="separate"/>
      </w:r>
      <w:bookmarkStart w:id="779" w:name="_Toc28940920"/>
      <w:r w:rsidR="003041DF" w:rsidRPr="00002A35">
        <w:rPr>
          <w:rStyle w:val="Hyperlinkki"/>
        </w:rPr>
        <w:t>Tarkentavat tiedot</w:t>
      </w:r>
      <w:bookmarkEnd w:id="779"/>
      <w:r>
        <w:fldChar w:fldCharType="end"/>
      </w:r>
    </w:p>
    <w:p w14:paraId="4DA72685" w14:textId="77777777" w:rsidR="003E6F72" w:rsidRDefault="003E6F72" w:rsidP="003E6F7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E6F72" w:rsidRPr="00025278" w14:paraId="0E327FFB" w14:textId="77777777" w:rsidTr="00043806">
        <w:tc>
          <w:tcPr>
            <w:tcW w:w="9236" w:type="dxa"/>
          </w:tcPr>
          <w:p w14:paraId="207D9E66" w14:textId="77777777" w:rsidR="003E6F72" w:rsidRPr="00EB6946" w:rsidRDefault="003E6F7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42647A41" w14:textId="77777777" w:rsidR="003E6F72" w:rsidRPr="005B6CBB" w:rsidRDefault="003E6F72" w:rsidP="003E6F72">
      <w:pPr>
        <w:pStyle w:val="Snt1"/>
        <w:rPr>
          <w:lang w:val="en-US"/>
        </w:rPr>
      </w:pPr>
    </w:p>
    <w:p w14:paraId="23B2E0B0" w14:textId="0CAE866A" w:rsidR="003E6F72" w:rsidRPr="00D81995" w:rsidRDefault="003E6F72" w:rsidP="003E6F72">
      <w:pPr>
        <w:pStyle w:val="Snt1"/>
      </w:pPr>
      <w:r w:rsidRPr="00D81995">
        <w:t>1. PAKOLLINEN yksi [</w:t>
      </w:r>
      <w:proofErr w:type="gramStart"/>
      <w:r w:rsidRPr="00D81995">
        <w:t>1..</w:t>
      </w:r>
      <w:proofErr w:type="gramEnd"/>
      <w:r w:rsidRPr="00D81995">
        <w:t xml:space="preserve">1] </w:t>
      </w:r>
      <w:proofErr w:type="spellStart"/>
      <w:r w:rsidRPr="00D81995">
        <w:t>code</w:t>
      </w:r>
      <w:proofErr w:type="spellEnd"/>
      <w:r w:rsidRPr="00D81995">
        <w:t>/@</w:t>
      </w:r>
      <w:proofErr w:type="spellStart"/>
      <w:r w:rsidRPr="00D81995">
        <w:t>code</w:t>
      </w:r>
      <w:proofErr w:type="spellEnd"/>
      <w:r w:rsidRPr="00D81995">
        <w:t>=</w:t>
      </w:r>
      <w:r w:rsidR="0027462B">
        <w:t>”</w:t>
      </w:r>
      <w:r w:rsidRPr="00D81995">
        <w:t>76</w:t>
      </w:r>
      <w:r w:rsidR="0027462B">
        <w:t>”</w:t>
      </w:r>
      <w:r w:rsidRPr="00D81995">
        <w:t xml:space="preserve"> Muu merkintä (</w:t>
      </w:r>
      <w:proofErr w:type="spellStart"/>
      <w:r w:rsidRPr="00D81995">
        <w:t>codeSystem</w:t>
      </w:r>
      <w:proofErr w:type="spellEnd"/>
      <w:r w:rsidRPr="00D81995">
        <w:t xml:space="preserve">: 1.2.246.537.6.14.2006 AR/YDIN </w:t>
      </w:r>
      <w:r w:rsidR="0027462B">
        <w:t>–</w:t>
      </w:r>
      <w:r w:rsidRPr="00D81995">
        <w:t xml:space="preserve"> Otsikot)</w:t>
      </w:r>
    </w:p>
    <w:p w14:paraId="206287F2" w14:textId="77777777" w:rsidR="003E6F72" w:rsidRPr="00D81995" w:rsidRDefault="003E6F72" w:rsidP="003E6F72">
      <w:pPr>
        <w:pStyle w:val="Snt2"/>
        <w:rPr>
          <w:rStyle w:val="Snt1Char"/>
        </w:rPr>
      </w:pPr>
      <w:r w:rsidRPr="00D81995">
        <w:rPr>
          <w:rStyle w:val="Snt1Char"/>
        </w:rPr>
        <w:t xml:space="preserve">a. </w:t>
      </w:r>
      <w:r w:rsidRPr="00D81995">
        <w:rPr>
          <w:rStyle w:val="Snt2Char"/>
        </w:rPr>
        <w:t>PAKOLLINEN yksi [</w:t>
      </w:r>
      <w:proofErr w:type="gramStart"/>
      <w:r w:rsidRPr="00D81995">
        <w:rPr>
          <w:rStyle w:val="Snt2Char"/>
        </w:rPr>
        <w:t>1..</w:t>
      </w:r>
      <w:proofErr w:type="gramEnd"/>
      <w:r w:rsidRPr="00D81995">
        <w:rPr>
          <w:rStyle w:val="Snt2Char"/>
        </w:rPr>
        <w:t xml:space="preserve">1] </w:t>
      </w:r>
      <w:proofErr w:type="spellStart"/>
      <w:r w:rsidRPr="00D81995">
        <w:rPr>
          <w:rStyle w:val="Snt2Char"/>
        </w:rPr>
        <w:t>translation</w:t>
      </w:r>
      <w:proofErr w:type="spellEnd"/>
    </w:p>
    <w:p w14:paraId="7F0617BE" w14:textId="77777777" w:rsidR="003E6F72" w:rsidRPr="00D81995" w:rsidRDefault="003E6F72" w:rsidP="003E6F72">
      <w:pPr>
        <w:pStyle w:val="Snt3"/>
        <w:rPr>
          <w:rStyle w:val="Snt3Char"/>
        </w:rPr>
      </w:pPr>
      <w:r w:rsidRPr="00D81995">
        <w:rPr>
          <w:rStyle w:val="Snt1Char"/>
        </w:rPr>
        <w:t>a</w:t>
      </w:r>
      <w:r w:rsidRPr="00D81995">
        <w:rPr>
          <w:rStyle w:val="Snt3Char"/>
        </w:rPr>
        <w:t>. PAKOLLINEN yksi [</w:t>
      </w:r>
      <w:proofErr w:type="gramStart"/>
      <w:r w:rsidRPr="00D81995">
        <w:rPr>
          <w:rStyle w:val="Snt3Char"/>
        </w:rPr>
        <w:t>1..</w:t>
      </w:r>
      <w:proofErr w:type="gramEnd"/>
      <w:r w:rsidRPr="00D81995">
        <w:rPr>
          <w:rStyle w:val="Snt3Char"/>
        </w:rPr>
        <w:t xml:space="preserve">1] </w:t>
      </w:r>
      <w:proofErr w:type="spellStart"/>
      <w:r w:rsidRPr="00D81995">
        <w:rPr>
          <w:rStyle w:val="Snt3Char"/>
        </w:rPr>
        <w:t>qualifier</w:t>
      </w:r>
      <w:proofErr w:type="spellEnd"/>
    </w:p>
    <w:p w14:paraId="27C9C325" w14:textId="714DCDC3" w:rsidR="003E6F72" w:rsidRPr="00D81995" w:rsidRDefault="003E6F72" w:rsidP="003E6F72">
      <w:pPr>
        <w:pStyle w:val="Snt4"/>
      </w:pPr>
      <w:r w:rsidRPr="00D81995">
        <w:rPr>
          <w:rStyle w:val="Snt5Char"/>
        </w:rPr>
        <w:t>a</w:t>
      </w:r>
      <w:r>
        <w:rPr>
          <w:rStyle w:val="Snt5Char"/>
        </w:rPr>
        <w:t>. PAKOLLINEN yksi [</w:t>
      </w:r>
      <w:proofErr w:type="gramStart"/>
      <w:r>
        <w:rPr>
          <w:rStyle w:val="Snt5Char"/>
        </w:rPr>
        <w:t>1..</w:t>
      </w:r>
      <w:proofErr w:type="gramEnd"/>
      <w:r>
        <w:rPr>
          <w:rStyle w:val="Snt5Char"/>
        </w:rPr>
        <w:t xml:space="preserve">1] </w:t>
      </w:r>
      <w:proofErr w:type="spellStart"/>
      <w:r>
        <w:rPr>
          <w:rStyle w:val="Snt5Char"/>
        </w:rPr>
        <w:t>value</w:t>
      </w:r>
      <w:proofErr w:type="spellEnd"/>
      <w:r>
        <w:rPr>
          <w:rStyle w:val="Snt5Char"/>
        </w:rPr>
        <w:t>/</w:t>
      </w:r>
      <w:r w:rsidRPr="0082643A">
        <w:t>@</w:t>
      </w:r>
      <w:proofErr w:type="spellStart"/>
      <w:r w:rsidRPr="0082643A">
        <w:t>code</w:t>
      </w:r>
      <w:proofErr w:type="spellEnd"/>
      <w:r w:rsidRPr="0082643A">
        <w:t>=</w:t>
      </w:r>
      <w:r w:rsidR="0027462B">
        <w:t>”</w:t>
      </w:r>
      <w:r w:rsidR="00CF0F12">
        <w:t>9</w:t>
      </w:r>
      <w:r>
        <w:t>0</w:t>
      </w:r>
      <w:r w:rsidR="0027462B">
        <w:t>”</w:t>
      </w:r>
      <w:r w:rsidRPr="0082643A">
        <w:t xml:space="preserve"> </w:t>
      </w:r>
      <w:r w:rsidR="00CF0F12">
        <w:t xml:space="preserve">Tarkentavat </w:t>
      </w:r>
      <w:r w:rsidR="00CF0F12" w:rsidRPr="007207C6">
        <w:t>tiedot</w:t>
      </w:r>
      <w:r w:rsidR="00CF0F12">
        <w:t xml:space="preserve"> </w:t>
      </w:r>
      <w:r>
        <w:t>(</w:t>
      </w:r>
      <w:proofErr w:type="spellStart"/>
      <w:r>
        <w:t>codeSystem</w:t>
      </w:r>
      <w:proofErr w:type="spellEnd"/>
      <w:r>
        <w:t xml:space="preserve">: 1.2.245.537.6.880 Ajanvaraus/Tietosisältö </w:t>
      </w:r>
      <w:r w:rsidR="0027462B">
        <w:t>–</w:t>
      </w:r>
      <w:r>
        <w:t xml:space="preserve"> Ajanvarausasiakirja)</w:t>
      </w:r>
    </w:p>
    <w:p w14:paraId="0250244F" w14:textId="50DB99EA" w:rsidR="003E6F72" w:rsidRPr="0082643A" w:rsidRDefault="003E6F72" w:rsidP="003E6F72">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0027462B">
        <w:t>”</w:t>
      </w:r>
      <w:r>
        <w:t xml:space="preserve">Muu merkintä </w:t>
      </w:r>
      <w:r w:rsidR="00CF0F12">
        <w:t>Tarkentavat tiedot</w:t>
      </w:r>
      <w:r w:rsidR="0027462B">
        <w:t>”</w:t>
      </w:r>
      <w:r w:rsidRPr="0082643A">
        <w:t xml:space="preserve"> </w:t>
      </w:r>
    </w:p>
    <w:p w14:paraId="578D9136" w14:textId="77777777" w:rsidR="003E6F72" w:rsidRDefault="003E6F72" w:rsidP="003E6F72">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7AA81814" w14:textId="77777777" w:rsidR="001E10D2" w:rsidRDefault="001E10D2" w:rsidP="001E10D2">
      <w:pPr>
        <w:pStyle w:val="Snt1"/>
      </w:pPr>
    </w:p>
    <w:p w14:paraId="1DB0BE97"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lastRenderedPageBreak/>
        <w:t>Muu merkintä Tarkentavat tiedot</w:t>
      </w:r>
    </w:p>
    <w:p w14:paraId="208C5C2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43B73D7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Muu sisältö (</w:t>
      </w:r>
      <w:proofErr w:type="gramStart"/>
      <w:r w:rsidRPr="00D9186D">
        <w:rPr>
          <w:rFonts w:cstheme="minorHAnsi"/>
        </w:rPr>
        <w:t>91)</w:t>
      </w:r>
      <w:r>
        <w:rPr>
          <w:rFonts w:cstheme="minorHAnsi"/>
        </w:rPr>
        <w:t>*</w:t>
      </w:r>
      <w:proofErr w:type="gramEnd"/>
    </w:p>
    <w:p w14:paraId="67BD27FC" w14:textId="20CBE2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 toteuttajan sukupuoli (</w:t>
      </w:r>
      <w:proofErr w:type="gramStart"/>
      <w:r w:rsidRPr="00D9186D">
        <w:rPr>
          <w:rFonts w:cstheme="minorHAnsi"/>
        </w:rPr>
        <w:t>93)</w:t>
      </w:r>
      <w:r>
        <w:rPr>
          <w:rFonts w:cstheme="minorHAnsi"/>
        </w:rPr>
        <w:t>*</w:t>
      </w:r>
      <w:proofErr w:type="gramEnd"/>
      <w:r>
        <w:rPr>
          <w:rFonts w:cstheme="minorHAnsi"/>
        </w:rPr>
        <w:t xml:space="preserve">; </w:t>
      </w:r>
      <w:r w:rsidRPr="00D9186D">
        <w:rPr>
          <w:rFonts w:cstheme="minorHAnsi"/>
        </w:rPr>
        <w:t>Muistutuksen tapa (94)</w:t>
      </w:r>
      <w:r>
        <w:rPr>
          <w:rFonts w:cstheme="minorHAnsi"/>
        </w:rPr>
        <w:t xml:space="preserve">*; </w:t>
      </w:r>
      <w:r w:rsidRPr="00D9186D">
        <w:rPr>
          <w:rFonts w:cstheme="minorHAnsi"/>
        </w:rPr>
        <w:t>Peruttavissa (95)</w:t>
      </w:r>
      <w:r>
        <w:rPr>
          <w:rFonts w:cstheme="minorHAnsi"/>
        </w:rPr>
        <w:t xml:space="preserve">*; </w:t>
      </w:r>
      <w:r w:rsidRPr="00D9186D">
        <w:rPr>
          <w:rFonts w:cstheme="minorHAnsi"/>
        </w:rPr>
        <w:t>Siirrettävissä (96)</w:t>
      </w:r>
      <w:r>
        <w:rPr>
          <w:rFonts w:cstheme="minorHAnsi"/>
        </w:rPr>
        <w:t xml:space="preserve">*; </w:t>
      </w:r>
      <w:r w:rsidRPr="000E4103">
        <w:rPr>
          <w:rFonts w:cstheme="minorHAnsi"/>
        </w:rPr>
        <w:t>Peruutuksen tai siirron aikaraja</w:t>
      </w:r>
      <w:r>
        <w:rPr>
          <w:rFonts w:cstheme="minorHAnsi"/>
        </w:rPr>
        <w:t xml:space="preserve"> (96.1)* </w:t>
      </w:r>
    </w:p>
    <w:p w14:paraId="5EB3EC20"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Hoitotakuu (</w:t>
      </w:r>
      <w:proofErr w:type="gramStart"/>
      <w:r w:rsidRPr="00D9186D">
        <w:rPr>
          <w:rFonts w:cstheme="minorHAnsi"/>
        </w:rPr>
        <w:t>97)</w:t>
      </w:r>
      <w:r>
        <w:rPr>
          <w:rFonts w:cstheme="minorHAnsi"/>
        </w:rPr>
        <w:t>*</w:t>
      </w:r>
      <w:proofErr w:type="gramEnd"/>
    </w:p>
    <w:p w14:paraId="377671F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Lisätietojen osoite (</w:t>
      </w:r>
      <w:proofErr w:type="gramStart"/>
      <w:r w:rsidRPr="00D9186D">
        <w:rPr>
          <w:rFonts w:cstheme="minorHAnsi"/>
        </w:rPr>
        <w:t>98)</w:t>
      </w:r>
      <w:r>
        <w:rPr>
          <w:rFonts w:cstheme="minorHAnsi"/>
        </w:rPr>
        <w:t>*</w:t>
      </w:r>
      <w:proofErr w:type="gramEnd"/>
    </w:p>
    <w:p w14:paraId="55FE477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Huomautukset (</w:t>
      </w:r>
      <w:proofErr w:type="gramStart"/>
      <w:r w:rsidRPr="00D9186D">
        <w:rPr>
          <w:rFonts w:cstheme="minorHAnsi"/>
        </w:rPr>
        <w:t>99)</w:t>
      </w:r>
      <w:r>
        <w:rPr>
          <w:rFonts w:cstheme="minorHAnsi"/>
        </w:rPr>
        <w:t>*</w:t>
      </w:r>
      <w:proofErr w:type="gramEnd"/>
      <w:r w:rsidRPr="00CA27A7">
        <w:t xml:space="preserve"> </w:t>
      </w:r>
    </w:p>
    <w:p w14:paraId="1707EE4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Potilasohje (</w:t>
      </w:r>
      <w:proofErr w:type="gramStart"/>
      <w:r w:rsidRPr="00D9186D">
        <w:rPr>
          <w:rFonts w:cstheme="minorHAnsi"/>
        </w:rPr>
        <w:t>100)</w:t>
      </w:r>
      <w:r>
        <w:rPr>
          <w:rFonts w:cstheme="minorHAnsi"/>
        </w:rPr>
        <w:t>*</w:t>
      </w:r>
      <w:proofErr w:type="gramEnd"/>
      <w:r>
        <w:rPr>
          <w:rFonts w:cstheme="minorHAnsi"/>
        </w:rPr>
        <w:t xml:space="preserve">; </w:t>
      </w:r>
      <w:r w:rsidRPr="00D9186D">
        <w:rPr>
          <w:rFonts w:cstheme="minorHAnsi"/>
        </w:rPr>
        <w:t>Linkki potilasohjeeseen (10</w:t>
      </w:r>
      <w:r>
        <w:rPr>
          <w:rFonts w:cstheme="minorHAnsi"/>
        </w:rPr>
        <w:t>0.1</w:t>
      </w:r>
      <w:r w:rsidRPr="00D9186D">
        <w:rPr>
          <w:rFonts w:cstheme="minorHAnsi"/>
        </w:rPr>
        <w:t>)</w:t>
      </w:r>
      <w:r>
        <w:rPr>
          <w:rFonts w:cstheme="minorHAnsi"/>
        </w:rPr>
        <w:t>*</w:t>
      </w:r>
    </w:p>
    <w:p w14:paraId="264C0789"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Tiketti (</w:t>
      </w:r>
      <w:proofErr w:type="gramStart"/>
      <w:r w:rsidRPr="00D9186D">
        <w:rPr>
          <w:rFonts w:cstheme="minorHAnsi"/>
        </w:rPr>
        <w:t>101)</w:t>
      </w:r>
      <w:r>
        <w:rPr>
          <w:rFonts w:cstheme="minorHAnsi"/>
        </w:rPr>
        <w:t>*</w:t>
      </w:r>
      <w:proofErr w:type="gramEnd"/>
    </w:p>
    <w:p w14:paraId="4DC9D70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CE315A">
        <w:t>Ajankohta, jolloin ajanvaraus ohjeistettu suoritetavaksi</w:t>
      </w:r>
      <w:r w:rsidRPr="00CE315A" w:rsidDel="00CE315A">
        <w:t xml:space="preserve"> </w:t>
      </w:r>
      <w:r>
        <w:t>(</w:t>
      </w:r>
      <w:proofErr w:type="gramStart"/>
      <w:r>
        <w:t>35)*</w:t>
      </w:r>
      <w:proofErr w:type="gramEnd"/>
    </w:p>
    <w:p w14:paraId="534B139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23B5EDA"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t>* myös otsikko</w:t>
      </w:r>
    </w:p>
    <w:p w14:paraId="3AB28040" w14:textId="77777777" w:rsidR="001E10D2" w:rsidRDefault="001E10D2" w:rsidP="001E10D2">
      <w:pPr>
        <w:pStyle w:val="Snt1"/>
      </w:pPr>
    </w:p>
    <w:p w14:paraId="490409CA" w14:textId="77777777" w:rsidR="00E737CF" w:rsidRDefault="00E737CF" w:rsidP="00E737CF">
      <w:pPr>
        <w:pStyle w:val="Snt1"/>
      </w:pPr>
      <w:r>
        <w:t>4. PAKOLLINEN yksi [</w:t>
      </w:r>
      <w:proofErr w:type="gramStart"/>
      <w:r>
        <w:t>1..</w:t>
      </w:r>
      <w:proofErr w:type="gramEnd"/>
      <w:r>
        <w:t xml:space="preserve">1] </w:t>
      </w:r>
      <w:proofErr w:type="spellStart"/>
      <w:r>
        <w:t>entry</w:t>
      </w:r>
      <w:proofErr w:type="spellEnd"/>
      <w:r>
        <w:t xml:space="preserve"> </w:t>
      </w:r>
    </w:p>
    <w:p w14:paraId="3AF862A6" w14:textId="19D5569C" w:rsidR="00E737CF" w:rsidRDefault="00E737CF" w:rsidP="00E737CF">
      <w:pPr>
        <w:pStyle w:val="Snt2"/>
      </w:pPr>
      <w:r>
        <w:t>a.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r w:rsidR="0027462B">
        <w:t>”</w:t>
      </w:r>
      <w:r w:rsidR="00002A35">
        <w:t>1.2.245.537.6.880.9</w:t>
      </w:r>
      <w:r>
        <w:t>0” (</w:t>
      </w:r>
      <w:r w:rsidR="00002A35" w:rsidRPr="00002A35">
        <w:t>Tarkentavat tiedot</w:t>
      </w:r>
      <w:r>
        <w:t xml:space="preserve"> </w:t>
      </w:r>
      <w:proofErr w:type="spellStart"/>
      <w:r>
        <w:t>entry</w:t>
      </w:r>
      <w:proofErr w:type="spellEnd"/>
      <w:r>
        <w:t>)</w:t>
      </w:r>
    </w:p>
    <w:p w14:paraId="65ED5318" w14:textId="523515CF" w:rsidR="00E737CF" w:rsidRDefault="00E737CF" w:rsidP="00E737CF">
      <w:pPr>
        <w:pStyle w:val="Snt2"/>
      </w:pPr>
      <w:r>
        <w:t>b. PAKOLLINEN yksi [</w:t>
      </w:r>
      <w:proofErr w:type="gramStart"/>
      <w:r>
        <w:t>1..</w:t>
      </w:r>
      <w:proofErr w:type="gramEnd"/>
      <w:r>
        <w:t xml:space="preserve">1] </w:t>
      </w:r>
      <w:proofErr w:type="spellStart"/>
      <w:r>
        <w:t>templateId</w:t>
      </w:r>
      <w:proofErr w:type="spellEnd"/>
      <w:r>
        <w:t>, jonka arvon PITÄÄ OLLA @</w:t>
      </w:r>
      <w:proofErr w:type="spellStart"/>
      <w:r>
        <w:t>root</w:t>
      </w:r>
      <w:proofErr w:type="spellEnd"/>
      <w:r>
        <w:t>=”</w:t>
      </w:r>
      <w:ins w:id="780" w:author="Timo Kaskinen" w:date="2019-12-27T10:31:00Z">
        <w:r w:rsidR="00FB490F">
          <w:t>1.2.246.777.11.2020.1</w:t>
        </w:r>
      </w:ins>
      <w:r>
        <w:t>” (</w:t>
      </w:r>
      <w:ins w:id="781" w:author="Timo Kaskinen" w:date="2019-12-27T10:33:00Z">
        <w:r w:rsidR="00FB490F">
          <w:t>Ajanvarausasiakirja CDA 2020</w:t>
        </w:r>
      </w:ins>
      <w:r>
        <w:t>)</w:t>
      </w:r>
    </w:p>
    <w:p w14:paraId="00C6FBA7" w14:textId="0AAFCAB0" w:rsidR="001E10D2" w:rsidRPr="001E10D2" w:rsidRDefault="00E737CF" w:rsidP="00E737CF">
      <w:pPr>
        <w:pStyle w:val="Snt2"/>
      </w:pPr>
      <w:r>
        <w:t>c. PAKOLLINEN yksi [</w:t>
      </w:r>
      <w:proofErr w:type="gramStart"/>
      <w:r>
        <w:t>1..</w:t>
      </w:r>
      <w:proofErr w:type="gramEnd"/>
      <w:r>
        <w:t xml:space="preserve">1] </w:t>
      </w:r>
      <w:hyperlink w:anchor="_Tarkentavat_tiedot_–" w:history="1">
        <w:r w:rsidR="00002A35" w:rsidRPr="00002A35">
          <w:rPr>
            <w:rStyle w:val="Hyperlinkki"/>
          </w:rPr>
          <w:t>Tarkentavat tiedot</w:t>
        </w:r>
      </w:hyperlink>
      <w:r>
        <w:t xml:space="preserve"> </w:t>
      </w:r>
      <w:r w:rsidR="00002A35">
        <w:t>(9</w:t>
      </w:r>
      <w:r>
        <w:t xml:space="preserve">0) </w:t>
      </w:r>
      <w:proofErr w:type="spellStart"/>
      <w:r>
        <w:t>organizer</w:t>
      </w:r>
      <w:proofErr w:type="spellEnd"/>
    </w:p>
    <w:bookmarkStart w:id="782" w:name="_Tarkentavat_tiedot_–"/>
    <w:bookmarkEnd w:id="782"/>
    <w:p w14:paraId="1DEA9BA1" w14:textId="162ACEA0" w:rsidR="00EB6946" w:rsidRDefault="000E6218" w:rsidP="009351E3">
      <w:pPr>
        <w:pStyle w:val="Otsikko3"/>
      </w:pPr>
      <w:r>
        <w:fldChar w:fldCharType="begin"/>
      </w:r>
      <w:r>
        <w:instrText xml:space="preserve"> HYPERLINK  \l "_Tarkentavat_tiedot" </w:instrText>
      </w:r>
      <w:r>
        <w:fldChar w:fldCharType="separate"/>
      </w:r>
      <w:bookmarkStart w:id="783" w:name="_Toc28940921"/>
      <w:r w:rsidR="00EB6946" w:rsidRPr="000E6218">
        <w:rPr>
          <w:rStyle w:val="Hyperlinkki"/>
        </w:rPr>
        <w:t>Tarkentavat tiedot</w:t>
      </w:r>
      <w:r>
        <w:fldChar w:fldCharType="end"/>
      </w:r>
      <w:r w:rsidR="00EB6946" w:rsidRPr="00EB6946">
        <w:t xml:space="preserve"> </w:t>
      </w:r>
      <w:r w:rsidR="00EB6946">
        <w:t>–</w:t>
      </w:r>
      <w:r w:rsidR="00EB6946" w:rsidRPr="00EB6946">
        <w:t xml:space="preserve"> </w:t>
      </w:r>
      <w:proofErr w:type="spellStart"/>
      <w:r w:rsidR="00EB6946" w:rsidRPr="00EB6946">
        <w:t>organizer</w:t>
      </w:r>
      <w:bookmarkEnd w:id="783"/>
      <w:proofErr w:type="spellEnd"/>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2C8F8F2E" w14:textId="77777777" w:rsidTr="00A44291">
        <w:tc>
          <w:tcPr>
            <w:tcW w:w="9236" w:type="dxa"/>
          </w:tcPr>
          <w:p w14:paraId="0EBE109A" w14:textId="6EB9420D"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58A3AAE7" w14:textId="77777777" w:rsidR="00EB6946" w:rsidRPr="005B6CBB" w:rsidRDefault="00EB6946" w:rsidP="009554FD">
      <w:pPr>
        <w:rPr>
          <w:lang w:val="en-US"/>
        </w:rPr>
      </w:pPr>
    </w:p>
    <w:p w14:paraId="537DA6B0" w14:textId="4E7E6D60" w:rsidR="005B6CBB" w:rsidRPr="007E0AC1" w:rsidRDefault="005B6CBB" w:rsidP="005B6CBB">
      <w:pPr>
        <w:pStyle w:val="Snt1"/>
      </w:pPr>
      <w:r w:rsidRPr="007E0AC1">
        <w:t>1. PAKOLLINEN yksi [</w:t>
      </w:r>
      <w:proofErr w:type="gramStart"/>
      <w:r w:rsidRPr="007E0AC1">
        <w:t>1..</w:t>
      </w:r>
      <w:proofErr w:type="gramEnd"/>
      <w:r w:rsidRPr="007E0AC1">
        <w:t>1] @</w:t>
      </w:r>
      <w:proofErr w:type="spellStart"/>
      <w:r w:rsidRPr="007E0AC1">
        <w:t>classCode</w:t>
      </w:r>
      <w:proofErr w:type="spellEnd"/>
      <w:r w:rsidRPr="007E0AC1">
        <w:t>=</w:t>
      </w:r>
      <w:r w:rsidR="0027462B">
        <w:t>”</w:t>
      </w:r>
      <w:r w:rsidRPr="007E0AC1">
        <w:t>CLUSTER</w:t>
      </w:r>
      <w:r w:rsidR="0027462B">
        <w:t>”</w:t>
      </w:r>
      <w:r w:rsidRPr="007E0AC1">
        <w:t xml:space="preserve"> ja yksi [1..1] @</w:t>
      </w:r>
      <w:proofErr w:type="spellStart"/>
      <w:r w:rsidRPr="007E0AC1">
        <w:t>moodCode</w:t>
      </w:r>
      <w:proofErr w:type="spellEnd"/>
      <w:r w:rsidRPr="007E0AC1">
        <w:t>=</w:t>
      </w:r>
      <w:r w:rsidR="0027462B">
        <w:t>”</w:t>
      </w:r>
      <w:r w:rsidRPr="007E0AC1">
        <w:t>EVN</w:t>
      </w:r>
      <w:r w:rsidR="0027462B">
        <w:t>”</w:t>
      </w:r>
    </w:p>
    <w:p w14:paraId="5EE8F123" w14:textId="52E3DBBE" w:rsidR="0042369B" w:rsidRDefault="0042369B" w:rsidP="005B6CBB">
      <w:pPr>
        <w:pStyle w:val="Snt1"/>
        <w:rPr>
          <w:ins w:id="784" w:author="Timo Kaskinen" w:date="2020-01-21T13:03:00Z"/>
        </w:rPr>
      </w:pPr>
      <w:ins w:id="785" w:author="Timo Kaskinen" w:date="2020-01-21T13:03:00Z">
        <w:r>
          <w:t>2</w:t>
        </w:r>
        <w:r w:rsidRPr="0082643A">
          <w:t>. PAKOLLINEN yksi [</w:t>
        </w:r>
        <w:proofErr w:type="gramStart"/>
        <w:r w:rsidRPr="0082643A">
          <w:t>1..</w:t>
        </w:r>
        <w:proofErr w:type="gramEnd"/>
        <w:r w:rsidRPr="0082643A">
          <w:t xml:space="preserve">1] </w:t>
        </w:r>
        <w:r>
          <w:t>id</w:t>
        </w:r>
        <w:r w:rsidRPr="0082643A">
          <w:t>/@</w:t>
        </w:r>
        <w:proofErr w:type="spellStart"/>
        <w:r>
          <w:t>root</w:t>
        </w:r>
        <w:proofErr w:type="spellEnd"/>
      </w:ins>
    </w:p>
    <w:p w14:paraId="167099C3" w14:textId="4EC76363" w:rsidR="005B6CBB" w:rsidRPr="0095153D" w:rsidRDefault="005B6CBB" w:rsidP="005B6CBB">
      <w:pPr>
        <w:pStyle w:val="Snt1"/>
      </w:pPr>
      <w:del w:id="786" w:author="Timo Kaskinen" w:date="2020-01-21T13:03:00Z">
        <w:r w:rsidDel="003E2BB3">
          <w:delText>2</w:delText>
        </w:r>
      </w:del>
      <w:ins w:id="787" w:author="Timo Kaskinen" w:date="2020-01-21T13:04:00Z">
        <w:r w:rsidR="003E2BB3">
          <w:t>3</w:t>
        </w:r>
      </w:ins>
      <w:r w:rsidRPr="0082643A">
        <w:t>. PAKOLLINEN yksi [</w:t>
      </w:r>
      <w:proofErr w:type="gramStart"/>
      <w:r w:rsidRPr="0082643A">
        <w:t>1..</w:t>
      </w:r>
      <w:proofErr w:type="gramEnd"/>
      <w:r w:rsidRPr="0082643A">
        <w:t xml:space="preserve">1] </w:t>
      </w:r>
      <w:proofErr w:type="spellStart"/>
      <w:r w:rsidRPr="0082643A">
        <w:t>code</w:t>
      </w:r>
      <w:proofErr w:type="spellEnd"/>
      <w:r w:rsidRPr="0082643A">
        <w:t>/@</w:t>
      </w:r>
      <w:proofErr w:type="spellStart"/>
      <w:r w:rsidRPr="0082643A">
        <w:t>code</w:t>
      </w:r>
      <w:proofErr w:type="spellEnd"/>
      <w:r w:rsidRPr="0082643A">
        <w:t>=</w:t>
      </w:r>
      <w:r w:rsidR="0027462B">
        <w:t>”</w:t>
      </w:r>
      <w:r>
        <w:t>90</w:t>
      </w:r>
      <w:r w:rsidR="0027462B">
        <w:t>”</w:t>
      </w:r>
      <w:r w:rsidRPr="0082643A">
        <w:t xml:space="preserve"> </w:t>
      </w:r>
      <w:r>
        <w:t xml:space="preserve">Tarkentavat tiedot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78C78FEC" w14:textId="7C117BEB" w:rsidR="005B6CBB" w:rsidRDefault="005B6CBB" w:rsidP="005B6CBB">
      <w:pPr>
        <w:pStyle w:val="Snt1"/>
      </w:pPr>
      <w:del w:id="788" w:author="Timo Kaskinen" w:date="2020-01-21T13:04:00Z">
        <w:r w:rsidDel="003E2BB3">
          <w:delText>3</w:delText>
        </w:r>
      </w:del>
      <w:ins w:id="789" w:author="Timo Kaskinen" w:date="2020-01-21T13:04:00Z">
        <w:r w:rsidR="003E2BB3">
          <w:t>4</w:t>
        </w:r>
      </w:ins>
      <w:r>
        <w:t xml:space="preserve">. PAKOLLINEN yksi </w:t>
      </w:r>
      <w:proofErr w:type="spellStart"/>
      <w:r>
        <w:t>statusCode</w:t>
      </w:r>
      <w:proofErr w:type="spellEnd"/>
      <w:r>
        <w:t>/@</w:t>
      </w:r>
      <w:proofErr w:type="spellStart"/>
      <w:r>
        <w:t>code</w:t>
      </w:r>
      <w:proofErr w:type="spellEnd"/>
      <w:r>
        <w:t>=”</w:t>
      </w:r>
      <w:proofErr w:type="spellStart"/>
      <w:r>
        <w:t>completed</w:t>
      </w:r>
      <w:proofErr w:type="spellEnd"/>
      <w:r>
        <w:t>”</w:t>
      </w:r>
    </w:p>
    <w:p w14:paraId="1AE958E2" w14:textId="3F824A44" w:rsidR="005B6CBB" w:rsidRDefault="005B6CBB" w:rsidP="005B6CBB">
      <w:pPr>
        <w:pStyle w:val="Snt1"/>
      </w:pPr>
      <w:del w:id="790" w:author="Timo Kaskinen" w:date="2020-01-21T13:04:00Z">
        <w:r w:rsidDel="003E2BB3">
          <w:delText>4</w:delText>
        </w:r>
      </w:del>
      <w:ins w:id="791" w:author="Timo Kaskinen" w:date="2020-01-21T13:04:00Z">
        <w:r w:rsidR="003E2BB3">
          <w:t>5</w:t>
        </w:r>
      </w:ins>
      <w:r w:rsidRPr="00125567">
        <w:t xml:space="preserve">. </w:t>
      </w:r>
      <w:r>
        <w:t>VAPAAEHTOINEN</w:t>
      </w:r>
      <w:r w:rsidRPr="00125567">
        <w:t xml:space="preserve"> </w:t>
      </w:r>
      <w:r>
        <w:t xml:space="preserve">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05038B3B" w14:textId="696DA3AE" w:rsidR="005B6CBB" w:rsidRDefault="005B6CBB" w:rsidP="005B6CB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Muu_sisältö_–" w:history="1">
        <w:r w:rsidRPr="00A44291">
          <w:rPr>
            <w:rStyle w:val="Hyperlinkki"/>
          </w:rPr>
          <w:t>Muu sisältö</w:t>
        </w:r>
      </w:hyperlink>
      <w:r>
        <w:t xml:space="preserve"> (91) </w:t>
      </w:r>
      <w:proofErr w:type="spellStart"/>
      <w:r>
        <w:t>observation</w:t>
      </w:r>
      <w:proofErr w:type="spellEnd"/>
    </w:p>
    <w:p w14:paraId="7DDF8BF0" w14:textId="0D6E0236" w:rsidR="005B6CBB" w:rsidRDefault="005B6CBB" w:rsidP="005B6CBB">
      <w:pPr>
        <w:pStyle w:val="Snt1"/>
      </w:pPr>
      <w:del w:id="792" w:author="Timo Kaskinen" w:date="2020-01-21T13:04:00Z">
        <w:r w:rsidDel="003E2BB3">
          <w:delText>5</w:delText>
        </w:r>
      </w:del>
      <w:ins w:id="793" w:author="Timo Kaskinen" w:date="2020-01-21T13:04:00Z">
        <w:r w:rsidR="003E2BB3">
          <w:t>6</w:t>
        </w:r>
      </w:ins>
      <w:r>
        <w:t>. VAPAAEHTOINEN</w:t>
      </w:r>
      <w:r w:rsidRPr="00125567">
        <w:t xml:space="preserve"> </w:t>
      </w:r>
      <w:r>
        <w:t xml:space="preserve">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04087366" w14:textId="65459751" w:rsidR="005B6CBB" w:rsidRDefault="005B6CBB" w:rsidP="005B6CB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alvelun_toteuttajan_sukupuoli" w:history="1">
        <w:r w:rsidRPr="00A44291">
          <w:rPr>
            <w:rStyle w:val="Hyperlinkki"/>
          </w:rPr>
          <w:t>Palvelun toteuttajan sukupuoli</w:t>
        </w:r>
      </w:hyperlink>
      <w:r>
        <w:t xml:space="preserve"> (93) </w:t>
      </w:r>
      <w:proofErr w:type="spellStart"/>
      <w:r>
        <w:t>observation</w:t>
      </w:r>
      <w:proofErr w:type="spellEnd"/>
    </w:p>
    <w:p w14:paraId="533FB13F" w14:textId="1B2BE0A2" w:rsidR="005B6CBB" w:rsidRDefault="005B6CBB" w:rsidP="005B6CBB">
      <w:pPr>
        <w:pStyle w:val="Snt1"/>
      </w:pPr>
      <w:del w:id="794" w:author="Timo Kaskinen" w:date="2020-01-21T13:04:00Z">
        <w:r w:rsidDel="003E2BB3">
          <w:delText>6</w:delText>
        </w:r>
      </w:del>
      <w:ins w:id="795" w:author="Timo Kaskinen" w:date="2020-01-21T13:04:00Z">
        <w:r w:rsidR="003E2BB3">
          <w:t>7</w:t>
        </w:r>
      </w:ins>
      <w:r>
        <w:t>. VAPAAEHTOINEN</w:t>
      </w:r>
      <w:r w:rsidRPr="00125567">
        <w:t xml:space="preserve"> </w:t>
      </w:r>
      <w:r>
        <w:t xml:space="preserve">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4D7FA9A2" w14:textId="6D9C2186" w:rsidR="005B6CBB" w:rsidRDefault="005B6CBB" w:rsidP="005B6CB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Muistutuksen_tapa_–" w:history="1">
        <w:r w:rsidRPr="00A44291">
          <w:rPr>
            <w:rStyle w:val="Hyperlinkki"/>
          </w:rPr>
          <w:t>Muistutuksen tapa</w:t>
        </w:r>
      </w:hyperlink>
      <w:r>
        <w:t xml:space="preserve"> (94) </w:t>
      </w:r>
      <w:proofErr w:type="spellStart"/>
      <w:r>
        <w:t>observation</w:t>
      </w:r>
      <w:proofErr w:type="spellEnd"/>
    </w:p>
    <w:p w14:paraId="62C162B1" w14:textId="6123F27F" w:rsidR="005B6CBB" w:rsidRDefault="00906B1E" w:rsidP="005B6CBB">
      <w:pPr>
        <w:pStyle w:val="Snt1"/>
      </w:pPr>
      <w:del w:id="796" w:author="Timo Kaskinen" w:date="2020-01-21T13:04:00Z">
        <w:r w:rsidDel="003E2BB3">
          <w:delText>7</w:delText>
        </w:r>
      </w:del>
      <w:ins w:id="797" w:author="Timo Kaskinen" w:date="2020-01-21T13:04:00Z">
        <w:r w:rsidR="003E2BB3">
          <w:t>8</w:t>
        </w:r>
      </w:ins>
      <w:r w:rsidR="005B6CBB">
        <w:t xml:space="preserve">. </w:t>
      </w:r>
      <w:r w:rsidR="00C24A4F">
        <w:t>EHDOLLISESTI PAKOLLINEN</w:t>
      </w:r>
      <w:r w:rsidR="005B6CBB" w:rsidRPr="00125567">
        <w:t xml:space="preserve"> </w:t>
      </w:r>
      <w:r w:rsidR="005B6CBB">
        <w:t xml:space="preserve">nolla tai yksi </w:t>
      </w:r>
      <w:r w:rsidR="005B6CBB" w:rsidRPr="00125567">
        <w:t>[</w:t>
      </w:r>
      <w:proofErr w:type="gramStart"/>
      <w:r w:rsidR="005B6CBB">
        <w:t>0</w:t>
      </w:r>
      <w:r w:rsidR="005B6CBB" w:rsidRPr="00125567">
        <w:t>..</w:t>
      </w:r>
      <w:proofErr w:type="gramEnd"/>
      <w:r w:rsidR="005B6CBB">
        <w:t>1</w:t>
      </w:r>
      <w:r w:rsidR="005B6CBB" w:rsidRPr="00125567">
        <w:t xml:space="preserve">] </w:t>
      </w:r>
      <w:proofErr w:type="spellStart"/>
      <w:r w:rsidR="005B6CBB" w:rsidRPr="00125567">
        <w:t>component</w:t>
      </w:r>
      <w:proofErr w:type="spellEnd"/>
      <w:r w:rsidR="00C24A4F">
        <w:t xml:space="preserve"> </w:t>
      </w:r>
      <w:r w:rsidR="00C24A4F">
        <w:br/>
        <w:t>{JOS Tieto</w:t>
      </w:r>
      <w:r w:rsidR="00C24A4F" w:rsidRPr="00C24A4F">
        <w:t xml:space="preserve"> peruttavissa olemisesta on saatavilla</w:t>
      </w:r>
      <w:r w:rsidR="00C24A4F">
        <w:t>}</w:t>
      </w:r>
    </w:p>
    <w:p w14:paraId="2FF414BE" w14:textId="0B747FE0" w:rsidR="005B6CBB" w:rsidRDefault="005B6CBB" w:rsidP="005B6CBB">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eruttavissa_–_observation" w:history="1">
        <w:r w:rsidR="00C24A4F" w:rsidRPr="00A44291">
          <w:rPr>
            <w:rStyle w:val="Hyperlinkki"/>
          </w:rPr>
          <w:t>Peruttavissa</w:t>
        </w:r>
      </w:hyperlink>
      <w:r>
        <w:t xml:space="preserve"> (9</w:t>
      </w:r>
      <w:r w:rsidR="007F221A">
        <w:t>5</w:t>
      </w:r>
      <w:r>
        <w:t xml:space="preserve">) </w:t>
      </w:r>
      <w:proofErr w:type="spellStart"/>
      <w:r>
        <w:t>observation</w:t>
      </w:r>
      <w:proofErr w:type="spellEnd"/>
    </w:p>
    <w:p w14:paraId="18577D13" w14:textId="09D77521" w:rsidR="00C24A4F" w:rsidRDefault="00906B1E" w:rsidP="00C24A4F">
      <w:pPr>
        <w:pStyle w:val="Snt1"/>
      </w:pPr>
      <w:del w:id="798" w:author="Timo Kaskinen" w:date="2020-01-21T13:04:00Z">
        <w:r w:rsidDel="003E2BB3">
          <w:delText>8</w:delText>
        </w:r>
      </w:del>
      <w:ins w:id="799" w:author="Timo Kaskinen" w:date="2020-01-21T13:04:00Z">
        <w:r w:rsidR="003E2BB3">
          <w:t>9</w:t>
        </w:r>
      </w:ins>
      <w:r w:rsidR="00C24A4F">
        <w:t>. EHDOLLISESTI PAKOLLINEN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r w:rsidR="00C24A4F">
        <w:t xml:space="preserve"> </w:t>
      </w:r>
      <w:r w:rsidR="00C24A4F">
        <w:br/>
        <w:t>{JOS T</w:t>
      </w:r>
      <w:r w:rsidR="00C24A4F" w:rsidRPr="00C24A4F">
        <w:t>ieto on saatavilla siitä, saako ajanvarausta siirtää tai muokata</w:t>
      </w:r>
      <w:r w:rsidR="00C24A4F">
        <w:t>}</w:t>
      </w:r>
    </w:p>
    <w:p w14:paraId="6F65EE68" w14:textId="2D09335E"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Siirrettävissä_–_observation" w:history="1">
        <w:r w:rsidRPr="00A44291">
          <w:rPr>
            <w:rStyle w:val="Hyperlinkki"/>
          </w:rPr>
          <w:t>Siirrettävissä</w:t>
        </w:r>
      </w:hyperlink>
      <w:r>
        <w:t xml:space="preserve"> (96) </w:t>
      </w:r>
      <w:proofErr w:type="spellStart"/>
      <w:r>
        <w:t>observation</w:t>
      </w:r>
      <w:proofErr w:type="spellEnd"/>
    </w:p>
    <w:p w14:paraId="7CE48D36" w14:textId="0A8E44F4" w:rsidR="00FA4888" w:rsidRDefault="00FA4888" w:rsidP="00FA4888">
      <w:pPr>
        <w:pStyle w:val="Snt1"/>
      </w:pPr>
      <w:del w:id="800" w:author="Timo Kaskinen" w:date="2020-01-21T13:04:00Z">
        <w:r w:rsidDel="003E2BB3">
          <w:delText>9</w:delText>
        </w:r>
      </w:del>
      <w:ins w:id="801" w:author="Timo Kaskinen" w:date="2020-01-21T13:04:00Z">
        <w:r w:rsidR="003E2BB3">
          <w:t>10</w:t>
        </w:r>
      </w:ins>
      <w:r>
        <w:t>. VAPAAEHTOINEN</w:t>
      </w:r>
      <w:r w:rsidRPr="00125567">
        <w:t xml:space="preserve"> </w:t>
      </w:r>
      <w:r>
        <w:t xml:space="preserve">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670A3BFD" w14:textId="25E7A4C9" w:rsidR="00FA4888" w:rsidRDefault="00FA4888" w:rsidP="00FA4888">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eruutuksen_tai_siirron" w:history="1">
        <w:r w:rsidRPr="000D4296">
          <w:rPr>
            <w:rStyle w:val="Hyperlinkki"/>
          </w:rPr>
          <w:t>Peruutuksen tai siirron aikaraja</w:t>
        </w:r>
      </w:hyperlink>
      <w:r>
        <w:t xml:space="preserve"> (96.1) </w:t>
      </w:r>
      <w:proofErr w:type="spellStart"/>
      <w:r>
        <w:t>observation</w:t>
      </w:r>
      <w:proofErr w:type="spellEnd"/>
    </w:p>
    <w:p w14:paraId="7D23047E" w14:textId="5B15DBA3" w:rsidR="00C24A4F" w:rsidRPr="00002A35" w:rsidRDefault="00002A35" w:rsidP="00C24A4F">
      <w:pPr>
        <w:pStyle w:val="Snt1"/>
      </w:pPr>
      <w:r>
        <w:t>1</w:t>
      </w:r>
      <w:del w:id="802" w:author="Timo Kaskinen" w:date="2020-01-21T13:04:00Z">
        <w:r w:rsidDel="003E2BB3">
          <w:delText>0</w:delText>
        </w:r>
      </w:del>
      <w:ins w:id="803" w:author="Timo Kaskinen" w:date="2020-01-21T13:04:00Z">
        <w:r w:rsidR="003E2BB3">
          <w:t>1</w:t>
        </w:r>
      </w:ins>
      <w:r>
        <w:t xml:space="preserve">. </w:t>
      </w:r>
      <w:r w:rsidR="00C24A4F" w:rsidRPr="00002A35">
        <w:t>VAPAAEHTOINEN nolla tai yksi [</w:t>
      </w:r>
      <w:proofErr w:type="gramStart"/>
      <w:r w:rsidR="00C24A4F" w:rsidRPr="00002A35">
        <w:t>0..</w:t>
      </w:r>
      <w:proofErr w:type="gramEnd"/>
      <w:r w:rsidR="00C24A4F" w:rsidRPr="00002A35">
        <w:t xml:space="preserve">1] </w:t>
      </w:r>
      <w:proofErr w:type="spellStart"/>
      <w:r w:rsidR="00C24A4F" w:rsidRPr="00002A35">
        <w:t>component</w:t>
      </w:r>
      <w:proofErr w:type="spellEnd"/>
    </w:p>
    <w:p w14:paraId="4370632A" w14:textId="4D592357"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Hoitotakuu_–_observation" w:history="1">
        <w:r w:rsidRPr="00A44291">
          <w:rPr>
            <w:rStyle w:val="Hyperlinkki"/>
          </w:rPr>
          <w:t>Hoitotakuu</w:t>
        </w:r>
      </w:hyperlink>
      <w:r>
        <w:t xml:space="preserve"> (97) </w:t>
      </w:r>
      <w:proofErr w:type="spellStart"/>
      <w:r>
        <w:t>observation</w:t>
      </w:r>
      <w:proofErr w:type="spellEnd"/>
    </w:p>
    <w:p w14:paraId="3F5CD65E" w14:textId="7097DF7E" w:rsidR="00C24A4F" w:rsidRDefault="00FA4888" w:rsidP="00C24A4F">
      <w:pPr>
        <w:pStyle w:val="Snt1"/>
      </w:pPr>
      <w:r>
        <w:t>1</w:t>
      </w:r>
      <w:ins w:id="804" w:author="Timo Kaskinen" w:date="2020-01-21T13:04:00Z">
        <w:r w:rsidR="003E2BB3">
          <w:t>2</w:t>
        </w:r>
      </w:ins>
      <w:del w:id="805" w:author="Timo Kaskinen" w:date="2020-01-21T13:04:00Z">
        <w:r w:rsidR="00002A35" w:rsidDel="003E2BB3">
          <w:delText>1</w:delText>
        </w:r>
      </w:del>
      <w:r w:rsidR="00C24A4F">
        <w:t>. VAPAAEHTOINEN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p>
    <w:p w14:paraId="67989D93" w14:textId="2BE6CE0D"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Lisätietojen_osoite_–" w:history="1">
        <w:r w:rsidRPr="00A44291">
          <w:rPr>
            <w:rStyle w:val="Hyperlinkki"/>
          </w:rPr>
          <w:t>Lisätietojen osoite</w:t>
        </w:r>
      </w:hyperlink>
      <w:r>
        <w:t xml:space="preserve"> (98) </w:t>
      </w:r>
      <w:proofErr w:type="spellStart"/>
      <w:r>
        <w:t>observation</w:t>
      </w:r>
      <w:proofErr w:type="spellEnd"/>
    </w:p>
    <w:p w14:paraId="7C234F30" w14:textId="172E1218" w:rsidR="00C24A4F" w:rsidRDefault="00FA4888" w:rsidP="00C24A4F">
      <w:pPr>
        <w:pStyle w:val="Snt1"/>
      </w:pPr>
      <w:r>
        <w:t>1</w:t>
      </w:r>
      <w:del w:id="806" w:author="Timo Kaskinen" w:date="2020-01-21T13:04:00Z">
        <w:r w:rsidR="00002A35" w:rsidDel="003E2BB3">
          <w:delText>2</w:delText>
        </w:r>
      </w:del>
      <w:ins w:id="807" w:author="Timo Kaskinen" w:date="2020-01-21T13:04:00Z">
        <w:r w:rsidR="003E2BB3">
          <w:t>3</w:t>
        </w:r>
      </w:ins>
      <w:r w:rsidR="00C24A4F">
        <w:t>. VAPAAEHTOINEN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p>
    <w:p w14:paraId="71A1D1D5" w14:textId="3C1750E9"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Huomautukset_–_observation" w:history="1">
        <w:r w:rsidRPr="00A44291">
          <w:rPr>
            <w:rStyle w:val="Hyperlinkki"/>
          </w:rPr>
          <w:t>Huomautukset</w:t>
        </w:r>
      </w:hyperlink>
      <w:r>
        <w:t xml:space="preserve"> (99) </w:t>
      </w:r>
      <w:proofErr w:type="spellStart"/>
      <w:r>
        <w:t>observation</w:t>
      </w:r>
      <w:proofErr w:type="spellEnd"/>
    </w:p>
    <w:p w14:paraId="12DCA258" w14:textId="7F53B29E" w:rsidR="00C24A4F" w:rsidRDefault="00FA4888" w:rsidP="00C24A4F">
      <w:pPr>
        <w:pStyle w:val="Snt1"/>
      </w:pPr>
      <w:r>
        <w:t>1</w:t>
      </w:r>
      <w:del w:id="808" w:author="Timo Kaskinen" w:date="2020-01-21T13:04:00Z">
        <w:r w:rsidR="00002A35" w:rsidDel="003E2BB3">
          <w:delText>3</w:delText>
        </w:r>
      </w:del>
      <w:ins w:id="809" w:author="Timo Kaskinen" w:date="2020-01-21T13:04:00Z">
        <w:r w:rsidR="003E2BB3">
          <w:t>4</w:t>
        </w:r>
      </w:ins>
      <w:r w:rsidR="00C24A4F">
        <w:t>. VAPAAEHTOINEN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p>
    <w:p w14:paraId="354CBCEC" w14:textId="6A093FBC"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Potilasohje_–_observation" w:history="1">
        <w:r w:rsidRPr="00A44291">
          <w:rPr>
            <w:rStyle w:val="Hyperlinkki"/>
          </w:rPr>
          <w:t>Potilasohje</w:t>
        </w:r>
      </w:hyperlink>
      <w:r>
        <w:t xml:space="preserve"> (100) </w:t>
      </w:r>
      <w:proofErr w:type="spellStart"/>
      <w:r>
        <w:t>observation</w:t>
      </w:r>
      <w:proofErr w:type="spellEnd"/>
    </w:p>
    <w:p w14:paraId="7D65D482" w14:textId="7A0EE312" w:rsidR="00C24A4F" w:rsidRDefault="00FA4888" w:rsidP="00C24A4F">
      <w:pPr>
        <w:pStyle w:val="Snt1"/>
      </w:pPr>
      <w:r>
        <w:lastRenderedPageBreak/>
        <w:t>1</w:t>
      </w:r>
      <w:del w:id="810" w:author="Timo Kaskinen" w:date="2020-01-21T13:04:00Z">
        <w:r w:rsidR="00002A35" w:rsidDel="003E2BB3">
          <w:delText>4</w:delText>
        </w:r>
      </w:del>
      <w:ins w:id="811" w:author="Timo Kaskinen" w:date="2020-01-21T13:04:00Z">
        <w:r w:rsidR="003E2BB3">
          <w:t>5</w:t>
        </w:r>
      </w:ins>
      <w:r w:rsidR="00C24A4F">
        <w:t>. VAPAAEHTOINEN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p>
    <w:p w14:paraId="46968A38" w14:textId="42070237"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Linkki_potilasohjeeseen_–" w:history="1">
        <w:r w:rsidRPr="00A44291">
          <w:rPr>
            <w:rStyle w:val="Hyperlinkki"/>
          </w:rPr>
          <w:t>Linkki potilasohjeeseen</w:t>
        </w:r>
      </w:hyperlink>
      <w:r>
        <w:t xml:space="preserve"> (</w:t>
      </w:r>
      <w:r w:rsidR="00FA4888">
        <w:t>100.1</w:t>
      </w:r>
      <w:r>
        <w:t xml:space="preserve">) </w:t>
      </w:r>
      <w:proofErr w:type="spellStart"/>
      <w:r>
        <w:t>observation</w:t>
      </w:r>
      <w:proofErr w:type="spellEnd"/>
    </w:p>
    <w:p w14:paraId="072F2FBE" w14:textId="282A2ADE" w:rsidR="00C24A4F" w:rsidRDefault="00FA4888" w:rsidP="00C24A4F">
      <w:pPr>
        <w:pStyle w:val="Snt1"/>
      </w:pPr>
      <w:r>
        <w:t>1</w:t>
      </w:r>
      <w:ins w:id="812" w:author="Timo Kaskinen" w:date="2020-01-21T13:04:00Z">
        <w:r w:rsidR="003E2BB3">
          <w:t>6</w:t>
        </w:r>
      </w:ins>
      <w:del w:id="813" w:author="Timo Kaskinen" w:date="2020-01-21T13:04:00Z">
        <w:r w:rsidR="00002A35" w:rsidDel="003E2BB3">
          <w:delText>5</w:delText>
        </w:r>
      </w:del>
      <w:r w:rsidR="00C24A4F">
        <w:t>. VAPAAEHTOINEN</w:t>
      </w:r>
      <w:r w:rsidR="00C24A4F" w:rsidRPr="00125567">
        <w:t xml:space="preserve"> </w:t>
      </w:r>
      <w:r w:rsidR="00C24A4F">
        <w:t xml:space="preserve">nolla tai yksi </w:t>
      </w:r>
      <w:r w:rsidR="00C24A4F" w:rsidRPr="00125567">
        <w:t>[</w:t>
      </w:r>
      <w:proofErr w:type="gramStart"/>
      <w:r w:rsidR="00C24A4F">
        <w:t>0</w:t>
      </w:r>
      <w:r w:rsidR="00C24A4F" w:rsidRPr="00125567">
        <w:t>..</w:t>
      </w:r>
      <w:proofErr w:type="gramEnd"/>
      <w:r w:rsidR="00C24A4F">
        <w:t>1</w:t>
      </w:r>
      <w:r w:rsidR="00C24A4F" w:rsidRPr="00125567">
        <w:t xml:space="preserve">] </w:t>
      </w:r>
      <w:proofErr w:type="spellStart"/>
      <w:r w:rsidR="00C24A4F" w:rsidRPr="00125567">
        <w:t>component</w:t>
      </w:r>
      <w:proofErr w:type="spellEnd"/>
    </w:p>
    <w:p w14:paraId="38473323" w14:textId="351A5BD9" w:rsidR="00C24A4F" w:rsidRDefault="00C24A4F" w:rsidP="00C24A4F">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Tiketti_-_observation" w:history="1">
        <w:r w:rsidRPr="00A44291">
          <w:rPr>
            <w:rStyle w:val="Hyperlinkki"/>
          </w:rPr>
          <w:t>Tiketti</w:t>
        </w:r>
      </w:hyperlink>
      <w:r>
        <w:t xml:space="preserve"> (101) </w:t>
      </w:r>
      <w:proofErr w:type="spellStart"/>
      <w:r>
        <w:t>observation</w:t>
      </w:r>
      <w:proofErr w:type="spellEnd"/>
    </w:p>
    <w:p w14:paraId="5B01DED5" w14:textId="50A88D27" w:rsidR="00002A35" w:rsidRDefault="00002A35" w:rsidP="00002A35">
      <w:pPr>
        <w:pStyle w:val="Snt1"/>
      </w:pPr>
      <w:r>
        <w:t>1</w:t>
      </w:r>
      <w:del w:id="814" w:author="Timo Kaskinen" w:date="2020-01-21T13:04:00Z">
        <w:r w:rsidDel="003E2BB3">
          <w:delText>6</w:delText>
        </w:r>
      </w:del>
      <w:ins w:id="815" w:author="Timo Kaskinen" w:date="2020-01-21T13:04:00Z">
        <w:r w:rsidR="003E2BB3">
          <w:t>7</w:t>
        </w:r>
      </w:ins>
      <w:r>
        <w:t>. VAPAAEHTOINEN</w:t>
      </w:r>
      <w:r w:rsidRPr="00125567">
        <w:t xml:space="preserve"> </w:t>
      </w:r>
      <w:r>
        <w:t xml:space="preserve">nolla tai yksi </w:t>
      </w:r>
      <w:r w:rsidRPr="00125567">
        <w:t>[</w:t>
      </w:r>
      <w:proofErr w:type="gramStart"/>
      <w:r>
        <w:t>0</w:t>
      </w:r>
      <w:r w:rsidRPr="00125567">
        <w:t>..</w:t>
      </w:r>
      <w:proofErr w:type="gramEnd"/>
      <w:r>
        <w:t>1</w:t>
      </w:r>
      <w:r w:rsidRPr="00125567">
        <w:t xml:space="preserve">] </w:t>
      </w:r>
      <w:proofErr w:type="spellStart"/>
      <w:r w:rsidRPr="00125567">
        <w:t>component</w:t>
      </w:r>
      <w:proofErr w:type="spellEnd"/>
    </w:p>
    <w:p w14:paraId="71CE81EB" w14:textId="45D0D945" w:rsidR="00002A35" w:rsidRDefault="00002A35" w:rsidP="00002A35">
      <w:pPr>
        <w:pStyle w:val="Snt2"/>
      </w:pPr>
      <w:r w:rsidRPr="00125567">
        <w:t xml:space="preserve">a. </w:t>
      </w:r>
      <w:r>
        <w:t xml:space="preserve">PAKOLLINEN yksi </w:t>
      </w:r>
      <w:r w:rsidRPr="00125567">
        <w:t>[</w:t>
      </w:r>
      <w:proofErr w:type="gramStart"/>
      <w:r w:rsidRPr="00125567">
        <w:t>1..</w:t>
      </w:r>
      <w:proofErr w:type="gramEnd"/>
      <w:r w:rsidRPr="00125567">
        <w:t xml:space="preserve">1] </w:t>
      </w:r>
      <w:hyperlink w:anchor="_Ajankohta,_jolloin_ajanvaraus_1" w:history="1">
        <w:r w:rsidRPr="00002A35">
          <w:rPr>
            <w:rStyle w:val="Hyperlinkki"/>
          </w:rPr>
          <w:t>Ajankohta, jolloin ajanvaraus ohjeistettu tehtäväksi</w:t>
        </w:r>
      </w:hyperlink>
      <w:r w:rsidRPr="00002A35">
        <w:t xml:space="preserve"> </w:t>
      </w:r>
      <w:r>
        <w:t>(35) act</w:t>
      </w:r>
    </w:p>
    <w:bookmarkStart w:id="816" w:name="_Toc530491477"/>
    <w:bookmarkStart w:id="817" w:name="_Muu_sisältö_–"/>
    <w:bookmarkEnd w:id="816"/>
    <w:bookmarkEnd w:id="817"/>
    <w:p w14:paraId="09A546E7" w14:textId="526BF7C0" w:rsidR="00C24A4F" w:rsidRDefault="00A44291" w:rsidP="009351E3">
      <w:pPr>
        <w:pStyle w:val="Otsikko4"/>
      </w:pPr>
      <w:r>
        <w:fldChar w:fldCharType="begin"/>
      </w:r>
      <w:r>
        <w:instrText xml:space="preserve"> HYPERLINK  \l "_Tarkentavat_tiedot_–" </w:instrText>
      </w:r>
      <w:r>
        <w:fldChar w:fldCharType="separate"/>
      </w:r>
      <w:bookmarkStart w:id="818" w:name="_Toc28940922"/>
      <w:r w:rsidR="00C24A4F" w:rsidRPr="00A44291">
        <w:rPr>
          <w:rStyle w:val="Hyperlinkki"/>
        </w:rPr>
        <w:t>Muu sisältö</w:t>
      </w:r>
      <w:r>
        <w:fldChar w:fldCharType="end"/>
      </w:r>
      <w:r w:rsidR="00C24A4F">
        <w:t xml:space="preserve"> – </w:t>
      </w:r>
      <w:proofErr w:type="spellStart"/>
      <w:r w:rsidR="00C24A4F">
        <w:t>observation</w:t>
      </w:r>
      <w:bookmarkEnd w:id="81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E3F0A3E" w14:textId="77777777" w:rsidTr="008203F3">
        <w:tc>
          <w:tcPr>
            <w:tcW w:w="9236" w:type="dxa"/>
          </w:tcPr>
          <w:p w14:paraId="57C4A6C7" w14:textId="4125CCEE"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378C038" w14:textId="77777777" w:rsidR="00A44291" w:rsidRPr="005B6CBB" w:rsidRDefault="00A44291" w:rsidP="00A44291">
      <w:pPr>
        <w:pStyle w:val="Snt1"/>
        <w:rPr>
          <w:lang w:val="en-US"/>
        </w:rPr>
      </w:pPr>
    </w:p>
    <w:p w14:paraId="2F247DCD" w14:textId="6F71170F"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25FAF46C" w14:textId="0A12B08D"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91</w:t>
      </w:r>
      <w:r w:rsidR="0027462B">
        <w:t>”</w:t>
      </w:r>
      <w:r>
        <w:t xml:space="preserve"> Muu sisältö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277F89A2"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62CFE0BE"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5BEDD182" w14:textId="77777777" w:rsidR="00C951BD" w:rsidRPr="00AE0334" w:rsidRDefault="00C951BD" w:rsidP="00C951BD">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Muu sisältö</w:t>
      </w:r>
      <w:r w:rsidRPr="00905A66">
        <w:t xml:space="preserve"> </w:t>
      </w:r>
      <w:r>
        <w:t>(91)</w:t>
      </w:r>
      <w:r w:rsidRPr="00AE0334">
        <w:t>, arvo annetaan</w:t>
      </w:r>
      <w:r>
        <w:t xml:space="preserve"> ST</w:t>
      </w:r>
      <w:r w:rsidRPr="00AE0334">
        <w:t>-tietotyypillä</w:t>
      </w:r>
    </w:p>
    <w:bookmarkStart w:id="819" w:name="_Palvelun_toteuttajan_sukupuoli"/>
    <w:bookmarkEnd w:id="819"/>
    <w:p w14:paraId="249DBF19" w14:textId="2E76CE86" w:rsidR="00C24A4F" w:rsidRDefault="00A44291" w:rsidP="009351E3">
      <w:pPr>
        <w:pStyle w:val="Otsikko4"/>
      </w:pPr>
      <w:r>
        <w:fldChar w:fldCharType="begin"/>
      </w:r>
      <w:r>
        <w:instrText xml:space="preserve"> HYPERLINK  \l "_Tarkentavat_tiedot_–" </w:instrText>
      </w:r>
      <w:r>
        <w:fldChar w:fldCharType="separate"/>
      </w:r>
      <w:bookmarkStart w:id="820" w:name="_Toc28940923"/>
      <w:r w:rsidR="00C24A4F" w:rsidRPr="00A44291">
        <w:rPr>
          <w:rStyle w:val="Hyperlinkki"/>
        </w:rPr>
        <w:t>Palvelun toteuttajan sukupuoli</w:t>
      </w:r>
      <w:r>
        <w:fldChar w:fldCharType="end"/>
      </w:r>
      <w:r w:rsidR="00C24A4F">
        <w:t xml:space="preserve"> – </w:t>
      </w:r>
      <w:proofErr w:type="spellStart"/>
      <w:r w:rsidR="00C24A4F">
        <w:t>observation</w:t>
      </w:r>
      <w:bookmarkEnd w:id="82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77F009DB" w14:textId="77777777" w:rsidTr="008203F3">
        <w:tc>
          <w:tcPr>
            <w:tcW w:w="9236" w:type="dxa"/>
          </w:tcPr>
          <w:p w14:paraId="0A72FA11" w14:textId="07A7ADAF"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EB712CA" w14:textId="77777777" w:rsidR="00A44291" w:rsidRPr="005B6CBB" w:rsidRDefault="00A44291" w:rsidP="00A44291">
      <w:pPr>
        <w:pStyle w:val="Snt1"/>
        <w:rPr>
          <w:lang w:val="en-US"/>
        </w:rPr>
      </w:pPr>
    </w:p>
    <w:p w14:paraId="629B78E4" w14:textId="2CE55AAD"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0179A24A" w14:textId="389FB714"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93</w:t>
      </w:r>
      <w:r w:rsidR="0027462B">
        <w:t>”</w:t>
      </w:r>
      <w:r>
        <w:t xml:space="preserve"> Palvelun toteuttajan sukupuoli</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253B418"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5030D3F0"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C3F6DA5" w14:textId="623F409F" w:rsidR="00C951BD" w:rsidRDefault="00C951BD" w:rsidP="00C951BD">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t>Palvelun toteuttajan sukupuoli</w:t>
      </w:r>
      <w:r w:rsidRPr="00735136">
        <w:t xml:space="preserve"> </w:t>
      </w:r>
      <w:r w:rsidRPr="00A83DD9">
        <w:t>(</w:t>
      </w:r>
      <w:r>
        <w:t>93</w:t>
      </w:r>
      <w:r w:rsidRPr="00A83DD9">
        <w:t xml:space="preserve">), arvo annetaan luokituksesta </w:t>
      </w:r>
      <w:r w:rsidRPr="00FF2AEB">
        <w:t xml:space="preserve">AR/YDIN </w:t>
      </w:r>
      <w:r w:rsidR="0027462B">
        <w:t>–</w:t>
      </w:r>
      <w:r w:rsidRPr="00FF2AEB">
        <w:t xml:space="preserve"> Sukupuoli </w:t>
      </w:r>
      <w:r w:rsidRPr="00A83DD9">
        <w:t>(</w:t>
      </w:r>
      <w:proofErr w:type="spellStart"/>
      <w:r w:rsidRPr="00A83DD9">
        <w:t>codeSystem</w:t>
      </w:r>
      <w:proofErr w:type="spellEnd"/>
      <w:r w:rsidRPr="00A83DD9">
        <w:t xml:space="preserve">: </w:t>
      </w:r>
      <w:r w:rsidRPr="00FF2AEB">
        <w:t>1.2.246.537.5.1.1997</w:t>
      </w:r>
      <w:r w:rsidRPr="00A83DD9">
        <w:t>) CD-tietotyypillä</w:t>
      </w:r>
    </w:p>
    <w:bookmarkStart w:id="821" w:name="_Muistutuksen_tapa_–"/>
    <w:bookmarkEnd w:id="821"/>
    <w:p w14:paraId="52B8D7E1" w14:textId="4A137935" w:rsidR="00C24A4F" w:rsidRDefault="00A44291" w:rsidP="009351E3">
      <w:pPr>
        <w:pStyle w:val="Otsikko4"/>
      </w:pPr>
      <w:r>
        <w:fldChar w:fldCharType="begin"/>
      </w:r>
      <w:r>
        <w:instrText xml:space="preserve"> HYPERLINK  \l "_Tarkentavat_tiedot_–" </w:instrText>
      </w:r>
      <w:r>
        <w:fldChar w:fldCharType="separate"/>
      </w:r>
      <w:bookmarkStart w:id="822" w:name="_Toc28940924"/>
      <w:r w:rsidR="00C24A4F" w:rsidRPr="00A44291">
        <w:rPr>
          <w:rStyle w:val="Hyperlinkki"/>
        </w:rPr>
        <w:t>Muistutuksen tapa</w:t>
      </w:r>
      <w:r>
        <w:fldChar w:fldCharType="end"/>
      </w:r>
      <w:r w:rsidR="00C24A4F">
        <w:t xml:space="preserve"> – </w:t>
      </w:r>
      <w:proofErr w:type="spellStart"/>
      <w:r w:rsidR="00C24A4F">
        <w:t>observation</w:t>
      </w:r>
      <w:bookmarkEnd w:id="822"/>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45523684" w14:textId="77777777" w:rsidTr="008203F3">
        <w:tc>
          <w:tcPr>
            <w:tcW w:w="9236" w:type="dxa"/>
          </w:tcPr>
          <w:p w14:paraId="6058AF84" w14:textId="29C66FE6"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E023E71" w14:textId="77777777" w:rsidR="00A44291" w:rsidRPr="005B6CBB" w:rsidRDefault="00A44291" w:rsidP="00A44291">
      <w:pPr>
        <w:pStyle w:val="Snt1"/>
        <w:rPr>
          <w:lang w:val="en-US"/>
        </w:rPr>
      </w:pPr>
    </w:p>
    <w:p w14:paraId="69E94BBA" w14:textId="2E6419CE"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360B0705" w14:textId="571BC50C"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94</w:t>
      </w:r>
      <w:r w:rsidR="0027462B">
        <w:t>”</w:t>
      </w:r>
      <w:r>
        <w:t xml:space="preserve"> Muistutuksen tapa</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0192C99"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40D0C4FF"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24223531" w14:textId="5F633C4B" w:rsidR="00C951BD" w:rsidRDefault="00C951BD" w:rsidP="00C951BD">
      <w:pPr>
        <w:pStyle w:val="Snt1"/>
      </w:pPr>
      <w:r w:rsidRPr="00A83DD9">
        <w:t>4. PAKOLLINEN yksi</w:t>
      </w:r>
      <w:r w:rsidR="000D4296">
        <w:t xml:space="preserve"> tai useampi</w:t>
      </w:r>
      <w:r w:rsidRPr="00A83DD9">
        <w:t xml:space="preserve"> [</w:t>
      </w:r>
      <w:proofErr w:type="gramStart"/>
      <w:r w:rsidRPr="00A83DD9">
        <w:t>1..</w:t>
      </w:r>
      <w:proofErr w:type="gramEnd"/>
      <w:r w:rsidR="000D4296">
        <w:t>*</w:t>
      </w:r>
      <w:r w:rsidRPr="00A83DD9">
        <w:t xml:space="preserve">] </w:t>
      </w:r>
      <w:proofErr w:type="spellStart"/>
      <w:r w:rsidRPr="00A83DD9">
        <w:t>value</w:t>
      </w:r>
      <w:proofErr w:type="spellEnd"/>
      <w:r w:rsidRPr="00A83DD9">
        <w:t xml:space="preserve"> </w:t>
      </w:r>
      <w:r>
        <w:t>Muistutuksen tapa</w:t>
      </w:r>
      <w:r w:rsidRPr="00735136">
        <w:t xml:space="preserve"> </w:t>
      </w:r>
      <w:r w:rsidRPr="00A83DD9">
        <w:t>(</w:t>
      </w:r>
      <w:r>
        <w:t>94</w:t>
      </w:r>
      <w:r w:rsidRPr="00A83DD9">
        <w:t xml:space="preserve">), arvo annetaan luokituksesta </w:t>
      </w:r>
      <w:r w:rsidRPr="00FF2AEB">
        <w:t xml:space="preserve">THL </w:t>
      </w:r>
      <w:r w:rsidR="0027462B">
        <w:t>–</w:t>
      </w:r>
      <w:r w:rsidRPr="00FF2AEB">
        <w:t xml:space="preserve"> Viestintäkanava </w:t>
      </w:r>
      <w:r w:rsidRPr="00A83DD9">
        <w:t>(</w:t>
      </w:r>
      <w:proofErr w:type="spellStart"/>
      <w:r w:rsidRPr="00A83DD9">
        <w:t>codeSystem</w:t>
      </w:r>
      <w:proofErr w:type="spellEnd"/>
      <w:r w:rsidRPr="00A83DD9">
        <w:t xml:space="preserve">: </w:t>
      </w:r>
      <w:r w:rsidRPr="00FF2AEB">
        <w:t>1.2.246.537.6.883.201501</w:t>
      </w:r>
      <w:r w:rsidRPr="00A83DD9">
        <w:t>) CD-tietotyypillä</w:t>
      </w:r>
    </w:p>
    <w:bookmarkStart w:id="823" w:name="_Peruttavissa_–_observation"/>
    <w:bookmarkEnd w:id="823"/>
    <w:p w14:paraId="183EBC9D" w14:textId="3B53F47A" w:rsidR="00C24A4F" w:rsidRDefault="00A44291" w:rsidP="009351E3">
      <w:pPr>
        <w:pStyle w:val="Otsikko4"/>
      </w:pPr>
      <w:r>
        <w:fldChar w:fldCharType="begin"/>
      </w:r>
      <w:r>
        <w:instrText xml:space="preserve"> HYPERLINK  \l "_Tarkentavat_tiedot_–" </w:instrText>
      </w:r>
      <w:r>
        <w:fldChar w:fldCharType="separate"/>
      </w:r>
      <w:bookmarkStart w:id="824" w:name="_Toc28940925"/>
      <w:r w:rsidR="00C24A4F" w:rsidRPr="00A44291">
        <w:rPr>
          <w:rStyle w:val="Hyperlinkki"/>
        </w:rPr>
        <w:t>Peruttavissa</w:t>
      </w:r>
      <w:r>
        <w:fldChar w:fldCharType="end"/>
      </w:r>
      <w:r w:rsidR="00C24A4F">
        <w:t xml:space="preserve"> – </w:t>
      </w:r>
      <w:proofErr w:type="spellStart"/>
      <w:r w:rsidR="00C24A4F">
        <w:t>observation</w:t>
      </w:r>
      <w:bookmarkEnd w:id="824"/>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3D33103B" w14:textId="77777777" w:rsidTr="008203F3">
        <w:tc>
          <w:tcPr>
            <w:tcW w:w="9236" w:type="dxa"/>
          </w:tcPr>
          <w:p w14:paraId="372262BF" w14:textId="0E82505D"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B026EEA" w14:textId="77777777" w:rsidR="00A44291" w:rsidRPr="005B6CBB" w:rsidRDefault="00A44291" w:rsidP="00A44291">
      <w:pPr>
        <w:pStyle w:val="Snt1"/>
        <w:rPr>
          <w:lang w:val="en-US"/>
        </w:rPr>
      </w:pPr>
    </w:p>
    <w:p w14:paraId="41A7B8A7" w14:textId="7625F95E"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5A63A519" w14:textId="77FCD1B1"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95</w:t>
      </w:r>
      <w:r w:rsidR="0027462B">
        <w:t>”</w:t>
      </w:r>
      <w:r>
        <w:t xml:space="preserve"> Peruttavissa</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BC1A665"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0F194344" w14:textId="77777777" w:rsidR="00C951BD" w:rsidRDefault="00C951BD" w:rsidP="00C951BD">
      <w:pPr>
        <w:pStyle w:val="Snt2"/>
      </w:pPr>
      <w:r>
        <w:lastRenderedPageBreak/>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5736419F" w14:textId="77777777" w:rsidR="00C951BD" w:rsidRDefault="00C951BD" w:rsidP="00C951BD">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t>Peruttavissa</w:t>
      </w:r>
      <w:r w:rsidRPr="00A83DD9">
        <w:t xml:space="preserve"> (</w:t>
      </w:r>
      <w:r>
        <w:t>95</w:t>
      </w:r>
      <w:r w:rsidRPr="00A83DD9">
        <w:t xml:space="preserve">), arvo annetaan </w:t>
      </w:r>
      <w:r>
        <w:t>BL</w:t>
      </w:r>
      <w:r w:rsidRPr="00A83DD9">
        <w:t>-tietotyypillä</w:t>
      </w:r>
    </w:p>
    <w:bookmarkStart w:id="825" w:name="_Siirrettävissä_–_observation"/>
    <w:bookmarkEnd w:id="825"/>
    <w:p w14:paraId="39D69FC3" w14:textId="52DD7051" w:rsidR="00C24A4F" w:rsidRDefault="00A44291" w:rsidP="009351E3">
      <w:pPr>
        <w:pStyle w:val="Otsikko4"/>
      </w:pPr>
      <w:r>
        <w:fldChar w:fldCharType="begin"/>
      </w:r>
      <w:r>
        <w:instrText xml:space="preserve"> HYPERLINK  \l "_Tarkentavat_tiedot_–" </w:instrText>
      </w:r>
      <w:r>
        <w:fldChar w:fldCharType="separate"/>
      </w:r>
      <w:bookmarkStart w:id="826" w:name="_Toc28940926"/>
      <w:r w:rsidR="00C24A4F" w:rsidRPr="00A44291">
        <w:rPr>
          <w:rStyle w:val="Hyperlinkki"/>
        </w:rPr>
        <w:t>Siirrettävissä</w:t>
      </w:r>
      <w:r>
        <w:fldChar w:fldCharType="end"/>
      </w:r>
      <w:r w:rsidR="00C24A4F">
        <w:t xml:space="preserve"> – </w:t>
      </w:r>
      <w:proofErr w:type="spellStart"/>
      <w:r w:rsidR="00C24A4F">
        <w:t>observation</w:t>
      </w:r>
      <w:bookmarkEnd w:id="826"/>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7C1363B2" w14:textId="77777777" w:rsidTr="008203F3">
        <w:tc>
          <w:tcPr>
            <w:tcW w:w="9236" w:type="dxa"/>
          </w:tcPr>
          <w:p w14:paraId="5765EBC9" w14:textId="0CB0CE81"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EE4902A" w14:textId="77777777" w:rsidR="00A44291" w:rsidRPr="005B6CBB" w:rsidRDefault="00A44291" w:rsidP="00A44291">
      <w:pPr>
        <w:pStyle w:val="Snt1"/>
        <w:rPr>
          <w:lang w:val="en-US"/>
        </w:rPr>
      </w:pPr>
    </w:p>
    <w:p w14:paraId="5CA270AC" w14:textId="2DF95B81"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5EC95BDC" w14:textId="08907951"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96</w:t>
      </w:r>
      <w:r w:rsidR="0027462B">
        <w:t>”</w:t>
      </w:r>
      <w:r>
        <w:t xml:space="preserve"> Siirrettävissä</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DD5FDE8"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457A9834"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0B2DE487" w14:textId="401FA5F4" w:rsidR="00C951BD" w:rsidRDefault="00C951BD" w:rsidP="00C951BD">
      <w:pPr>
        <w:pStyle w:val="Snt1"/>
      </w:pPr>
      <w:r w:rsidRPr="00A83DD9">
        <w:t>4. PAKOLLINEN yksi [</w:t>
      </w:r>
      <w:proofErr w:type="gramStart"/>
      <w:r w:rsidRPr="00A83DD9">
        <w:t>1..</w:t>
      </w:r>
      <w:proofErr w:type="gramEnd"/>
      <w:r w:rsidRPr="00A83DD9">
        <w:t xml:space="preserve">1] </w:t>
      </w:r>
      <w:proofErr w:type="spellStart"/>
      <w:r w:rsidRPr="00A83DD9">
        <w:t>value</w:t>
      </w:r>
      <w:proofErr w:type="spellEnd"/>
      <w:r w:rsidRPr="00A83DD9">
        <w:t xml:space="preserve"> </w:t>
      </w:r>
      <w:r>
        <w:t>Siirrettävissä</w:t>
      </w:r>
      <w:r w:rsidRPr="00A83DD9">
        <w:t xml:space="preserve"> (</w:t>
      </w:r>
      <w:r>
        <w:t>96</w:t>
      </w:r>
      <w:r w:rsidRPr="00A83DD9">
        <w:t xml:space="preserve">), arvo annetaan </w:t>
      </w:r>
      <w:r>
        <w:t>BL</w:t>
      </w:r>
      <w:r w:rsidRPr="00A83DD9">
        <w:t>-tietotyypillä</w:t>
      </w:r>
    </w:p>
    <w:bookmarkStart w:id="827" w:name="_Peruutuksen_tai_siirron"/>
    <w:bookmarkEnd w:id="827"/>
    <w:p w14:paraId="7D944F7C" w14:textId="11755340" w:rsidR="000D4296" w:rsidRDefault="000D4296" w:rsidP="000D4296">
      <w:pPr>
        <w:pStyle w:val="Otsikko4"/>
      </w:pPr>
      <w:r>
        <w:fldChar w:fldCharType="begin"/>
      </w:r>
      <w:r>
        <w:instrText xml:space="preserve"> HYPERLINK  \l "_Tarkentavat_tiedot_–" </w:instrText>
      </w:r>
      <w:r>
        <w:fldChar w:fldCharType="separate"/>
      </w:r>
      <w:bookmarkStart w:id="828" w:name="_Toc28940927"/>
      <w:r w:rsidRPr="000D4296">
        <w:rPr>
          <w:rStyle w:val="Hyperlinkki"/>
        </w:rPr>
        <w:t>Peruutuksen tai siirron aikaraja</w:t>
      </w:r>
      <w:r>
        <w:fldChar w:fldCharType="end"/>
      </w:r>
      <w:r>
        <w:t xml:space="preserve"> – </w:t>
      </w:r>
      <w:proofErr w:type="spellStart"/>
      <w:r>
        <w:t>observation</w:t>
      </w:r>
      <w:bookmarkEnd w:id="82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D4296" w:rsidRPr="00025278" w14:paraId="2FA90308" w14:textId="77777777" w:rsidTr="004B3A9C">
        <w:tc>
          <w:tcPr>
            <w:tcW w:w="9236" w:type="dxa"/>
          </w:tcPr>
          <w:p w14:paraId="3DBA5058" w14:textId="5E2FF6DC" w:rsidR="000D4296" w:rsidRPr="00EB6946" w:rsidRDefault="000D4296" w:rsidP="004B3A9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1E61331" w14:textId="77777777" w:rsidR="000D4296" w:rsidRPr="005B6CBB" w:rsidRDefault="000D4296" w:rsidP="000D4296">
      <w:pPr>
        <w:pStyle w:val="Snt1"/>
        <w:rPr>
          <w:lang w:val="en-US"/>
        </w:rPr>
      </w:pPr>
    </w:p>
    <w:p w14:paraId="727AE4A3" w14:textId="68E28EAB" w:rsidR="000D4296" w:rsidRDefault="000D4296" w:rsidP="000D4296">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6FA23700" w14:textId="16178918" w:rsidR="000D4296" w:rsidRDefault="000D4296" w:rsidP="000D4296">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96.1</w:t>
      </w:r>
      <w:r w:rsidR="0027462B">
        <w:t>”</w:t>
      </w:r>
      <w:r>
        <w:t xml:space="preserve"> </w:t>
      </w:r>
      <w:r w:rsidRPr="000D4296">
        <w:t xml:space="preserve">Peruutuksen tai siirron </w:t>
      </w:r>
      <w:r>
        <w:t>aikaraja</w:t>
      </w:r>
      <w:r w:rsidRPr="000D429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D250099" w14:textId="77777777" w:rsidR="000D4296" w:rsidRDefault="000D4296" w:rsidP="000D4296">
      <w:pPr>
        <w:pStyle w:val="Snt1"/>
      </w:pPr>
      <w:r>
        <w:t>3. PAKOLLINEN yksi [</w:t>
      </w:r>
      <w:proofErr w:type="gramStart"/>
      <w:r>
        <w:t>1..</w:t>
      </w:r>
      <w:proofErr w:type="gramEnd"/>
      <w:r>
        <w:t xml:space="preserve">1] </w:t>
      </w:r>
      <w:proofErr w:type="spellStart"/>
      <w:r>
        <w:t>text</w:t>
      </w:r>
      <w:proofErr w:type="spellEnd"/>
    </w:p>
    <w:p w14:paraId="4F94C253" w14:textId="77777777" w:rsidR="000D4296" w:rsidRDefault="000D4296" w:rsidP="000D4296">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18EFD4B4" w14:textId="428922C8" w:rsidR="000D4296" w:rsidRDefault="000D4296" w:rsidP="000D4296">
      <w:pPr>
        <w:pStyle w:val="Snt1"/>
      </w:pPr>
      <w:r w:rsidRPr="00A83DD9">
        <w:t>4. PAKOLLINEN yksi [</w:t>
      </w:r>
      <w:proofErr w:type="gramStart"/>
      <w:r w:rsidRPr="00A83DD9">
        <w:t>1..</w:t>
      </w:r>
      <w:proofErr w:type="gramEnd"/>
      <w:r>
        <w:t>1</w:t>
      </w:r>
      <w:r w:rsidRPr="00A83DD9">
        <w:t xml:space="preserve">] </w:t>
      </w:r>
      <w:proofErr w:type="spellStart"/>
      <w:r w:rsidRPr="00A83DD9">
        <w:t>value</w:t>
      </w:r>
      <w:proofErr w:type="spellEnd"/>
      <w:r w:rsidRPr="00A83DD9">
        <w:t xml:space="preserve"> </w:t>
      </w:r>
      <w:r w:rsidRPr="00FA4888">
        <w:t xml:space="preserve">Peruutuksen tai siirron </w:t>
      </w:r>
      <w:r>
        <w:t>aikaraja</w:t>
      </w:r>
      <w:r w:rsidRPr="00FA4888">
        <w:t xml:space="preserve"> </w:t>
      </w:r>
      <w:r w:rsidRPr="00A83DD9">
        <w:t>(</w:t>
      </w:r>
      <w:r>
        <w:t>96.1</w:t>
      </w:r>
      <w:r w:rsidRPr="00A83DD9">
        <w:t xml:space="preserve">), arvo annetaan </w:t>
      </w:r>
      <w:r>
        <w:t>TS</w:t>
      </w:r>
      <w:r w:rsidRPr="00A83DD9">
        <w:t>-tietotyypillä</w:t>
      </w:r>
    </w:p>
    <w:bookmarkStart w:id="829" w:name="_Peruutuksen_tai_siirron_1"/>
    <w:bookmarkStart w:id="830" w:name="_Toc530074680"/>
    <w:bookmarkStart w:id="831" w:name="_Toc530491484"/>
    <w:bookmarkStart w:id="832" w:name="_Toc530074683"/>
    <w:bookmarkStart w:id="833" w:name="_Toc530491487"/>
    <w:bookmarkStart w:id="834" w:name="_Toc530074684"/>
    <w:bookmarkStart w:id="835" w:name="_Toc530491488"/>
    <w:bookmarkStart w:id="836" w:name="_Toc530074685"/>
    <w:bookmarkStart w:id="837" w:name="_Toc530491489"/>
    <w:bookmarkStart w:id="838" w:name="_Toc530074686"/>
    <w:bookmarkStart w:id="839" w:name="_Toc530491490"/>
    <w:bookmarkStart w:id="840" w:name="_Toc530074687"/>
    <w:bookmarkStart w:id="841" w:name="_Toc530491491"/>
    <w:bookmarkStart w:id="842" w:name="_Toc530074688"/>
    <w:bookmarkStart w:id="843" w:name="_Toc530491492"/>
    <w:bookmarkStart w:id="844" w:name="_Hoitotakuu_–_observation"/>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14:paraId="79BBD5AD" w14:textId="4A3E35B8" w:rsidR="00C24A4F" w:rsidRDefault="00A44291" w:rsidP="009351E3">
      <w:pPr>
        <w:pStyle w:val="Otsikko4"/>
      </w:pPr>
      <w:r>
        <w:fldChar w:fldCharType="begin"/>
      </w:r>
      <w:r>
        <w:instrText xml:space="preserve"> HYPERLINK  \l "_Tarkentavat_tiedot_–" </w:instrText>
      </w:r>
      <w:r>
        <w:fldChar w:fldCharType="separate"/>
      </w:r>
      <w:bookmarkStart w:id="845" w:name="_Toc28940928"/>
      <w:r w:rsidR="00C24A4F" w:rsidRPr="00A44291">
        <w:rPr>
          <w:rStyle w:val="Hyperlinkki"/>
        </w:rPr>
        <w:t>Hoitotakuu</w:t>
      </w:r>
      <w:r>
        <w:fldChar w:fldCharType="end"/>
      </w:r>
      <w:r w:rsidR="00C24A4F">
        <w:t xml:space="preserve"> – </w:t>
      </w:r>
      <w:proofErr w:type="spellStart"/>
      <w:r w:rsidR="00C24A4F">
        <w:t>observation</w:t>
      </w:r>
      <w:bookmarkEnd w:id="84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29F52F0" w14:textId="77777777" w:rsidTr="008203F3">
        <w:tc>
          <w:tcPr>
            <w:tcW w:w="9236" w:type="dxa"/>
          </w:tcPr>
          <w:p w14:paraId="717B4F55" w14:textId="0AFCB467"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53D79C2" w14:textId="77777777" w:rsidR="00A44291" w:rsidRPr="005B6CBB" w:rsidRDefault="00A44291" w:rsidP="00A44291">
      <w:pPr>
        <w:pStyle w:val="Snt1"/>
        <w:rPr>
          <w:lang w:val="en-US"/>
        </w:rPr>
      </w:pPr>
    </w:p>
    <w:p w14:paraId="3B86E6C6" w14:textId="57B0E997"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150151E" w14:textId="466BD29B"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97</w:t>
      </w:r>
      <w:r w:rsidR="0027462B">
        <w:t>”</w:t>
      </w:r>
      <w:r>
        <w:t xml:space="preserve"> Hoitotakuu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846FBE9"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163AF596"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6EEC2A18" w14:textId="77777777" w:rsidR="00C951BD" w:rsidRPr="00AE0334" w:rsidRDefault="00C951BD" w:rsidP="00C951BD">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Hoitotakuu</w:t>
      </w:r>
      <w:r w:rsidRPr="00905A66">
        <w:t xml:space="preserve"> </w:t>
      </w:r>
      <w:r>
        <w:t>(97)</w:t>
      </w:r>
      <w:r w:rsidRPr="00AE0334">
        <w:t>, arvo annetaan</w:t>
      </w:r>
      <w:r>
        <w:t xml:space="preserve"> ST</w:t>
      </w:r>
      <w:r w:rsidRPr="00AE0334">
        <w:t>-tietotyypillä</w:t>
      </w:r>
    </w:p>
    <w:bookmarkStart w:id="846" w:name="_Lisätietojen_osoite_–"/>
    <w:bookmarkEnd w:id="846"/>
    <w:p w14:paraId="360145E2" w14:textId="5AE9D670" w:rsidR="00C24A4F" w:rsidRDefault="00A44291" w:rsidP="009351E3">
      <w:pPr>
        <w:pStyle w:val="Otsikko4"/>
      </w:pPr>
      <w:r>
        <w:fldChar w:fldCharType="begin"/>
      </w:r>
      <w:r>
        <w:instrText xml:space="preserve"> HYPERLINK  \l "_Tarkentavat_tiedot_–" </w:instrText>
      </w:r>
      <w:r>
        <w:fldChar w:fldCharType="separate"/>
      </w:r>
      <w:bookmarkStart w:id="847" w:name="_Toc28940929"/>
      <w:r w:rsidR="00C24A4F" w:rsidRPr="00A44291">
        <w:rPr>
          <w:rStyle w:val="Hyperlinkki"/>
        </w:rPr>
        <w:t>Lisätietojen osoite</w:t>
      </w:r>
      <w:r>
        <w:fldChar w:fldCharType="end"/>
      </w:r>
      <w:r w:rsidR="00C24A4F">
        <w:t xml:space="preserve"> – </w:t>
      </w:r>
      <w:proofErr w:type="spellStart"/>
      <w:r w:rsidR="00C24A4F">
        <w:t>observation</w:t>
      </w:r>
      <w:bookmarkEnd w:id="84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49C0C8EA" w14:textId="77777777" w:rsidTr="008203F3">
        <w:tc>
          <w:tcPr>
            <w:tcW w:w="9236" w:type="dxa"/>
          </w:tcPr>
          <w:p w14:paraId="3274E6A3" w14:textId="4113A71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3E8A0B6" w14:textId="77777777" w:rsidR="00A44291" w:rsidRPr="005B6CBB" w:rsidRDefault="00A44291" w:rsidP="00A44291">
      <w:pPr>
        <w:pStyle w:val="Snt1"/>
        <w:rPr>
          <w:lang w:val="en-US"/>
        </w:rPr>
      </w:pPr>
    </w:p>
    <w:p w14:paraId="378D7BFF" w14:textId="6D56D088"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9DAC22C" w14:textId="429D9D12"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98</w:t>
      </w:r>
      <w:r w:rsidR="0027462B">
        <w:t>”</w:t>
      </w:r>
      <w:r>
        <w:t xml:space="preserve"> Lisätietojen osoite</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857F856"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11DED9BB"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2D539049" w14:textId="6A74F576" w:rsidR="00C951BD" w:rsidRDefault="00C951BD" w:rsidP="00C951BD">
      <w:pPr>
        <w:pStyle w:val="Snt1"/>
      </w:pPr>
      <w:r>
        <w:t>4</w:t>
      </w:r>
      <w:r w:rsidRPr="003B007A">
        <w:t>. PAKOLLINEN yksi</w:t>
      </w:r>
      <w:r>
        <w:t xml:space="preserve"> tai useampi</w:t>
      </w:r>
      <w:r w:rsidRPr="003B007A">
        <w:t xml:space="preserve"> [</w:t>
      </w:r>
      <w:proofErr w:type="gramStart"/>
      <w:r w:rsidRPr="003B007A">
        <w:t>1..</w:t>
      </w:r>
      <w:proofErr w:type="gramEnd"/>
      <w:r>
        <w:t>*</w:t>
      </w:r>
      <w:r w:rsidRPr="003B007A">
        <w:t xml:space="preserve">] </w:t>
      </w:r>
      <w:proofErr w:type="spellStart"/>
      <w:r w:rsidRPr="003B007A">
        <w:t>value</w:t>
      </w:r>
      <w:proofErr w:type="spellEnd"/>
      <w:r w:rsidRPr="003B007A">
        <w:t xml:space="preserve"> </w:t>
      </w:r>
      <w:r>
        <w:t>Lisätietojen osoite</w:t>
      </w:r>
      <w:r w:rsidRPr="003B007A">
        <w:t xml:space="preserve"> (</w:t>
      </w:r>
      <w:r>
        <w:t>98</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848" w:name="_Huomautukset_–_observation"/>
    <w:bookmarkEnd w:id="848"/>
    <w:p w14:paraId="69E2C8A3" w14:textId="01546692" w:rsidR="00C24A4F" w:rsidRDefault="00A44291" w:rsidP="009351E3">
      <w:pPr>
        <w:pStyle w:val="Otsikko4"/>
      </w:pPr>
      <w:r>
        <w:lastRenderedPageBreak/>
        <w:fldChar w:fldCharType="begin"/>
      </w:r>
      <w:r>
        <w:instrText xml:space="preserve"> HYPERLINK  \l "_Tarkentavat_tiedot_–" </w:instrText>
      </w:r>
      <w:r>
        <w:fldChar w:fldCharType="separate"/>
      </w:r>
      <w:bookmarkStart w:id="849" w:name="_Toc28940930"/>
      <w:r w:rsidR="00C24A4F" w:rsidRPr="00A44291">
        <w:rPr>
          <w:rStyle w:val="Hyperlinkki"/>
        </w:rPr>
        <w:t>Huomautukset</w:t>
      </w:r>
      <w:r>
        <w:fldChar w:fldCharType="end"/>
      </w:r>
      <w:r w:rsidR="00C24A4F">
        <w:t xml:space="preserve"> – </w:t>
      </w:r>
      <w:proofErr w:type="spellStart"/>
      <w:r w:rsidR="00C24A4F">
        <w:t>observation</w:t>
      </w:r>
      <w:bookmarkEnd w:id="84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19A39407" w14:textId="77777777" w:rsidTr="008203F3">
        <w:tc>
          <w:tcPr>
            <w:tcW w:w="9236" w:type="dxa"/>
          </w:tcPr>
          <w:p w14:paraId="0E6A2895" w14:textId="6049ED3A"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372975A" w14:textId="77777777" w:rsidR="00A44291" w:rsidRPr="005B6CBB" w:rsidRDefault="00A44291" w:rsidP="00A44291">
      <w:pPr>
        <w:pStyle w:val="Snt1"/>
        <w:rPr>
          <w:lang w:val="en-US"/>
        </w:rPr>
      </w:pPr>
    </w:p>
    <w:p w14:paraId="30DDA4C5" w14:textId="71D1D85E"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206D4D6" w14:textId="56E3B175"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99</w:t>
      </w:r>
      <w:r w:rsidR="0027462B">
        <w:t>”</w:t>
      </w:r>
      <w:r>
        <w:t xml:space="preserve"> Huomautukset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1B1FE338"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315CAE24"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1B0D6101" w14:textId="65CA5E1D" w:rsidR="00C24A4F" w:rsidRPr="00C951BD" w:rsidRDefault="00C951BD" w:rsidP="00C24A4F">
      <w:pPr>
        <w:pStyle w:val="Snt1"/>
      </w:pPr>
      <w:r>
        <w:t>4</w:t>
      </w:r>
      <w:r w:rsidRPr="00AE0334">
        <w:t>. PAKOLLINEN yksi</w:t>
      </w:r>
      <w:r w:rsidR="000D4296">
        <w:t xml:space="preserve"> tai useampi</w:t>
      </w:r>
      <w:r w:rsidRPr="00AE0334">
        <w:t xml:space="preserve"> [</w:t>
      </w:r>
      <w:proofErr w:type="gramStart"/>
      <w:r w:rsidRPr="00AE0334">
        <w:t>1..</w:t>
      </w:r>
      <w:proofErr w:type="gramEnd"/>
      <w:r w:rsidR="000D4296">
        <w:t>*</w:t>
      </w:r>
      <w:r w:rsidRPr="00AE0334">
        <w:t xml:space="preserve">] </w:t>
      </w:r>
      <w:proofErr w:type="spellStart"/>
      <w:r w:rsidRPr="00AE0334">
        <w:t>value</w:t>
      </w:r>
      <w:proofErr w:type="spellEnd"/>
      <w:r>
        <w:t xml:space="preserve"> Huomautukset</w:t>
      </w:r>
      <w:r w:rsidRPr="00905A66">
        <w:t xml:space="preserve"> </w:t>
      </w:r>
      <w:r>
        <w:t>(99)</w:t>
      </w:r>
      <w:r w:rsidRPr="00AE0334">
        <w:t>, arvo annetaan</w:t>
      </w:r>
      <w:r>
        <w:t xml:space="preserve"> ST</w:t>
      </w:r>
      <w:r w:rsidRPr="00AE0334">
        <w:t>-tietotyypillä</w:t>
      </w:r>
    </w:p>
    <w:bookmarkStart w:id="850" w:name="_Potilasohje_–_observation"/>
    <w:bookmarkEnd w:id="850"/>
    <w:p w14:paraId="3C3817BE" w14:textId="2C2F6374" w:rsidR="00C24A4F" w:rsidRDefault="00A44291" w:rsidP="009351E3">
      <w:pPr>
        <w:pStyle w:val="Otsikko4"/>
      </w:pPr>
      <w:r>
        <w:fldChar w:fldCharType="begin"/>
      </w:r>
      <w:r>
        <w:instrText xml:space="preserve"> HYPERLINK  \l "_Tarkentavat_tiedot_–" </w:instrText>
      </w:r>
      <w:r>
        <w:fldChar w:fldCharType="separate"/>
      </w:r>
      <w:bookmarkStart w:id="851" w:name="_Toc28940931"/>
      <w:r w:rsidR="00C24A4F" w:rsidRPr="00A44291">
        <w:rPr>
          <w:rStyle w:val="Hyperlinkki"/>
        </w:rPr>
        <w:t>Potilasohje</w:t>
      </w:r>
      <w:r>
        <w:fldChar w:fldCharType="end"/>
      </w:r>
      <w:r w:rsidR="00C24A4F">
        <w:t xml:space="preserve"> – </w:t>
      </w:r>
      <w:proofErr w:type="spellStart"/>
      <w:r w:rsidR="00C24A4F">
        <w:t>observation</w:t>
      </w:r>
      <w:bookmarkEnd w:id="85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01E79D98" w14:textId="77777777" w:rsidTr="008203F3">
        <w:tc>
          <w:tcPr>
            <w:tcW w:w="9236" w:type="dxa"/>
          </w:tcPr>
          <w:p w14:paraId="4E25241F" w14:textId="775E8AFC"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D958C03" w14:textId="77777777" w:rsidR="00A44291" w:rsidRPr="005B6CBB" w:rsidRDefault="00A44291" w:rsidP="00A44291">
      <w:pPr>
        <w:pStyle w:val="Snt1"/>
        <w:rPr>
          <w:lang w:val="en-US"/>
        </w:rPr>
      </w:pPr>
    </w:p>
    <w:p w14:paraId="11330C7E" w14:textId="38731C31"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6E72FDFC" w14:textId="3BA836FA"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100</w:t>
      </w:r>
      <w:r w:rsidR="0027462B">
        <w:t>”</w:t>
      </w:r>
      <w:r>
        <w:t xml:space="preserve"> Potilasohje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4C869FF0"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63B28989"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53533452" w14:textId="77777777" w:rsidR="00C951BD" w:rsidRPr="00AE0334" w:rsidRDefault="00C951BD" w:rsidP="00C951BD">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Potilasohje</w:t>
      </w:r>
      <w:r w:rsidRPr="00905A66">
        <w:t xml:space="preserve"> </w:t>
      </w:r>
      <w:r>
        <w:t>(100)</w:t>
      </w:r>
      <w:r w:rsidRPr="00AE0334">
        <w:t>, arvo annetaan</w:t>
      </w:r>
      <w:r>
        <w:t xml:space="preserve"> ST</w:t>
      </w:r>
      <w:r w:rsidRPr="00AE0334">
        <w:t>-tietotyypillä</w:t>
      </w:r>
    </w:p>
    <w:bookmarkStart w:id="852" w:name="_Linkki_potilasohjeeseen_–"/>
    <w:bookmarkEnd w:id="852"/>
    <w:p w14:paraId="4EF39789" w14:textId="5C648EBA" w:rsidR="00C24A4F" w:rsidRDefault="00A44291" w:rsidP="009351E3">
      <w:pPr>
        <w:pStyle w:val="Otsikko4"/>
      </w:pPr>
      <w:r>
        <w:fldChar w:fldCharType="begin"/>
      </w:r>
      <w:r>
        <w:instrText xml:space="preserve"> HYPERLINK  \l "_Tarkentavat_tiedot_–" </w:instrText>
      </w:r>
      <w:r>
        <w:fldChar w:fldCharType="separate"/>
      </w:r>
      <w:bookmarkStart w:id="853" w:name="_Toc28940932"/>
      <w:r w:rsidR="00C24A4F" w:rsidRPr="00A44291">
        <w:rPr>
          <w:rStyle w:val="Hyperlinkki"/>
        </w:rPr>
        <w:t>Linkki potilasohjeeseen</w:t>
      </w:r>
      <w:r>
        <w:fldChar w:fldCharType="end"/>
      </w:r>
      <w:r w:rsidR="00C24A4F">
        <w:t xml:space="preserve"> – </w:t>
      </w:r>
      <w:proofErr w:type="spellStart"/>
      <w:r w:rsidR="00C24A4F">
        <w:t>observation</w:t>
      </w:r>
      <w:bookmarkEnd w:id="85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0EC95E80" w14:textId="77777777" w:rsidTr="008203F3">
        <w:tc>
          <w:tcPr>
            <w:tcW w:w="9236" w:type="dxa"/>
          </w:tcPr>
          <w:p w14:paraId="5D2926FB" w14:textId="4CBAA29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3B1CE1" w14:textId="77777777" w:rsidR="00A44291" w:rsidRPr="005B6CBB" w:rsidRDefault="00A44291" w:rsidP="00A44291">
      <w:pPr>
        <w:pStyle w:val="Snt1"/>
        <w:rPr>
          <w:lang w:val="en-US"/>
        </w:rPr>
      </w:pPr>
    </w:p>
    <w:p w14:paraId="3937A97D" w14:textId="3F0E3337"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276DECEA" w14:textId="13AC8B64"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rsidR="00B95A1D">
        <w:t>10</w:t>
      </w:r>
      <w:r w:rsidR="006E7B89">
        <w:t>0</w:t>
      </w:r>
      <w:r w:rsidR="00B95A1D">
        <w:t>.1</w:t>
      </w:r>
      <w:r w:rsidR="0027462B">
        <w:t>”</w:t>
      </w:r>
      <w:r>
        <w:t xml:space="preserve"> Linkki potilasohjeeseen</w:t>
      </w:r>
      <w:r w:rsidRPr="00735136">
        <w:t xml:space="preserve">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3F2691F1"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45B9A896"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7E855AC1" w14:textId="5D6C2596" w:rsidR="00C951BD" w:rsidRDefault="00C951BD" w:rsidP="00C951BD">
      <w:pPr>
        <w:pStyle w:val="Snt1"/>
      </w:pPr>
      <w:r>
        <w:t>4</w:t>
      </w:r>
      <w:r w:rsidRPr="003B007A">
        <w:t xml:space="preserve">. PAKOLLINEN yksi </w:t>
      </w:r>
      <w:r w:rsidR="000D4296">
        <w:t xml:space="preserve">tai useampi </w:t>
      </w:r>
      <w:r w:rsidRPr="003B007A">
        <w:t>[</w:t>
      </w:r>
      <w:proofErr w:type="gramStart"/>
      <w:r w:rsidRPr="003B007A">
        <w:t>1..</w:t>
      </w:r>
      <w:proofErr w:type="gramEnd"/>
      <w:r w:rsidR="000D4296">
        <w:t>*</w:t>
      </w:r>
      <w:r w:rsidRPr="003B007A">
        <w:t xml:space="preserve">] </w:t>
      </w:r>
      <w:proofErr w:type="spellStart"/>
      <w:r w:rsidRPr="003B007A">
        <w:t>value</w:t>
      </w:r>
      <w:proofErr w:type="spellEnd"/>
      <w:r w:rsidRPr="003B007A">
        <w:t xml:space="preserve"> </w:t>
      </w:r>
      <w:r>
        <w:t>Linkki potilasohjeeseen</w:t>
      </w:r>
      <w:r w:rsidRPr="003B007A">
        <w:t xml:space="preserve"> (</w:t>
      </w:r>
      <w:r w:rsidR="00B95A1D">
        <w:t>10</w:t>
      </w:r>
      <w:r w:rsidR="006E7B89">
        <w:t>0</w:t>
      </w:r>
      <w:r w:rsidR="00B95A1D">
        <w:t>.1</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854" w:name="_Tiketti_-_observation"/>
    <w:bookmarkEnd w:id="854"/>
    <w:p w14:paraId="4C612E81" w14:textId="18EAD66B" w:rsidR="00EB6946" w:rsidRPr="005B6CBB" w:rsidRDefault="00A44291" w:rsidP="009351E3">
      <w:pPr>
        <w:pStyle w:val="Otsikko4"/>
      </w:pPr>
      <w:r>
        <w:fldChar w:fldCharType="begin"/>
      </w:r>
      <w:r>
        <w:instrText xml:space="preserve"> HYPERLINK  \l "_Tarkentavat_tiedot_–" </w:instrText>
      </w:r>
      <w:r>
        <w:fldChar w:fldCharType="separate"/>
      </w:r>
      <w:bookmarkStart w:id="855" w:name="_Toc28940933"/>
      <w:r w:rsidR="00C24A4F" w:rsidRPr="00A44291">
        <w:rPr>
          <w:rStyle w:val="Hyperlinkki"/>
        </w:rPr>
        <w:t>Tiketti</w:t>
      </w:r>
      <w:r>
        <w:fldChar w:fldCharType="end"/>
      </w:r>
      <w:r w:rsidR="00C24A4F">
        <w:t xml:space="preserve"> </w:t>
      </w:r>
      <w:r w:rsidR="0027462B">
        <w:t>–</w:t>
      </w:r>
      <w:r w:rsidR="00C24A4F">
        <w:t xml:space="preserve"> </w:t>
      </w:r>
      <w:proofErr w:type="spellStart"/>
      <w:r w:rsidR="00C24A4F">
        <w:t>observation</w:t>
      </w:r>
      <w:bookmarkEnd w:id="85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EC91C0E" w14:textId="77777777" w:rsidTr="008203F3">
        <w:tc>
          <w:tcPr>
            <w:tcW w:w="9236" w:type="dxa"/>
          </w:tcPr>
          <w:p w14:paraId="6B54C9A8" w14:textId="19CDBCDB" w:rsidR="00A44291" w:rsidRPr="00EB6946" w:rsidRDefault="00A44291" w:rsidP="008203F3">
            <w:pPr>
              <w:pStyle w:val="Snt1"/>
              <w:ind w:left="0" w:firstLine="0"/>
              <w:rPr>
                <w:rFonts w:eastAsiaTheme="majorEastAsia" w:cstheme="majorHAnsi"/>
                <w:bCs/>
                <w:sz w:val="24"/>
                <w:szCs w:val="26"/>
                <w:lang w:val="en-US"/>
              </w:rPr>
            </w:pPr>
            <w:bookmarkStart w:id="856" w:name="_Ensihoitotehtävän_perustiedot"/>
            <w:bookmarkStart w:id="857" w:name="_Esitiedot"/>
            <w:bookmarkStart w:id="858" w:name="_Ensihoitotehtävän_perustiedot_1"/>
            <w:bookmarkEnd w:id="856"/>
            <w:bookmarkEnd w:id="857"/>
            <w:bookmarkEnd w:id="858"/>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4461FD2" w14:textId="77777777" w:rsidR="00A44291" w:rsidRPr="005B6CBB" w:rsidRDefault="00A44291" w:rsidP="00A44291">
      <w:pPr>
        <w:pStyle w:val="Snt1"/>
        <w:rPr>
          <w:lang w:val="en-US"/>
        </w:rPr>
      </w:pPr>
    </w:p>
    <w:p w14:paraId="03F430AD" w14:textId="151443A7" w:rsidR="00C951BD" w:rsidRDefault="00C951BD" w:rsidP="00C951BD">
      <w:pPr>
        <w:pStyle w:val="Snt1"/>
      </w:pPr>
      <w:r>
        <w:t>1. PAKOLLINEN yksi [</w:t>
      </w:r>
      <w:proofErr w:type="gramStart"/>
      <w:r>
        <w:t>1..</w:t>
      </w:r>
      <w:proofErr w:type="gramEnd"/>
      <w:r>
        <w:t>1] @</w:t>
      </w:r>
      <w:proofErr w:type="spellStart"/>
      <w:r>
        <w:t>classCode</w:t>
      </w:r>
      <w:proofErr w:type="spellEnd"/>
      <w:r>
        <w:t>=</w:t>
      </w:r>
      <w:r w:rsidR="0027462B">
        <w:t>”</w:t>
      </w:r>
      <w:r>
        <w:t>OBS</w:t>
      </w:r>
      <w:r w:rsidR="0027462B">
        <w:t>”</w:t>
      </w:r>
      <w:r>
        <w:t xml:space="preserve"> ja yksi [1..1] @</w:t>
      </w:r>
      <w:proofErr w:type="spellStart"/>
      <w:r>
        <w:t>moodCode</w:t>
      </w:r>
      <w:proofErr w:type="spellEnd"/>
      <w:r>
        <w:t>=</w:t>
      </w:r>
      <w:r w:rsidR="0027462B">
        <w:t>”</w:t>
      </w:r>
      <w:r>
        <w:t>EVN</w:t>
      </w:r>
      <w:r w:rsidR="0027462B">
        <w:t>”</w:t>
      </w:r>
    </w:p>
    <w:p w14:paraId="49FC0EE6" w14:textId="143F5519" w:rsidR="00C951BD" w:rsidRDefault="00C951BD" w:rsidP="00C951BD">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101</w:t>
      </w:r>
      <w:r w:rsidR="0027462B">
        <w:t>”</w:t>
      </w:r>
      <w:r>
        <w:t xml:space="preserve"> Tiketti </w:t>
      </w:r>
      <w:r w:rsidR="002A0EB4">
        <w:t>(</w:t>
      </w:r>
      <w:proofErr w:type="spellStart"/>
      <w:r w:rsidR="002A0EB4">
        <w:t>codeSystem</w:t>
      </w:r>
      <w:proofErr w:type="spellEnd"/>
      <w:r w:rsidR="002A0EB4">
        <w:t xml:space="preserve">: 1.2.245.537.6.880 Ajanvaraus/Tietosisältö </w:t>
      </w:r>
      <w:r w:rsidR="0027462B">
        <w:t>–</w:t>
      </w:r>
      <w:r w:rsidR="002A0EB4">
        <w:t xml:space="preserve"> Ajanvarausasiakirja)</w:t>
      </w:r>
    </w:p>
    <w:p w14:paraId="65D47448" w14:textId="77777777" w:rsidR="00C951BD" w:rsidRDefault="00C951BD" w:rsidP="00C951BD">
      <w:pPr>
        <w:pStyle w:val="Snt1"/>
      </w:pPr>
      <w:r>
        <w:t>3. PAKOLLINEN yksi [</w:t>
      </w:r>
      <w:proofErr w:type="gramStart"/>
      <w:r>
        <w:t>1..</w:t>
      </w:r>
      <w:proofErr w:type="gramEnd"/>
      <w:r>
        <w:t xml:space="preserve">1] </w:t>
      </w:r>
      <w:proofErr w:type="spellStart"/>
      <w:r>
        <w:t>text</w:t>
      </w:r>
      <w:proofErr w:type="spellEnd"/>
    </w:p>
    <w:p w14:paraId="227DC91F" w14:textId="77777777" w:rsidR="00C951BD" w:rsidRDefault="00C951BD" w:rsidP="00C951BD">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08BB1BE7" w14:textId="17F8C509" w:rsidR="003041DF" w:rsidRDefault="00C951BD" w:rsidP="000E6218">
      <w:pPr>
        <w:pStyle w:val="Snt1"/>
      </w:pPr>
      <w:r>
        <w:t>4</w:t>
      </w:r>
      <w:r w:rsidRPr="00AE0334">
        <w:t>. PAKOLLINEN yksi [</w:t>
      </w:r>
      <w:proofErr w:type="gramStart"/>
      <w:r w:rsidRPr="00AE0334">
        <w:t>1..</w:t>
      </w:r>
      <w:proofErr w:type="gramEnd"/>
      <w:r w:rsidRPr="00AE0334">
        <w:t xml:space="preserve">1] </w:t>
      </w:r>
      <w:proofErr w:type="spellStart"/>
      <w:r w:rsidRPr="00AE0334">
        <w:t>value</w:t>
      </w:r>
      <w:proofErr w:type="spellEnd"/>
      <w:r>
        <w:t xml:space="preserve"> Tiketti</w:t>
      </w:r>
      <w:r w:rsidRPr="00905A66">
        <w:t xml:space="preserve"> </w:t>
      </w:r>
      <w:r>
        <w:t>(101)</w:t>
      </w:r>
      <w:r w:rsidRPr="00AE0334">
        <w:t>, arvo annetaan</w:t>
      </w:r>
      <w:r>
        <w:t xml:space="preserve"> ST</w:t>
      </w:r>
      <w:r w:rsidRPr="00AE0334">
        <w:t>-tietotyypillä</w:t>
      </w:r>
    </w:p>
    <w:bookmarkStart w:id="859" w:name="_Ajankohta,_jolloin_ajanvaraus_1"/>
    <w:bookmarkEnd w:id="859"/>
    <w:p w14:paraId="0D2A1C47" w14:textId="77777777" w:rsidR="003041DF" w:rsidRDefault="003041DF" w:rsidP="003041DF">
      <w:pPr>
        <w:pStyle w:val="Otsikko4"/>
      </w:pPr>
      <w:r>
        <w:fldChar w:fldCharType="begin"/>
      </w:r>
      <w:r>
        <w:instrText xml:space="preserve"> HYPERLINK  \l "_Merkinnän_tiedot_–" </w:instrText>
      </w:r>
      <w:r>
        <w:fldChar w:fldCharType="separate"/>
      </w:r>
      <w:bookmarkStart w:id="860" w:name="_Toc28940934"/>
      <w:r w:rsidRPr="00581D0B">
        <w:rPr>
          <w:rStyle w:val="Hyperlinkki"/>
        </w:rPr>
        <w:t>Ajankohta, jolloin ajanvaraus ohjeistettu suoritetavaksi</w:t>
      </w:r>
      <w:r>
        <w:fldChar w:fldCharType="end"/>
      </w:r>
      <w:r>
        <w:t xml:space="preserve"> – act</w:t>
      </w:r>
      <w:bookmarkEnd w:id="86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41DF" w:rsidRPr="00025278" w14:paraId="390CCD30" w14:textId="77777777" w:rsidTr="006E6808">
        <w:tc>
          <w:tcPr>
            <w:tcW w:w="9236" w:type="dxa"/>
          </w:tcPr>
          <w:p w14:paraId="238B7B7A" w14:textId="108B6530" w:rsidR="003041DF" w:rsidRPr="00EB6946" w:rsidRDefault="003041DF" w:rsidP="006E68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act</w:t>
            </w:r>
          </w:p>
        </w:tc>
      </w:tr>
    </w:tbl>
    <w:p w14:paraId="3B288A6C" w14:textId="77777777" w:rsidR="003041DF" w:rsidRPr="005B6CBB" w:rsidRDefault="003041DF" w:rsidP="003041DF">
      <w:pPr>
        <w:rPr>
          <w:lang w:val="en-US"/>
        </w:rPr>
      </w:pPr>
    </w:p>
    <w:p w14:paraId="1D531EDD" w14:textId="34F60075" w:rsidR="003041DF" w:rsidRDefault="003041DF" w:rsidP="003041DF">
      <w:pPr>
        <w:pStyle w:val="Snt1"/>
      </w:pPr>
      <w:r>
        <w:lastRenderedPageBreak/>
        <w:t xml:space="preserve">1. PAKOLLINEN </w:t>
      </w:r>
      <w:r w:rsidRPr="00686983">
        <w:t>yksi</w:t>
      </w:r>
      <w:r>
        <w:t xml:space="preserve"> [</w:t>
      </w:r>
      <w:proofErr w:type="gramStart"/>
      <w:r>
        <w:t>1..</w:t>
      </w:r>
      <w:proofErr w:type="gramEnd"/>
      <w:r>
        <w:t>1] @</w:t>
      </w:r>
      <w:proofErr w:type="spellStart"/>
      <w:r>
        <w:t>classCode</w:t>
      </w:r>
      <w:proofErr w:type="spellEnd"/>
      <w:r>
        <w:t>=</w:t>
      </w:r>
      <w:r w:rsidR="0027462B">
        <w:t>”</w:t>
      </w:r>
      <w:r>
        <w:t>ACT</w:t>
      </w:r>
      <w:r w:rsidR="0027462B">
        <w:t>”</w:t>
      </w:r>
      <w:r>
        <w:t xml:space="preserve"> ja yksi [1..1] @</w:t>
      </w:r>
      <w:proofErr w:type="spellStart"/>
      <w:r>
        <w:t>moodCode</w:t>
      </w:r>
      <w:proofErr w:type="spellEnd"/>
      <w:r>
        <w:t>=</w:t>
      </w:r>
      <w:r w:rsidR="0027462B">
        <w:t>”</w:t>
      </w:r>
      <w:r>
        <w:t>EVN</w:t>
      </w:r>
      <w:r w:rsidR="0027462B">
        <w:t>”</w:t>
      </w:r>
      <w:r>
        <w:t xml:space="preserve"> </w:t>
      </w:r>
    </w:p>
    <w:p w14:paraId="18D3BEA8" w14:textId="4AB5D228" w:rsidR="003041DF" w:rsidRDefault="003041DF" w:rsidP="003041DF">
      <w:pPr>
        <w:pStyle w:val="Snt1"/>
      </w:pPr>
      <w:r>
        <w:t>2. PAKOLLINEN yksi [</w:t>
      </w:r>
      <w:proofErr w:type="gramStart"/>
      <w:r>
        <w:t>1..</w:t>
      </w:r>
      <w:proofErr w:type="gramEnd"/>
      <w:r>
        <w:t xml:space="preserve">1] </w:t>
      </w:r>
      <w:proofErr w:type="spellStart"/>
      <w:r>
        <w:t>code</w:t>
      </w:r>
      <w:proofErr w:type="spellEnd"/>
      <w:r>
        <w:t>/@</w:t>
      </w:r>
      <w:proofErr w:type="spellStart"/>
      <w:r>
        <w:t>code</w:t>
      </w:r>
      <w:proofErr w:type="spellEnd"/>
      <w:r>
        <w:t>=</w:t>
      </w:r>
      <w:r w:rsidR="0027462B">
        <w:t>”</w:t>
      </w:r>
      <w:r>
        <w:t>35</w:t>
      </w:r>
      <w:r w:rsidR="0027462B">
        <w:t>”</w:t>
      </w:r>
      <w:r>
        <w:t xml:space="preserve"> </w:t>
      </w:r>
      <w:r w:rsidRPr="00581D0B">
        <w:t>Ajankohta, jolloin ajanvaraus ohjeistettu suoritetavaksi</w:t>
      </w:r>
      <w:r>
        <w:t xml:space="preserve"> (</w:t>
      </w:r>
      <w:proofErr w:type="spellStart"/>
      <w:r>
        <w:t>codeSystem</w:t>
      </w:r>
      <w:proofErr w:type="spellEnd"/>
      <w:r>
        <w:t xml:space="preserve">: 1.2.245.537.6.880 Ajanvaraus/Tietosisältö </w:t>
      </w:r>
      <w:r w:rsidR="0027462B">
        <w:t>–</w:t>
      </w:r>
      <w:r>
        <w:t xml:space="preserve"> Ajanvarausasiakirja)</w:t>
      </w:r>
    </w:p>
    <w:p w14:paraId="0E45F99E" w14:textId="77777777" w:rsidR="003041DF" w:rsidRDefault="003041DF" w:rsidP="003041DF">
      <w:pPr>
        <w:pStyle w:val="Snt1"/>
      </w:pPr>
      <w:r>
        <w:t>3. PAKOLLINEN yksi [</w:t>
      </w:r>
      <w:proofErr w:type="gramStart"/>
      <w:r>
        <w:t>1..</w:t>
      </w:r>
      <w:proofErr w:type="gramEnd"/>
      <w:r>
        <w:t xml:space="preserve">1] </w:t>
      </w:r>
      <w:proofErr w:type="spellStart"/>
      <w:r>
        <w:t>text</w:t>
      </w:r>
      <w:proofErr w:type="spellEnd"/>
    </w:p>
    <w:p w14:paraId="2D85D9EC" w14:textId="77777777" w:rsidR="003041DF" w:rsidRDefault="003041DF" w:rsidP="003041DF">
      <w:pPr>
        <w:pStyle w:val="Snt2"/>
      </w:pPr>
      <w:r>
        <w:t>a. PAKOLLINEN yksi [</w:t>
      </w:r>
      <w:proofErr w:type="gramStart"/>
      <w:r>
        <w:t>1..</w:t>
      </w:r>
      <w:proofErr w:type="gramEnd"/>
      <w:r>
        <w:t xml:space="preserve">1] </w:t>
      </w:r>
      <w:proofErr w:type="spellStart"/>
      <w:r>
        <w:t>reference</w:t>
      </w:r>
      <w:proofErr w:type="spellEnd"/>
      <w:r>
        <w:t>/@</w:t>
      </w:r>
      <w:proofErr w:type="spellStart"/>
      <w:r>
        <w:t>value</w:t>
      </w:r>
      <w:proofErr w:type="spellEnd"/>
      <w:r>
        <w:t>, viitattavan näyttömuoto-osion xml-ID annetaan II-tietotyypillä</w:t>
      </w:r>
    </w:p>
    <w:p w14:paraId="0305FD11" w14:textId="77777777" w:rsidR="003041DF" w:rsidRDefault="003041DF" w:rsidP="003041DF">
      <w:pPr>
        <w:pStyle w:val="Snt1"/>
      </w:pPr>
      <w:r>
        <w:t>4. PAKOLLINEN yksi [</w:t>
      </w:r>
      <w:proofErr w:type="gramStart"/>
      <w:r>
        <w:t>1..</w:t>
      </w:r>
      <w:proofErr w:type="gramEnd"/>
      <w:r>
        <w:t xml:space="preserve">1] </w:t>
      </w:r>
      <w:proofErr w:type="spellStart"/>
      <w:r>
        <w:t>effectiveTime</w:t>
      </w:r>
      <w:proofErr w:type="spellEnd"/>
      <w:r>
        <w:t>/@</w:t>
      </w:r>
      <w:proofErr w:type="spellStart"/>
      <w:r>
        <w:t>value</w:t>
      </w:r>
      <w:proofErr w:type="spellEnd"/>
      <w:r>
        <w:t xml:space="preserve"> </w:t>
      </w:r>
      <w:r w:rsidRPr="00581D0B">
        <w:t>Ajankohta, jolloin ajanvaraus ohjeistettu suoritetavaksi</w:t>
      </w:r>
      <w:r w:rsidRPr="00581D0B" w:rsidDel="00581D0B">
        <w:t xml:space="preserve"> </w:t>
      </w:r>
      <w:r>
        <w:t xml:space="preserve">(35), arvo annetaan vähintään vuorokauden tarkkuudella TS-tietotyypillä </w:t>
      </w:r>
    </w:p>
    <w:p w14:paraId="3AB8A707" w14:textId="3DD3FDC4" w:rsidR="009351E3" w:rsidRDefault="009351E3">
      <w:pPr>
        <w:spacing w:after="200"/>
        <w:jc w:val="left"/>
        <w:rPr>
          <w:rFonts w:cs="Times New Roman"/>
        </w:rPr>
      </w:pPr>
      <w:r>
        <w:br w:type="page"/>
      </w:r>
    </w:p>
    <w:p w14:paraId="04E021CE" w14:textId="77777777" w:rsidR="009351E3" w:rsidRPr="00AE0334" w:rsidRDefault="009351E3" w:rsidP="00C951BD">
      <w:pPr>
        <w:pStyle w:val="Snt1"/>
      </w:pPr>
    </w:p>
    <w:p w14:paraId="017946AA" w14:textId="4FD0EF17" w:rsidR="00D129EF" w:rsidRPr="00BB0D12" w:rsidRDefault="00D129EF" w:rsidP="00D129EF">
      <w:pPr>
        <w:pStyle w:val="Otsikko1"/>
      </w:pPr>
      <w:bookmarkStart w:id="861" w:name="_Toc28940935"/>
      <w:r w:rsidRPr="00BB0D12">
        <w:rPr>
          <w:caps w:val="0"/>
        </w:rPr>
        <w:t>VERSIOHISTORIA</w:t>
      </w:r>
      <w:bookmarkEnd w:id="861"/>
    </w:p>
    <w:tbl>
      <w:tblPr>
        <w:tblStyle w:val="TaulukkoRuudukko"/>
        <w:tblW w:w="9351" w:type="dxa"/>
        <w:tblBorders>
          <w:insideH w:val="none" w:sz="0" w:space="0" w:color="auto"/>
          <w:insideV w:val="none" w:sz="0" w:space="0" w:color="auto"/>
        </w:tblBorders>
        <w:tblLook w:val="04A0" w:firstRow="1" w:lastRow="0" w:firstColumn="1" w:lastColumn="0" w:noHBand="0" w:noVBand="1"/>
      </w:tblPr>
      <w:tblGrid>
        <w:gridCol w:w="988"/>
        <w:gridCol w:w="1559"/>
        <w:gridCol w:w="992"/>
        <w:gridCol w:w="5812"/>
      </w:tblGrid>
      <w:tr w:rsidR="008137E4" w14:paraId="65811EEA" w14:textId="77777777" w:rsidTr="007E197D">
        <w:trPr>
          <w:trHeight w:val="458"/>
        </w:trPr>
        <w:tc>
          <w:tcPr>
            <w:tcW w:w="988" w:type="dxa"/>
            <w:shd w:val="clear" w:color="auto" w:fill="D9D9D9" w:themeFill="background1" w:themeFillShade="D9"/>
            <w:vAlign w:val="center"/>
          </w:tcPr>
          <w:p w14:paraId="57CDB048" w14:textId="258BF09E" w:rsidR="008137E4" w:rsidRPr="00002E11" w:rsidRDefault="008137E4" w:rsidP="00AE0334">
            <w:pPr>
              <w:rPr>
                <w:b/>
              </w:rPr>
            </w:pPr>
            <w:r w:rsidRPr="00002E11">
              <w:rPr>
                <w:b/>
              </w:rPr>
              <w:t>Versio</w:t>
            </w:r>
          </w:p>
        </w:tc>
        <w:tc>
          <w:tcPr>
            <w:tcW w:w="1559" w:type="dxa"/>
            <w:shd w:val="clear" w:color="auto" w:fill="D9D9D9" w:themeFill="background1" w:themeFillShade="D9"/>
            <w:vAlign w:val="center"/>
          </w:tcPr>
          <w:p w14:paraId="08F0A289" w14:textId="049AAFAC" w:rsidR="008137E4" w:rsidRPr="00002E11" w:rsidRDefault="008137E4" w:rsidP="008137E4">
            <w:pPr>
              <w:rPr>
                <w:b/>
              </w:rPr>
            </w:pPr>
            <w:r w:rsidRPr="00002E11">
              <w:rPr>
                <w:b/>
              </w:rPr>
              <w:t>pvm</w:t>
            </w:r>
          </w:p>
        </w:tc>
        <w:tc>
          <w:tcPr>
            <w:tcW w:w="992" w:type="dxa"/>
            <w:shd w:val="clear" w:color="auto" w:fill="D9D9D9" w:themeFill="background1" w:themeFillShade="D9"/>
            <w:vAlign w:val="center"/>
          </w:tcPr>
          <w:p w14:paraId="12981639" w14:textId="3D521DE5" w:rsidR="008137E4" w:rsidRPr="00002E11" w:rsidRDefault="008137E4" w:rsidP="008137E4">
            <w:pPr>
              <w:rPr>
                <w:b/>
              </w:rPr>
            </w:pPr>
            <w:r w:rsidRPr="00002E11">
              <w:rPr>
                <w:b/>
              </w:rPr>
              <w:t>Laatijat</w:t>
            </w:r>
          </w:p>
        </w:tc>
        <w:tc>
          <w:tcPr>
            <w:tcW w:w="5812" w:type="dxa"/>
            <w:shd w:val="clear" w:color="auto" w:fill="D9D9D9" w:themeFill="background1" w:themeFillShade="D9"/>
            <w:vAlign w:val="center"/>
          </w:tcPr>
          <w:p w14:paraId="6F9941E0" w14:textId="1251ADD1" w:rsidR="008137E4" w:rsidRPr="00002E11" w:rsidRDefault="008137E4" w:rsidP="008137E4">
            <w:pPr>
              <w:rPr>
                <w:b/>
              </w:rPr>
            </w:pPr>
            <w:r w:rsidRPr="00002E11">
              <w:rPr>
                <w:b/>
              </w:rPr>
              <w:t>Muutokset</w:t>
            </w:r>
          </w:p>
        </w:tc>
      </w:tr>
      <w:tr w:rsidR="008137E4" w14:paraId="386CCE2C" w14:textId="4F679E77" w:rsidTr="007E197D">
        <w:tc>
          <w:tcPr>
            <w:tcW w:w="988" w:type="dxa"/>
          </w:tcPr>
          <w:p w14:paraId="1B6041D8" w14:textId="3C4C3434" w:rsidR="008137E4" w:rsidRDefault="008137E4" w:rsidP="00166BBE">
            <w:r>
              <w:t xml:space="preserve">0.1 </w:t>
            </w:r>
            <w:r w:rsidR="0027462B">
              <w:t>–</w:t>
            </w:r>
            <w:r>
              <w:t xml:space="preserve"> 0.</w:t>
            </w:r>
            <w:r w:rsidR="00166BBE">
              <w:t>7</w:t>
            </w:r>
          </w:p>
        </w:tc>
        <w:tc>
          <w:tcPr>
            <w:tcW w:w="1559" w:type="dxa"/>
          </w:tcPr>
          <w:p w14:paraId="56CAAD72" w14:textId="51793225" w:rsidR="008137E4" w:rsidRDefault="00002E11" w:rsidP="008137E4">
            <w:r>
              <w:t>5.-27.11.2015</w:t>
            </w:r>
          </w:p>
        </w:tc>
        <w:tc>
          <w:tcPr>
            <w:tcW w:w="992" w:type="dxa"/>
          </w:tcPr>
          <w:p w14:paraId="69869B66" w14:textId="2296D3F5" w:rsidR="008137E4" w:rsidRDefault="001138E1" w:rsidP="008137E4">
            <w:r>
              <w:t>S&amp;P</w:t>
            </w:r>
          </w:p>
        </w:tc>
        <w:tc>
          <w:tcPr>
            <w:tcW w:w="5812" w:type="dxa"/>
          </w:tcPr>
          <w:p w14:paraId="55370DCD" w14:textId="6F1C3210" w:rsidR="008137E4" w:rsidRDefault="008137E4" w:rsidP="008137E4">
            <w:r>
              <w:t>T</w:t>
            </w:r>
            <w:r w:rsidRPr="008137E4">
              <w:t>yöversioita</w:t>
            </w:r>
          </w:p>
        </w:tc>
      </w:tr>
      <w:tr w:rsidR="008137E4" w14:paraId="0ADFACE4" w14:textId="3C1951C2" w:rsidTr="007E197D">
        <w:tc>
          <w:tcPr>
            <w:tcW w:w="988" w:type="dxa"/>
          </w:tcPr>
          <w:p w14:paraId="412E4D12" w14:textId="13F78552" w:rsidR="008137E4" w:rsidRDefault="00166BBE" w:rsidP="008137E4">
            <w:r>
              <w:t>0.8</w:t>
            </w:r>
          </w:p>
        </w:tc>
        <w:tc>
          <w:tcPr>
            <w:tcW w:w="1559" w:type="dxa"/>
          </w:tcPr>
          <w:p w14:paraId="284F7246" w14:textId="0C9BD64E" w:rsidR="008137E4" w:rsidRDefault="00002E11" w:rsidP="008137E4">
            <w:r>
              <w:t>30.11.2015</w:t>
            </w:r>
          </w:p>
        </w:tc>
        <w:tc>
          <w:tcPr>
            <w:tcW w:w="992" w:type="dxa"/>
          </w:tcPr>
          <w:p w14:paraId="063B1A32" w14:textId="40FBAD9D" w:rsidR="008137E4" w:rsidRDefault="001138E1" w:rsidP="008137E4">
            <w:r>
              <w:t>S&amp;P</w:t>
            </w:r>
          </w:p>
        </w:tc>
        <w:tc>
          <w:tcPr>
            <w:tcW w:w="5812" w:type="dxa"/>
          </w:tcPr>
          <w:p w14:paraId="3262429D" w14:textId="1552DB67" w:rsidR="008137E4" w:rsidRDefault="008137E4" w:rsidP="008137E4">
            <w:r>
              <w:t>K</w:t>
            </w:r>
            <w:r w:rsidRPr="008137E4">
              <w:t>ommentointiversio sidosryhmille</w:t>
            </w:r>
            <w:r w:rsidR="00EA4269">
              <w:t>, HL7 TC esittely</w:t>
            </w:r>
          </w:p>
        </w:tc>
      </w:tr>
      <w:tr w:rsidR="008137E4" w14:paraId="33B515BD" w14:textId="7EA25148" w:rsidTr="007E197D">
        <w:tc>
          <w:tcPr>
            <w:tcW w:w="988" w:type="dxa"/>
          </w:tcPr>
          <w:p w14:paraId="15CC4958" w14:textId="246AC8DC" w:rsidR="008137E4" w:rsidRPr="008137E4" w:rsidRDefault="006012DA" w:rsidP="008137E4">
            <w:r>
              <w:t>0.9</w:t>
            </w:r>
          </w:p>
        </w:tc>
        <w:tc>
          <w:tcPr>
            <w:tcW w:w="1559" w:type="dxa"/>
          </w:tcPr>
          <w:p w14:paraId="59267721" w14:textId="2FA85E90" w:rsidR="008137E4" w:rsidRDefault="006012DA" w:rsidP="008137E4">
            <w:r>
              <w:t>7.12.2015</w:t>
            </w:r>
          </w:p>
        </w:tc>
        <w:tc>
          <w:tcPr>
            <w:tcW w:w="992" w:type="dxa"/>
          </w:tcPr>
          <w:p w14:paraId="5FB64117" w14:textId="6CA5F7AB" w:rsidR="008137E4" w:rsidRDefault="006012DA" w:rsidP="008137E4">
            <w:r>
              <w:t>S&amp;P</w:t>
            </w:r>
          </w:p>
        </w:tc>
        <w:tc>
          <w:tcPr>
            <w:tcW w:w="5812" w:type="dxa"/>
          </w:tcPr>
          <w:p w14:paraId="3415259A" w14:textId="361B3ACE" w:rsidR="008137E4" w:rsidRDefault="006012DA" w:rsidP="008137E4">
            <w:r>
              <w:t>Versio avoimelle kommentointikierrokselle, lavennettu määrittelyn tavoitelukua</w:t>
            </w:r>
          </w:p>
        </w:tc>
      </w:tr>
      <w:tr w:rsidR="008137E4" w14:paraId="485BF49E" w14:textId="0E69857D" w:rsidTr="007E197D">
        <w:tc>
          <w:tcPr>
            <w:tcW w:w="988" w:type="dxa"/>
          </w:tcPr>
          <w:p w14:paraId="686EF336" w14:textId="214B79C8" w:rsidR="008137E4" w:rsidRPr="008137E4" w:rsidRDefault="00231E5C" w:rsidP="008137E4">
            <w:r>
              <w:t>0.95</w:t>
            </w:r>
          </w:p>
        </w:tc>
        <w:tc>
          <w:tcPr>
            <w:tcW w:w="1559" w:type="dxa"/>
          </w:tcPr>
          <w:p w14:paraId="03755C20" w14:textId="75AA4002" w:rsidR="008137E4" w:rsidRDefault="00231E5C" w:rsidP="008137E4">
            <w:r>
              <w:t>2.1.2018</w:t>
            </w:r>
          </w:p>
        </w:tc>
        <w:tc>
          <w:tcPr>
            <w:tcW w:w="992" w:type="dxa"/>
          </w:tcPr>
          <w:p w14:paraId="5885DD67" w14:textId="2A01A32B" w:rsidR="008137E4" w:rsidRDefault="00231E5C" w:rsidP="008137E4">
            <w:r>
              <w:t>S&amp;P</w:t>
            </w:r>
          </w:p>
        </w:tc>
        <w:tc>
          <w:tcPr>
            <w:tcW w:w="5812" w:type="dxa"/>
          </w:tcPr>
          <w:p w14:paraId="31E4CDF9" w14:textId="77777777" w:rsidR="008137E4" w:rsidRDefault="00231E5C" w:rsidP="008137E4">
            <w:r>
              <w:t xml:space="preserve">Päivitetty versio, päivitystarpeita käsitelty yhdistyksen työpajassa joulukuussa 2017 sekä </w:t>
            </w:r>
            <w:proofErr w:type="spellStart"/>
            <w:r>
              <w:t>tietotisältöpäivitystä</w:t>
            </w:r>
            <w:proofErr w:type="spellEnd"/>
            <w:r>
              <w:t xml:space="preserve"> on työstetty THL ja Kela yhteistyössä. Keskeiset muutokset_</w:t>
            </w:r>
          </w:p>
          <w:p w14:paraId="4EE3F4D4" w14:textId="321B256E" w:rsidR="00F07A85" w:rsidRDefault="00F07A85" w:rsidP="007E197D">
            <w:pPr>
              <w:pStyle w:val="Luettelokappale"/>
              <w:numPr>
                <w:ilvl w:val="0"/>
                <w:numId w:val="19"/>
              </w:numPr>
            </w:pPr>
            <w:r>
              <w:t>Allokoitu uusi näkymätunnus 880 Ajanvarausasiakirja</w:t>
            </w:r>
          </w:p>
          <w:p w14:paraId="24189D4A" w14:textId="5B7266F0" w:rsidR="00231E5C" w:rsidRDefault="00231E5C" w:rsidP="007E197D">
            <w:pPr>
              <w:pStyle w:val="Luettelokappale"/>
              <w:numPr>
                <w:ilvl w:val="0"/>
                <w:numId w:val="19"/>
              </w:numPr>
            </w:pPr>
            <w:r>
              <w:t>Poistetut kentät:</w:t>
            </w:r>
            <w:r w:rsidR="004B3A9C">
              <w:t xml:space="preserve"> Asiakkaan kotikunta (53), Osoitetiedot (54), Puhelinnumero ja sähköposti (55), Yhteyshenkilön osoitetiedot (63) ja Yhteyshenkilön yhteystieto (64)</w:t>
            </w:r>
            <w:r w:rsidR="00F07A85">
              <w:t>. Nämä kentät poistettiin, sillä sisältäisivät mahdollisesti turvakiellon alaisia tietoja, joita luovutustilanteessa ei voisi varmuudella asianmukaisesti hallita.</w:t>
            </w:r>
          </w:p>
          <w:p w14:paraId="79738641" w14:textId="5B4A73E8" w:rsidR="00231E5C" w:rsidRDefault="00231E5C" w:rsidP="007E197D">
            <w:pPr>
              <w:pStyle w:val="Luettelokappale"/>
              <w:numPr>
                <w:ilvl w:val="0"/>
                <w:numId w:val="19"/>
              </w:numPr>
            </w:pPr>
            <w:r>
              <w:t>Lisätyt uudet kentät:</w:t>
            </w:r>
            <w:r w:rsidR="00F07A85">
              <w:t xml:space="preserve"> Asiakkaan asiointikieli (58), Järjestelmä tukee alaikäisen puolesta asiointia (96.1), Järjestelmä tukee puolesta asiointia valtakirjalla täysi-ikäisen puolesta (96.2), Järjestelmä tukee rekisteripohjaista puolesta-asiointia täysi-ikäisen puolesta (96.3), Peruutuksen tai siirron aikaraja (96.1), Peruutuksen tai siirron asiointitapa (96.2)</w:t>
            </w:r>
          </w:p>
          <w:p w14:paraId="7D5BA277" w14:textId="1B184044" w:rsidR="00231E5C" w:rsidRDefault="00231E5C" w:rsidP="007E197D">
            <w:pPr>
              <w:pStyle w:val="Luettelokappale"/>
              <w:numPr>
                <w:ilvl w:val="0"/>
                <w:numId w:val="19"/>
              </w:numPr>
            </w:pPr>
            <w:r>
              <w:t>Muutoksia tiettyjen tietojen toistumiin</w:t>
            </w:r>
            <w:r w:rsidR="00F07A85">
              <w:t xml:space="preserve">, pakollisuuksiin, </w:t>
            </w:r>
            <w:proofErr w:type="spellStart"/>
            <w:r w:rsidR="00F07A85">
              <w:t>tietotyyppehin</w:t>
            </w:r>
            <w:proofErr w:type="spellEnd"/>
            <w:r w:rsidR="00F07A85">
              <w:t xml:space="preserve"> ja käytettyihin luokituksiin</w:t>
            </w:r>
            <w:r>
              <w:t xml:space="preserve"> (näkyvät </w:t>
            </w:r>
            <w:proofErr w:type="spellStart"/>
            <w:r>
              <w:t>track</w:t>
            </w:r>
            <w:proofErr w:type="spellEnd"/>
            <w:r>
              <w:t xml:space="preserve"> </w:t>
            </w:r>
            <w:proofErr w:type="spellStart"/>
            <w:r>
              <w:t>changes</w:t>
            </w:r>
            <w:proofErr w:type="spellEnd"/>
            <w:r>
              <w:t xml:space="preserve"> versiossa)</w:t>
            </w:r>
          </w:p>
          <w:p w14:paraId="0132D10C" w14:textId="6F8A88CD" w:rsidR="00231E5C" w:rsidRDefault="00231E5C" w:rsidP="007E197D">
            <w:pPr>
              <w:pStyle w:val="Luettelokappale"/>
              <w:numPr>
                <w:ilvl w:val="0"/>
                <w:numId w:val="19"/>
              </w:numPr>
            </w:pPr>
            <w:r>
              <w:t>päivitetty viitattujen määrittelyjen versiot</w:t>
            </w:r>
          </w:p>
        </w:tc>
      </w:tr>
      <w:tr w:rsidR="002A0EB4" w14:paraId="513AE3C8" w14:textId="77777777" w:rsidTr="007E197D">
        <w:tc>
          <w:tcPr>
            <w:tcW w:w="988" w:type="dxa"/>
          </w:tcPr>
          <w:p w14:paraId="2470F4C3" w14:textId="4F1FA597" w:rsidR="002A0EB4" w:rsidRDefault="002A0EB4" w:rsidP="008137E4">
            <w:r>
              <w:t>0.96</w:t>
            </w:r>
          </w:p>
        </w:tc>
        <w:tc>
          <w:tcPr>
            <w:tcW w:w="1559" w:type="dxa"/>
          </w:tcPr>
          <w:p w14:paraId="1C6A95B7" w14:textId="129A1CFB" w:rsidR="002A0EB4" w:rsidRDefault="00DE3D6E" w:rsidP="008137E4">
            <w:r>
              <w:t>27</w:t>
            </w:r>
            <w:r w:rsidR="002A0EB4">
              <w:t>.1</w:t>
            </w:r>
            <w:r>
              <w:t>2</w:t>
            </w:r>
            <w:r w:rsidR="002A0EB4">
              <w:t>.2018</w:t>
            </w:r>
          </w:p>
        </w:tc>
        <w:tc>
          <w:tcPr>
            <w:tcW w:w="992" w:type="dxa"/>
          </w:tcPr>
          <w:p w14:paraId="3FFE3BC9" w14:textId="2A1A302C" w:rsidR="002A0EB4" w:rsidRDefault="002A0EB4" w:rsidP="008137E4">
            <w:r>
              <w:t>S&amp;P</w:t>
            </w:r>
          </w:p>
        </w:tc>
        <w:tc>
          <w:tcPr>
            <w:tcW w:w="5812" w:type="dxa"/>
          </w:tcPr>
          <w:p w14:paraId="46FC2C68" w14:textId="3DFA358F" w:rsidR="002A0EB4" w:rsidRDefault="00DE3D6E" w:rsidP="002A0EB4">
            <w:r>
              <w:t xml:space="preserve">Versio määrittelyn lausuntokierrokselle. </w:t>
            </w:r>
            <w:r w:rsidR="002A0EB4">
              <w:t>Muutokset 2017/201801 käsittelyssä olleeseen versioon verrattuna:</w:t>
            </w:r>
          </w:p>
          <w:p w14:paraId="53406733" w14:textId="2EC9D8B1" w:rsidR="002A0EB4" w:rsidRDefault="002A0EB4" w:rsidP="007E197D">
            <w:pPr>
              <w:pStyle w:val="Luettelokappale"/>
              <w:numPr>
                <w:ilvl w:val="0"/>
                <w:numId w:val="19"/>
              </w:numPr>
            </w:pPr>
            <w:r>
              <w:t>käytetään suoraan koodistopalvelun tietosisällön kenttien tunnisteita ilman versiota yksilöivää solmuluokkaa aiemman kenttäkoodiston sijaan (</w:t>
            </w:r>
            <w:proofErr w:type="spellStart"/>
            <w:r>
              <w:t>suunth</w:t>
            </w:r>
            <w:proofErr w:type="spellEnd"/>
            <w:r>
              <w:t xml:space="preserve"> rakenteiden yhteydessä käytyjen linjauksien mukaisesti)</w:t>
            </w:r>
          </w:p>
          <w:p w14:paraId="68C3EC10" w14:textId="1C17096B" w:rsidR="002A0EB4" w:rsidRDefault="002A0EB4" w:rsidP="007E197D">
            <w:pPr>
              <w:pStyle w:val="Luettelokappale"/>
              <w:numPr>
                <w:ilvl w:val="0"/>
                <w:numId w:val="19"/>
              </w:numPr>
            </w:pPr>
            <w:r>
              <w:t>päivitetty tietosisältömuutokset</w:t>
            </w:r>
          </w:p>
          <w:p w14:paraId="3F44082A" w14:textId="386CFF16" w:rsidR="002A0EB4" w:rsidRDefault="002A0EB4" w:rsidP="007E197D">
            <w:pPr>
              <w:pStyle w:val="Luettelokappale"/>
              <w:numPr>
                <w:ilvl w:val="0"/>
                <w:numId w:val="19"/>
              </w:numPr>
            </w:pPr>
            <w:r>
              <w:t xml:space="preserve">noudatetaan yleisiä PTA linjauksia </w:t>
            </w:r>
            <w:proofErr w:type="spellStart"/>
            <w:r>
              <w:t>headerin</w:t>
            </w:r>
            <w:proofErr w:type="spellEnd"/>
            <w:r>
              <w:t xml:space="preserve"> sekä näkymätason tietojen käsittelyssä (ko. päällekkäiset tiedot poistettiin tietosisällöstä ja tästä CDA-määrittelystä), </w:t>
            </w:r>
            <w:proofErr w:type="spellStart"/>
            <w:r>
              <w:t>huom</w:t>
            </w:r>
            <w:proofErr w:type="spellEnd"/>
            <w:r>
              <w:t xml:space="preserve"> uutena </w:t>
            </w:r>
            <w:proofErr w:type="spellStart"/>
            <w:r>
              <w:t>authorina</w:t>
            </w:r>
            <w:proofErr w:type="spellEnd"/>
            <w:r>
              <w:t xml:space="preserve"> KAN-roolin käyttö</w:t>
            </w:r>
          </w:p>
          <w:p w14:paraId="2FFA11BE" w14:textId="527B8967" w:rsidR="002A0EB4" w:rsidRDefault="002A0EB4" w:rsidP="007E197D">
            <w:pPr>
              <w:pStyle w:val="Luettelokappale"/>
              <w:numPr>
                <w:ilvl w:val="0"/>
                <w:numId w:val="19"/>
              </w:numPr>
            </w:pPr>
            <w:r>
              <w:t xml:space="preserve">muutettu </w:t>
            </w:r>
            <w:proofErr w:type="spellStart"/>
            <w:r>
              <w:t>entryn</w:t>
            </w:r>
            <w:proofErr w:type="spellEnd"/>
            <w:r>
              <w:t xml:space="preserve"> muodostusperiaatetta siten, että per tietosisällön osio muodostuu oma </w:t>
            </w:r>
            <w:proofErr w:type="spellStart"/>
            <w:r>
              <w:t>entry</w:t>
            </w:r>
            <w:proofErr w:type="spellEnd"/>
            <w:r>
              <w:t xml:space="preserve"> </w:t>
            </w:r>
            <w:r w:rsidR="0027462B">
              <w:t>–</w:t>
            </w:r>
            <w:r>
              <w:t xml:space="preserve"> täten ei tarvitse hyödyntää välitason </w:t>
            </w:r>
            <w:proofErr w:type="spellStart"/>
            <w:r>
              <w:t>organizer</w:t>
            </w:r>
            <w:proofErr w:type="spellEnd"/>
            <w:r>
              <w:t>-rakennetta ja allokoida sille omia tunnisteita</w:t>
            </w:r>
          </w:p>
          <w:p w14:paraId="278781BD" w14:textId="1231A290" w:rsidR="002A0EB4" w:rsidRDefault="002A0EB4" w:rsidP="007E197D">
            <w:pPr>
              <w:pStyle w:val="Luettelokappale"/>
              <w:numPr>
                <w:ilvl w:val="0"/>
                <w:numId w:val="19"/>
              </w:numPr>
            </w:pPr>
            <w:r>
              <w:t xml:space="preserve">muutettu otsikkokäsittelyä hyödyntämään </w:t>
            </w:r>
            <w:proofErr w:type="spellStart"/>
            <w:r>
              <w:t>tietosisälllön</w:t>
            </w:r>
            <w:proofErr w:type="spellEnd"/>
            <w:r>
              <w:t xml:space="preserve"> osioiden otsikkoja lisäotsikkoina</w:t>
            </w:r>
          </w:p>
          <w:p w14:paraId="1592ED06" w14:textId="5DC2D938" w:rsidR="002A0EB4" w:rsidRDefault="002A0EB4" w:rsidP="007E197D">
            <w:pPr>
              <w:pStyle w:val="Luettelokappale"/>
              <w:numPr>
                <w:ilvl w:val="0"/>
                <w:numId w:val="19"/>
              </w:numPr>
            </w:pPr>
            <w:r>
              <w:lastRenderedPageBreak/>
              <w:t>poistettu sosiaalihuollon viittauksia ja tietoja</w:t>
            </w:r>
          </w:p>
          <w:p w14:paraId="3B1B8401" w14:textId="77777777" w:rsidR="005610A6" w:rsidRDefault="005610A6" w:rsidP="007E197D">
            <w:pPr>
              <w:pStyle w:val="Luettelokappale"/>
              <w:numPr>
                <w:ilvl w:val="0"/>
                <w:numId w:val="19"/>
              </w:numPr>
            </w:pPr>
            <w:r>
              <w:t xml:space="preserve">merkintätason KAN-roolin </w:t>
            </w:r>
            <w:proofErr w:type="spellStart"/>
            <w:r>
              <w:t>authorista</w:t>
            </w:r>
            <w:proofErr w:type="spellEnd"/>
            <w:r>
              <w:t xml:space="preserve"> poistettiin palveluyksikön organisaatiotiedot </w:t>
            </w:r>
            <w:r w:rsidR="00A3025D">
              <w:t>(21.11.2018) kokouksen päätösten perusteella</w:t>
            </w:r>
          </w:p>
          <w:p w14:paraId="1748719A" w14:textId="3A7A955D" w:rsidR="00DE3D6E" w:rsidRDefault="00DE3D6E" w:rsidP="00DE3D6E">
            <w:pPr>
              <w:pStyle w:val="Luettelokappale"/>
              <w:numPr>
                <w:ilvl w:val="0"/>
                <w:numId w:val="19"/>
              </w:numPr>
            </w:pPr>
            <w:r>
              <w:t xml:space="preserve">Lisätty viittaukset </w:t>
            </w:r>
            <w:r w:rsidRPr="00DE3D6E">
              <w:t>Sote-ajanvaraus: yleiskuva ja vaatimukset</w:t>
            </w:r>
            <w:r>
              <w:t xml:space="preserve"> -määrittelyyn</w:t>
            </w:r>
          </w:p>
        </w:tc>
      </w:tr>
      <w:tr w:rsidR="0027462B" w14:paraId="7ED46FEF" w14:textId="77777777" w:rsidTr="007E197D">
        <w:tc>
          <w:tcPr>
            <w:tcW w:w="988" w:type="dxa"/>
          </w:tcPr>
          <w:p w14:paraId="4B74F4D0" w14:textId="7253D04D" w:rsidR="0027462B" w:rsidRDefault="0027462B" w:rsidP="008137E4">
            <w:r>
              <w:lastRenderedPageBreak/>
              <w:t>0.97</w:t>
            </w:r>
          </w:p>
        </w:tc>
        <w:tc>
          <w:tcPr>
            <w:tcW w:w="1559" w:type="dxa"/>
          </w:tcPr>
          <w:p w14:paraId="60E09C96" w14:textId="0A690F6C" w:rsidR="0027462B" w:rsidRDefault="007D0D61" w:rsidP="008137E4">
            <w:r>
              <w:t>27.6.2019</w:t>
            </w:r>
          </w:p>
        </w:tc>
        <w:tc>
          <w:tcPr>
            <w:tcW w:w="992" w:type="dxa"/>
          </w:tcPr>
          <w:p w14:paraId="23E41C35" w14:textId="43B7897C" w:rsidR="0027462B" w:rsidRDefault="007D0D61" w:rsidP="008137E4">
            <w:r>
              <w:t>S&amp;P</w:t>
            </w:r>
          </w:p>
        </w:tc>
        <w:tc>
          <w:tcPr>
            <w:tcW w:w="5812" w:type="dxa"/>
          </w:tcPr>
          <w:p w14:paraId="561CF0CC" w14:textId="77777777" w:rsidR="0027462B" w:rsidRDefault="007D0D61" w:rsidP="002A0EB4">
            <w:r>
              <w:t xml:space="preserve">Versio määrittelyn </w:t>
            </w:r>
            <w:proofErr w:type="spellStart"/>
            <w:r>
              <w:t>äänetyskierrokselle</w:t>
            </w:r>
            <w:proofErr w:type="spellEnd"/>
            <w:r>
              <w:t xml:space="preserve">. Muutokset </w:t>
            </w:r>
            <w:r w:rsidR="001F11BF">
              <w:t>2018/12 lausunnolla olleeseen versioon:</w:t>
            </w:r>
          </w:p>
          <w:p w14:paraId="071F2A04" w14:textId="77777777" w:rsidR="001F11BF" w:rsidRDefault="00521653" w:rsidP="001F11BF">
            <w:pPr>
              <w:pStyle w:val="Luettelokappale"/>
              <w:numPr>
                <w:ilvl w:val="0"/>
                <w:numId w:val="25"/>
              </w:numPr>
            </w:pPr>
            <w:r>
              <w:t>Tehty kommentoituja korjauksia</w:t>
            </w:r>
            <w:r w:rsidR="003002C7">
              <w:t xml:space="preserve"> ja tarkennuksia</w:t>
            </w:r>
            <w:r>
              <w:t xml:space="preserve"> yksityis</w:t>
            </w:r>
            <w:r w:rsidR="007E19E8">
              <w:t>kohtiin (</w:t>
            </w:r>
            <w:proofErr w:type="spellStart"/>
            <w:r w:rsidR="00EE6A45">
              <w:t>track</w:t>
            </w:r>
            <w:proofErr w:type="spellEnd"/>
            <w:r w:rsidR="00EE6A45">
              <w:t xml:space="preserve"> </w:t>
            </w:r>
            <w:proofErr w:type="spellStart"/>
            <w:r w:rsidR="00EE6A45">
              <w:t>changes</w:t>
            </w:r>
            <w:proofErr w:type="spellEnd"/>
            <w:r w:rsidR="00EE6A45">
              <w:t xml:space="preserve"> versiossa näkyy muutokset verrattuna lausunnolla olleeseen versioon</w:t>
            </w:r>
            <w:r w:rsidR="007E19E8">
              <w:t>)</w:t>
            </w:r>
          </w:p>
          <w:p w14:paraId="0B21A4A5" w14:textId="77777777" w:rsidR="00CD03F5" w:rsidRDefault="00CD03F5" w:rsidP="001F11BF">
            <w:pPr>
              <w:pStyle w:val="Luettelokappale"/>
              <w:numPr>
                <w:ilvl w:val="0"/>
                <w:numId w:val="25"/>
              </w:numPr>
            </w:pPr>
            <w:r>
              <w:t>Lisätty tuki ohjelmiston tuottamalle ajanvarausasiakirjalle (OHJ-rooli)</w:t>
            </w:r>
          </w:p>
          <w:p w14:paraId="616882B6" w14:textId="77777777" w:rsidR="00CD03F5" w:rsidRDefault="00CD03F5" w:rsidP="001F11BF">
            <w:pPr>
              <w:pStyle w:val="Luettelokappale"/>
              <w:numPr>
                <w:ilvl w:val="0"/>
                <w:numId w:val="25"/>
              </w:numPr>
            </w:pPr>
            <w:r>
              <w:t>E</w:t>
            </w:r>
            <w:r w:rsidR="005416E8">
              <w:t>riytetty (MER/KAN/OHJ) esimerkit omikseen</w:t>
            </w:r>
          </w:p>
          <w:p w14:paraId="011ADE72" w14:textId="3F1FB639" w:rsidR="005416E8" w:rsidRDefault="00353BFD" w:rsidP="001F11BF">
            <w:pPr>
              <w:pStyle w:val="Luettelokappale"/>
              <w:numPr>
                <w:ilvl w:val="0"/>
                <w:numId w:val="25"/>
              </w:numPr>
            </w:pPr>
            <w:r>
              <w:t xml:space="preserve">Lisätty </w:t>
            </w:r>
            <w:r w:rsidR="009F4E29">
              <w:t xml:space="preserve">tieto 59 </w:t>
            </w:r>
            <w:r>
              <w:t>Ajanvarausta ei saa näyttää huoltaj</w:t>
            </w:r>
            <w:r w:rsidR="009F4E29">
              <w:t>alle</w:t>
            </w:r>
          </w:p>
        </w:tc>
      </w:tr>
      <w:tr w:rsidR="000613EA" w14:paraId="61FB8BE3" w14:textId="77777777" w:rsidTr="007E197D">
        <w:tc>
          <w:tcPr>
            <w:tcW w:w="988" w:type="dxa"/>
          </w:tcPr>
          <w:p w14:paraId="355F7A03" w14:textId="77777777" w:rsidR="000613EA" w:rsidRDefault="000613EA" w:rsidP="008137E4"/>
        </w:tc>
        <w:tc>
          <w:tcPr>
            <w:tcW w:w="1559" w:type="dxa"/>
          </w:tcPr>
          <w:p w14:paraId="2AD89531" w14:textId="3B17F6E7" w:rsidR="000613EA" w:rsidRDefault="00272DC6" w:rsidP="008137E4">
            <w:r>
              <w:t>2</w:t>
            </w:r>
            <w:r w:rsidR="000613EA">
              <w:t>.</w:t>
            </w:r>
            <w:r>
              <w:t>8</w:t>
            </w:r>
            <w:r w:rsidR="000613EA">
              <w:t>.2019</w:t>
            </w:r>
          </w:p>
        </w:tc>
        <w:tc>
          <w:tcPr>
            <w:tcW w:w="992" w:type="dxa"/>
          </w:tcPr>
          <w:p w14:paraId="51E032F2" w14:textId="1229AEF4" w:rsidR="000613EA" w:rsidRDefault="000613EA" w:rsidP="008137E4">
            <w:r>
              <w:t>S&amp;P</w:t>
            </w:r>
          </w:p>
        </w:tc>
        <w:tc>
          <w:tcPr>
            <w:tcW w:w="5812" w:type="dxa"/>
          </w:tcPr>
          <w:p w14:paraId="210F45F5" w14:textId="73778798" w:rsidR="000613EA" w:rsidRDefault="000613EA" w:rsidP="002A0EB4">
            <w:r>
              <w:t xml:space="preserve">Muutettu </w:t>
            </w:r>
            <w:r w:rsidR="005B0DEB">
              <w:t>Ajanvarauksen näyttäminen huoltajalle tiedon tietotyyppi ja esitystapa</w:t>
            </w:r>
          </w:p>
        </w:tc>
      </w:tr>
      <w:tr w:rsidR="004D1FE8" w14:paraId="74ACE74A" w14:textId="77777777" w:rsidTr="007E197D">
        <w:tc>
          <w:tcPr>
            <w:tcW w:w="988" w:type="dxa"/>
          </w:tcPr>
          <w:p w14:paraId="3D6484E8" w14:textId="77777777" w:rsidR="004D1FE8" w:rsidRDefault="004D1FE8" w:rsidP="008137E4"/>
        </w:tc>
        <w:tc>
          <w:tcPr>
            <w:tcW w:w="1559" w:type="dxa"/>
          </w:tcPr>
          <w:p w14:paraId="544B89A7" w14:textId="2A1CAF80" w:rsidR="004D1FE8" w:rsidRDefault="004D1FE8" w:rsidP="008137E4">
            <w:r>
              <w:t>15.8.2019</w:t>
            </w:r>
          </w:p>
        </w:tc>
        <w:tc>
          <w:tcPr>
            <w:tcW w:w="992" w:type="dxa"/>
          </w:tcPr>
          <w:p w14:paraId="70ECAF8B" w14:textId="0106C880" w:rsidR="004D1FE8" w:rsidRDefault="004D1FE8" w:rsidP="008137E4">
            <w:r>
              <w:t>S&amp;P</w:t>
            </w:r>
          </w:p>
        </w:tc>
        <w:tc>
          <w:tcPr>
            <w:tcW w:w="5812" w:type="dxa"/>
          </w:tcPr>
          <w:p w14:paraId="43176C92" w14:textId="4B140323" w:rsidR="004D1FE8" w:rsidRDefault="004D1FE8" w:rsidP="002A0EB4">
            <w:r>
              <w:t xml:space="preserve">Lisätty luku </w:t>
            </w:r>
            <w:r w:rsidR="0096145C" w:rsidRPr="0096145C">
              <w:t>2.4</w:t>
            </w:r>
            <w:r w:rsidR="0096145C">
              <w:t xml:space="preserve"> </w:t>
            </w:r>
            <w:r w:rsidR="0096145C" w:rsidRPr="0096145C">
              <w:t>Toimijoiden organisaatiotiedot ajanvarausasiakirjalla</w:t>
            </w:r>
          </w:p>
        </w:tc>
      </w:tr>
      <w:tr w:rsidR="000E79C0" w14:paraId="2AF8086A" w14:textId="77777777" w:rsidTr="007E197D">
        <w:tc>
          <w:tcPr>
            <w:tcW w:w="988" w:type="dxa"/>
          </w:tcPr>
          <w:p w14:paraId="6DD9C1B2" w14:textId="77777777" w:rsidR="000E79C0" w:rsidRDefault="000E79C0" w:rsidP="008137E4"/>
        </w:tc>
        <w:tc>
          <w:tcPr>
            <w:tcW w:w="1559" w:type="dxa"/>
          </w:tcPr>
          <w:p w14:paraId="55E8BEA0" w14:textId="76E66DFD" w:rsidR="000E79C0" w:rsidRDefault="000E79C0" w:rsidP="008137E4">
            <w:r>
              <w:t>22.10.2019</w:t>
            </w:r>
          </w:p>
        </w:tc>
        <w:tc>
          <w:tcPr>
            <w:tcW w:w="992" w:type="dxa"/>
          </w:tcPr>
          <w:p w14:paraId="5CE5EECB" w14:textId="5E510BF2" w:rsidR="000E79C0" w:rsidRDefault="006061CC" w:rsidP="008137E4">
            <w:r>
              <w:t>S&amp;P</w:t>
            </w:r>
          </w:p>
        </w:tc>
        <w:tc>
          <w:tcPr>
            <w:tcW w:w="5812" w:type="dxa"/>
          </w:tcPr>
          <w:p w14:paraId="7B371910" w14:textId="18457136" w:rsidR="004769F0" w:rsidRDefault="004769F0" w:rsidP="004769F0">
            <w:r>
              <w:t>Tietosisältömuutokset</w:t>
            </w:r>
          </w:p>
          <w:p w14:paraId="1E2EF624" w14:textId="6821FEC1" w:rsidR="000B6042" w:rsidRDefault="000B6042" w:rsidP="000B6042">
            <w:pPr>
              <w:pStyle w:val="Luettelokappale"/>
              <w:numPr>
                <w:ilvl w:val="0"/>
                <w:numId w:val="25"/>
              </w:numPr>
            </w:pPr>
            <w:r>
              <w:t>lisätty kenttä 19.1 Ajanvarauksen perumisen tai siirron syy</w:t>
            </w:r>
          </w:p>
          <w:p w14:paraId="0AA57822" w14:textId="3D858991" w:rsidR="000B6042" w:rsidRDefault="000B6042" w:rsidP="000B6042">
            <w:pPr>
              <w:pStyle w:val="Luettelokappale"/>
              <w:numPr>
                <w:ilvl w:val="0"/>
                <w:numId w:val="25"/>
              </w:numPr>
            </w:pPr>
            <w:r>
              <w:t>muutettu kentässä 71.1 käytettävä luokitus</w:t>
            </w:r>
          </w:p>
          <w:p w14:paraId="7C06C672" w14:textId="68F45884" w:rsidR="000E79C0" w:rsidRDefault="000B6042" w:rsidP="000B6042">
            <w:pPr>
              <w:pStyle w:val="Luettelokappale"/>
              <w:numPr>
                <w:ilvl w:val="0"/>
                <w:numId w:val="25"/>
              </w:numPr>
            </w:pPr>
            <w:r>
              <w:t>kenttien 77, 78, 79 ja 80 kenttien nimien muutokset</w:t>
            </w:r>
          </w:p>
        </w:tc>
      </w:tr>
      <w:tr w:rsidR="008B3765" w14:paraId="619F62DF" w14:textId="77777777" w:rsidTr="007E197D">
        <w:tc>
          <w:tcPr>
            <w:tcW w:w="988" w:type="dxa"/>
          </w:tcPr>
          <w:p w14:paraId="22E7DE7C" w14:textId="77777777" w:rsidR="008B3765" w:rsidRDefault="008B3765" w:rsidP="008137E4"/>
        </w:tc>
        <w:tc>
          <w:tcPr>
            <w:tcW w:w="1559" w:type="dxa"/>
          </w:tcPr>
          <w:p w14:paraId="344F05AD" w14:textId="61063FDE" w:rsidR="008B3765" w:rsidRDefault="008B3765" w:rsidP="008137E4">
            <w:r>
              <w:t>1.11.2019</w:t>
            </w:r>
          </w:p>
        </w:tc>
        <w:tc>
          <w:tcPr>
            <w:tcW w:w="992" w:type="dxa"/>
          </w:tcPr>
          <w:p w14:paraId="56999464" w14:textId="2C7D3EA3" w:rsidR="008B3765" w:rsidRDefault="008B3765" w:rsidP="008137E4">
            <w:r>
              <w:t>S&amp;P</w:t>
            </w:r>
          </w:p>
        </w:tc>
        <w:tc>
          <w:tcPr>
            <w:tcW w:w="5812" w:type="dxa"/>
          </w:tcPr>
          <w:p w14:paraId="5CDE924C" w14:textId="584B9F10" w:rsidR="008B3765" w:rsidRDefault="008B3765" w:rsidP="008B3765">
            <w:r>
              <w:t xml:space="preserve">Versio HL7 </w:t>
            </w:r>
            <w:r w:rsidR="004769F0">
              <w:t>Finland ry äänestyskäsittelyyn.</w:t>
            </w:r>
          </w:p>
        </w:tc>
      </w:tr>
      <w:tr w:rsidR="00E24C1F" w14:paraId="16207919" w14:textId="77777777" w:rsidTr="007E197D">
        <w:trPr>
          <w:ins w:id="862" w:author="Timo Kaskinen" w:date="2019-12-04T22:33:00Z"/>
        </w:trPr>
        <w:tc>
          <w:tcPr>
            <w:tcW w:w="988" w:type="dxa"/>
          </w:tcPr>
          <w:p w14:paraId="7CBB723A" w14:textId="2E0136BC" w:rsidR="00E24C1F" w:rsidRDefault="00E24C1F" w:rsidP="008137E4">
            <w:pPr>
              <w:rPr>
                <w:ins w:id="863" w:author="Timo Kaskinen" w:date="2019-12-04T22:33:00Z"/>
              </w:rPr>
            </w:pPr>
            <w:ins w:id="864" w:author="Timo Kaskinen" w:date="2019-12-04T22:36:00Z">
              <w:r>
                <w:t>0.99</w:t>
              </w:r>
            </w:ins>
          </w:p>
        </w:tc>
        <w:tc>
          <w:tcPr>
            <w:tcW w:w="1559" w:type="dxa"/>
          </w:tcPr>
          <w:p w14:paraId="3E1A041F" w14:textId="4D17ACE2" w:rsidR="00E24C1F" w:rsidRDefault="00E24C1F" w:rsidP="008137E4">
            <w:pPr>
              <w:rPr>
                <w:ins w:id="865" w:author="Timo Kaskinen" w:date="2019-12-04T22:33:00Z"/>
              </w:rPr>
            </w:pPr>
            <w:ins w:id="866" w:author="Timo Kaskinen" w:date="2019-12-04T22:33:00Z">
              <w:r>
                <w:t>9.12.2019</w:t>
              </w:r>
            </w:ins>
            <w:ins w:id="867" w:author="Timo Kaskinen" w:date="2019-12-27T10:37:00Z">
              <w:r w:rsidR="00E23F01">
                <w:t xml:space="preserve"> </w:t>
              </w:r>
            </w:ins>
          </w:p>
        </w:tc>
        <w:tc>
          <w:tcPr>
            <w:tcW w:w="992" w:type="dxa"/>
          </w:tcPr>
          <w:p w14:paraId="071CE638" w14:textId="1B915E4D" w:rsidR="00E24C1F" w:rsidRDefault="00E24C1F" w:rsidP="008137E4">
            <w:pPr>
              <w:rPr>
                <w:ins w:id="868" w:author="Timo Kaskinen" w:date="2019-12-04T22:33:00Z"/>
              </w:rPr>
            </w:pPr>
            <w:ins w:id="869" w:author="Timo Kaskinen" w:date="2019-12-04T22:33:00Z">
              <w:r>
                <w:t>S&amp;P</w:t>
              </w:r>
            </w:ins>
          </w:p>
        </w:tc>
        <w:tc>
          <w:tcPr>
            <w:tcW w:w="5812" w:type="dxa"/>
          </w:tcPr>
          <w:p w14:paraId="767947EF" w14:textId="53C7DDD8" w:rsidR="00E24C1F" w:rsidRDefault="00E24C1F" w:rsidP="008B3765">
            <w:pPr>
              <w:rPr>
                <w:ins w:id="870" w:author="Timo Kaskinen" w:date="2019-12-04T22:33:00Z"/>
              </w:rPr>
            </w:pPr>
            <w:ins w:id="871" w:author="Timo Kaskinen" w:date="2019-12-04T22:33:00Z">
              <w:r>
                <w:t>Äänestyskommenttien mukaiset tarkennukset</w:t>
              </w:r>
            </w:ins>
            <w:ins w:id="872" w:author="Timo Kaskinen" w:date="2019-12-27T10:39:00Z">
              <w:r w:rsidR="00624891">
                <w:t xml:space="preserve"> teknisen komitean käsittelyyn</w:t>
              </w:r>
            </w:ins>
            <w:ins w:id="873" w:author="Timo Kaskinen" w:date="2019-12-04T22:33:00Z">
              <w:r>
                <w:t>:</w:t>
              </w:r>
            </w:ins>
          </w:p>
          <w:p w14:paraId="0D723481" w14:textId="1B4362BA" w:rsidR="00E24C1F" w:rsidRDefault="00E24C1F" w:rsidP="00E24C1F">
            <w:pPr>
              <w:pStyle w:val="Luettelokappale"/>
              <w:numPr>
                <w:ilvl w:val="0"/>
                <w:numId w:val="42"/>
              </w:numPr>
              <w:rPr>
                <w:ins w:id="874" w:author="Timo Kaskinen" w:date="2019-12-04T22:34:00Z"/>
              </w:rPr>
            </w:pPr>
            <w:ins w:id="875" w:author="Timo Kaskinen" w:date="2019-12-04T22:33:00Z">
              <w:r>
                <w:t>lu</w:t>
              </w:r>
            </w:ins>
            <w:ins w:id="876" w:author="Timo Kaskinen" w:date="2019-12-04T22:34:00Z">
              <w:r>
                <w:t>vun 2.4 osalta lisätty kattavat viittaukset</w:t>
              </w:r>
            </w:ins>
            <w:ins w:id="877" w:author="Timo Kaskinen" w:date="2019-12-04T22:35:00Z">
              <w:r>
                <w:t>. tarkennettu kuvauksia</w:t>
              </w:r>
            </w:ins>
          </w:p>
          <w:p w14:paraId="3028BFE3" w14:textId="77777777" w:rsidR="00E24C1F" w:rsidRDefault="00E24C1F" w:rsidP="00E24C1F">
            <w:pPr>
              <w:pStyle w:val="Luettelokappale"/>
              <w:numPr>
                <w:ilvl w:val="0"/>
                <w:numId w:val="42"/>
              </w:numPr>
              <w:rPr>
                <w:ins w:id="878" w:author="Timo Kaskinen" w:date="2019-12-04T22:34:00Z"/>
              </w:rPr>
            </w:pPr>
            <w:ins w:id="879" w:author="Timo Kaskinen" w:date="2019-12-04T22:34:00Z">
              <w:r>
                <w:t>näkymän käsittelyä ohjeistettu tarkemmin</w:t>
              </w:r>
            </w:ins>
          </w:p>
          <w:p w14:paraId="27385448" w14:textId="77777777" w:rsidR="00E24C1F" w:rsidRDefault="00E24C1F" w:rsidP="00E24C1F">
            <w:pPr>
              <w:pStyle w:val="Luettelokappale"/>
              <w:numPr>
                <w:ilvl w:val="0"/>
                <w:numId w:val="42"/>
              </w:numPr>
              <w:rPr>
                <w:ins w:id="880" w:author="Timo Kaskinen" w:date="2019-12-04T22:35:00Z"/>
              </w:rPr>
            </w:pPr>
            <w:ins w:id="881" w:author="Timo Kaskinen" w:date="2019-12-04T22:34:00Z">
              <w:r>
                <w:t>poistettu maininta merkinnän toistuvuudesta sarja</w:t>
              </w:r>
            </w:ins>
            <w:ins w:id="882" w:author="Timo Kaskinen" w:date="2019-12-04T22:35:00Z">
              <w:r>
                <w:t>-ajanvarauksen osalta</w:t>
              </w:r>
            </w:ins>
          </w:p>
          <w:p w14:paraId="59FA0F10" w14:textId="77777777" w:rsidR="00E24C1F" w:rsidRDefault="00E24C1F" w:rsidP="00E24C1F">
            <w:pPr>
              <w:pStyle w:val="Luettelokappale"/>
              <w:numPr>
                <w:ilvl w:val="0"/>
                <w:numId w:val="42"/>
              </w:numPr>
              <w:rPr>
                <w:ins w:id="883" w:author="Timo Kaskinen" w:date="2019-12-04T22:36:00Z"/>
              </w:rPr>
            </w:pPr>
            <w:ins w:id="884" w:author="Timo Kaskinen" w:date="2019-12-04T22:35:00Z">
              <w:r>
                <w:t xml:space="preserve">korjattu yksi virheellinen luokituksen </w:t>
              </w:r>
              <w:proofErr w:type="spellStart"/>
              <w:r>
                <w:t>oid</w:t>
              </w:r>
            </w:ins>
            <w:proofErr w:type="spellEnd"/>
          </w:p>
          <w:p w14:paraId="7AB8945C" w14:textId="061143BB" w:rsidR="00E24C1F" w:rsidRDefault="00E24C1F" w:rsidP="00E24C1F">
            <w:pPr>
              <w:pStyle w:val="Luettelokappale"/>
              <w:numPr>
                <w:ilvl w:val="0"/>
                <w:numId w:val="42"/>
              </w:numPr>
              <w:rPr>
                <w:ins w:id="885" w:author="Timo Kaskinen" w:date="2019-12-04T22:33:00Z"/>
              </w:rPr>
            </w:pPr>
            <w:ins w:id="886" w:author="Timo Kaskinen" w:date="2019-12-04T22:36:00Z">
              <w:r>
                <w:t xml:space="preserve">luvussa 2.3 tarkennettu vaihtoehtoisten </w:t>
              </w:r>
              <w:proofErr w:type="spellStart"/>
              <w:r>
                <w:t>author</w:t>
              </w:r>
              <w:proofErr w:type="spellEnd"/>
              <w:r>
                <w:t>-rakenteiden kuvaustapaa</w:t>
              </w:r>
            </w:ins>
          </w:p>
        </w:tc>
      </w:tr>
      <w:tr w:rsidR="00562721" w14:paraId="3B502D73" w14:textId="77777777" w:rsidTr="007E197D">
        <w:trPr>
          <w:ins w:id="887" w:author="Timo Kaskinen" w:date="2019-12-27T10:38:00Z"/>
        </w:trPr>
        <w:tc>
          <w:tcPr>
            <w:tcW w:w="988" w:type="dxa"/>
          </w:tcPr>
          <w:p w14:paraId="53B8CFED" w14:textId="3EBBCF02" w:rsidR="00562721" w:rsidRDefault="00562721" w:rsidP="008137E4">
            <w:pPr>
              <w:rPr>
                <w:ins w:id="888" w:author="Timo Kaskinen" w:date="2019-12-27T10:38:00Z"/>
              </w:rPr>
            </w:pPr>
            <w:ins w:id="889" w:author="Timo Kaskinen" w:date="2019-12-27T10:38:00Z">
              <w:r>
                <w:t>1.00</w:t>
              </w:r>
            </w:ins>
          </w:p>
        </w:tc>
        <w:tc>
          <w:tcPr>
            <w:tcW w:w="1559" w:type="dxa"/>
          </w:tcPr>
          <w:p w14:paraId="740D8FE3" w14:textId="43CFBC86" w:rsidR="00562721" w:rsidRDefault="00EB4F35" w:rsidP="008137E4">
            <w:pPr>
              <w:rPr>
                <w:ins w:id="890" w:author="Timo Kaskinen" w:date="2019-12-27T10:38:00Z"/>
              </w:rPr>
            </w:pPr>
            <w:ins w:id="891" w:author="Timo Kaskinen" w:date="2020-01-21T12:53:00Z">
              <w:r>
                <w:t>21</w:t>
              </w:r>
            </w:ins>
            <w:ins w:id="892" w:author="Timo Kaskinen" w:date="2019-12-27T10:38:00Z">
              <w:r w:rsidR="00562721">
                <w:t>.1.2020</w:t>
              </w:r>
            </w:ins>
            <w:ins w:id="893" w:author="Timo Kaskinen" w:date="2020-01-03T10:32:00Z">
              <w:r w:rsidR="006D573A">
                <w:t xml:space="preserve"> RC1</w:t>
              </w:r>
            </w:ins>
          </w:p>
        </w:tc>
        <w:tc>
          <w:tcPr>
            <w:tcW w:w="992" w:type="dxa"/>
          </w:tcPr>
          <w:p w14:paraId="4755DAAB" w14:textId="76E69363" w:rsidR="00562721" w:rsidRDefault="00562721" w:rsidP="008137E4">
            <w:pPr>
              <w:rPr>
                <w:ins w:id="894" w:author="Timo Kaskinen" w:date="2019-12-27T10:38:00Z"/>
              </w:rPr>
            </w:pPr>
            <w:ins w:id="895" w:author="Timo Kaskinen" w:date="2019-12-27T10:38:00Z">
              <w:r>
                <w:t>S&amp;P</w:t>
              </w:r>
            </w:ins>
          </w:p>
        </w:tc>
        <w:tc>
          <w:tcPr>
            <w:tcW w:w="5812" w:type="dxa"/>
          </w:tcPr>
          <w:p w14:paraId="43B2BED8" w14:textId="67FB6D2A" w:rsidR="00562721" w:rsidRDefault="007856BD" w:rsidP="008B3765">
            <w:pPr>
              <w:rPr>
                <w:ins w:id="896" w:author="Timo Kaskinen" w:date="2019-12-27T10:38:00Z"/>
              </w:rPr>
            </w:pPr>
            <w:ins w:id="897" w:author="Timo Kaskinen" w:date="2019-12-27T10:39:00Z">
              <w:r>
                <w:t xml:space="preserve">Tarkennettu lukua 2.4 organisaatiotietojen käsittely. </w:t>
              </w:r>
            </w:ins>
            <w:ins w:id="898" w:author="Timo Kaskinen" w:date="2019-12-27T10:38:00Z">
              <w:r w:rsidR="00624891">
                <w:t>Versio julkaisuun</w:t>
              </w:r>
            </w:ins>
            <w:ins w:id="899" w:author="Timo Kaskinen" w:date="2020-01-03T11:13:00Z">
              <w:r w:rsidR="006E3022">
                <w:t xml:space="preserve"> release </w:t>
              </w:r>
            </w:ins>
            <w:proofErr w:type="spellStart"/>
            <w:ins w:id="900" w:author="Timo Kaskinen" w:date="2020-01-03T11:14:00Z">
              <w:r w:rsidR="006E3022">
                <w:t>candidate</w:t>
              </w:r>
              <w:proofErr w:type="spellEnd"/>
              <w:r w:rsidR="006E3022">
                <w:t xml:space="preserve"> 1</w:t>
              </w:r>
            </w:ins>
            <w:ins w:id="901" w:author="Timo Kaskinen" w:date="2019-12-27T10:38:00Z">
              <w:r w:rsidR="00624891">
                <w:t xml:space="preserve">, lisätty määrittelyn </w:t>
              </w:r>
              <w:proofErr w:type="spellStart"/>
              <w:r w:rsidR="00624891">
                <w:t>oid</w:t>
              </w:r>
              <w:proofErr w:type="spellEnd"/>
              <w:r w:rsidR="00624891">
                <w:t>.</w:t>
              </w:r>
            </w:ins>
          </w:p>
        </w:tc>
      </w:tr>
    </w:tbl>
    <w:p w14:paraId="46240A99" w14:textId="77777777" w:rsidR="001138E1" w:rsidRDefault="001138E1" w:rsidP="00AE0334"/>
    <w:p w14:paraId="6CB89D59" w14:textId="6FB76260" w:rsidR="00D129EF" w:rsidRDefault="001138E1" w:rsidP="00AE0334">
      <w:r>
        <w:t>S&amp;P, Salivirta &amp; Partners, Timo Kaskinen ja Jarkko Närvänen</w:t>
      </w:r>
    </w:p>
    <w:sectPr w:rsidR="00D129EF" w:rsidSect="009152CC">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209D1" w14:textId="77777777" w:rsidR="00080653" w:rsidRDefault="00080653" w:rsidP="00AE0334">
      <w:r>
        <w:separator/>
      </w:r>
    </w:p>
  </w:endnote>
  <w:endnote w:type="continuationSeparator" w:id="0">
    <w:p w14:paraId="02836895" w14:textId="77777777" w:rsidR="00080653" w:rsidRDefault="00080653"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7616"/>
      <w:docPartObj>
        <w:docPartGallery w:val="Page Numbers (Bottom of Page)"/>
        <w:docPartUnique/>
      </w:docPartObj>
    </w:sdtPr>
    <w:sdtEndPr/>
    <w:sdtContent>
      <w:p w14:paraId="7A1F02C3" w14:textId="441CA2B0" w:rsidR="00211C27" w:rsidRDefault="00211C27" w:rsidP="00AE0334">
        <w:pPr>
          <w:pStyle w:val="Alatunniste"/>
        </w:pPr>
        <w:r w:rsidRPr="0022467F">
          <w:fldChar w:fldCharType="begin"/>
        </w:r>
        <w:r w:rsidRPr="0022467F">
          <w:instrText xml:space="preserve"> PAGE   \* MERGEFORMAT </w:instrText>
        </w:r>
        <w:r w:rsidRPr="0022467F">
          <w:fldChar w:fldCharType="separate"/>
        </w:r>
        <w:r>
          <w:rPr>
            <w:noProof/>
          </w:rPr>
          <w:t>2</w:t>
        </w:r>
        <w:r w:rsidRPr="0022467F">
          <w:fldChar w:fldCharType="end"/>
        </w:r>
      </w:p>
    </w:sdtContent>
  </w:sdt>
  <w:p w14:paraId="7A1F02C4" w14:textId="77777777" w:rsidR="00211C27" w:rsidRDefault="00211C27"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36383" w14:textId="77777777" w:rsidR="00080653" w:rsidRDefault="00080653" w:rsidP="00AE0334">
      <w:r>
        <w:separator/>
      </w:r>
    </w:p>
  </w:footnote>
  <w:footnote w:type="continuationSeparator" w:id="0">
    <w:p w14:paraId="72024AC5" w14:textId="77777777" w:rsidR="00080653" w:rsidRDefault="00080653"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ulukkoRuudukko"/>
      <w:tblW w:w="9385"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31"/>
      <w:gridCol w:w="2711"/>
      <w:gridCol w:w="2196"/>
      <w:gridCol w:w="1047"/>
    </w:tblGrid>
    <w:tr w:rsidR="00211C27" w14:paraId="7A1F02BB" w14:textId="77777777" w:rsidTr="006C28B6">
      <w:trPr>
        <w:trHeight w:val="449"/>
      </w:trPr>
      <w:tc>
        <w:tcPr>
          <w:tcW w:w="3431" w:type="dxa"/>
          <w:vMerge w:val="restart"/>
        </w:tcPr>
        <w:p w14:paraId="45654184" w14:textId="77777777" w:rsidR="00211C27" w:rsidRDefault="00211C27" w:rsidP="00AE0334">
          <w:pPr>
            <w:pStyle w:val="Yltunniste"/>
            <w:rPr>
              <w:color w:val="7F7F7F"/>
              <w:sz w:val="18"/>
            </w:rPr>
          </w:pPr>
          <w:r>
            <w:rPr>
              <w:noProof/>
              <w:color w:val="7F7F7F"/>
              <w:sz w:val="18"/>
              <w:lang w:eastAsia="fi-FI"/>
            </w:rPr>
            <w:drawing>
              <wp:inline distT="0" distB="0" distL="0" distR="0" wp14:anchorId="5179E5F1" wp14:editId="2BDA528E">
                <wp:extent cx="1789036" cy="477077"/>
                <wp:effectExtent l="0" t="0" r="1905"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l_logo.jpg"/>
                        <pic:cNvPicPr/>
                      </pic:nvPicPr>
                      <pic:blipFill>
                        <a:blip r:embed="rId1">
                          <a:extLst>
                            <a:ext uri="{28A0092B-C50C-407E-A947-70E740481C1C}">
                              <a14:useLocalDpi xmlns:a14="http://schemas.microsoft.com/office/drawing/2010/main" val="0"/>
                            </a:ext>
                          </a:extLst>
                        </a:blip>
                        <a:stretch>
                          <a:fillRect/>
                        </a:stretch>
                      </pic:blipFill>
                      <pic:spPr>
                        <a:xfrm>
                          <a:off x="0" y="0"/>
                          <a:ext cx="1948734" cy="519663"/>
                        </a:xfrm>
                        <a:prstGeom prst="rect">
                          <a:avLst/>
                        </a:prstGeom>
                      </pic:spPr>
                    </pic:pic>
                  </a:graphicData>
                </a:graphic>
              </wp:inline>
            </w:drawing>
          </w:r>
        </w:p>
        <w:p w14:paraId="7A1F02B7" w14:textId="58D801F4" w:rsidR="00211C27" w:rsidRPr="006044D8" w:rsidRDefault="00211C27" w:rsidP="00AE0334">
          <w:pPr>
            <w:pStyle w:val="Yltunniste"/>
            <w:rPr>
              <w:color w:val="7F7F7F"/>
              <w:sz w:val="18"/>
            </w:rPr>
          </w:pPr>
          <w:r>
            <w:rPr>
              <w:noProof/>
              <w:lang w:eastAsia="fi-FI"/>
            </w:rPr>
            <w:drawing>
              <wp:anchor distT="0" distB="0" distL="114300" distR="114300" simplePos="0" relativeHeight="251658240" behindDoc="1" locked="0" layoutInCell="1" allowOverlap="1" wp14:anchorId="238AE377" wp14:editId="5BBC10A9">
                <wp:simplePos x="0" y="0"/>
                <wp:positionH relativeFrom="column">
                  <wp:posOffset>282575</wp:posOffset>
                </wp:positionH>
                <wp:positionV relativeFrom="paragraph">
                  <wp:posOffset>56515</wp:posOffset>
                </wp:positionV>
                <wp:extent cx="1333500" cy="156210"/>
                <wp:effectExtent l="0" t="0" r="0" b="0"/>
                <wp:wrapTight wrapText="bothSides">
                  <wp:wrapPolygon edited="0">
                    <wp:start x="0" y="0"/>
                    <wp:lineTo x="0" y="18439"/>
                    <wp:lineTo x="21291" y="18439"/>
                    <wp:lineTo x="21291" y="0"/>
                    <wp:lineTo x="0" y="0"/>
                  </wp:wrapPolygon>
                </wp:wrapTight>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3500" cy="156210"/>
                        </a:xfrm>
                        <a:prstGeom prst="rect">
                          <a:avLst/>
                        </a:prstGeom>
                      </pic:spPr>
                    </pic:pic>
                  </a:graphicData>
                </a:graphic>
                <wp14:sizeRelH relativeFrom="page">
                  <wp14:pctWidth>0</wp14:pctWidth>
                </wp14:sizeRelH>
                <wp14:sizeRelV relativeFrom="page">
                  <wp14:pctHeight>0</wp14:pctHeight>
                </wp14:sizeRelV>
              </wp:anchor>
            </w:drawing>
          </w:r>
          <w:r>
            <w:rPr>
              <w:color w:val="7F7F7F"/>
              <w:sz w:val="18"/>
            </w:rPr>
            <w:br/>
          </w:r>
        </w:p>
      </w:tc>
      <w:tc>
        <w:tcPr>
          <w:tcW w:w="2711" w:type="dxa"/>
        </w:tcPr>
        <w:p w14:paraId="7A1F02B8" w14:textId="585586F5" w:rsidR="00211C27" w:rsidRPr="008F5278" w:rsidRDefault="00211C27" w:rsidP="00DC755B">
          <w:pPr>
            <w:pStyle w:val="Yltunniste"/>
          </w:pPr>
          <w:r>
            <w:t xml:space="preserve">Ajanvarausasiakirjan </w:t>
          </w:r>
          <w:r w:rsidRPr="008F5278">
            <w:t>CDA</w:t>
          </w:r>
        </w:p>
      </w:tc>
      <w:tc>
        <w:tcPr>
          <w:tcW w:w="2196" w:type="dxa"/>
        </w:tcPr>
        <w:p w14:paraId="7A1F02B9" w14:textId="36A13996" w:rsidR="00211C27" w:rsidRPr="008F5278" w:rsidRDefault="00211C27" w:rsidP="00E520E5">
          <w:pPr>
            <w:pStyle w:val="Yltunniste"/>
          </w:pPr>
          <w:r w:rsidRPr="008F5278">
            <w:t>Versio</w:t>
          </w:r>
          <w:r>
            <w:t xml:space="preserve">: </w:t>
          </w:r>
          <w:r w:rsidR="00216B96">
            <w:fldChar w:fldCharType="begin"/>
          </w:r>
          <w:r w:rsidR="00216B96">
            <w:instrText xml:space="preserve"> DOCPROPERTY  Versio  \* MERGEFORMAT </w:instrText>
          </w:r>
          <w:r w:rsidR="00216B96">
            <w:fldChar w:fldCharType="separate"/>
          </w:r>
          <w:ins w:id="4" w:author="Timo Kaskinen" w:date="2019-12-27T09:27:00Z">
            <w:r w:rsidR="006C28B6">
              <w:t>1.00</w:t>
            </w:r>
          </w:ins>
          <w:r w:rsidR="00216B96">
            <w:fldChar w:fldCharType="end"/>
          </w:r>
        </w:p>
      </w:tc>
      <w:tc>
        <w:tcPr>
          <w:tcW w:w="1047" w:type="dxa"/>
        </w:tcPr>
        <w:p w14:paraId="7A1F02BA" w14:textId="2B4024BE" w:rsidR="00211C27" w:rsidRPr="008F5278" w:rsidRDefault="00211C27" w:rsidP="00AE0334">
          <w:pPr>
            <w:pStyle w:val="Yltunniste"/>
          </w:pPr>
          <w:r w:rsidRPr="008F5278">
            <w:fldChar w:fldCharType="begin"/>
          </w:r>
          <w:r w:rsidRPr="008F5278">
            <w:instrText xml:space="preserve"> PAGE   \* MERGEFORMAT </w:instrText>
          </w:r>
          <w:r w:rsidRPr="008F5278">
            <w:fldChar w:fldCharType="separate"/>
          </w:r>
          <w:r>
            <w:rPr>
              <w:noProof/>
            </w:rPr>
            <w:t>2</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Pr>
              <w:noProof/>
            </w:rPr>
            <w:t>33</w:t>
          </w:r>
          <w:r>
            <w:rPr>
              <w:noProof/>
            </w:rPr>
            <w:fldChar w:fldCharType="end"/>
          </w:r>
          <w:r w:rsidRPr="008F5278">
            <w:t>)</w:t>
          </w:r>
        </w:p>
      </w:tc>
    </w:tr>
    <w:tr w:rsidR="00211C27" w14:paraId="7A1F02C0" w14:textId="77777777" w:rsidTr="006C28B6">
      <w:trPr>
        <w:trHeight w:val="449"/>
      </w:trPr>
      <w:tc>
        <w:tcPr>
          <w:tcW w:w="3431" w:type="dxa"/>
          <w:vMerge/>
        </w:tcPr>
        <w:p w14:paraId="7A1F02BC" w14:textId="77777777" w:rsidR="00211C27" w:rsidRPr="006044D8" w:rsidRDefault="00211C27" w:rsidP="00AE0334">
          <w:pPr>
            <w:pStyle w:val="Yltunniste"/>
          </w:pPr>
        </w:p>
      </w:tc>
      <w:tc>
        <w:tcPr>
          <w:tcW w:w="2711" w:type="dxa"/>
        </w:tcPr>
        <w:p w14:paraId="7A1F02BD" w14:textId="6E60ED4A" w:rsidR="00211C27" w:rsidRPr="008F5278" w:rsidRDefault="00216B96" w:rsidP="00AE0334">
          <w:pPr>
            <w:pStyle w:val="Yltunniste"/>
          </w:pPr>
          <w:r>
            <w:fldChar w:fldCharType="begin"/>
          </w:r>
          <w:r>
            <w:instrText xml:space="preserve"> DOCPROPERTY  Pvm  \* MERGEFORMAT </w:instrText>
          </w:r>
          <w:r>
            <w:fldChar w:fldCharType="separate"/>
          </w:r>
          <w:ins w:id="5" w:author="Timo Kaskinen" w:date="2020-01-21T12:53:00Z">
            <w:r w:rsidR="00EB4F35">
              <w:t>21.1.2020</w:t>
            </w:r>
          </w:ins>
          <w:r>
            <w:fldChar w:fldCharType="end"/>
          </w:r>
        </w:p>
      </w:tc>
      <w:tc>
        <w:tcPr>
          <w:tcW w:w="2196" w:type="dxa"/>
        </w:tcPr>
        <w:p w14:paraId="7A1F02BE" w14:textId="5778C2B7" w:rsidR="00211C27" w:rsidRPr="008F5278" w:rsidRDefault="00211C27" w:rsidP="00AE0334">
          <w:pPr>
            <w:pStyle w:val="Yltunniste"/>
          </w:pPr>
          <w:r w:rsidRPr="008F5278">
            <w:t xml:space="preserve">OID: </w:t>
          </w:r>
          <w:r>
            <w:t xml:space="preserve"> </w:t>
          </w:r>
          <w:r w:rsidR="00216B96">
            <w:fldChar w:fldCharType="begin"/>
          </w:r>
          <w:r w:rsidR="00216B96">
            <w:instrText xml:space="preserve"> DOCPROPERTY  OID  \* MERGEFORMAT </w:instrText>
          </w:r>
          <w:r w:rsidR="00216B96">
            <w:fldChar w:fldCharType="separate"/>
          </w:r>
          <w:ins w:id="6" w:author="Timo Kaskinen" w:date="2019-12-27T09:27:00Z">
            <w:r w:rsidR="006C28B6">
              <w:t>1.2.246.777.11.2020.1</w:t>
            </w:r>
          </w:ins>
          <w:r w:rsidR="00216B96">
            <w:fldChar w:fldCharType="end"/>
          </w:r>
        </w:p>
      </w:tc>
      <w:tc>
        <w:tcPr>
          <w:tcW w:w="1047" w:type="dxa"/>
        </w:tcPr>
        <w:p w14:paraId="7A1F02BF" w14:textId="77777777" w:rsidR="00211C27" w:rsidRPr="008F5278" w:rsidRDefault="00211C27" w:rsidP="00AE0334">
          <w:pPr>
            <w:pStyle w:val="Yltunniste"/>
          </w:pPr>
        </w:p>
      </w:tc>
    </w:tr>
  </w:tbl>
  <w:p w14:paraId="7A1F02C1" w14:textId="77777777" w:rsidR="00211C27" w:rsidRDefault="00211C27"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588D2A4"/>
    <w:lvl w:ilvl="0">
      <w:numFmt w:val="bullet"/>
      <w:lvlText w:val="*"/>
      <w:lvlJc w:val="left"/>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24D586E"/>
    <w:multiLevelType w:val="hybridMultilevel"/>
    <w:tmpl w:val="2308760C"/>
    <w:lvl w:ilvl="0" w:tplc="5E0ED84A">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7571890"/>
    <w:multiLevelType w:val="hybridMultilevel"/>
    <w:tmpl w:val="BC94F944"/>
    <w:lvl w:ilvl="0" w:tplc="0BD66686">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176F34A2"/>
    <w:multiLevelType w:val="hybridMultilevel"/>
    <w:tmpl w:val="5A0C0940"/>
    <w:lvl w:ilvl="0" w:tplc="0F06DDC4">
      <w:start w:val="1050"/>
      <w:numFmt w:val="bullet"/>
      <w:lvlText w:val=""/>
      <w:lvlJc w:val="left"/>
      <w:pPr>
        <w:ind w:left="720" w:hanging="360"/>
      </w:pPr>
      <w:rPr>
        <w:rFonts w:ascii="Wingdings" w:eastAsia="Calibri"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1421E55"/>
    <w:multiLevelType w:val="hybridMultilevel"/>
    <w:tmpl w:val="BED44758"/>
    <w:lvl w:ilvl="0" w:tplc="781EB02A">
      <w:start w:val="1"/>
      <w:numFmt w:val="bullet"/>
      <w:lvlText w:val=""/>
      <w:lvlJc w:val="left"/>
      <w:pPr>
        <w:tabs>
          <w:tab w:val="num" w:pos="720"/>
        </w:tabs>
        <w:ind w:left="720" w:hanging="360"/>
      </w:pPr>
      <w:rPr>
        <w:rFonts w:ascii="Wingdings" w:hAnsi="Wingdings" w:hint="default"/>
      </w:rPr>
    </w:lvl>
    <w:lvl w:ilvl="1" w:tplc="C2561844">
      <w:start w:val="279"/>
      <w:numFmt w:val="bullet"/>
      <w:lvlText w:val=""/>
      <w:lvlJc w:val="left"/>
      <w:pPr>
        <w:tabs>
          <w:tab w:val="num" w:pos="1440"/>
        </w:tabs>
        <w:ind w:left="1440" w:hanging="360"/>
      </w:pPr>
      <w:rPr>
        <w:rFonts w:ascii="Wingdings" w:hAnsi="Wingdings" w:hint="default"/>
      </w:rPr>
    </w:lvl>
    <w:lvl w:ilvl="2" w:tplc="364C7140">
      <w:start w:val="279"/>
      <w:numFmt w:val="bullet"/>
      <w:lvlText w:val="–"/>
      <w:lvlJc w:val="left"/>
      <w:pPr>
        <w:tabs>
          <w:tab w:val="num" w:pos="2160"/>
        </w:tabs>
        <w:ind w:left="2160" w:hanging="360"/>
      </w:pPr>
      <w:rPr>
        <w:rFonts w:ascii="Arial" w:hAnsi="Arial" w:hint="default"/>
      </w:rPr>
    </w:lvl>
    <w:lvl w:ilvl="3" w:tplc="0A580E08" w:tentative="1">
      <w:start w:val="1"/>
      <w:numFmt w:val="bullet"/>
      <w:lvlText w:val=""/>
      <w:lvlJc w:val="left"/>
      <w:pPr>
        <w:tabs>
          <w:tab w:val="num" w:pos="2880"/>
        </w:tabs>
        <w:ind w:left="2880" w:hanging="360"/>
      </w:pPr>
      <w:rPr>
        <w:rFonts w:ascii="Wingdings" w:hAnsi="Wingdings" w:hint="default"/>
      </w:rPr>
    </w:lvl>
    <w:lvl w:ilvl="4" w:tplc="BD7CE8FA" w:tentative="1">
      <w:start w:val="1"/>
      <w:numFmt w:val="bullet"/>
      <w:lvlText w:val=""/>
      <w:lvlJc w:val="left"/>
      <w:pPr>
        <w:tabs>
          <w:tab w:val="num" w:pos="3600"/>
        </w:tabs>
        <w:ind w:left="3600" w:hanging="360"/>
      </w:pPr>
      <w:rPr>
        <w:rFonts w:ascii="Wingdings" w:hAnsi="Wingdings" w:hint="default"/>
      </w:rPr>
    </w:lvl>
    <w:lvl w:ilvl="5" w:tplc="4766A804" w:tentative="1">
      <w:start w:val="1"/>
      <w:numFmt w:val="bullet"/>
      <w:lvlText w:val=""/>
      <w:lvlJc w:val="left"/>
      <w:pPr>
        <w:tabs>
          <w:tab w:val="num" w:pos="4320"/>
        </w:tabs>
        <w:ind w:left="4320" w:hanging="360"/>
      </w:pPr>
      <w:rPr>
        <w:rFonts w:ascii="Wingdings" w:hAnsi="Wingdings" w:hint="default"/>
      </w:rPr>
    </w:lvl>
    <w:lvl w:ilvl="6" w:tplc="1480D93E" w:tentative="1">
      <w:start w:val="1"/>
      <w:numFmt w:val="bullet"/>
      <w:lvlText w:val=""/>
      <w:lvlJc w:val="left"/>
      <w:pPr>
        <w:tabs>
          <w:tab w:val="num" w:pos="5040"/>
        </w:tabs>
        <w:ind w:left="5040" w:hanging="360"/>
      </w:pPr>
      <w:rPr>
        <w:rFonts w:ascii="Wingdings" w:hAnsi="Wingdings" w:hint="default"/>
      </w:rPr>
    </w:lvl>
    <w:lvl w:ilvl="7" w:tplc="AE2AF696" w:tentative="1">
      <w:start w:val="1"/>
      <w:numFmt w:val="bullet"/>
      <w:lvlText w:val=""/>
      <w:lvlJc w:val="left"/>
      <w:pPr>
        <w:tabs>
          <w:tab w:val="num" w:pos="5760"/>
        </w:tabs>
        <w:ind w:left="5760" w:hanging="360"/>
      </w:pPr>
      <w:rPr>
        <w:rFonts w:ascii="Wingdings" w:hAnsi="Wingdings" w:hint="default"/>
      </w:rPr>
    </w:lvl>
    <w:lvl w:ilvl="8" w:tplc="76F87A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C94056"/>
    <w:multiLevelType w:val="hybridMultilevel"/>
    <w:tmpl w:val="D3AC0A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80C03F9"/>
    <w:multiLevelType w:val="hybridMultilevel"/>
    <w:tmpl w:val="2822F6C8"/>
    <w:lvl w:ilvl="0" w:tplc="B3F2F980">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0" w15:restartNumberingAfterBreak="0">
    <w:nsid w:val="2F4E75D1"/>
    <w:multiLevelType w:val="hybridMultilevel"/>
    <w:tmpl w:val="65445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2" w15:restartNumberingAfterBreak="0">
    <w:nsid w:val="35CD38E0"/>
    <w:multiLevelType w:val="hybridMultilevel"/>
    <w:tmpl w:val="35CD38E0"/>
    <w:lvl w:ilvl="0" w:tplc="E124B0A6">
      <w:start w:val="1"/>
      <w:numFmt w:val="bullet"/>
      <w:lvlText w:val=""/>
      <w:lvlJc w:val="left"/>
      <w:pPr>
        <w:tabs>
          <w:tab w:val="num" w:pos="360"/>
        </w:tabs>
        <w:ind w:left="360" w:hanging="360"/>
      </w:pPr>
      <w:rPr>
        <w:rFonts w:ascii="Symbol" w:hAnsi="Symbol"/>
      </w:rPr>
    </w:lvl>
    <w:lvl w:ilvl="1" w:tplc="6FDEF974">
      <w:start w:val="1"/>
      <w:numFmt w:val="bullet"/>
      <w:lvlText w:val="o"/>
      <w:lvlJc w:val="left"/>
      <w:pPr>
        <w:tabs>
          <w:tab w:val="num" w:pos="1080"/>
        </w:tabs>
        <w:ind w:left="1080" w:hanging="360"/>
      </w:pPr>
      <w:rPr>
        <w:rFonts w:ascii="Courier New" w:hAnsi="Courier New"/>
      </w:rPr>
    </w:lvl>
    <w:lvl w:ilvl="2" w:tplc="7A184CA6">
      <w:start w:val="1"/>
      <w:numFmt w:val="bullet"/>
      <w:lvlText w:val=""/>
      <w:lvlJc w:val="left"/>
      <w:pPr>
        <w:tabs>
          <w:tab w:val="num" w:pos="1800"/>
        </w:tabs>
        <w:ind w:left="1800" w:hanging="360"/>
      </w:pPr>
      <w:rPr>
        <w:rFonts w:ascii="Wingdings" w:hAnsi="Wingdings"/>
      </w:rPr>
    </w:lvl>
    <w:lvl w:ilvl="3" w:tplc="059A2722">
      <w:start w:val="1"/>
      <w:numFmt w:val="bullet"/>
      <w:lvlText w:val=""/>
      <w:lvlJc w:val="left"/>
      <w:pPr>
        <w:tabs>
          <w:tab w:val="num" w:pos="2520"/>
        </w:tabs>
        <w:ind w:left="2520" w:hanging="360"/>
      </w:pPr>
      <w:rPr>
        <w:rFonts w:ascii="Symbol" w:hAnsi="Symbol"/>
      </w:rPr>
    </w:lvl>
    <w:lvl w:ilvl="4" w:tplc="CD34F5CE">
      <w:start w:val="1"/>
      <w:numFmt w:val="bullet"/>
      <w:lvlText w:val="o"/>
      <w:lvlJc w:val="left"/>
      <w:pPr>
        <w:tabs>
          <w:tab w:val="num" w:pos="3240"/>
        </w:tabs>
        <w:ind w:left="3240" w:hanging="360"/>
      </w:pPr>
      <w:rPr>
        <w:rFonts w:ascii="Courier New" w:hAnsi="Courier New"/>
      </w:rPr>
    </w:lvl>
    <w:lvl w:ilvl="5" w:tplc="A5984908">
      <w:start w:val="1"/>
      <w:numFmt w:val="bullet"/>
      <w:lvlText w:val=""/>
      <w:lvlJc w:val="left"/>
      <w:pPr>
        <w:tabs>
          <w:tab w:val="num" w:pos="3960"/>
        </w:tabs>
        <w:ind w:left="3960" w:hanging="360"/>
      </w:pPr>
      <w:rPr>
        <w:rFonts w:ascii="Wingdings" w:hAnsi="Wingdings"/>
      </w:rPr>
    </w:lvl>
    <w:lvl w:ilvl="6" w:tplc="121E53A0">
      <w:start w:val="1"/>
      <w:numFmt w:val="bullet"/>
      <w:lvlText w:val=""/>
      <w:lvlJc w:val="left"/>
      <w:pPr>
        <w:tabs>
          <w:tab w:val="num" w:pos="4680"/>
        </w:tabs>
        <w:ind w:left="4680" w:hanging="360"/>
      </w:pPr>
      <w:rPr>
        <w:rFonts w:ascii="Symbol" w:hAnsi="Symbol"/>
      </w:rPr>
    </w:lvl>
    <w:lvl w:ilvl="7" w:tplc="B51472F2">
      <w:start w:val="1"/>
      <w:numFmt w:val="bullet"/>
      <w:lvlText w:val="o"/>
      <w:lvlJc w:val="left"/>
      <w:pPr>
        <w:tabs>
          <w:tab w:val="num" w:pos="5400"/>
        </w:tabs>
        <w:ind w:left="5400" w:hanging="360"/>
      </w:pPr>
      <w:rPr>
        <w:rFonts w:ascii="Courier New" w:hAnsi="Courier New"/>
      </w:rPr>
    </w:lvl>
    <w:lvl w:ilvl="8" w:tplc="21AAF9EE">
      <w:start w:val="1"/>
      <w:numFmt w:val="bullet"/>
      <w:lvlText w:val=""/>
      <w:lvlJc w:val="left"/>
      <w:pPr>
        <w:tabs>
          <w:tab w:val="num" w:pos="6120"/>
        </w:tabs>
        <w:ind w:left="6120" w:hanging="360"/>
      </w:pPr>
      <w:rPr>
        <w:rFonts w:ascii="Wingdings" w:hAnsi="Wingdings"/>
      </w:rPr>
    </w:lvl>
  </w:abstractNum>
  <w:abstractNum w:abstractNumId="13" w15:restartNumberingAfterBreak="0">
    <w:nsid w:val="35CD38E2"/>
    <w:multiLevelType w:val="hybridMultilevel"/>
    <w:tmpl w:val="35CD38E2"/>
    <w:lvl w:ilvl="0" w:tplc="D450B6C0">
      <w:start w:val="1"/>
      <w:numFmt w:val="bullet"/>
      <w:lvlText w:val=""/>
      <w:lvlJc w:val="left"/>
      <w:pPr>
        <w:tabs>
          <w:tab w:val="num" w:pos="360"/>
        </w:tabs>
        <w:ind w:left="360" w:hanging="360"/>
      </w:pPr>
      <w:rPr>
        <w:rFonts w:ascii="Symbol" w:hAnsi="Symbol"/>
      </w:rPr>
    </w:lvl>
    <w:lvl w:ilvl="1" w:tplc="6BDE963A">
      <w:start w:val="1"/>
      <w:numFmt w:val="bullet"/>
      <w:lvlText w:val="o"/>
      <w:lvlJc w:val="left"/>
      <w:pPr>
        <w:tabs>
          <w:tab w:val="num" w:pos="1080"/>
        </w:tabs>
        <w:ind w:left="1080" w:hanging="360"/>
      </w:pPr>
      <w:rPr>
        <w:rFonts w:ascii="Courier New" w:hAnsi="Courier New"/>
      </w:rPr>
    </w:lvl>
    <w:lvl w:ilvl="2" w:tplc="95648154">
      <w:start w:val="1"/>
      <w:numFmt w:val="bullet"/>
      <w:lvlText w:val=""/>
      <w:lvlJc w:val="left"/>
      <w:pPr>
        <w:tabs>
          <w:tab w:val="num" w:pos="1800"/>
        </w:tabs>
        <w:ind w:left="1800" w:hanging="360"/>
      </w:pPr>
      <w:rPr>
        <w:rFonts w:ascii="Wingdings" w:hAnsi="Wingdings"/>
      </w:rPr>
    </w:lvl>
    <w:lvl w:ilvl="3" w:tplc="121E7B92">
      <w:start w:val="1"/>
      <w:numFmt w:val="bullet"/>
      <w:lvlText w:val=""/>
      <w:lvlJc w:val="left"/>
      <w:pPr>
        <w:tabs>
          <w:tab w:val="num" w:pos="2520"/>
        </w:tabs>
        <w:ind w:left="2520" w:hanging="360"/>
      </w:pPr>
      <w:rPr>
        <w:rFonts w:ascii="Symbol" w:hAnsi="Symbol"/>
      </w:rPr>
    </w:lvl>
    <w:lvl w:ilvl="4" w:tplc="FCC0E72C">
      <w:start w:val="1"/>
      <w:numFmt w:val="bullet"/>
      <w:lvlText w:val="o"/>
      <w:lvlJc w:val="left"/>
      <w:pPr>
        <w:tabs>
          <w:tab w:val="num" w:pos="3240"/>
        </w:tabs>
        <w:ind w:left="3240" w:hanging="360"/>
      </w:pPr>
      <w:rPr>
        <w:rFonts w:ascii="Courier New" w:hAnsi="Courier New"/>
      </w:rPr>
    </w:lvl>
    <w:lvl w:ilvl="5" w:tplc="49CA392E">
      <w:start w:val="1"/>
      <w:numFmt w:val="bullet"/>
      <w:lvlText w:val=""/>
      <w:lvlJc w:val="left"/>
      <w:pPr>
        <w:tabs>
          <w:tab w:val="num" w:pos="3960"/>
        </w:tabs>
        <w:ind w:left="3960" w:hanging="360"/>
      </w:pPr>
      <w:rPr>
        <w:rFonts w:ascii="Wingdings" w:hAnsi="Wingdings"/>
      </w:rPr>
    </w:lvl>
    <w:lvl w:ilvl="6" w:tplc="2C10AA4A">
      <w:start w:val="1"/>
      <w:numFmt w:val="bullet"/>
      <w:lvlText w:val=""/>
      <w:lvlJc w:val="left"/>
      <w:pPr>
        <w:tabs>
          <w:tab w:val="num" w:pos="4680"/>
        </w:tabs>
        <w:ind w:left="4680" w:hanging="360"/>
      </w:pPr>
      <w:rPr>
        <w:rFonts w:ascii="Symbol" w:hAnsi="Symbol"/>
      </w:rPr>
    </w:lvl>
    <w:lvl w:ilvl="7" w:tplc="83B8CEDC">
      <w:start w:val="1"/>
      <w:numFmt w:val="bullet"/>
      <w:lvlText w:val="o"/>
      <w:lvlJc w:val="left"/>
      <w:pPr>
        <w:tabs>
          <w:tab w:val="num" w:pos="5400"/>
        </w:tabs>
        <w:ind w:left="5400" w:hanging="360"/>
      </w:pPr>
      <w:rPr>
        <w:rFonts w:ascii="Courier New" w:hAnsi="Courier New"/>
      </w:rPr>
    </w:lvl>
    <w:lvl w:ilvl="8" w:tplc="4AA883EA">
      <w:start w:val="1"/>
      <w:numFmt w:val="bullet"/>
      <w:lvlText w:val=""/>
      <w:lvlJc w:val="left"/>
      <w:pPr>
        <w:tabs>
          <w:tab w:val="num" w:pos="6120"/>
        </w:tabs>
        <w:ind w:left="6120" w:hanging="360"/>
      </w:pPr>
      <w:rPr>
        <w:rFonts w:ascii="Wingdings" w:hAnsi="Wingdings"/>
      </w:rPr>
    </w:lvl>
  </w:abstractNum>
  <w:abstractNum w:abstractNumId="14" w15:restartNumberingAfterBreak="0">
    <w:nsid w:val="393B52B8"/>
    <w:multiLevelType w:val="hybridMultilevel"/>
    <w:tmpl w:val="BDB688C6"/>
    <w:lvl w:ilvl="0" w:tplc="20F01B32">
      <w:start w:val="4"/>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A5167BB"/>
    <w:multiLevelType w:val="hybridMultilevel"/>
    <w:tmpl w:val="E3D63890"/>
    <w:lvl w:ilvl="0" w:tplc="6740841E">
      <w:numFmt w:val="decimal"/>
      <w:lvlText w:val="%1."/>
      <w:lvlJc w:val="left"/>
      <w:pPr>
        <w:ind w:left="927" w:hanging="360"/>
      </w:pPr>
      <w:rPr>
        <w:rFonts w:cs="Calibri"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6"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566163"/>
    <w:multiLevelType w:val="hybridMultilevel"/>
    <w:tmpl w:val="AE72F8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1453EF8"/>
    <w:multiLevelType w:val="hybridMultilevel"/>
    <w:tmpl w:val="E0D87B76"/>
    <w:lvl w:ilvl="0" w:tplc="040B0001">
      <w:start w:val="1"/>
      <w:numFmt w:val="bullet"/>
      <w:lvlText w:val=""/>
      <w:lvlJc w:val="left"/>
      <w:pPr>
        <w:ind w:left="1080" w:hanging="360"/>
      </w:pPr>
      <w:rPr>
        <w:rFonts w:ascii="Symbol" w:hAnsi="Symbol" w:hint="default"/>
      </w:rPr>
    </w:lvl>
    <w:lvl w:ilvl="1" w:tplc="040B0003">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9"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BA70528"/>
    <w:multiLevelType w:val="hybridMultilevel"/>
    <w:tmpl w:val="0B6EDB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552A7E8B"/>
    <w:multiLevelType w:val="hybridMultilevel"/>
    <w:tmpl w:val="C1A0C8F6"/>
    <w:lvl w:ilvl="0" w:tplc="CFB4E368">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4" w15:restartNumberingAfterBreak="0">
    <w:nsid w:val="580E4E81"/>
    <w:multiLevelType w:val="hybridMultilevel"/>
    <w:tmpl w:val="FD8EEC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1A250B2"/>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E43F8F"/>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41D81"/>
    <w:multiLevelType w:val="hybridMultilevel"/>
    <w:tmpl w:val="3030FD48"/>
    <w:lvl w:ilvl="0" w:tplc="7108D3AE">
      <w:start w:val="1"/>
      <w:numFmt w:val="decimal"/>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1" w15:restartNumberingAfterBreak="0">
    <w:nsid w:val="639F197F"/>
    <w:multiLevelType w:val="hybridMultilevel"/>
    <w:tmpl w:val="9CE23A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4600952"/>
    <w:multiLevelType w:val="hybridMultilevel"/>
    <w:tmpl w:val="64741D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64EA2DD4"/>
    <w:multiLevelType w:val="hybridMultilevel"/>
    <w:tmpl w:val="2C4E1222"/>
    <w:lvl w:ilvl="0" w:tplc="D9E22F48">
      <w:start w:val="1"/>
      <w:numFmt w:val="lowerLetter"/>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4" w15:restartNumberingAfterBreak="0">
    <w:nsid w:val="66895809"/>
    <w:multiLevelType w:val="multilevel"/>
    <w:tmpl w:val="A83EEBD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84E5664"/>
    <w:multiLevelType w:val="hybridMultilevel"/>
    <w:tmpl w:val="E766F07A"/>
    <w:lvl w:ilvl="0" w:tplc="040B0001">
      <w:start w:val="1"/>
      <w:numFmt w:val="bullet"/>
      <w:lvlText w:val=""/>
      <w:lvlJc w:val="left"/>
      <w:pPr>
        <w:ind w:left="1854" w:hanging="360"/>
      </w:pPr>
      <w:rPr>
        <w:rFonts w:ascii="Symbol" w:hAnsi="Symbol" w:hint="default"/>
      </w:rPr>
    </w:lvl>
    <w:lvl w:ilvl="1" w:tplc="040B0003" w:tentative="1">
      <w:start w:val="1"/>
      <w:numFmt w:val="bullet"/>
      <w:lvlText w:val="o"/>
      <w:lvlJc w:val="left"/>
      <w:pPr>
        <w:ind w:left="2574" w:hanging="360"/>
      </w:pPr>
      <w:rPr>
        <w:rFonts w:ascii="Courier New" w:hAnsi="Courier New" w:cs="Courier New" w:hint="default"/>
      </w:rPr>
    </w:lvl>
    <w:lvl w:ilvl="2" w:tplc="040B0005" w:tentative="1">
      <w:start w:val="1"/>
      <w:numFmt w:val="bullet"/>
      <w:lvlText w:val=""/>
      <w:lvlJc w:val="left"/>
      <w:pPr>
        <w:ind w:left="3294" w:hanging="360"/>
      </w:pPr>
      <w:rPr>
        <w:rFonts w:ascii="Wingdings" w:hAnsi="Wingdings" w:hint="default"/>
      </w:rPr>
    </w:lvl>
    <w:lvl w:ilvl="3" w:tplc="040B0001" w:tentative="1">
      <w:start w:val="1"/>
      <w:numFmt w:val="bullet"/>
      <w:lvlText w:val=""/>
      <w:lvlJc w:val="left"/>
      <w:pPr>
        <w:ind w:left="4014" w:hanging="360"/>
      </w:pPr>
      <w:rPr>
        <w:rFonts w:ascii="Symbol" w:hAnsi="Symbol" w:hint="default"/>
      </w:rPr>
    </w:lvl>
    <w:lvl w:ilvl="4" w:tplc="040B0003" w:tentative="1">
      <w:start w:val="1"/>
      <w:numFmt w:val="bullet"/>
      <w:lvlText w:val="o"/>
      <w:lvlJc w:val="left"/>
      <w:pPr>
        <w:ind w:left="4734" w:hanging="360"/>
      </w:pPr>
      <w:rPr>
        <w:rFonts w:ascii="Courier New" w:hAnsi="Courier New" w:cs="Courier New" w:hint="default"/>
      </w:rPr>
    </w:lvl>
    <w:lvl w:ilvl="5" w:tplc="040B0005" w:tentative="1">
      <w:start w:val="1"/>
      <w:numFmt w:val="bullet"/>
      <w:lvlText w:val=""/>
      <w:lvlJc w:val="left"/>
      <w:pPr>
        <w:ind w:left="5454" w:hanging="360"/>
      </w:pPr>
      <w:rPr>
        <w:rFonts w:ascii="Wingdings" w:hAnsi="Wingdings" w:hint="default"/>
      </w:rPr>
    </w:lvl>
    <w:lvl w:ilvl="6" w:tplc="040B0001" w:tentative="1">
      <w:start w:val="1"/>
      <w:numFmt w:val="bullet"/>
      <w:lvlText w:val=""/>
      <w:lvlJc w:val="left"/>
      <w:pPr>
        <w:ind w:left="6174" w:hanging="360"/>
      </w:pPr>
      <w:rPr>
        <w:rFonts w:ascii="Symbol" w:hAnsi="Symbol" w:hint="default"/>
      </w:rPr>
    </w:lvl>
    <w:lvl w:ilvl="7" w:tplc="040B0003" w:tentative="1">
      <w:start w:val="1"/>
      <w:numFmt w:val="bullet"/>
      <w:lvlText w:val="o"/>
      <w:lvlJc w:val="left"/>
      <w:pPr>
        <w:ind w:left="6894" w:hanging="360"/>
      </w:pPr>
      <w:rPr>
        <w:rFonts w:ascii="Courier New" w:hAnsi="Courier New" w:cs="Courier New" w:hint="default"/>
      </w:rPr>
    </w:lvl>
    <w:lvl w:ilvl="8" w:tplc="040B0005" w:tentative="1">
      <w:start w:val="1"/>
      <w:numFmt w:val="bullet"/>
      <w:lvlText w:val=""/>
      <w:lvlJc w:val="left"/>
      <w:pPr>
        <w:ind w:left="7614" w:hanging="360"/>
      </w:pPr>
      <w:rPr>
        <w:rFonts w:ascii="Wingdings" w:hAnsi="Wingdings" w:hint="default"/>
      </w:rPr>
    </w:lvl>
  </w:abstractNum>
  <w:abstractNum w:abstractNumId="37" w15:restartNumberingAfterBreak="0">
    <w:nsid w:val="6F2A67E2"/>
    <w:multiLevelType w:val="hybridMultilevel"/>
    <w:tmpl w:val="3F6EB3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5BC7D9C"/>
    <w:multiLevelType w:val="hybridMultilevel"/>
    <w:tmpl w:val="32A0A1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BD56EA2"/>
    <w:multiLevelType w:val="hybridMultilevel"/>
    <w:tmpl w:val="9856CA1E"/>
    <w:lvl w:ilvl="0" w:tplc="319454B8">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26"/>
  </w:num>
  <w:num w:numId="3">
    <w:abstractNumId w:val="11"/>
  </w:num>
  <w:num w:numId="4">
    <w:abstractNumId w:val="25"/>
  </w:num>
  <w:num w:numId="5">
    <w:abstractNumId w:val="16"/>
  </w:num>
  <w:num w:numId="6">
    <w:abstractNumId w:val="19"/>
  </w:num>
  <w:num w:numId="7">
    <w:abstractNumId w:val="35"/>
  </w:num>
  <w:num w:numId="8">
    <w:abstractNumId w:val="1"/>
  </w:num>
  <w:num w:numId="9">
    <w:abstractNumId w:val="7"/>
  </w:num>
  <w:num w:numId="10">
    <w:abstractNumId w:val="21"/>
  </w:num>
  <w:num w:numId="11">
    <w:abstractNumId w:val="5"/>
  </w:num>
  <w:num w:numId="12">
    <w:abstractNumId w:val="23"/>
  </w:num>
  <w:num w:numId="13">
    <w:abstractNumId w:val="36"/>
  </w:num>
  <w:num w:numId="14">
    <w:abstractNumId w:val="14"/>
  </w:num>
  <w:num w:numId="15">
    <w:abstractNumId w:val="39"/>
  </w:num>
  <w:num w:numId="16">
    <w:abstractNumId w:val="2"/>
  </w:num>
  <w:num w:numId="17">
    <w:abstractNumId w:val="22"/>
  </w:num>
  <w:num w:numId="18">
    <w:abstractNumId w:val="18"/>
  </w:num>
  <w:num w:numId="19">
    <w:abstractNumId w:val="37"/>
  </w:num>
  <w:num w:numId="20">
    <w:abstractNumId w:val="32"/>
  </w:num>
  <w:num w:numId="21">
    <w:abstractNumId w:val="3"/>
  </w:num>
  <w:num w:numId="22">
    <w:abstractNumId w:val="33"/>
  </w:num>
  <w:num w:numId="23">
    <w:abstractNumId w:val="30"/>
  </w:num>
  <w:num w:numId="24">
    <w:abstractNumId w:val="15"/>
  </w:num>
  <w:num w:numId="25">
    <w:abstractNumId w:val="10"/>
  </w:num>
  <w:num w:numId="26">
    <w:abstractNumId w:val="9"/>
  </w:num>
  <w:num w:numId="27">
    <w:abstractNumId w:val="6"/>
  </w:num>
  <w:num w:numId="28">
    <w:abstractNumId w:val="0"/>
    <w:lvlOverride w:ilvl="0">
      <w:lvl w:ilvl="0">
        <w:numFmt w:val="bullet"/>
        <w:lvlText w:val=""/>
        <w:legacy w:legacy="1" w:legacySpace="0" w:legacyIndent="0"/>
        <w:lvlJc w:val="left"/>
        <w:rPr>
          <w:rFonts w:ascii="Wingdings" w:hAnsi="Wingdings" w:hint="default"/>
          <w:sz w:val="26"/>
        </w:rPr>
      </w:lvl>
    </w:lvlOverride>
  </w:num>
  <w:num w:numId="29">
    <w:abstractNumId w:val="0"/>
    <w:lvlOverride w:ilvl="0">
      <w:lvl w:ilvl="0">
        <w:numFmt w:val="bullet"/>
        <w:lvlText w:val=""/>
        <w:legacy w:legacy="1" w:legacySpace="0" w:legacyIndent="0"/>
        <w:lvlJc w:val="left"/>
        <w:rPr>
          <w:rFonts w:ascii="Wingdings" w:hAnsi="Wingdings" w:hint="default"/>
          <w:sz w:val="24"/>
        </w:rPr>
      </w:lvl>
    </w:lvlOverride>
  </w:num>
  <w:num w:numId="30">
    <w:abstractNumId w:val="0"/>
    <w:lvlOverride w:ilvl="0">
      <w:lvl w:ilvl="0">
        <w:numFmt w:val="bullet"/>
        <w:lvlText w:val="–"/>
        <w:legacy w:legacy="1" w:legacySpace="0" w:legacyIndent="0"/>
        <w:lvlJc w:val="left"/>
        <w:rPr>
          <w:rFonts w:ascii="Arial" w:hAnsi="Arial" w:cs="Arial" w:hint="default"/>
          <w:sz w:val="20"/>
        </w:rPr>
      </w:lvl>
    </w:lvlOverride>
  </w:num>
  <w:num w:numId="31">
    <w:abstractNumId w:val="17"/>
  </w:num>
  <w:num w:numId="32">
    <w:abstractNumId w:val="38"/>
  </w:num>
  <w:num w:numId="33">
    <w:abstractNumId w:val="31"/>
  </w:num>
  <w:num w:numId="34">
    <w:abstractNumId w:val="34"/>
  </w:num>
  <w:num w:numId="35">
    <w:abstractNumId w:val="28"/>
  </w:num>
  <w:num w:numId="36">
    <w:abstractNumId w:val="29"/>
  </w:num>
  <w:num w:numId="37">
    <w:abstractNumId w:val="24"/>
  </w:num>
  <w:num w:numId="38">
    <w:abstractNumId w:val="4"/>
  </w:num>
  <w:num w:numId="39">
    <w:abstractNumId w:val="12"/>
  </w:num>
  <w:num w:numId="40">
    <w:abstractNumId w:val="13"/>
  </w:num>
  <w:num w:numId="41">
    <w:abstractNumId w:val="20"/>
  </w:num>
  <w:num w:numId="4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imo Kaskinen">
    <w15:presenceInfo w15:providerId="AD" w15:userId="S::timo.kaskinen@salivirta.fi::d2afc29f-772e-4f43-94bd-63b7e4731d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trackRevisions/>
  <w:doNotTrackFormatting/>
  <w:defaultTabStop w:val="1304"/>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93"/>
    <w:rsid w:val="0000172F"/>
    <w:rsid w:val="000018D1"/>
    <w:rsid w:val="00002A35"/>
    <w:rsid w:val="00002E11"/>
    <w:rsid w:val="00003DB7"/>
    <w:rsid w:val="00004D77"/>
    <w:rsid w:val="00005214"/>
    <w:rsid w:val="00005D1F"/>
    <w:rsid w:val="00012426"/>
    <w:rsid w:val="0001324A"/>
    <w:rsid w:val="0001487F"/>
    <w:rsid w:val="00015E88"/>
    <w:rsid w:val="00016871"/>
    <w:rsid w:val="00020EAA"/>
    <w:rsid w:val="00021940"/>
    <w:rsid w:val="00022FA9"/>
    <w:rsid w:val="0002366F"/>
    <w:rsid w:val="000237BB"/>
    <w:rsid w:val="00025278"/>
    <w:rsid w:val="00032E13"/>
    <w:rsid w:val="0003425C"/>
    <w:rsid w:val="0003454B"/>
    <w:rsid w:val="0003634B"/>
    <w:rsid w:val="000402C0"/>
    <w:rsid w:val="00043806"/>
    <w:rsid w:val="00043C44"/>
    <w:rsid w:val="00044BC4"/>
    <w:rsid w:val="00045009"/>
    <w:rsid w:val="0004647E"/>
    <w:rsid w:val="000501D5"/>
    <w:rsid w:val="00051F46"/>
    <w:rsid w:val="00056950"/>
    <w:rsid w:val="0005695C"/>
    <w:rsid w:val="000613EA"/>
    <w:rsid w:val="00061C00"/>
    <w:rsid w:val="00063FCC"/>
    <w:rsid w:val="000654E6"/>
    <w:rsid w:val="000655A0"/>
    <w:rsid w:val="00066334"/>
    <w:rsid w:val="00066AD5"/>
    <w:rsid w:val="00073BB8"/>
    <w:rsid w:val="000749C9"/>
    <w:rsid w:val="0007597A"/>
    <w:rsid w:val="00076D47"/>
    <w:rsid w:val="000778BB"/>
    <w:rsid w:val="000802AF"/>
    <w:rsid w:val="00080653"/>
    <w:rsid w:val="000809EF"/>
    <w:rsid w:val="00081D70"/>
    <w:rsid w:val="00082524"/>
    <w:rsid w:val="000830C3"/>
    <w:rsid w:val="00092173"/>
    <w:rsid w:val="00092E4D"/>
    <w:rsid w:val="00095933"/>
    <w:rsid w:val="00097A56"/>
    <w:rsid w:val="00097C5F"/>
    <w:rsid w:val="000A126D"/>
    <w:rsid w:val="000A2194"/>
    <w:rsid w:val="000A7343"/>
    <w:rsid w:val="000B0022"/>
    <w:rsid w:val="000B14D2"/>
    <w:rsid w:val="000B1BE8"/>
    <w:rsid w:val="000B6042"/>
    <w:rsid w:val="000B751E"/>
    <w:rsid w:val="000C1EA0"/>
    <w:rsid w:val="000C4C8D"/>
    <w:rsid w:val="000C6166"/>
    <w:rsid w:val="000C653F"/>
    <w:rsid w:val="000C6EFC"/>
    <w:rsid w:val="000C74DD"/>
    <w:rsid w:val="000D0F6C"/>
    <w:rsid w:val="000D2C72"/>
    <w:rsid w:val="000D317A"/>
    <w:rsid w:val="000D4296"/>
    <w:rsid w:val="000D5568"/>
    <w:rsid w:val="000D61F9"/>
    <w:rsid w:val="000D69BD"/>
    <w:rsid w:val="000D6A83"/>
    <w:rsid w:val="000D6C05"/>
    <w:rsid w:val="000D6CA6"/>
    <w:rsid w:val="000D7837"/>
    <w:rsid w:val="000E0503"/>
    <w:rsid w:val="000E1136"/>
    <w:rsid w:val="000E12F1"/>
    <w:rsid w:val="000E1606"/>
    <w:rsid w:val="000E16E6"/>
    <w:rsid w:val="000E3AD6"/>
    <w:rsid w:val="000E4103"/>
    <w:rsid w:val="000E6218"/>
    <w:rsid w:val="000E79C0"/>
    <w:rsid w:val="000F15F1"/>
    <w:rsid w:val="000F3F11"/>
    <w:rsid w:val="000F464B"/>
    <w:rsid w:val="000F602A"/>
    <w:rsid w:val="000F67B9"/>
    <w:rsid w:val="001001CB"/>
    <w:rsid w:val="00100476"/>
    <w:rsid w:val="0010330A"/>
    <w:rsid w:val="00103360"/>
    <w:rsid w:val="0010350D"/>
    <w:rsid w:val="0010497A"/>
    <w:rsid w:val="00105DD5"/>
    <w:rsid w:val="00110EEC"/>
    <w:rsid w:val="00111EA5"/>
    <w:rsid w:val="00111FAA"/>
    <w:rsid w:val="00112806"/>
    <w:rsid w:val="00112A4A"/>
    <w:rsid w:val="0011306A"/>
    <w:rsid w:val="001138E1"/>
    <w:rsid w:val="00121AC5"/>
    <w:rsid w:val="00122FAA"/>
    <w:rsid w:val="00123D3D"/>
    <w:rsid w:val="00125567"/>
    <w:rsid w:val="0012573E"/>
    <w:rsid w:val="001279CB"/>
    <w:rsid w:val="00133376"/>
    <w:rsid w:val="001345F6"/>
    <w:rsid w:val="001362A7"/>
    <w:rsid w:val="00136DD1"/>
    <w:rsid w:val="00140727"/>
    <w:rsid w:val="00141663"/>
    <w:rsid w:val="001418FF"/>
    <w:rsid w:val="00142C1E"/>
    <w:rsid w:val="00144C5F"/>
    <w:rsid w:val="0014542E"/>
    <w:rsid w:val="00146CFA"/>
    <w:rsid w:val="0015147F"/>
    <w:rsid w:val="001536F5"/>
    <w:rsid w:val="00155AB9"/>
    <w:rsid w:val="00157C8B"/>
    <w:rsid w:val="00161F50"/>
    <w:rsid w:val="00162392"/>
    <w:rsid w:val="001623C3"/>
    <w:rsid w:val="00162C57"/>
    <w:rsid w:val="001667E4"/>
    <w:rsid w:val="00166BBE"/>
    <w:rsid w:val="001670F0"/>
    <w:rsid w:val="0016753A"/>
    <w:rsid w:val="0016791E"/>
    <w:rsid w:val="0017578B"/>
    <w:rsid w:val="001772FB"/>
    <w:rsid w:val="00181274"/>
    <w:rsid w:val="00182E1E"/>
    <w:rsid w:val="00183545"/>
    <w:rsid w:val="00184A76"/>
    <w:rsid w:val="00191306"/>
    <w:rsid w:val="00191655"/>
    <w:rsid w:val="00192B7F"/>
    <w:rsid w:val="00193857"/>
    <w:rsid w:val="00193BF8"/>
    <w:rsid w:val="00195BBC"/>
    <w:rsid w:val="001A37D9"/>
    <w:rsid w:val="001A3CA1"/>
    <w:rsid w:val="001A67A9"/>
    <w:rsid w:val="001A7293"/>
    <w:rsid w:val="001B1DE0"/>
    <w:rsid w:val="001B482D"/>
    <w:rsid w:val="001B6CD2"/>
    <w:rsid w:val="001B7070"/>
    <w:rsid w:val="001C2607"/>
    <w:rsid w:val="001C3103"/>
    <w:rsid w:val="001C7489"/>
    <w:rsid w:val="001D547C"/>
    <w:rsid w:val="001D6D62"/>
    <w:rsid w:val="001D732D"/>
    <w:rsid w:val="001E00D0"/>
    <w:rsid w:val="001E10D2"/>
    <w:rsid w:val="001E3182"/>
    <w:rsid w:val="001E439F"/>
    <w:rsid w:val="001E52E1"/>
    <w:rsid w:val="001E5688"/>
    <w:rsid w:val="001F0C0D"/>
    <w:rsid w:val="001F11BF"/>
    <w:rsid w:val="001F2E9B"/>
    <w:rsid w:val="001F4039"/>
    <w:rsid w:val="001F5D43"/>
    <w:rsid w:val="001F79FC"/>
    <w:rsid w:val="0020540A"/>
    <w:rsid w:val="00210A0A"/>
    <w:rsid w:val="00211C27"/>
    <w:rsid w:val="00216B96"/>
    <w:rsid w:val="00223027"/>
    <w:rsid w:val="002241F4"/>
    <w:rsid w:val="0022467F"/>
    <w:rsid w:val="00231E5C"/>
    <w:rsid w:val="00231E8C"/>
    <w:rsid w:val="0023337E"/>
    <w:rsid w:val="002336C8"/>
    <w:rsid w:val="00234C6C"/>
    <w:rsid w:val="00235862"/>
    <w:rsid w:val="00236F2C"/>
    <w:rsid w:val="00241993"/>
    <w:rsid w:val="00241EE4"/>
    <w:rsid w:val="00242EC5"/>
    <w:rsid w:val="0024627B"/>
    <w:rsid w:val="002465CC"/>
    <w:rsid w:val="002500E0"/>
    <w:rsid w:val="002508F4"/>
    <w:rsid w:val="00251BC3"/>
    <w:rsid w:val="00253C8B"/>
    <w:rsid w:val="00254703"/>
    <w:rsid w:val="00256434"/>
    <w:rsid w:val="0025651B"/>
    <w:rsid w:val="0025729C"/>
    <w:rsid w:val="00257CA1"/>
    <w:rsid w:val="0026101E"/>
    <w:rsid w:val="00262438"/>
    <w:rsid w:val="00262951"/>
    <w:rsid w:val="00265CCC"/>
    <w:rsid w:val="00265E04"/>
    <w:rsid w:val="00266888"/>
    <w:rsid w:val="0027015D"/>
    <w:rsid w:val="0027030F"/>
    <w:rsid w:val="00270590"/>
    <w:rsid w:val="00270DD7"/>
    <w:rsid w:val="00271476"/>
    <w:rsid w:val="00271695"/>
    <w:rsid w:val="00272DC6"/>
    <w:rsid w:val="002742D5"/>
    <w:rsid w:val="0027462B"/>
    <w:rsid w:val="0027702E"/>
    <w:rsid w:val="00280024"/>
    <w:rsid w:val="0028006D"/>
    <w:rsid w:val="00281921"/>
    <w:rsid w:val="00281E5B"/>
    <w:rsid w:val="00282C5B"/>
    <w:rsid w:val="002832D4"/>
    <w:rsid w:val="00283AD7"/>
    <w:rsid w:val="002847E1"/>
    <w:rsid w:val="0028555F"/>
    <w:rsid w:val="00286FEB"/>
    <w:rsid w:val="00290ACB"/>
    <w:rsid w:val="0029230F"/>
    <w:rsid w:val="002931FA"/>
    <w:rsid w:val="002934C9"/>
    <w:rsid w:val="00294953"/>
    <w:rsid w:val="00297560"/>
    <w:rsid w:val="002A07CF"/>
    <w:rsid w:val="002A0EB4"/>
    <w:rsid w:val="002A3BCE"/>
    <w:rsid w:val="002A49FA"/>
    <w:rsid w:val="002A573E"/>
    <w:rsid w:val="002A5ADE"/>
    <w:rsid w:val="002A6868"/>
    <w:rsid w:val="002A75A8"/>
    <w:rsid w:val="002B15F3"/>
    <w:rsid w:val="002B3B7C"/>
    <w:rsid w:val="002B4A64"/>
    <w:rsid w:val="002B51B8"/>
    <w:rsid w:val="002C0F45"/>
    <w:rsid w:val="002C2ED2"/>
    <w:rsid w:val="002C4587"/>
    <w:rsid w:val="002C63A8"/>
    <w:rsid w:val="002D2A08"/>
    <w:rsid w:val="002D3C40"/>
    <w:rsid w:val="002E0171"/>
    <w:rsid w:val="002E2618"/>
    <w:rsid w:val="002E325D"/>
    <w:rsid w:val="002E3390"/>
    <w:rsid w:val="002E3E87"/>
    <w:rsid w:val="002E57C4"/>
    <w:rsid w:val="002F1292"/>
    <w:rsid w:val="002F1B0C"/>
    <w:rsid w:val="002F2106"/>
    <w:rsid w:val="002F3DC1"/>
    <w:rsid w:val="002F561A"/>
    <w:rsid w:val="002F6A94"/>
    <w:rsid w:val="002F779C"/>
    <w:rsid w:val="003001AB"/>
    <w:rsid w:val="003002C7"/>
    <w:rsid w:val="00302044"/>
    <w:rsid w:val="003041DF"/>
    <w:rsid w:val="00305CFE"/>
    <w:rsid w:val="00306934"/>
    <w:rsid w:val="00312BC3"/>
    <w:rsid w:val="0031311F"/>
    <w:rsid w:val="00316741"/>
    <w:rsid w:val="00320CD7"/>
    <w:rsid w:val="00321C55"/>
    <w:rsid w:val="003220AF"/>
    <w:rsid w:val="00322594"/>
    <w:rsid w:val="00323A0E"/>
    <w:rsid w:val="00324B0E"/>
    <w:rsid w:val="0032578B"/>
    <w:rsid w:val="003263FF"/>
    <w:rsid w:val="00331B55"/>
    <w:rsid w:val="00333108"/>
    <w:rsid w:val="00335101"/>
    <w:rsid w:val="003362F0"/>
    <w:rsid w:val="00337D53"/>
    <w:rsid w:val="00341001"/>
    <w:rsid w:val="003419D1"/>
    <w:rsid w:val="00341C57"/>
    <w:rsid w:val="0034243B"/>
    <w:rsid w:val="00342C80"/>
    <w:rsid w:val="00342FAC"/>
    <w:rsid w:val="00343C5F"/>
    <w:rsid w:val="00344126"/>
    <w:rsid w:val="00344BAC"/>
    <w:rsid w:val="00345AE0"/>
    <w:rsid w:val="00346957"/>
    <w:rsid w:val="00346969"/>
    <w:rsid w:val="00347463"/>
    <w:rsid w:val="00347B0A"/>
    <w:rsid w:val="00350942"/>
    <w:rsid w:val="00353BFD"/>
    <w:rsid w:val="00355213"/>
    <w:rsid w:val="0035685E"/>
    <w:rsid w:val="00360215"/>
    <w:rsid w:val="00361E72"/>
    <w:rsid w:val="003622C5"/>
    <w:rsid w:val="0036375B"/>
    <w:rsid w:val="00370659"/>
    <w:rsid w:val="003711A3"/>
    <w:rsid w:val="00372172"/>
    <w:rsid w:val="00372593"/>
    <w:rsid w:val="00374075"/>
    <w:rsid w:val="0038036B"/>
    <w:rsid w:val="0038129B"/>
    <w:rsid w:val="00381DC0"/>
    <w:rsid w:val="0038271E"/>
    <w:rsid w:val="00382EF8"/>
    <w:rsid w:val="0038334A"/>
    <w:rsid w:val="0038580A"/>
    <w:rsid w:val="00390ACC"/>
    <w:rsid w:val="003935BC"/>
    <w:rsid w:val="00397715"/>
    <w:rsid w:val="003A07C4"/>
    <w:rsid w:val="003A3687"/>
    <w:rsid w:val="003A407F"/>
    <w:rsid w:val="003A57C7"/>
    <w:rsid w:val="003A7092"/>
    <w:rsid w:val="003A745F"/>
    <w:rsid w:val="003B007A"/>
    <w:rsid w:val="003B1B18"/>
    <w:rsid w:val="003B2234"/>
    <w:rsid w:val="003B2FEB"/>
    <w:rsid w:val="003B4455"/>
    <w:rsid w:val="003B5CCA"/>
    <w:rsid w:val="003B61A2"/>
    <w:rsid w:val="003B6341"/>
    <w:rsid w:val="003B6470"/>
    <w:rsid w:val="003C538D"/>
    <w:rsid w:val="003C73F5"/>
    <w:rsid w:val="003C79FB"/>
    <w:rsid w:val="003D6570"/>
    <w:rsid w:val="003E1A02"/>
    <w:rsid w:val="003E1B8C"/>
    <w:rsid w:val="003E2ADD"/>
    <w:rsid w:val="003E2BB3"/>
    <w:rsid w:val="003E3AA9"/>
    <w:rsid w:val="003E60BC"/>
    <w:rsid w:val="003E646B"/>
    <w:rsid w:val="003E6F72"/>
    <w:rsid w:val="003F058D"/>
    <w:rsid w:val="003F0BEB"/>
    <w:rsid w:val="003F269A"/>
    <w:rsid w:val="003F3233"/>
    <w:rsid w:val="003F599A"/>
    <w:rsid w:val="003F6337"/>
    <w:rsid w:val="003F68E5"/>
    <w:rsid w:val="003F6F5F"/>
    <w:rsid w:val="003F7180"/>
    <w:rsid w:val="004008D5"/>
    <w:rsid w:val="00400C56"/>
    <w:rsid w:val="00402833"/>
    <w:rsid w:val="00404D0F"/>
    <w:rsid w:val="004069F7"/>
    <w:rsid w:val="00406D7B"/>
    <w:rsid w:val="00406D7E"/>
    <w:rsid w:val="00407E14"/>
    <w:rsid w:val="00412544"/>
    <w:rsid w:val="00416440"/>
    <w:rsid w:val="00417097"/>
    <w:rsid w:val="0042021C"/>
    <w:rsid w:val="00420C47"/>
    <w:rsid w:val="0042272E"/>
    <w:rsid w:val="0042369B"/>
    <w:rsid w:val="004269C1"/>
    <w:rsid w:val="004270E9"/>
    <w:rsid w:val="00430524"/>
    <w:rsid w:val="00430A66"/>
    <w:rsid w:val="00431BE3"/>
    <w:rsid w:val="00431FF3"/>
    <w:rsid w:val="004327C9"/>
    <w:rsid w:val="0043380F"/>
    <w:rsid w:val="0043506C"/>
    <w:rsid w:val="0043507D"/>
    <w:rsid w:val="00435B1E"/>
    <w:rsid w:val="00440466"/>
    <w:rsid w:val="004428C6"/>
    <w:rsid w:val="00443EDA"/>
    <w:rsid w:val="004447A0"/>
    <w:rsid w:val="0044694C"/>
    <w:rsid w:val="004472F8"/>
    <w:rsid w:val="00447797"/>
    <w:rsid w:val="004501E6"/>
    <w:rsid w:val="004502DA"/>
    <w:rsid w:val="00451204"/>
    <w:rsid w:val="0045146C"/>
    <w:rsid w:val="0045583D"/>
    <w:rsid w:val="004558D2"/>
    <w:rsid w:val="004571CF"/>
    <w:rsid w:val="00457F43"/>
    <w:rsid w:val="00460321"/>
    <w:rsid w:val="0046353B"/>
    <w:rsid w:val="00464D66"/>
    <w:rsid w:val="004657EB"/>
    <w:rsid w:val="004715CC"/>
    <w:rsid w:val="00473BF8"/>
    <w:rsid w:val="004769F0"/>
    <w:rsid w:val="00476EA3"/>
    <w:rsid w:val="0047766A"/>
    <w:rsid w:val="00481427"/>
    <w:rsid w:val="004828E1"/>
    <w:rsid w:val="00482C54"/>
    <w:rsid w:val="00482CB7"/>
    <w:rsid w:val="004872C5"/>
    <w:rsid w:val="0048741E"/>
    <w:rsid w:val="004877C3"/>
    <w:rsid w:val="00487841"/>
    <w:rsid w:val="0049144C"/>
    <w:rsid w:val="00493387"/>
    <w:rsid w:val="00494BFD"/>
    <w:rsid w:val="0049591E"/>
    <w:rsid w:val="00495F94"/>
    <w:rsid w:val="00496766"/>
    <w:rsid w:val="004A0BEA"/>
    <w:rsid w:val="004A1055"/>
    <w:rsid w:val="004A72A0"/>
    <w:rsid w:val="004A7B80"/>
    <w:rsid w:val="004B15CD"/>
    <w:rsid w:val="004B17D7"/>
    <w:rsid w:val="004B20EF"/>
    <w:rsid w:val="004B2D3C"/>
    <w:rsid w:val="004B39E0"/>
    <w:rsid w:val="004B3A9C"/>
    <w:rsid w:val="004B60BD"/>
    <w:rsid w:val="004B668F"/>
    <w:rsid w:val="004B6D75"/>
    <w:rsid w:val="004B7264"/>
    <w:rsid w:val="004C0347"/>
    <w:rsid w:val="004C297B"/>
    <w:rsid w:val="004C5805"/>
    <w:rsid w:val="004C6386"/>
    <w:rsid w:val="004C7A92"/>
    <w:rsid w:val="004C7F93"/>
    <w:rsid w:val="004C7FB0"/>
    <w:rsid w:val="004D1FE8"/>
    <w:rsid w:val="004D25F3"/>
    <w:rsid w:val="004D49A1"/>
    <w:rsid w:val="004D4D1C"/>
    <w:rsid w:val="004E22ED"/>
    <w:rsid w:val="004E4B5A"/>
    <w:rsid w:val="004E59AE"/>
    <w:rsid w:val="004E6275"/>
    <w:rsid w:val="004F12A4"/>
    <w:rsid w:val="004F1795"/>
    <w:rsid w:val="004F1F39"/>
    <w:rsid w:val="004F22C5"/>
    <w:rsid w:val="004F535A"/>
    <w:rsid w:val="005007B2"/>
    <w:rsid w:val="00506AD4"/>
    <w:rsid w:val="00510125"/>
    <w:rsid w:val="00515E47"/>
    <w:rsid w:val="00516087"/>
    <w:rsid w:val="00516C1E"/>
    <w:rsid w:val="00517AE7"/>
    <w:rsid w:val="00521653"/>
    <w:rsid w:val="00522092"/>
    <w:rsid w:val="00522B33"/>
    <w:rsid w:val="005241E5"/>
    <w:rsid w:val="005262A4"/>
    <w:rsid w:val="00530466"/>
    <w:rsid w:val="00534399"/>
    <w:rsid w:val="005348AC"/>
    <w:rsid w:val="005416E8"/>
    <w:rsid w:val="00543179"/>
    <w:rsid w:val="00543988"/>
    <w:rsid w:val="005439B3"/>
    <w:rsid w:val="00544FAB"/>
    <w:rsid w:val="00546699"/>
    <w:rsid w:val="00547C32"/>
    <w:rsid w:val="005507B1"/>
    <w:rsid w:val="00550938"/>
    <w:rsid w:val="0055161E"/>
    <w:rsid w:val="00551C13"/>
    <w:rsid w:val="00555921"/>
    <w:rsid w:val="00557270"/>
    <w:rsid w:val="005572FB"/>
    <w:rsid w:val="005610A6"/>
    <w:rsid w:val="00562721"/>
    <w:rsid w:val="0056276C"/>
    <w:rsid w:val="00563E9E"/>
    <w:rsid w:val="00564464"/>
    <w:rsid w:val="00564752"/>
    <w:rsid w:val="00567C0E"/>
    <w:rsid w:val="00570E97"/>
    <w:rsid w:val="00571243"/>
    <w:rsid w:val="00572458"/>
    <w:rsid w:val="00572756"/>
    <w:rsid w:val="00574F41"/>
    <w:rsid w:val="005751D1"/>
    <w:rsid w:val="00576808"/>
    <w:rsid w:val="0057701C"/>
    <w:rsid w:val="005807A6"/>
    <w:rsid w:val="00581D0B"/>
    <w:rsid w:val="00583D58"/>
    <w:rsid w:val="005843BF"/>
    <w:rsid w:val="0058606B"/>
    <w:rsid w:val="00586377"/>
    <w:rsid w:val="00587C17"/>
    <w:rsid w:val="00595708"/>
    <w:rsid w:val="005957A3"/>
    <w:rsid w:val="00596CDF"/>
    <w:rsid w:val="005A01FC"/>
    <w:rsid w:val="005A0F1A"/>
    <w:rsid w:val="005A1186"/>
    <w:rsid w:val="005A144A"/>
    <w:rsid w:val="005B0DEB"/>
    <w:rsid w:val="005B5816"/>
    <w:rsid w:val="005B6084"/>
    <w:rsid w:val="005B6CBB"/>
    <w:rsid w:val="005B7BF1"/>
    <w:rsid w:val="005C00A0"/>
    <w:rsid w:val="005C0213"/>
    <w:rsid w:val="005C051F"/>
    <w:rsid w:val="005C1D1F"/>
    <w:rsid w:val="005C254D"/>
    <w:rsid w:val="005C40CB"/>
    <w:rsid w:val="005C5B9C"/>
    <w:rsid w:val="005C5CD3"/>
    <w:rsid w:val="005C6C09"/>
    <w:rsid w:val="005D08C3"/>
    <w:rsid w:val="005D0CBE"/>
    <w:rsid w:val="005D1F32"/>
    <w:rsid w:val="005D2821"/>
    <w:rsid w:val="005E00EB"/>
    <w:rsid w:val="005E0F0B"/>
    <w:rsid w:val="005E2106"/>
    <w:rsid w:val="005E3A46"/>
    <w:rsid w:val="005E58B7"/>
    <w:rsid w:val="005E5FFE"/>
    <w:rsid w:val="005E60FB"/>
    <w:rsid w:val="005E7C33"/>
    <w:rsid w:val="005F030F"/>
    <w:rsid w:val="005F21BD"/>
    <w:rsid w:val="005F5618"/>
    <w:rsid w:val="005F5FE5"/>
    <w:rsid w:val="006012DA"/>
    <w:rsid w:val="00601D47"/>
    <w:rsid w:val="00602CFC"/>
    <w:rsid w:val="00602E46"/>
    <w:rsid w:val="006044D8"/>
    <w:rsid w:val="00604526"/>
    <w:rsid w:val="006046A0"/>
    <w:rsid w:val="00605CE5"/>
    <w:rsid w:val="006061CC"/>
    <w:rsid w:val="00613291"/>
    <w:rsid w:val="00615700"/>
    <w:rsid w:val="00615D47"/>
    <w:rsid w:val="00616731"/>
    <w:rsid w:val="00616B8B"/>
    <w:rsid w:val="00617909"/>
    <w:rsid w:val="00620D73"/>
    <w:rsid w:val="006212E2"/>
    <w:rsid w:val="00624891"/>
    <w:rsid w:val="00626155"/>
    <w:rsid w:val="00627373"/>
    <w:rsid w:val="00627942"/>
    <w:rsid w:val="00627BD5"/>
    <w:rsid w:val="006333A5"/>
    <w:rsid w:val="006340EE"/>
    <w:rsid w:val="006352A6"/>
    <w:rsid w:val="00635A7B"/>
    <w:rsid w:val="00636017"/>
    <w:rsid w:val="006370A8"/>
    <w:rsid w:val="00640EDF"/>
    <w:rsid w:val="006447A7"/>
    <w:rsid w:val="00645513"/>
    <w:rsid w:val="00646F3E"/>
    <w:rsid w:val="00647BA8"/>
    <w:rsid w:val="0065112E"/>
    <w:rsid w:val="006514A0"/>
    <w:rsid w:val="00651EE3"/>
    <w:rsid w:val="00652102"/>
    <w:rsid w:val="0065252E"/>
    <w:rsid w:val="006535A6"/>
    <w:rsid w:val="00653661"/>
    <w:rsid w:val="00657918"/>
    <w:rsid w:val="00661A11"/>
    <w:rsid w:val="0066427A"/>
    <w:rsid w:val="00664E03"/>
    <w:rsid w:val="00665486"/>
    <w:rsid w:val="006663BA"/>
    <w:rsid w:val="00673D07"/>
    <w:rsid w:val="0067486D"/>
    <w:rsid w:val="006764AE"/>
    <w:rsid w:val="00681756"/>
    <w:rsid w:val="006843D7"/>
    <w:rsid w:val="00685863"/>
    <w:rsid w:val="00685FC5"/>
    <w:rsid w:val="00686983"/>
    <w:rsid w:val="006875AA"/>
    <w:rsid w:val="00687F17"/>
    <w:rsid w:val="0069354A"/>
    <w:rsid w:val="00693A61"/>
    <w:rsid w:val="00695DF7"/>
    <w:rsid w:val="006A0DCB"/>
    <w:rsid w:val="006A0FAD"/>
    <w:rsid w:val="006A11D2"/>
    <w:rsid w:val="006A14B9"/>
    <w:rsid w:val="006A1F7C"/>
    <w:rsid w:val="006A2CD3"/>
    <w:rsid w:val="006A33D6"/>
    <w:rsid w:val="006A420E"/>
    <w:rsid w:val="006A4DF8"/>
    <w:rsid w:val="006A530A"/>
    <w:rsid w:val="006A64AD"/>
    <w:rsid w:val="006B122B"/>
    <w:rsid w:val="006B2472"/>
    <w:rsid w:val="006B40B1"/>
    <w:rsid w:val="006B54B4"/>
    <w:rsid w:val="006B7457"/>
    <w:rsid w:val="006B7BFC"/>
    <w:rsid w:val="006C28B6"/>
    <w:rsid w:val="006C51FC"/>
    <w:rsid w:val="006C70F0"/>
    <w:rsid w:val="006D0B5A"/>
    <w:rsid w:val="006D4EF0"/>
    <w:rsid w:val="006D573A"/>
    <w:rsid w:val="006D6CAB"/>
    <w:rsid w:val="006D79B0"/>
    <w:rsid w:val="006E3022"/>
    <w:rsid w:val="006E30A1"/>
    <w:rsid w:val="006E3ACB"/>
    <w:rsid w:val="006E4F91"/>
    <w:rsid w:val="006E5BF1"/>
    <w:rsid w:val="006E6808"/>
    <w:rsid w:val="006E7B89"/>
    <w:rsid w:val="006F0085"/>
    <w:rsid w:val="006F1DB0"/>
    <w:rsid w:val="006F2109"/>
    <w:rsid w:val="006F5874"/>
    <w:rsid w:val="006F6249"/>
    <w:rsid w:val="006F6F38"/>
    <w:rsid w:val="006F7398"/>
    <w:rsid w:val="006F78FD"/>
    <w:rsid w:val="00702340"/>
    <w:rsid w:val="007041DD"/>
    <w:rsid w:val="007050DE"/>
    <w:rsid w:val="007070E4"/>
    <w:rsid w:val="00707831"/>
    <w:rsid w:val="00710798"/>
    <w:rsid w:val="00710F60"/>
    <w:rsid w:val="00716392"/>
    <w:rsid w:val="00717163"/>
    <w:rsid w:val="007207C6"/>
    <w:rsid w:val="007212A5"/>
    <w:rsid w:val="0072412C"/>
    <w:rsid w:val="00724ABE"/>
    <w:rsid w:val="00725425"/>
    <w:rsid w:val="007314D4"/>
    <w:rsid w:val="00735136"/>
    <w:rsid w:val="007352E9"/>
    <w:rsid w:val="00736BB9"/>
    <w:rsid w:val="0074128A"/>
    <w:rsid w:val="007415B9"/>
    <w:rsid w:val="00741D01"/>
    <w:rsid w:val="00744089"/>
    <w:rsid w:val="007461C8"/>
    <w:rsid w:val="007464FF"/>
    <w:rsid w:val="00746F08"/>
    <w:rsid w:val="007524BD"/>
    <w:rsid w:val="00754D15"/>
    <w:rsid w:val="00757DCA"/>
    <w:rsid w:val="007607DF"/>
    <w:rsid w:val="00761ABB"/>
    <w:rsid w:val="00762F55"/>
    <w:rsid w:val="00763CCB"/>
    <w:rsid w:val="007642CE"/>
    <w:rsid w:val="00766B33"/>
    <w:rsid w:val="00770C6A"/>
    <w:rsid w:val="007710E7"/>
    <w:rsid w:val="007736F2"/>
    <w:rsid w:val="00773BBF"/>
    <w:rsid w:val="00781BA0"/>
    <w:rsid w:val="00782CD2"/>
    <w:rsid w:val="007856BD"/>
    <w:rsid w:val="00786761"/>
    <w:rsid w:val="00787180"/>
    <w:rsid w:val="00787D4D"/>
    <w:rsid w:val="0079106D"/>
    <w:rsid w:val="007915EB"/>
    <w:rsid w:val="00792BFD"/>
    <w:rsid w:val="00793FC0"/>
    <w:rsid w:val="00794BCF"/>
    <w:rsid w:val="007A05AC"/>
    <w:rsid w:val="007A3446"/>
    <w:rsid w:val="007A498B"/>
    <w:rsid w:val="007A52F0"/>
    <w:rsid w:val="007A6216"/>
    <w:rsid w:val="007A6790"/>
    <w:rsid w:val="007B011F"/>
    <w:rsid w:val="007B11B8"/>
    <w:rsid w:val="007B3623"/>
    <w:rsid w:val="007B3B3E"/>
    <w:rsid w:val="007B554A"/>
    <w:rsid w:val="007B62FD"/>
    <w:rsid w:val="007B64E5"/>
    <w:rsid w:val="007C1492"/>
    <w:rsid w:val="007C2DFA"/>
    <w:rsid w:val="007C40A0"/>
    <w:rsid w:val="007C474F"/>
    <w:rsid w:val="007C50DB"/>
    <w:rsid w:val="007C53EE"/>
    <w:rsid w:val="007C6A57"/>
    <w:rsid w:val="007C79A5"/>
    <w:rsid w:val="007D0D61"/>
    <w:rsid w:val="007D2314"/>
    <w:rsid w:val="007D39B3"/>
    <w:rsid w:val="007D6FB3"/>
    <w:rsid w:val="007E0492"/>
    <w:rsid w:val="007E0AC1"/>
    <w:rsid w:val="007E0EF8"/>
    <w:rsid w:val="007E197D"/>
    <w:rsid w:val="007E19E8"/>
    <w:rsid w:val="007E2801"/>
    <w:rsid w:val="007E4337"/>
    <w:rsid w:val="007E4641"/>
    <w:rsid w:val="007E49A5"/>
    <w:rsid w:val="007E55FD"/>
    <w:rsid w:val="007F11D9"/>
    <w:rsid w:val="007F1CE0"/>
    <w:rsid w:val="007F221A"/>
    <w:rsid w:val="007F433A"/>
    <w:rsid w:val="007F45BA"/>
    <w:rsid w:val="007F5ACA"/>
    <w:rsid w:val="00800A63"/>
    <w:rsid w:val="008016C5"/>
    <w:rsid w:val="0080177E"/>
    <w:rsid w:val="0080282C"/>
    <w:rsid w:val="00802E65"/>
    <w:rsid w:val="00803439"/>
    <w:rsid w:val="0080598B"/>
    <w:rsid w:val="00810B00"/>
    <w:rsid w:val="00810EA3"/>
    <w:rsid w:val="00810F6C"/>
    <w:rsid w:val="008137E4"/>
    <w:rsid w:val="00814F9A"/>
    <w:rsid w:val="00815A0E"/>
    <w:rsid w:val="008168F8"/>
    <w:rsid w:val="00820174"/>
    <w:rsid w:val="008203F3"/>
    <w:rsid w:val="00821178"/>
    <w:rsid w:val="00821A11"/>
    <w:rsid w:val="00821B2F"/>
    <w:rsid w:val="00822C77"/>
    <w:rsid w:val="00822D13"/>
    <w:rsid w:val="00825BE3"/>
    <w:rsid w:val="0082643A"/>
    <w:rsid w:val="008265BD"/>
    <w:rsid w:val="00830F10"/>
    <w:rsid w:val="008340A4"/>
    <w:rsid w:val="00837579"/>
    <w:rsid w:val="00840369"/>
    <w:rsid w:val="00841BC7"/>
    <w:rsid w:val="00845B1F"/>
    <w:rsid w:val="00846640"/>
    <w:rsid w:val="00846D1C"/>
    <w:rsid w:val="008507DA"/>
    <w:rsid w:val="008514A6"/>
    <w:rsid w:val="008558FE"/>
    <w:rsid w:val="00857C9E"/>
    <w:rsid w:val="00860CE6"/>
    <w:rsid w:val="008612E6"/>
    <w:rsid w:val="0086308F"/>
    <w:rsid w:val="00863132"/>
    <w:rsid w:val="0086506C"/>
    <w:rsid w:val="008656B0"/>
    <w:rsid w:val="0087117D"/>
    <w:rsid w:val="008773F6"/>
    <w:rsid w:val="00880E9E"/>
    <w:rsid w:val="0088364A"/>
    <w:rsid w:val="00883730"/>
    <w:rsid w:val="00891D78"/>
    <w:rsid w:val="00892A9F"/>
    <w:rsid w:val="008933C4"/>
    <w:rsid w:val="0089347A"/>
    <w:rsid w:val="008970DC"/>
    <w:rsid w:val="00897598"/>
    <w:rsid w:val="008A026D"/>
    <w:rsid w:val="008A24B3"/>
    <w:rsid w:val="008A4C9E"/>
    <w:rsid w:val="008A5820"/>
    <w:rsid w:val="008A7EBB"/>
    <w:rsid w:val="008B085A"/>
    <w:rsid w:val="008B0A6C"/>
    <w:rsid w:val="008B0BAD"/>
    <w:rsid w:val="008B108D"/>
    <w:rsid w:val="008B3765"/>
    <w:rsid w:val="008B4E31"/>
    <w:rsid w:val="008B776D"/>
    <w:rsid w:val="008C1DF8"/>
    <w:rsid w:val="008C322F"/>
    <w:rsid w:val="008C32A8"/>
    <w:rsid w:val="008C54AB"/>
    <w:rsid w:val="008D0A88"/>
    <w:rsid w:val="008D202E"/>
    <w:rsid w:val="008D274F"/>
    <w:rsid w:val="008D3046"/>
    <w:rsid w:val="008D34B9"/>
    <w:rsid w:val="008D408F"/>
    <w:rsid w:val="008D5219"/>
    <w:rsid w:val="008D619A"/>
    <w:rsid w:val="008E0F42"/>
    <w:rsid w:val="008E671A"/>
    <w:rsid w:val="008F0EC6"/>
    <w:rsid w:val="008F10B5"/>
    <w:rsid w:val="008F124C"/>
    <w:rsid w:val="008F2B4E"/>
    <w:rsid w:val="008F2CB5"/>
    <w:rsid w:val="008F5278"/>
    <w:rsid w:val="008F58B2"/>
    <w:rsid w:val="008F5AC8"/>
    <w:rsid w:val="008F756E"/>
    <w:rsid w:val="009011F0"/>
    <w:rsid w:val="00902B59"/>
    <w:rsid w:val="00905A66"/>
    <w:rsid w:val="00906B1E"/>
    <w:rsid w:val="00907B46"/>
    <w:rsid w:val="00912AD8"/>
    <w:rsid w:val="00913005"/>
    <w:rsid w:val="009135F8"/>
    <w:rsid w:val="00913735"/>
    <w:rsid w:val="009152CC"/>
    <w:rsid w:val="00917D82"/>
    <w:rsid w:val="00920C53"/>
    <w:rsid w:val="00920DD0"/>
    <w:rsid w:val="0092342C"/>
    <w:rsid w:val="00927305"/>
    <w:rsid w:val="0092749F"/>
    <w:rsid w:val="00927DBF"/>
    <w:rsid w:val="00930E79"/>
    <w:rsid w:val="0093152C"/>
    <w:rsid w:val="009315BE"/>
    <w:rsid w:val="00934705"/>
    <w:rsid w:val="00934834"/>
    <w:rsid w:val="009351E3"/>
    <w:rsid w:val="00935431"/>
    <w:rsid w:val="0093577F"/>
    <w:rsid w:val="00936D58"/>
    <w:rsid w:val="00940174"/>
    <w:rsid w:val="0094022E"/>
    <w:rsid w:val="00940561"/>
    <w:rsid w:val="00943E9C"/>
    <w:rsid w:val="00943F4D"/>
    <w:rsid w:val="00951251"/>
    <w:rsid w:val="0095153D"/>
    <w:rsid w:val="0095276F"/>
    <w:rsid w:val="00954EAD"/>
    <w:rsid w:val="009554FD"/>
    <w:rsid w:val="009556DB"/>
    <w:rsid w:val="00956F51"/>
    <w:rsid w:val="00957090"/>
    <w:rsid w:val="0096145C"/>
    <w:rsid w:val="00962A31"/>
    <w:rsid w:val="0096358F"/>
    <w:rsid w:val="009655FC"/>
    <w:rsid w:val="00966CDE"/>
    <w:rsid w:val="009705F9"/>
    <w:rsid w:val="00970D2C"/>
    <w:rsid w:val="00972459"/>
    <w:rsid w:val="0097323C"/>
    <w:rsid w:val="0097333D"/>
    <w:rsid w:val="00974998"/>
    <w:rsid w:val="009777AC"/>
    <w:rsid w:val="00977AA1"/>
    <w:rsid w:val="00980957"/>
    <w:rsid w:val="00981907"/>
    <w:rsid w:val="00981C16"/>
    <w:rsid w:val="00983036"/>
    <w:rsid w:val="009850F2"/>
    <w:rsid w:val="00990201"/>
    <w:rsid w:val="00991292"/>
    <w:rsid w:val="00991F6D"/>
    <w:rsid w:val="00995FA4"/>
    <w:rsid w:val="009A1D6E"/>
    <w:rsid w:val="009A422A"/>
    <w:rsid w:val="009A4E7E"/>
    <w:rsid w:val="009A613A"/>
    <w:rsid w:val="009A736A"/>
    <w:rsid w:val="009B04D2"/>
    <w:rsid w:val="009B0AB9"/>
    <w:rsid w:val="009B56B4"/>
    <w:rsid w:val="009B5CEB"/>
    <w:rsid w:val="009B79DD"/>
    <w:rsid w:val="009C1BA9"/>
    <w:rsid w:val="009C3DDE"/>
    <w:rsid w:val="009C5415"/>
    <w:rsid w:val="009C5A80"/>
    <w:rsid w:val="009C734F"/>
    <w:rsid w:val="009D034E"/>
    <w:rsid w:val="009D3794"/>
    <w:rsid w:val="009D701B"/>
    <w:rsid w:val="009D74B3"/>
    <w:rsid w:val="009D7A4D"/>
    <w:rsid w:val="009E0566"/>
    <w:rsid w:val="009E0997"/>
    <w:rsid w:val="009E0F7C"/>
    <w:rsid w:val="009E7314"/>
    <w:rsid w:val="009F08F8"/>
    <w:rsid w:val="009F0998"/>
    <w:rsid w:val="009F1D20"/>
    <w:rsid w:val="009F2ADC"/>
    <w:rsid w:val="009F349E"/>
    <w:rsid w:val="009F3676"/>
    <w:rsid w:val="009F43FA"/>
    <w:rsid w:val="009F4E29"/>
    <w:rsid w:val="009F6978"/>
    <w:rsid w:val="009F7926"/>
    <w:rsid w:val="009F7E7C"/>
    <w:rsid w:val="00A00505"/>
    <w:rsid w:val="00A00CB9"/>
    <w:rsid w:val="00A038FF"/>
    <w:rsid w:val="00A04C90"/>
    <w:rsid w:val="00A13CDA"/>
    <w:rsid w:val="00A1491D"/>
    <w:rsid w:val="00A16D27"/>
    <w:rsid w:val="00A1774F"/>
    <w:rsid w:val="00A23265"/>
    <w:rsid w:val="00A23ECA"/>
    <w:rsid w:val="00A26EAF"/>
    <w:rsid w:val="00A26FA3"/>
    <w:rsid w:val="00A3025D"/>
    <w:rsid w:val="00A3066C"/>
    <w:rsid w:val="00A30DAD"/>
    <w:rsid w:val="00A32082"/>
    <w:rsid w:val="00A32448"/>
    <w:rsid w:val="00A34223"/>
    <w:rsid w:val="00A347BD"/>
    <w:rsid w:val="00A3690B"/>
    <w:rsid w:val="00A4126A"/>
    <w:rsid w:val="00A41EAC"/>
    <w:rsid w:val="00A424A9"/>
    <w:rsid w:val="00A426BE"/>
    <w:rsid w:val="00A42D1A"/>
    <w:rsid w:val="00A433D8"/>
    <w:rsid w:val="00A44291"/>
    <w:rsid w:val="00A442DB"/>
    <w:rsid w:val="00A47612"/>
    <w:rsid w:val="00A478BB"/>
    <w:rsid w:val="00A51029"/>
    <w:rsid w:val="00A52280"/>
    <w:rsid w:val="00A5358B"/>
    <w:rsid w:val="00A54CC9"/>
    <w:rsid w:val="00A556D8"/>
    <w:rsid w:val="00A613AA"/>
    <w:rsid w:val="00A636CA"/>
    <w:rsid w:val="00A65B70"/>
    <w:rsid w:val="00A70E8D"/>
    <w:rsid w:val="00A72ED8"/>
    <w:rsid w:val="00A730B9"/>
    <w:rsid w:val="00A736B8"/>
    <w:rsid w:val="00A75A99"/>
    <w:rsid w:val="00A7786C"/>
    <w:rsid w:val="00A81EEB"/>
    <w:rsid w:val="00A82438"/>
    <w:rsid w:val="00A83DD9"/>
    <w:rsid w:val="00A83E5C"/>
    <w:rsid w:val="00A84400"/>
    <w:rsid w:val="00A849FC"/>
    <w:rsid w:val="00A878B7"/>
    <w:rsid w:val="00A907E1"/>
    <w:rsid w:val="00A9353A"/>
    <w:rsid w:val="00A945DF"/>
    <w:rsid w:val="00A95898"/>
    <w:rsid w:val="00A95A61"/>
    <w:rsid w:val="00AA15CB"/>
    <w:rsid w:val="00AA1E0A"/>
    <w:rsid w:val="00AA213D"/>
    <w:rsid w:val="00AA4292"/>
    <w:rsid w:val="00AA6169"/>
    <w:rsid w:val="00AA726A"/>
    <w:rsid w:val="00AB09D4"/>
    <w:rsid w:val="00AB26B7"/>
    <w:rsid w:val="00AB2C68"/>
    <w:rsid w:val="00AB30BB"/>
    <w:rsid w:val="00AB3122"/>
    <w:rsid w:val="00AB4182"/>
    <w:rsid w:val="00AB426D"/>
    <w:rsid w:val="00AB4D04"/>
    <w:rsid w:val="00AB51BC"/>
    <w:rsid w:val="00AB67B1"/>
    <w:rsid w:val="00AB7293"/>
    <w:rsid w:val="00AC0525"/>
    <w:rsid w:val="00AC1983"/>
    <w:rsid w:val="00AC2AFB"/>
    <w:rsid w:val="00AC2EA8"/>
    <w:rsid w:val="00AC488E"/>
    <w:rsid w:val="00AC48E3"/>
    <w:rsid w:val="00AC4E00"/>
    <w:rsid w:val="00AC5596"/>
    <w:rsid w:val="00AC7475"/>
    <w:rsid w:val="00AC7832"/>
    <w:rsid w:val="00AD0081"/>
    <w:rsid w:val="00AD05F0"/>
    <w:rsid w:val="00AD3456"/>
    <w:rsid w:val="00AD3D69"/>
    <w:rsid w:val="00AD436F"/>
    <w:rsid w:val="00AD4AB6"/>
    <w:rsid w:val="00AD4D98"/>
    <w:rsid w:val="00AD5942"/>
    <w:rsid w:val="00AD792F"/>
    <w:rsid w:val="00AE0334"/>
    <w:rsid w:val="00AE0D2A"/>
    <w:rsid w:val="00AE1192"/>
    <w:rsid w:val="00AE18DF"/>
    <w:rsid w:val="00AE3D21"/>
    <w:rsid w:val="00AE54F8"/>
    <w:rsid w:val="00AE601D"/>
    <w:rsid w:val="00AE6883"/>
    <w:rsid w:val="00AE6DBB"/>
    <w:rsid w:val="00AF2394"/>
    <w:rsid w:val="00AF2647"/>
    <w:rsid w:val="00AF2A4F"/>
    <w:rsid w:val="00AF2B8E"/>
    <w:rsid w:val="00AF3788"/>
    <w:rsid w:val="00AF6E06"/>
    <w:rsid w:val="00B000E4"/>
    <w:rsid w:val="00B037A2"/>
    <w:rsid w:val="00B04FFB"/>
    <w:rsid w:val="00B06A75"/>
    <w:rsid w:val="00B077C6"/>
    <w:rsid w:val="00B10470"/>
    <w:rsid w:val="00B10804"/>
    <w:rsid w:val="00B10EB7"/>
    <w:rsid w:val="00B128B0"/>
    <w:rsid w:val="00B148BA"/>
    <w:rsid w:val="00B161DC"/>
    <w:rsid w:val="00B16B8F"/>
    <w:rsid w:val="00B20611"/>
    <w:rsid w:val="00B253DF"/>
    <w:rsid w:val="00B255F8"/>
    <w:rsid w:val="00B27B9D"/>
    <w:rsid w:val="00B33E27"/>
    <w:rsid w:val="00B35FBD"/>
    <w:rsid w:val="00B40A95"/>
    <w:rsid w:val="00B40E2A"/>
    <w:rsid w:val="00B41273"/>
    <w:rsid w:val="00B42197"/>
    <w:rsid w:val="00B44714"/>
    <w:rsid w:val="00B46E85"/>
    <w:rsid w:val="00B47CD4"/>
    <w:rsid w:val="00B47DC5"/>
    <w:rsid w:val="00B50A57"/>
    <w:rsid w:val="00B520FE"/>
    <w:rsid w:val="00B52391"/>
    <w:rsid w:val="00B52583"/>
    <w:rsid w:val="00B536D4"/>
    <w:rsid w:val="00B53A5B"/>
    <w:rsid w:val="00B53BC5"/>
    <w:rsid w:val="00B5445A"/>
    <w:rsid w:val="00B548F4"/>
    <w:rsid w:val="00B57B8E"/>
    <w:rsid w:val="00B617ED"/>
    <w:rsid w:val="00B61A11"/>
    <w:rsid w:val="00B62307"/>
    <w:rsid w:val="00B628EA"/>
    <w:rsid w:val="00B63B7E"/>
    <w:rsid w:val="00B65B05"/>
    <w:rsid w:val="00B678C9"/>
    <w:rsid w:val="00B7036E"/>
    <w:rsid w:val="00B70561"/>
    <w:rsid w:val="00B71359"/>
    <w:rsid w:val="00B71D1B"/>
    <w:rsid w:val="00B72160"/>
    <w:rsid w:val="00B72DD7"/>
    <w:rsid w:val="00B751AF"/>
    <w:rsid w:val="00B76291"/>
    <w:rsid w:val="00B87959"/>
    <w:rsid w:val="00B90F55"/>
    <w:rsid w:val="00B92038"/>
    <w:rsid w:val="00B92BB9"/>
    <w:rsid w:val="00B93EED"/>
    <w:rsid w:val="00B95A1D"/>
    <w:rsid w:val="00B96095"/>
    <w:rsid w:val="00B96781"/>
    <w:rsid w:val="00B96EF4"/>
    <w:rsid w:val="00BA0F53"/>
    <w:rsid w:val="00BA16EE"/>
    <w:rsid w:val="00BA1818"/>
    <w:rsid w:val="00BA49BA"/>
    <w:rsid w:val="00BA5B7E"/>
    <w:rsid w:val="00BB0D12"/>
    <w:rsid w:val="00BB2A56"/>
    <w:rsid w:val="00BB2DC7"/>
    <w:rsid w:val="00BB3066"/>
    <w:rsid w:val="00BB3D9C"/>
    <w:rsid w:val="00BB4A27"/>
    <w:rsid w:val="00BB7236"/>
    <w:rsid w:val="00BC184B"/>
    <w:rsid w:val="00BC24CB"/>
    <w:rsid w:val="00BC488B"/>
    <w:rsid w:val="00BC6DBE"/>
    <w:rsid w:val="00BD4F8D"/>
    <w:rsid w:val="00BD6AA1"/>
    <w:rsid w:val="00BE1C38"/>
    <w:rsid w:val="00BE28A8"/>
    <w:rsid w:val="00BE2D03"/>
    <w:rsid w:val="00BE4A51"/>
    <w:rsid w:val="00BE503E"/>
    <w:rsid w:val="00BE5100"/>
    <w:rsid w:val="00BE6234"/>
    <w:rsid w:val="00BE69B9"/>
    <w:rsid w:val="00BE773E"/>
    <w:rsid w:val="00BF2238"/>
    <w:rsid w:val="00BF3430"/>
    <w:rsid w:val="00BF3528"/>
    <w:rsid w:val="00BF597E"/>
    <w:rsid w:val="00BF60AC"/>
    <w:rsid w:val="00BF79E9"/>
    <w:rsid w:val="00BF7AFC"/>
    <w:rsid w:val="00BF7E38"/>
    <w:rsid w:val="00C00E6C"/>
    <w:rsid w:val="00C03975"/>
    <w:rsid w:val="00C042A2"/>
    <w:rsid w:val="00C05593"/>
    <w:rsid w:val="00C0752D"/>
    <w:rsid w:val="00C11727"/>
    <w:rsid w:val="00C13099"/>
    <w:rsid w:val="00C13E59"/>
    <w:rsid w:val="00C15AA3"/>
    <w:rsid w:val="00C15E0B"/>
    <w:rsid w:val="00C21A03"/>
    <w:rsid w:val="00C222A2"/>
    <w:rsid w:val="00C223EA"/>
    <w:rsid w:val="00C237C4"/>
    <w:rsid w:val="00C24A4F"/>
    <w:rsid w:val="00C25AF7"/>
    <w:rsid w:val="00C27661"/>
    <w:rsid w:val="00C27EF8"/>
    <w:rsid w:val="00C31E3A"/>
    <w:rsid w:val="00C363BB"/>
    <w:rsid w:val="00C402F9"/>
    <w:rsid w:val="00C41AEE"/>
    <w:rsid w:val="00C41FA2"/>
    <w:rsid w:val="00C42D40"/>
    <w:rsid w:val="00C430AB"/>
    <w:rsid w:val="00C43AF6"/>
    <w:rsid w:val="00C43F7C"/>
    <w:rsid w:val="00C47DBE"/>
    <w:rsid w:val="00C500C4"/>
    <w:rsid w:val="00C51DBD"/>
    <w:rsid w:val="00C5316C"/>
    <w:rsid w:val="00C53E8A"/>
    <w:rsid w:val="00C5435B"/>
    <w:rsid w:val="00C5451C"/>
    <w:rsid w:val="00C5730D"/>
    <w:rsid w:val="00C73714"/>
    <w:rsid w:val="00C804C8"/>
    <w:rsid w:val="00C820B2"/>
    <w:rsid w:val="00C829B9"/>
    <w:rsid w:val="00C83436"/>
    <w:rsid w:val="00C838EE"/>
    <w:rsid w:val="00C8488C"/>
    <w:rsid w:val="00C865A8"/>
    <w:rsid w:val="00C875F4"/>
    <w:rsid w:val="00C90751"/>
    <w:rsid w:val="00C928E3"/>
    <w:rsid w:val="00C951BD"/>
    <w:rsid w:val="00C9548F"/>
    <w:rsid w:val="00CA12F5"/>
    <w:rsid w:val="00CA27A7"/>
    <w:rsid w:val="00CA5BE5"/>
    <w:rsid w:val="00CA5D5B"/>
    <w:rsid w:val="00CA6F62"/>
    <w:rsid w:val="00CA6F91"/>
    <w:rsid w:val="00CA796F"/>
    <w:rsid w:val="00CC0372"/>
    <w:rsid w:val="00CC1B64"/>
    <w:rsid w:val="00CC72C2"/>
    <w:rsid w:val="00CD01D8"/>
    <w:rsid w:val="00CD03F5"/>
    <w:rsid w:val="00CD07EE"/>
    <w:rsid w:val="00CD1823"/>
    <w:rsid w:val="00CD1C3D"/>
    <w:rsid w:val="00CD2D49"/>
    <w:rsid w:val="00CD3DF3"/>
    <w:rsid w:val="00CD6CF4"/>
    <w:rsid w:val="00CD715E"/>
    <w:rsid w:val="00CE13BB"/>
    <w:rsid w:val="00CE315A"/>
    <w:rsid w:val="00CF0736"/>
    <w:rsid w:val="00CF0F12"/>
    <w:rsid w:val="00CF1444"/>
    <w:rsid w:val="00CF169E"/>
    <w:rsid w:val="00CF1FF7"/>
    <w:rsid w:val="00CF45AD"/>
    <w:rsid w:val="00D0031A"/>
    <w:rsid w:val="00D00C4C"/>
    <w:rsid w:val="00D03633"/>
    <w:rsid w:val="00D040A2"/>
    <w:rsid w:val="00D0485A"/>
    <w:rsid w:val="00D061B1"/>
    <w:rsid w:val="00D105C9"/>
    <w:rsid w:val="00D10F7A"/>
    <w:rsid w:val="00D129EF"/>
    <w:rsid w:val="00D136BF"/>
    <w:rsid w:val="00D217DA"/>
    <w:rsid w:val="00D21A59"/>
    <w:rsid w:val="00D23AF9"/>
    <w:rsid w:val="00D23BA6"/>
    <w:rsid w:val="00D3076A"/>
    <w:rsid w:val="00D35BBD"/>
    <w:rsid w:val="00D40EB7"/>
    <w:rsid w:val="00D41DB0"/>
    <w:rsid w:val="00D44A92"/>
    <w:rsid w:val="00D471B2"/>
    <w:rsid w:val="00D4733D"/>
    <w:rsid w:val="00D51759"/>
    <w:rsid w:val="00D52C1D"/>
    <w:rsid w:val="00D5349B"/>
    <w:rsid w:val="00D53C96"/>
    <w:rsid w:val="00D560A6"/>
    <w:rsid w:val="00D6083D"/>
    <w:rsid w:val="00D61DB4"/>
    <w:rsid w:val="00D62762"/>
    <w:rsid w:val="00D63B75"/>
    <w:rsid w:val="00D63C25"/>
    <w:rsid w:val="00D654A8"/>
    <w:rsid w:val="00D8032F"/>
    <w:rsid w:val="00D80EC3"/>
    <w:rsid w:val="00D81662"/>
    <w:rsid w:val="00D81995"/>
    <w:rsid w:val="00D84596"/>
    <w:rsid w:val="00D847B6"/>
    <w:rsid w:val="00D85403"/>
    <w:rsid w:val="00D8584C"/>
    <w:rsid w:val="00D86634"/>
    <w:rsid w:val="00D86DF4"/>
    <w:rsid w:val="00D9090D"/>
    <w:rsid w:val="00D9186D"/>
    <w:rsid w:val="00D91A16"/>
    <w:rsid w:val="00D92AAF"/>
    <w:rsid w:val="00D92F50"/>
    <w:rsid w:val="00D94444"/>
    <w:rsid w:val="00D9461D"/>
    <w:rsid w:val="00D949CA"/>
    <w:rsid w:val="00D95B2E"/>
    <w:rsid w:val="00D96111"/>
    <w:rsid w:val="00D964D2"/>
    <w:rsid w:val="00D9736E"/>
    <w:rsid w:val="00DA3FC1"/>
    <w:rsid w:val="00DA5720"/>
    <w:rsid w:val="00DA5A9B"/>
    <w:rsid w:val="00DA7C45"/>
    <w:rsid w:val="00DB146E"/>
    <w:rsid w:val="00DB1923"/>
    <w:rsid w:val="00DB2316"/>
    <w:rsid w:val="00DB2464"/>
    <w:rsid w:val="00DB273B"/>
    <w:rsid w:val="00DB4348"/>
    <w:rsid w:val="00DB628C"/>
    <w:rsid w:val="00DB7DE2"/>
    <w:rsid w:val="00DC00D9"/>
    <w:rsid w:val="00DC0BBD"/>
    <w:rsid w:val="00DC14DB"/>
    <w:rsid w:val="00DC16F8"/>
    <w:rsid w:val="00DC220A"/>
    <w:rsid w:val="00DC2FEB"/>
    <w:rsid w:val="00DC755B"/>
    <w:rsid w:val="00DD05E3"/>
    <w:rsid w:val="00DD1A7B"/>
    <w:rsid w:val="00DD2FF7"/>
    <w:rsid w:val="00DD35E7"/>
    <w:rsid w:val="00DD4FE3"/>
    <w:rsid w:val="00DD5664"/>
    <w:rsid w:val="00DD73F6"/>
    <w:rsid w:val="00DD7402"/>
    <w:rsid w:val="00DE07FF"/>
    <w:rsid w:val="00DE1339"/>
    <w:rsid w:val="00DE1B4F"/>
    <w:rsid w:val="00DE3D6E"/>
    <w:rsid w:val="00DE54CD"/>
    <w:rsid w:val="00DF1872"/>
    <w:rsid w:val="00DF3813"/>
    <w:rsid w:val="00DF38CB"/>
    <w:rsid w:val="00DF3EEB"/>
    <w:rsid w:val="00DF4CE8"/>
    <w:rsid w:val="00DF6CBA"/>
    <w:rsid w:val="00DF6FA2"/>
    <w:rsid w:val="00E01E2F"/>
    <w:rsid w:val="00E03F23"/>
    <w:rsid w:val="00E048D8"/>
    <w:rsid w:val="00E10234"/>
    <w:rsid w:val="00E11B19"/>
    <w:rsid w:val="00E1572A"/>
    <w:rsid w:val="00E15C57"/>
    <w:rsid w:val="00E233D5"/>
    <w:rsid w:val="00E235D6"/>
    <w:rsid w:val="00E23F01"/>
    <w:rsid w:val="00E24C1F"/>
    <w:rsid w:val="00E30585"/>
    <w:rsid w:val="00E31889"/>
    <w:rsid w:val="00E327FC"/>
    <w:rsid w:val="00E408DC"/>
    <w:rsid w:val="00E41559"/>
    <w:rsid w:val="00E41C1C"/>
    <w:rsid w:val="00E42439"/>
    <w:rsid w:val="00E42F9B"/>
    <w:rsid w:val="00E44092"/>
    <w:rsid w:val="00E44B66"/>
    <w:rsid w:val="00E44B7C"/>
    <w:rsid w:val="00E46C66"/>
    <w:rsid w:val="00E4741D"/>
    <w:rsid w:val="00E50669"/>
    <w:rsid w:val="00E509BE"/>
    <w:rsid w:val="00E520E5"/>
    <w:rsid w:val="00E52613"/>
    <w:rsid w:val="00E52FEB"/>
    <w:rsid w:val="00E53EA4"/>
    <w:rsid w:val="00E55FF4"/>
    <w:rsid w:val="00E56705"/>
    <w:rsid w:val="00E6018B"/>
    <w:rsid w:val="00E61C6F"/>
    <w:rsid w:val="00E6220D"/>
    <w:rsid w:val="00E631A0"/>
    <w:rsid w:val="00E63460"/>
    <w:rsid w:val="00E634BD"/>
    <w:rsid w:val="00E65E35"/>
    <w:rsid w:val="00E66697"/>
    <w:rsid w:val="00E672C0"/>
    <w:rsid w:val="00E6750F"/>
    <w:rsid w:val="00E707C7"/>
    <w:rsid w:val="00E7124F"/>
    <w:rsid w:val="00E7372B"/>
    <w:rsid w:val="00E737CF"/>
    <w:rsid w:val="00E75106"/>
    <w:rsid w:val="00E75EDE"/>
    <w:rsid w:val="00E76691"/>
    <w:rsid w:val="00E7746D"/>
    <w:rsid w:val="00E7771E"/>
    <w:rsid w:val="00E77750"/>
    <w:rsid w:val="00E82EBA"/>
    <w:rsid w:val="00E84080"/>
    <w:rsid w:val="00E85582"/>
    <w:rsid w:val="00E87286"/>
    <w:rsid w:val="00E9033E"/>
    <w:rsid w:val="00E93468"/>
    <w:rsid w:val="00E94A6F"/>
    <w:rsid w:val="00E94A77"/>
    <w:rsid w:val="00E95B13"/>
    <w:rsid w:val="00E9604C"/>
    <w:rsid w:val="00E96515"/>
    <w:rsid w:val="00EA091B"/>
    <w:rsid w:val="00EA0932"/>
    <w:rsid w:val="00EA3511"/>
    <w:rsid w:val="00EA4269"/>
    <w:rsid w:val="00EB083F"/>
    <w:rsid w:val="00EB115C"/>
    <w:rsid w:val="00EB3B9F"/>
    <w:rsid w:val="00EB4ED6"/>
    <w:rsid w:val="00EB4F35"/>
    <w:rsid w:val="00EB64E0"/>
    <w:rsid w:val="00EB6946"/>
    <w:rsid w:val="00EC093B"/>
    <w:rsid w:val="00EC3158"/>
    <w:rsid w:val="00EC3926"/>
    <w:rsid w:val="00EC4C49"/>
    <w:rsid w:val="00EC4F3D"/>
    <w:rsid w:val="00EC5370"/>
    <w:rsid w:val="00ED508F"/>
    <w:rsid w:val="00ED50C8"/>
    <w:rsid w:val="00ED5195"/>
    <w:rsid w:val="00ED794B"/>
    <w:rsid w:val="00EE3502"/>
    <w:rsid w:val="00EE43FA"/>
    <w:rsid w:val="00EE4899"/>
    <w:rsid w:val="00EE4AD7"/>
    <w:rsid w:val="00EE546C"/>
    <w:rsid w:val="00EE5E6D"/>
    <w:rsid w:val="00EE6A45"/>
    <w:rsid w:val="00EF2B08"/>
    <w:rsid w:val="00EF3040"/>
    <w:rsid w:val="00EF31C6"/>
    <w:rsid w:val="00EF49C3"/>
    <w:rsid w:val="00EF5ABE"/>
    <w:rsid w:val="00EF711A"/>
    <w:rsid w:val="00EF7571"/>
    <w:rsid w:val="00F018C1"/>
    <w:rsid w:val="00F01CB4"/>
    <w:rsid w:val="00F0359D"/>
    <w:rsid w:val="00F03939"/>
    <w:rsid w:val="00F0586D"/>
    <w:rsid w:val="00F07A85"/>
    <w:rsid w:val="00F11130"/>
    <w:rsid w:val="00F12967"/>
    <w:rsid w:val="00F1442E"/>
    <w:rsid w:val="00F14767"/>
    <w:rsid w:val="00F147E3"/>
    <w:rsid w:val="00F158F4"/>
    <w:rsid w:val="00F15C92"/>
    <w:rsid w:val="00F1728B"/>
    <w:rsid w:val="00F173E2"/>
    <w:rsid w:val="00F20E18"/>
    <w:rsid w:val="00F23396"/>
    <w:rsid w:val="00F2354F"/>
    <w:rsid w:val="00F26C0B"/>
    <w:rsid w:val="00F313E3"/>
    <w:rsid w:val="00F32145"/>
    <w:rsid w:val="00F326E2"/>
    <w:rsid w:val="00F334A8"/>
    <w:rsid w:val="00F35BEC"/>
    <w:rsid w:val="00F403F7"/>
    <w:rsid w:val="00F40901"/>
    <w:rsid w:val="00F449E4"/>
    <w:rsid w:val="00F46C21"/>
    <w:rsid w:val="00F47D3B"/>
    <w:rsid w:val="00F50FA3"/>
    <w:rsid w:val="00F55344"/>
    <w:rsid w:val="00F55B30"/>
    <w:rsid w:val="00F55F46"/>
    <w:rsid w:val="00F57D50"/>
    <w:rsid w:val="00F613FC"/>
    <w:rsid w:val="00F6149D"/>
    <w:rsid w:val="00F61F47"/>
    <w:rsid w:val="00F61F4D"/>
    <w:rsid w:val="00F62294"/>
    <w:rsid w:val="00F6434A"/>
    <w:rsid w:val="00F644D1"/>
    <w:rsid w:val="00F644E6"/>
    <w:rsid w:val="00F65D0D"/>
    <w:rsid w:val="00F6608D"/>
    <w:rsid w:val="00F664E1"/>
    <w:rsid w:val="00F70101"/>
    <w:rsid w:val="00F70760"/>
    <w:rsid w:val="00F71716"/>
    <w:rsid w:val="00F72446"/>
    <w:rsid w:val="00F74CA4"/>
    <w:rsid w:val="00F7564E"/>
    <w:rsid w:val="00F8043E"/>
    <w:rsid w:val="00F8106D"/>
    <w:rsid w:val="00F81E10"/>
    <w:rsid w:val="00F86BE5"/>
    <w:rsid w:val="00F87506"/>
    <w:rsid w:val="00F95A6E"/>
    <w:rsid w:val="00F9603E"/>
    <w:rsid w:val="00F973AD"/>
    <w:rsid w:val="00FA0318"/>
    <w:rsid w:val="00FA0C68"/>
    <w:rsid w:val="00FA2FB3"/>
    <w:rsid w:val="00FA36CD"/>
    <w:rsid w:val="00FA36F9"/>
    <w:rsid w:val="00FA38B1"/>
    <w:rsid w:val="00FA3C27"/>
    <w:rsid w:val="00FA477B"/>
    <w:rsid w:val="00FA4888"/>
    <w:rsid w:val="00FA4CFF"/>
    <w:rsid w:val="00FA5765"/>
    <w:rsid w:val="00FB1DC6"/>
    <w:rsid w:val="00FB21AB"/>
    <w:rsid w:val="00FB37C7"/>
    <w:rsid w:val="00FB490F"/>
    <w:rsid w:val="00FB6A0E"/>
    <w:rsid w:val="00FB7436"/>
    <w:rsid w:val="00FC0548"/>
    <w:rsid w:val="00FC1541"/>
    <w:rsid w:val="00FC3F33"/>
    <w:rsid w:val="00FC4D8C"/>
    <w:rsid w:val="00FC5A36"/>
    <w:rsid w:val="00FD09BF"/>
    <w:rsid w:val="00FD1B78"/>
    <w:rsid w:val="00FD3170"/>
    <w:rsid w:val="00FD597B"/>
    <w:rsid w:val="00FD6D9C"/>
    <w:rsid w:val="00FD7740"/>
    <w:rsid w:val="00FD777A"/>
    <w:rsid w:val="00FD79A4"/>
    <w:rsid w:val="00FE24BC"/>
    <w:rsid w:val="00FE3004"/>
    <w:rsid w:val="00FE5FAF"/>
    <w:rsid w:val="00FF0C1B"/>
    <w:rsid w:val="00FF0FD5"/>
    <w:rsid w:val="00FF52D7"/>
    <w:rsid w:val="00FF6187"/>
    <w:rsid w:val="00FF6483"/>
    <w:rsid w:val="075148EC"/>
    <w:rsid w:val="0C61A466"/>
    <w:rsid w:val="136063B8"/>
    <w:rsid w:val="259A235C"/>
    <w:rsid w:val="2982F151"/>
    <w:rsid w:val="2AEEB02D"/>
    <w:rsid w:val="2B1EEAB8"/>
    <w:rsid w:val="2DFD1B15"/>
    <w:rsid w:val="30791AC1"/>
    <w:rsid w:val="3916C624"/>
    <w:rsid w:val="5A4987EA"/>
    <w:rsid w:val="6CA8774E"/>
    <w:rsid w:val="6EF0F3AE"/>
    <w:rsid w:val="7346CEB2"/>
    <w:rsid w:val="753F559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F014B"/>
  <w15:docId w15:val="{5B929957-5633-47E0-8DEA-9A1288D9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EB6946"/>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paragraph" w:styleId="Luettelokappale">
    <w:name w:val="List Paragraph"/>
    <w:basedOn w:val="Normaali"/>
    <w:uiPriority w:val="34"/>
    <w:qFormat/>
    <w:rsid w:val="00372593"/>
    <w:pPr>
      <w:ind w:left="720"/>
      <w:contextualSpacing/>
    </w:p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paragraph" w:customStyle="1" w:styleId="Snt2">
    <w:name w:val="Sääntö 2"/>
    <w:basedOn w:val="Snt1"/>
    <w:link w:val="Snt2Char"/>
    <w:qFormat/>
    <w:rsid w:val="006C51FC"/>
    <w:pPr>
      <w:ind w:left="1134"/>
    </w:p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4Char">
    <w:name w:val="Sääntö 4 Char"/>
    <w:basedOn w:val="Snt1Char"/>
    <w:link w:val="Snt4"/>
    <w:rsid w:val="009850F2"/>
    <w:rPr>
      <w:rFonts w:ascii="Times New Roman" w:hAnsi="Times New Roman" w:cs="Times New Roman"/>
    </w:r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paragraph" w:styleId="Kommentinotsikko">
    <w:name w:val="annotation subject"/>
    <w:basedOn w:val="Kommentinteksti"/>
    <w:next w:val="Kommentinteksti"/>
    <w:link w:val="KommentinotsikkoChar"/>
    <w:uiPriority w:val="99"/>
    <w:semiHidden/>
    <w:unhideWhenUsed/>
    <w:rsid w:val="00EA3511"/>
    <w:pPr>
      <w:spacing w:after="0"/>
    </w:pPr>
    <w:rPr>
      <w:b/>
      <w:bCs/>
    </w:rPr>
  </w:style>
  <w:style w:type="character" w:customStyle="1" w:styleId="KommentinotsikkoChar">
    <w:name w:val="Kommentin otsikko Char"/>
    <w:basedOn w:val="KommentintekstiChar"/>
    <w:link w:val="Kommentinotsikko"/>
    <w:uiPriority w:val="99"/>
    <w:semiHidden/>
    <w:rsid w:val="00EA3511"/>
    <w:rPr>
      <w:rFonts w:ascii="Times New Roman" w:hAnsi="Times New Roman" w:cs="Calibri"/>
      <w:b/>
      <w:bCs/>
      <w:sz w:val="20"/>
      <w:szCs w:val="20"/>
    </w:rPr>
  </w:style>
  <w:style w:type="character" w:customStyle="1" w:styleId="Ratkaisematonmaininta1">
    <w:name w:val="Ratkaisematon maininta1"/>
    <w:basedOn w:val="Kappaleenoletusfontti"/>
    <w:uiPriority w:val="99"/>
    <w:semiHidden/>
    <w:unhideWhenUsed/>
    <w:rsid w:val="00581D0B"/>
    <w:rPr>
      <w:color w:val="808080"/>
      <w:shd w:val="clear" w:color="auto" w:fill="E6E6E6"/>
    </w:rPr>
  </w:style>
  <w:style w:type="paragraph" w:styleId="NormaaliWWW">
    <w:name w:val="Normal (Web)"/>
    <w:basedOn w:val="Normaali"/>
    <w:uiPriority w:val="99"/>
    <w:semiHidden/>
    <w:unhideWhenUsed/>
    <w:rsid w:val="0058606B"/>
    <w:pPr>
      <w:spacing w:before="100" w:beforeAutospacing="1" w:after="100" w:afterAutospacing="1" w:line="240" w:lineRule="auto"/>
      <w:jc w:val="left"/>
    </w:pPr>
    <w:rPr>
      <w:rFonts w:eastAsia="Times New Roman" w:cs="Times New Roman"/>
      <w:sz w:val="24"/>
      <w:szCs w:val="24"/>
      <w:lang w:eastAsia="fi-FI"/>
    </w:rPr>
  </w:style>
  <w:style w:type="character" w:styleId="Ratkaisematonmaininta">
    <w:name w:val="Unresolved Mention"/>
    <w:basedOn w:val="Kappaleenoletusfontti"/>
    <w:uiPriority w:val="99"/>
    <w:semiHidden/>
    <w:unhideWhenUsed/>
    <w:rsid w:val="008D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756050614">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30130610">
      <w:bodyDiv w:val="1"/>
      <w:marLeft w:val="0"/>
      <w:marRight w:val="0"/>
      <w:marTop w:val="0"/>
      <w:marBottom w:val="0"/>
      <w:divBdr>
        <w:top w:val="none" w:sz="0" w:space="0" w:color="auto"/>
        <w:left w:val="none" w:sz="0" w:space="0" w:color="auto"/>
        <w:bottom w:val="none" w:sz="0" w:space="0" w:color="auto"/>
        <w:right w:val="none" w:sz="0" w:space="0" w:color="auto"/>
      </w:divBdr>
      <w:divsChild>
        <w:div w:id="274945709">
          <w:marLeft w:val="562"/>
          <w:marRight w:val="0"/>
          <w:marTop w:val="100"/>
          <w:marBottom w:val="0"/>
          <w:divBdr>
            <w:top w:val="none" w:sz="0" w:space="0" w:color="auto"/>
            <w:left w:val="none" w:sz="0" w:space="0" w:color="auto"/>
            <w:bottom w:val="none" w:sz="0" w:space="0" w:color="auto"/>
            <w:right w:val="none" w:sz="0" w:space="0" w:color="auto"/>
          </w:divBdr>
        </w:div>
        <w:div w:id="2069765180">
          <w:marLeft w:val="562"/>
          <w:marRight w:val="0"/>
          <w:marTop w:val="100"/>
          <w:marBottom w:val="0"/>
          <w:divBdr>
            <w:top w:val="none" w:sz="0" w:space="0" w:color="auto"/>
            <w:left w:val="none" w:sz="0" w:space="0" w:color="auto"/>
            <w:bottom w:val="none" w:sz="0" w:space="0" w:color="auto"/>
            <w:right w:val="none" w:sz="0" w:space="0" w:color="auto"/>
          </w:divBdr>
        </w:div>
        <w:div w:id="1836341055">
          <w:marLeft w:val="562"/>
          <w:marRight w:val="0"/>
          <w:marTop w:val="100"/>
          <w:marBottom w:val="0"/>
          <w:divBdr>
            <w:top w:val="none" w:sz="0" w:space="0" w:color="auto"/>
            <w:left w:val="none" w:sz="0" w:space="0" w:color="auto"/>
            <w:bottom w:val="none" w:sz="0" w:space="0" w:color="auto"/>
            <w:right w:val="none" w:sz="0" w:space="0" w:color="auto"/>
          </w:divBdr>
        </w:div>
        <w:div w:id="2027947527">
          <w:marLeft w:val="562"/>
          <w:marRight w:val="0"/>
          <w:marTop w:val="100"/>
          <w:marBottom w:val="0"/>
          <w:divBdr>
            <w:top w:val="none" w:sz="0" w:space="0" w:color="auto"/>
            <w:left w:val="none" w:sz="0" w:space="0" w:color="auto"/>
            <w:bottom w:val="none" w:sz="0" w:space="0" w:color="auto"/>
            <w:right w:val="none" w:sz="0" w:space="0" w:color="auto"/>
          </w:divBdr>
        </w:div>
        <w:div w:id="220823355">
          <w:marLeft w:val="1282"/>
          <w:marRight w:val="0"/>
          <w:marTop w:val="100"/>
          <w:marBottom w:val="0"/>
          <w:divBdr>
            <w:top w:val="none" w:sz="0" w:space="0" w:color="auto"/>
            <w:left w:val="none" w:sz="0" w:space="0" w:color="auto"/>
            <w:bottom w:val="none" w:sz="0" w:space="0" w:color="auto"/>
            <w:right w:val="none" w:sz="0" w:space="0" w:color="auto"/>
          </w:divBdr>
        </w:div>
        <w:div w:id="1959526939">
          <w:marLeft w:val="1282"/>
          <w:marRight w:val="0"/>
          <w:marTop w:val="100"/>
          <w:marBottom w:val="0"/>
          <w:divBdr>
            <w:top w:val="none" w:sz="0" w:space="0" w:color="auto"/>
            <w:left w:val="none" w:sz="0" w:space="0" w:color="auto"/>
            <w:bottom w:val="none" w:sz="0" w:space="0" w:color="auto"/>
            <w:right w:val="none" w:sz="0" w:space="0" w:color="auto"/>
          </w:divBdr>
        </w:div>
        <w:div w:id="1931312001">
          <w:marLeft w:val="1699"/>
          <w:marRight w:val="0"/>
          <w:marTop w:val="100"/>
          <w:marBottom w:val="0"/>
          <w:divBdr>
            <w:top w:val="none" w:sz="0" w:space="0" w:color="auto"/>
            <w:left w:val="none" w:sz="0" w:space="0" w:color="auto"/>
            <w:bottom w:val="none" w:sz="0" w:space="0" w:color="auto"/>
            <w:right w:val="none" w:sz="0" w:space="0" w:color="auto"/>
          </w:divBdr>
        </w:div>
        <w:div w:id="4983865">
          <w:marLeft w:val="1699"/>
          <w:marRight w:val="0"/>
          <w:marTop w:val="100"/>
          <w:marBottom w:val="0"/>
          <w:divBdr>
            <w:top w:val="none" w:sz="0" w:space="0" w:color="auto"/>
            <w:left w:val="none" w:sz="0" w:space="0" w:color="auto"/>
            <w:bottom w:val="none" w:sz="0" w:space="0" w:color="auto"/>
            <w:right w:val="none" w:sz="0" w:space="0" w:color="auto"/>
          </w:divBdr>
        </w:div>
        <w:div w:id="648903281">
          <w:marLeft w:val="1699"/>
          <w:marRight w:val="0"/>
          <w:marTop w:val="100"/>
          <w:marBottom w:val="0"/>
          <w:divBdr>
            <w:top w:val="none" w:sz="0" w:space="0" w:color="auto"/>
            <w:left w:val="none" w:sz="0" w:space="0" w:color="auto"/>
            <w:bottom w:val="none" w:sz="0" w:space="0" w:color="auto"/>
            <w:right w:val="none" w:sz="0" w:space="0" w:color="auto"/>
          </w:divBdr>
        </w:div>
        <w:div w:id="1383793398">
          <w:marLeft w:val="562"/>
          <w:marRight w:val="0"/>
          <w:marTop w:val="100"/>
          <w:marBottom w:val="0"/>
          <w:divBdr>
            <w:top w:val="none" w:sz="0" w:space="0" w:color="auto"/>
            <w:left w:val="none" w:sz="0" w:space="0" w:color="auto"/>
            <w:bottom w:val="none" w:sz="0" w:space="0" w:color="auto"/>
            <w:right w:val="none" w:sz="0" w:space="0" w:color="auto"/>
          </w:divBdr>
        </w:div>
        <w:div w:id="1773016346">
          <w:marLeft w:val="1282"/>
          <w:marRight w:val="0"/>
          <w:marTop w:val="100"/>
          <w:marBottom w:val="0"/>
          <w:divBdr>
            <w:top w:val="none" w:sz="0" w:space="0" w:color="auto"/>
            <w:left w:val="none" w:sz="0" w:space="0" w:color="auto"/>
            <w:bottom w:val="none" w:sz="0" w:space="0" w:color="auto"/>
            <w:right w:val="none" w:sz="0" w:space="0" w:color="auto"/>
          </w:divBdr>
        </w:div>
        <w:div w:id="2072918786">
          <w:marLeft w:val="1282"/>
          <w:marRight w:val="0"/>
          <w:marTop w:val="100"/>
          <w:marBottom w:val="0"/>
          <w:divBdr>
            <w:top w:val="none" w:sz="0" w:space="0" w:color="auto"/>
            <w:left w:val="none" w:sz="0" w:space="0" w:color="auto"/>
            <w:bottom w:val="none" w:sz="0" w:space="0" w:color="auto"/>
            <w:right w:val="none" w:sz="0" w:space="0" w:color="auto"/>
          </w:divBdr>
        </w:div>
        <w:div w:id="2051487181">
          <w:marLeft w:val="562"/>
          <w:marRight w:val="0"/>
          <w:marTop w:val="100"/>
          <w:marBottom w:val="0"/>
          <w:divBdr>
            <w:top w:val="none" w:sz="0" w:space="0" w:color="auto"/>
            <w:left w:val="none" w:sz="0" w:space="0" w:color="auto"/>
            <w:bottom w:val="none" w:sz="0" w:space="0" w:color="auto"/>
            <w:right w:val="none" w:sz="0" w:space="0" w:color="auto"/>
          </w:divBdr>
        </w:div>
        <w:div w:id="94448330">
          <w:marLeft w:val="1282"/>
          <w:marRight w:val="0"/>
          <w:marTop w:val="100"/>
          <w:marBottom w:val="0"/>
          <w:divBdr>
            <w:top w:val="none" w:sz="0" w:space="0" w:color="auto"/>
            <w:left w:val="none" w:sz="0" w:space="0" w:color="auto"/>
            <w:bottom w:val="none" w:sz="0" w:space="0" w:color="auto"/>
            <w:right w:val="none" w:sz="0" w:space="0" w:color="auto"/>
          </w:divBdr>
        </w:div>
        <w:div w:id="724066263">
          <w:marLeft w:val="1282"/>
          <w:marRight w:val="0"/>
          <w:marTop w:val="100"/>
          <w:marBottom w:val="0"/>
          <w:divBdr>
            <w:top w:val="none" w:sz="0" w:space="0" w:color="auto"/>
            <w:left w:val="none" w:sz="0" w:space="0" w:color="auto"/>
            <w:bottom w:val="none" w:sz="0" w:space="0" w:color="auto"/>
            <w:right w:val="none" w:sz="0" w:space="0" w:color="auto"/>
          </w:divBdr>
        </w:div>
        <w:div w:id="1643727019">
          <w:marLeft w:val="1282"/>
          <w:marRight w:val="0"/>
          <w:marTop w:val="100"/>
          <w:marBottom w:val="0"/>
          <w:divBdr>
            <w:top w:val="none" w:sz="0" w:space="0" w:color="auto"/>
            <w:left w:val="none" w:sz="0" w:space="0" w:color="auto"/>
            <w:bottom w:val="none" w:sz="0" w:space="0" w:color="auto"/>
            <w:right w:val="none" w:sz="0" w:space="0" w:color="auto"/>
          </w:divBdr>
        </w:div>
        <w:div w:id="619847380">
          <w:marLeft w:val="1282"/>
          <w:marRight w:val="0"/>
          <w:marTop w:val="100"/>
          <w:marBottom w:val="0"/>
          <w:divBdr>
            <w:top w:val="none" w:sz="0" w:space="0" w:color="auto"/>
            <w:left w:val="none" w:sz="0" w:space="0" w:color="auto"/>
            <w:bottom w:val="none" w:sz="0" w:space="0" w:color="auto"/>
            <w:right w:val="none" w:sz="0" w:space="0" w:color="auto"/>
          </w:divBdr>
        </w:div>
      </w:divsChild>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0651693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thl.fi/fi/web/tiedonhallinta-sosiaali-ja-terveysalalla/maaraykset-ja-maarittelyt/maarittelyt-yhteisille-palveluille/sahkoisen-ajanvarauksen-maarittelyt" TargetMode="Externa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72" ma:contentTypeDescription="Luo uusi asiakirja." ma:contentTypeScope="" ma:versionID="f8af0a75491f2530db9156c1e406f1b6">
  <xsd:schema xmlns:xsd="http://www.w3.org/2001/XMLSchema" xmlns:xs="http://www.w3.org/2001/XMLSchema" xmlns:p="http://schemas.microsoft.com/office/2006/metadata/properties" xmlns:ns2="28d5f0a3-ab75-4f37-b21c-c5486e890318" targetNamespace="http://schemas.microsoft.com/office/2006/metadata/properties" ma:root="true" ma:fieldsID="f560092f83d7140a554f83eddd1164bf"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TermInfo xmlns="http://schemas.microsoft.com/office/infopath/2007/PartnerControls">
          <TermName xmlns="http://schemas.microsoft.com/office/infopath/2007/PartnerControls">Kanta-palvelujen yksikkö</TermName>
          <TermId xmlns="http://schemas.microsoft.com/office/infopath/2007/PartnerControls">00000000-0000-0000-0000-000051038554</TermId>
        </TermInfo>
      </Terms>
    </je38d6a6b76c4a24843bec5179df8dbe>
    <KelaPaivamaara xmlns="28d5f0a3-ab75-4f37-b21c-c5486e890318">2019-11-21T22:00:00+00:00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Ajanvarausmäärittelyt 2019, CDA</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00000000-0000-0000-0000-000000000000</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337</Value>
      <Value>338</Value>
      <Value>68</Value>
      <Value>3</Value>
      <Value>17</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1A93-5BCC-46D6-8169-26C884F1801C}">
  <ds:schemaRefs>
    <ds:schemaRef ds:uri="Microsoft.SharePoint.Taxonomy.ContentTypeSync"/>
  </ds:schemaRefs>
</ds:datastoreItem>
</file>

<file path=customXml/itemProps2.xml><?xml version="1.0" encoding="utf-8"?>
<ds:datastoreItem xmlns:ds="http://schemas.openxmlformats.org/officeDocument/2006/customXml" ds:itemID="{C35CB3EA-1593-4D08-B00E-3A5C9576D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83758-63F9-44DB-8808-EE388BF14AE7}">
  <ds:schemaRef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dcmitype/"/>
    <ds:schemaRef ds:uri="http://schemas.microsoft.com/office/2006/documentManagement/types"/>
    <ds:schemaRef ds:uri="28d5f0a3-ab75-4f37-b21c-c5486e890318"/>
    <ds:schemaRef ds:uri="http://www.w3.org/XML/1998/namespace"/>
  </ds:schemaRefs>
</ds:datastoreItem>
</file>

<file path=customXml/itemProps4.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5.xml><?xml version="1.0" encoding="utf-8"?>
<ds:datastoreItem xmlns:ds="http://schemas.openxmlformats.org/officeDocument/2006/customXml" ds:itemID="{D6692190-95D0-407A-BC0F-75EF3DCD6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33</Pages>
  <Words>10036</Words>
  <Characters>81297</Characters>
  <Application>Microsoft Office Word</Application>
  <DocSecurity>0</DocSecurity>
  <Lines>677</Lines>
  <Paragraphs>182</Paragraphs>
  <ScaleCrop>false</ScaleCrop>
  <HeadingPairs>
    <vt:vector size="2" baseType="variant">
      <vt:variant>
        <vt:lpstr>Otsikko</vt:lpstr>
      </vt:variant>
      <vt:variant>
        <vt:i4>1</vt:i4>
      </vt:variant>
    </vt:vector>
  </HeadingPairs>
  <TitlesOfParts>
    <vt:vector size="1" baseType="lpstr">
      <vt:lpstr>Ajanvarausmäärittelyt 2019, CDA</vt:lpstr>
    </vt:vector>
  </TitlesOfParts>
  <Company/>
  <LinksUpToDate>false</LinksUpToDate>
  <CharactersWithSpaces>91151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Ajanvarausmäärittelyt 2019, CDA</dc:title>
  <dc:creator>Salivirta &amp; Partners</dc:creator>
  <cp:keywords>Katselmointi</cp:keywords>
  <cp:lastModifiedBy>Timo Kaskinen</cp:lastModifiedBy>
  <cp:revision>212</cp:revision>
  <cp:lastPrinted>2015-10-27T12:19:00Z</cp:lastPrinted>
  <dcterms:created xsi:type="dcterms:W3CDTF">2019-12-04T15:54:00Z</dcterms:created>
  <dcterms:modified xsi:type="dcterms:W3CDTF">2020-01-21T11:28:00Z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Pvm">
    <vt:lpwstr>21.1.2020</vt:lpwstr>
  </property>
  <property fmtid="{D5CDD505-2E9C-101B-9397-08002B2CF9AE}" pid="4" name="OID">
    <vt:lpwstr>1.2.246.777.11.2020.1</vt:lpwstr>
  </property>
</Properties>
</file>