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F4A9C" w:rsidRDefault="000F4A9C" w:rsidP="00665B2E">
      <w:pPr>
        <w:tabs>
          <w:tab w:val="left" w:pos="8931"/>
        </w:tabs>
      </w:pPr>
    </w:p>
    <w:p w:rsidR="000F4A9C" w:rsidRDefault="0046641B">
      <w:pPr>
        <w:tabs>
          <w:tab w:val="left" w:pos="3857"/>
          <w:tab w:val="left" w:pos="5091"/>
        </w:tabs>
        <w:ind w:left="567"/>
      </w:pPr>
      <w:r>
        <w:rPr>
          <w:noProof/>
        </w:rPr>
        <w:drawing>
          <wp:anchor distT="0" distB="0" distL="114300" distR="114300" simplePos="0" relativeHeight="251657728" behindDoc="0" locked="0" layoutInCell="0" allowOverlap="1">
            <wp:simplePos x="0" y="0"/>
            <wp:positionH relativeFrom="column">
              <wp:posOffset>5497195</wp:posOffset>
            </wp:positionH>
            <wp:positionV relativeFrom="paragraph">
              <wp:posOffset>130810</wp:posOffset>
            </wp:positionV>
            <wp:extent cx="1097280" cy="794385"/>
            <wp:effectExtent l="0" t="0" r="0" b="0"/>
            <wp:wrapNone/>
            <wp:docPr id="752" name="Kuva 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pic:spPr>
                </pic:pic>
              </a:graphicData>
            </a:graphic>
            <wp14:sizeRelH relativeFrom="page">
              <wp14:pctWidth>0</wp14:pctWidth>
            </wp14:sizeRelH>
            <wp14:sizeRelV relativeFrom="page">
              <wp14:pctHeight>0</wp14:pctHeight>
            </wp14:sizeRelV>
          </wp:anchor>
        </w:drawing>
      </w:r>
      <w:r w:rsidR="000F4A9C">
        <w:tab/>
      </w:r>
      <w:r w:rsidR="000F4A9C">
        <w:tab/>
      </w:r>
    </w:p>
    <w:p w:rsidR="000F4A9C" w:rsidRDefault="000F4A9C"/>
    <w:p w:rsidR="000F4A9C" w:rsidRDefault="000F4A9C"/>
    <w:p w:rsidR="000F4A9C" w:rsidRDefault="000F4A9C"/>
    <w:p w:rsidR="000F4A9C" w:rsidRDefault="000F4A9C"/>
    <w:p w:rsidR="000F4A9C" w:rsidRDefault="000F4A9C"/>
    <w:p w:rsidR="008E5078" w:rsidRDefault="008E5078"/>
    <w:p w:rsidR="008E5078" w:rsidRDefault="008E5078"/>
    <w:p w:rsidR="008E5078" w:rsidRDefault="008E5078"/>
    <w:p w:rsidR="008E5078" w:rsidRDefault="008E5078"/>
    <w:p w:rsidR="008E5078" w:rsidRDefault="008E5078"/>
    <w:p w:rsidR="000F4A9C" w:rsidRDefault="000F4A9C"/>
    <w:p w:rsidR="000F4A9C" w:rsidRDefault="000F4A9C"/>
    <w:p w:rsidR="000F4A9C" w:rsidRDefault="000F4A9C"/>
    <w:p w:rsidR="000F4A9C" w:rsidRDefault="000F4A9C"/>
    <w:p w:rsidR="000F4A9C" w:rsidRDefault="000F4A9C"/>
    <w:p w:rsidR="000F4A9C" w:rsidRDefault="000F4A9C">
      <w:pPr>
        <w:pStyle w:val="Vakiosisennys"/>
        <w:jc w:val="center"/>
        <w:outlineLvl w:val="0"/>
        <w:rPr>
          <w:b/>
          <w:sz w:val="40"/>
        </w:rPr>
      </w:pPr>
      <w:bookmarkStart w:id="0" w:name="_Toc58484514"/>
      <w:r>
        <w:rPr>
          <w:b/>
          <w:bCs/>
          <w:sz w:val="40"/>
        </w:rPr>
        <w:t>TIETOTYYPIT</w:t>
      </w:r>
      <w:bookmarkEnd w:id="0"/>
      <w:r>
        <w:rPr>
          <w:b/>
          <w:sz w:val="40"/>
        </w:rPr>
        <w:br/>
      </w:r>
    </w:p>
    <w:p w:rsidR="000F4A9C" w:rsidRDefault="000F4A9C">
      <w:pPr>
        <w:pStyle w:val="Vakiosisennys"/>
        <w:jc w:val="center"/>
        <w:outlineLvl w:val="0"/>
        <w:rPr>
          <w:b/>
          <w:sz w:val="32"/>
        </w:rPr>
      </w:pPr>
    </w:p>
    <w:p w:rsidR="000F4A9C" w:rsidRDefault="000F4A9C"/>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caps/>
        </w:rPr>
      </w:pPr>
    </w:p>
    <w:p w:rsidR="000F4A9C" w:rsidRDefault="000F4A9C">
      <w:pPr>
        <w:jc w:val="right"/>
        <w:rPr>
          <w:b/>
          <w:bCs/>
          <w:sz w:val="32"/>
        </w:rPr>
      </w:pPr>
      <w:r>
        <w:rPr>
          <w:b/>
          <w:bCs/>
          <w:sz w:val="32"/>
        </w:rPr>
        <w:t xml:space="preserve">Versio </w:t>
      </w:r>
      <w:r w:rsidR="009515A2">
        <w:rPr>
          <w:b/>
          <w:bCs/>
          <w:sz w:val="32"/>
        </w:rPr>
        <w:t>1.41.</w:t>
      </w:r>
      <w:ins w:id="1" w:author="Tekijä">
        <w:r w:rsidR="00640FE3">
          <w:rPr>
            <w:b/>
            <w:bCs/>
            <w:sz w:val="32"/>
          </w:rPr>
          <w:t>2</w:t>
        </w:r>
      </w:ins>
      <w:del w:id="2" w:author="Tekijä">
        <w:r w:rsidR="009515A2" w:rsidDel="00640FE3">
          <w:rPr>
            <w:b/>
            <w:bCs/>
            <w:sz w:val="32"/>
          </w:rPr>
          <w:delText>1</w:delText>
        </w:r>
      </w:del>
    </w:p>
    <w:p w:rsidR="000F4A9C" w:rsidRDefault="00640FE3">
      <w:pPr>
        <w:spacing w:line="360" w:lineRule="auto"/>
        <w:jc w:val="right"/>
        <w:rPr>
          <w:b/>
          <w:bCs/>
          <w:sz w:val="32"/>
        </w:rPr>
      </w:pPr>
      <w:ins w:id="3" w:author="Tekijä">
        <w:r>
          <w:rPr>
            <w:b/>
            <w:bCs/>
            <w:sz w:val="32"/>
          </w:rPr>
          <w:t>1</w:t>
        </w:r>
      </w:ins>
      <w:del w:id="4" w:author="Tekijä">
        <w:r w:rsidR="009515A2" w:rsidDel="00640FE3">
          <w:rPr>
            <w:b/>
            <w:bCs/>
            <w:sz w:val="32"/>
          </w:rPr>
          <w:delText>3</w:delText>
        </w:r>
      </w:del>
      <w:r w:rsidR="009515A2">
        <w:rPr>
          <w:b/>
          <w:bCs/>
          <w:sz w:val="32"/>
        </w:rPr>
        <w:t>0</w:t>
      </w:r>
      <w:r w:rsidR="00256F2C">
        <w:rPr>
          <w:b/>
          <w:bCs/>
          <w:sz w:val="32"/>
        </w:rPr>
        <w:t>.</w:t>
      </w:r>
      <w:ins w:id="5" w:author="Tekijä">
        <w:r>
          <w:rPr>
            <w:b/>
            <w:bCs/>
            <w:sz w:val="32"/>
          </w:rPr>
          <w:t>12</w:t>
        </w:r>
      </w:ins>
      <w:del w:id="6" w:author="Tekijä">
        <w:r w:rsidR="00256F2C" w:rsidDel="00640FE3">
          <w:rPr>
            <w:b/>
            <w:bCs/>
            <w:sz w:val="32"/>
          </w:rPr>
          <w:delText>3</w:delText>
        </w:r>
      </w:del>
      <w:r w:rsidR="00256F2C">
        <w:rPr>
          <w:b/>
          <w:bCs/>
          <w:sz w:val="32"/>
        </w:rPr>
        <w:t>.20</w:t>
      </w:r>
      <w:del w:id="7" w:author="Tekijä">
        <w:r w:rsidR="00256F2C" w:rsidDel="00640FE3">
          <w:rPr>
            <w:b/>
            <w:bCs/>
            <w:sz w:val="32"/>
          </w:rPr>
          <w:delText>19</w:delText>
        </w:r>
      </w:del>
      <w:ins w:id="8" w:author="Tekijä">
        <w:r>
          <w:rPr>
            <w:b/>
            <w:bCs/>
            <w:sz w:val="32"/>
          </w:rPr>
          <w:t>20</w:t>
        </w:r>
      </w:ins>
      <w:r w:rsidR="000F4A9C">
        <w:rPr>
          <w:b/>
          <w:bCs/>
          <w:sz w:val="32"/>
        </w:rPr>
        <w:br/>
        <w:t>URN:OID:</w:t>
      </w:r>
      <w:r w:rsidR="00D42C88" w:rsidDel="00D42C88">
        <w:t xml:space="preserve"> </w:t>
      </w:r>
      <w:r w:rsidR="00D42C88" w:rsidRPr="00D42C88">
        <w:t xml:space="preserve"> </w:t>
      </w:r>
      <w:r w:rsidR="00F71109">
        <w:rPr>
          <w:b/>
          <w:sz w:val="32"/>
          <w:szCs w:val="32"/>
        </w:rPr>
        <w:t>1.2.246.777.11.2015</w:t>
      </w:r>
      <w:r w:rsidR="00D42C88" w:rsidRPr="00B11103">
        <w:rPr>
          <w:b/>
          <w:sz w:val="32"/>
          <w:szCs w:val="32"/>
        </w:rPr>
        <w:t>.</w:t>
      </w:r>
      <w:r w:rsidR="00F71109">
        <w:rPr>
          <w:b/>
          <w:sz w:val="32"/>
          <w:szCs w:val="32"/>
        </w:rPr>
        <w:t>2</w:t>
      </w:r>
      <w:r w:rsidR="00D42C88" w:rsidRPr="00B11103">
        <w:rPr>
          <w:b/>
          <w:sz w:val="32"/>
          <w:szCs w:val="32"/>
        </w:rPr>
        <w:t>5</w:t>
      </w:r>
    </w:p>
    <w:p w:rsidR="000F4A9C" w:rsidRDefault="000F4A9C" w:rsidP="00B11103">
      <w:pPr>
        <w:spacing w:line="360" w:lineRule="auto"/>
        <w:jc w:val="right"/>
        <w:rPr>
          <w:sz w:val="32"/>
        </w:rPr>
        <w:sectPr w:rsidR="000F4A9C">
          <w:headerReference w:type="first" r:id="rId13"/>
          <w:footnotePr>
            <w:numRestart w:val="eachSect"/>
          </w:footnotePr>
          <w:pgSz w:w="11907" w:h="16840" w:code="9"/>
          <w:pgMar w:top="567" w:right="1134" w:bottom="567" w:left="1134" w:header="567" w:footer="567" w:gutter="0"/>
          <w:cols w:space="708"/>
        </w:sectPr>
      </w:pPr>
    </w:p>
    <w:p w:rsidR="009C39C2" w:rsidRDefault="009C39C2">
      <w:pPr>
        <w:pStyle w:val="Vakiosisennys"/>
        <w:outlineLvl w:val="0"/>
        <w:rPr>
          <w:b/>
        </w:rPr>
      </w:pPr>
      <w:bookmarkStart w:id="11" w:name="_Toc32384905"/>
      <w:bookmarkStart w:id="12" w:name="_Toc32974351"/>
      <w:bookmarkStart w:id="13" w:name="_Toc33328965"/>
    </w:p>
    <w:p w:rsidR="009C39C2" w:rsidRDefault="009C39C2">
      <w:pPr>
        <w:pStyle w:val="Vakiosisennys"/>
        <w:outlineLvl w:val="0"/>
        <w:rPr>
          <w:b/>
        </w:rPr>
      </w:pPr>
    </w:p>
    <w:p w:rsidR="009C39C2" w:rsidRDefault="009C39C2">
      <w:pPr>
        <w:pStyle w:val="Vakiosisennys"/>
        <w:outlineLvl w:val="0"/>
        <w:rPr>
          <w:b/>
        </w:rPr>
      </w:pPr>
    </w:p>
    <w:p w:rsidR="009C39C2" w:rsidRDefault="009C39C2">
      <w:pPr>
        <w:pStyle w:val="Vakiosisennys"/>
        <w:outlineLvl w:val="0"/>
        <w:rPr>
          <w:b/>
        </w:rPr>
      </w:pPr>
    </w:p>
    <w:p w:rsidR="009C39C2" w:rsidRDefault="009C39C2">
      <w:pPr>
        <w:pStyle w:val="Vakiosisennys"/>
        <w:outlineLvl w:val="0"/>
        <w:rPr>
          <w:b/>
        </w:rPr>
      </w:pPr>
    </w:p>
    <w:p w:rsidR="009C39C2" w:rsidRDefault="009C39C2">
      <w:pPr>
        <w:pStyle w:val="Vakiosisennys"/>
        <w:outlineLvl w:val="0"/>
        <w:rPr>
          <w:b/>
        </w:rPr>
      </w:pPr>
    </w:p>
    <w:p w:rsidR="000F4A9C" w:rsidRDefault="000F4A9C">
      <w:pPr>
        <w:pStyle w:val="Vakiosisennys"/>
        <w:outlineLvl w:val="0"/>
        <w:rPr>
          <w:b/>
        </w:rPr>
      </w:pPr>
      <w:bookmarkStart w:id="14" w:name="_Toc58484515"/>
      <w:r>
        <w:rPr>
          <w:b/>
        </w:rPr>
        <w:lastRenderedPageBreak/>
        <w:t>Versiohistoria:</w:t>
      </w:r>
      <w:bookmarkEnd w:id="11"/>
      <w:bookmarkEnd w:id="12"/>
      <w:bookmarkEnd w:id="13"/>
      <w:bookmarkEnd w:id="14"/>
      <w:r>
        <w:rPr>
          <w:b/>
        </w:rPr>
        <w:t xml:space="preserve"> </w:t>
      </w:r>
    </w:p>
    <w:p w:rsidR="000F4A9C" w:rsidRDefault="000F4A9C"/>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01"/>
        <w:gridCol w:w="1417"/>
        <w:gridCol w:w="992"/>
        <w:gridCol w:w="5954"/>
      </w:tblGrid>
      <w:tr w:rsidR="000F4A9C">
        <w:trPr>
          <w:cantSplit/>
        </w:trPr>
        <w:tc>
          <w:tcPr>
            <w:tcW w:w="1101" w:type="dxa"/>
            <w:shd w:val="pct12" w:color="auto" w:fill="auto"/>
          </w:tcPr>
          <w:p w:rsidR="000F4A9C" w:rsidRDefault="000F4A9C">
            <w:pPr>
              <w:pStyle w:val="Vakiosisennys"/>
              <w:rPr>
                <w:b/>
              </w:rPr>
            </w:pPr>
            <w:r>
              <w:rPr>
                <w:b/>
              </w:rPr>
              <w:t>Versio:</w:t>
            </w:r>
          </w:p>
        </w:tc>
        <w:tc>
          <w:tcPr>
            <w:tcW w:w="1417" w:type="dxa"/>
            <w:shd w:val="pct12" w:color="auto" w:fill="auto"/>
          </w:tcPr>
          <w:p w:rsidR="000F4A9C" w:rsidRDefault="000F4A9C">
            <w:pPr>
              <w:pStyle w:val="Vakiosisennys"/>
              <w:rPr>
                <w:b/>
              </w:rPr>
            </w:pPr>
            <w:r>
              <w:rPr>
                <w:b/>
              </w:rPr>
              <w:t>Pvm:</w:t>
            </w:r>
          </w:p>
        </w:tc>
        <w:tc>
          <w:tcPr>
            <w:tcW w:w="992" w:type="dxa"/>
            <w:shd w:val="pct12" w:color="auto" w:fill="auto"/>
          </w:tcPr>
          <w:p w:rsidR="000F4A9C" w:rsidRDefault="000F4A9C">
            <w:pPr>
              <w:pStyle w:val="Vakiosisennys"/>
              <w:rPr>
                <w:b/>
              </w:rPr>
            </w:pPr>
            <w:r>
              <w:rPr>
                <w:b/>
              </w:rPr>
              <w:t>Laatijat:</w:t>
            </w:r>
          </w:p>
        </w:tc>
        <w:tc>
          <w:tcPr>
            <w:tcW w:w="5954" w:type="dxa"/>
            <w:shd w:val="pct12" w:color="auto" w:fill="auto"/>
          </w:tcPr>
          <w:p w:rsidR="000F4A9C" w:rsidRDefault="000F4A9C">
            <w:pPr>
              <w:pStyle w:val="Vakiosisennys"/>
              <w:rPr>
                <w:b/>
              </w:rPr>
            </w:pPr>
            <w:r>
              <w:rPr>
                <w:b/>
              </w:rPr>
              <w:t>Muutokset:</w:t>
            </w:r>
          </w:p>
        </w:tc>
      </w:tr>
      <w:tr w:rsidR="000F4A9C">
        <w:trPr>
          <w:cantSplit/>
        </w:trPr>
        <w:tc>
          <w:tcPr>
            <w:tcW w:w="1101" w:type="dxa"/>
          </w:tcPr>
          <w:p w:rsidR="000F4A9C" w:rsidRDefault="000F4A9C">
            <w:pPr>
              <w:pStyle w:val="Vakiosisennys"/>
            </w:pPr>
            <w:r>
              <w:t>0.00-0.07</w:t>
            </w:r>
          </w:p>
        </w:tc>
        <w:tc>
          <w:tcPr>
            <w:tcW w:w="1417" w:type="dxa"/>
          </w:tcPr>
          <w:p w:rsidR="000F4A9C" w:rsidRDefault="000F4A9C">
            <w:pPr>
              <w:pStyle w:val="Vakiosisennys"/>
            </w:pPr>
          </w:p>
        </w:tc>
        <w:tc>
          <w:tcPr>
            <w:tcW w:w="992" w:type="dxa"/>
          </w:tcPr>
          <w:p w:rsidR="000F4A9C" w:rsidRDefault="000F4A9C">
            <w:pPr>
              <w:pStyle w:val="Vakiosisennys"/>
            </w:pPr>
            <w:r>
              <w:t>AVE, TK</w:t>
            </w:r>
          </w:p>
        </w:tc>
        <w:tc>
          <w:tcPr>
            <w:tcW w:w="5954" w:type="dxa"/>
          </w:tcPr>
          <w:p w:rsidR="000F4A9C" w:rsidRDefault="000F4A9C">
            <w:pPr>
              <w:pStyle w:val="Vakiosisennys"/>
            </w:pPr>
            <w:r>
              <w:t>Luonnos &amp; työversioita</w:t>
            </w:r>
          </w:p>
        </w:tc>
      </w:tr>
      <w:tr w:rsidR="000F4A9C" w:rsidRPr="00606FD9">
        <w:trPr>
          <w:cantSplit/>
        </w:trPr>
        <w:tc>
          <w:tcPr>
            <w:tcW w:w="1101" w:type="dxa"/>
          </w:tcPr>
          <w:p w:rsidR="000F4A9C" w:rsidRDefault="000F4A9C">
            <w:pPr>
              <w:pStyle w:val="Vakiosisennys"/>
            </w:pPr>
            <w:r>
              <w:t>0.08</w:t>
            </w:r>
          </w:p>
        </w:tc>
        <w:tc>
          <w:tcPr>
            <w:tcW w:w="1417" w:type="dxa"/>
          </w:tcPr>
          <w:p w:rsidR="000F4A9C" w:rsidRDefault="000F4A9C">
            <w:pPr>
              <w:pStyle w:val="Vakiosisennys"/>
            </w:pPr>
            <w:r>
              <w:t>10.7.2007</w:t>
            </w:r>
          </w:p>
        </w:tc>
        <w:tc>
          <w:tcPr>
            <w:tcW w:w="992" w:type="dxa"/>
          </w:tcPr>
          <w:p w:rsidR="000F4A9C" w:rsidRDefault="000F4A9C">
            <w:pPr>
              <w:pStyle w:val="Vakiosisennys"/>
            </w:pPr>
            <w:r>
              <w:t>TK</w:t>
            </w:r>
          </w:p>
        </w:tc>
        <w:tc>
          <w:tcPr>
            <w:tcW w:w="5954" w:type="dxa"/>
          </w:tcPr>
          <w:p w:rsidR="000F4A9C" w:rsidRPr="00606FD9" w:rsidRDefault="000F4A9C">
            <w:pPr>
              <w:pStyle w:val="Vakiosisennys"/>
              <w:rPr>
                <w:lang w:val="sv-SE"/>
              </w:rPr>
            </w:pPr>
            <w:r w:rsidRPr="00606FD9">
              <w:rPr>
                <w:lang w:val="sv-SE"/>
              </w:rPr>
              <w:t xml:space="preserve">Kommenttiversio HL7 Finland OpenCDA projektiryhmälle </w:t>
            </w:r>
          </w:p>
        </w:tc>
      </w:tr>
      <w:tr w:rsidR="000F4A9C">
        <w:trPr>
          <w:cantSplit/>
        </w:trPr>
        <w:tc>
          <w:tcPr>
            <w:tcW w:w="1101" w:type="dxa"/>
          </w:tcPr>
          <w:p w:rsidR="000F4A9C" w:rsidRDefault="000F4A9C">
            <w:pPr>
              <w:pStyle w:val="Vakiosisennys"/>
            </w:pPr>
            <w:r>
              <w:t>0.09</w:t>
            </w:r>
          </w:p>
        </w:tc>
        <w:tc>
          <w:tcPr>
            <w:tcW w:w="1417" w:type="dxa"/>
          </w:tcPr>
          <w:p w:rsidR="000F4A9C" w:rsidRDefault="000F4A9C">
            <w:pPr>
              <w:pStyle w:val="Vakiosisennys"/>
            </w:pPr>
            <w:r>
              <w:t>6.9.2007</w:t>
            </w:r>
          </w:p>
        </w:tc>
        <w:tc>
          <w:tcPr>
            <w:tcW w:w="992" w:type="dxa"/>
          </w:tcPr>
          <w:p w:rsidR="000F4A9C" w:rsidRDefault="000F4A9C">
            <w:pPr>
              <w:pStyle w:val="Vakiosisennys"/>
            </w:pPr>
            <w:r>
              <w:t>TK</w:t>
            </w:r>
          </w:p>
        </w:tc>
        <w:tc>
          <w:tcPr>
            <w:tcW w:w="5954" w:type="dxa"/>
          </w:tcPr>
          <w:p w:rsidR="000F4A9C" w:rsidRDefault="000F4A9C">
            <w:pPr>
              <w:pStyle w:val="Vakiosisennys"/>
            </w:pPr>
            <w:r>
              <w:t>HL7 OpenCDA projektin ja HL7 teknisen komitean käsitettelyn pohjalta.</w:t>
            </w:r>
          </w:p>
          <w:p w:rsidR="000F4A9C" w:rsidRDefault="000F4A9C">
            <w:r>
              <w:t>LIST ja SET tietotyyppien esimerkit lisätty</w:t>
            </w:r>
          </w:p>
        </w:tc>
      </w:tr>
      <w:tr w:rsidR="000F4A9C">
        <w:trPr>
          <w:cantSplit/>
        </w:trPr>
        <w:tc>
          <w:tcPr>
            <w:tcW w:w="1101" w:type="dxa"/>
          </w:tcPr>
          <w:p w:rsidR="000F4A9C" w:rsidRDefault="000F4A9C">
            <w:pPr>
              <w:pStyle w:val="Vakiosisennys"/>
            </w:pPr>
            <w:r>
              <w:t>0.10</w:t>
            </w:r>
          </w:p>
        </w:tc>
        <w:tc>
          <w:tcPr>
            <w:tcW w:w="1417" w:type="dxa"/>
          </w:tcPr>
          <w:p w:rsidR="000F4A9C" w:rsidRDefault="000F4A9C">
            <w:pPr>
              <w:pStyle w:val="Vakiosisennys"/>
            </w:pPr>
            <w:r>
              <w:t>20.9.2007</w:t>
            </w:r>
          </w:p>
        </w:tc>
        <w:tc>
          <w:tcPr>
            <w:tcW w:w="992" w:type="dxa"/>
          </w:tcPr>
          <w:p w:rsidR="000F4A9C" w:rsidRDefault="000F4A9C">
            <w:pPr>
              <w:pStyle w:val="Vakiosisennys"/>
            </w:pPr>
            <w:r>
              <w:t>TK</w:t>
            </w:r>
          </w:p>
        </w:tc>
        <w:tc>
          <w:tcPr>
            <w:tcW w:w="5954" w:type="dxa"/>
          </w:tcPr>
          <w:p w:rsidR="000F4A9C" w:rsidRDefault="000F4A9C">
            <w:pPr>
              <w:pStyle w:val="Vakiosisennys"/>
            </w:pPr>
            <w:r>
              <w:t>HL7 OpenCDA projektin ja HL7 teknisen komitean käsitettelyn pohjalta tarkennuksia.</w:t>
            </w:r>
          </w:p>
          <w:p w:rsidR="000F4A9C" w:rsidRDefault="000F4A9C">
            <w:r>
              <w:t>UCUM aikamääreet</w:t>
            </w:r>
          </w:p>
        </w:tc>
      </w:tr>
      <w:tr w:rsidR="000F4A9C">
        <w:trPr>
          <w:cantSplit/>
        </w:trPr>
        <w:tc>
          <w:tcPr>
            <w:tcW w:w="1101" w:type="dxa"/>
          </w:tcPr>
          <w:p w:rsidR="000F4A9C" w:rsidRDefault="000F4A9C">
            <w:pPr>
              <w:pStyle w:val="Vakiosisennys"/>
            </w:pPr>
            <w:r>
              <w:t>0.11</w:t>
            </w:r>
          </w:p>
        </w:tc>
        <w:tc>
          <w:tcPr>
            <w:tcW w:w="1417" w:type="dxa"/>
          </w:tcPr>
          <w:p w:rsidR="000F4A9C" w:rsidRDefault="000F4A9C">
            <w:pPr>
              <w:pStyle w:val="Vakiosisennys"/>
            </w:pPr>
            <w:r>
              <w:t>30.10.2007</w:t>
            </w:r>
          </w:p>
        </w:tc>
        <w:tc>
          <w:tcPr>
            <w:tcW w:w="992" w:type="dxa"/>
          </w:tcPr>
          <w:p w:rsidR="000F4A9C" w:rsidRDefault="000F4A9C">
            <w:pPr>
              <w:pStyle w:val="Vakiosisennys"/>
            </w:pPr>
            <w:r>
              <w:t>TK</w:t>
            </w:r>
          </w:p>
        </w:tc>
        <w:tc>
          <w:tcPr>
            <w:tcW w:w="5954" w:type="dxa"/>
          </w:tcPr>
          <w:p w:rsidR="000F4A9C" w:rsidRDefault="000F4A9C">
            <w:r>
              <w:t>Yleiset ohjeet näyttömuodon käytöstä</w:t>
            </w:r>
          </w:p>
          <w:p w:rsidR="000F4A9C" w:rsidRDefault="000F4A9C">
            <w:pPr>
              <w:pStyle w:val="Vakiosisennys"/>
            </w:pPr>
            <w:r>
              <w:t>Esimerkkejä ja täydennyksiä seuraaviin: osoite, nimi, telekommunikaatio-osoite, tunniste</w:t>
            </w:r>
          </w:p>
        </w:tc>
      </w:tr>
      <w:tr w:rsidR="000F4A9C">
        <w:trPr>
          <w:cantSplit/>
        </w:trPr>
        <w:tc>
          <w:tcPr>
            <w:tcW w:w="1101" w:type="dxa"/>
          </w:tcPr>
          <w:p w:rsidR="000F4A9C" w:rsidRDefault="000F4A9C">
            <w:pPr>
              <w:pStyle w:val="Vakiosisennys"/>
            </w:pPr>
            <w:r>
              <w:t>0.12.</w:t>
            </w:r>
          </w:p>
        </w:tc>
        <w:tc>
          <w:tcPr>
            <w:tcW w:w="1417" w:type="dxa"/>
          </w:tcPr>
          <w:p w:rsidR="000F4A9C" w:rsidRDefault="000F4A9C">
            <w:pPr>
              <w:pStyle w:val="Vakiosisennys"/>
            </w:pPr>
            <w:r>
              <w:t>21.11.2007</w:t>
            </w:r>
          </w:p>
        </w:tc>
        <w:tc>
          <w:tcPr>
            <w:tcW w:w="992" w:type="dxa"/>
          </w:tcPr>
          <w:p w:rsidR="000F4A9C" w:rsidRDefault="000F4A9C">
            <w:pPr>
              <w:pStyle w:val="Vakiosisennys"/>
            </w:pPr>
            <w:r>
              <w:t>TK</w:t>
            </w:r>
          </w:p>
        </w:tc>
        <w:tc>
          <w:tcPr>
            <w:tcW w:w="5954" w:type="dxa"/>
          </w:tcPr>
          <w:p w:rsidR="000F4A9C" w:rsidRDefault="000F4A9C">
            <w:pPr>
              <w:pStyle w:val="Vakiosisennys"/>
            </w:pPr>
            <w:r>
              <w:t>Kimmo Rissanen (Mediconsult) kommenttien perusteella päivitetty kohtia Organisaation nimi, henkilön nimi ja merkkijono.</w:t>
            </w:r>
          </w:p>
        </w:tc>
      </w:tr>
      <w:tr w:rsidR="000F4A9C">
        <w:trPr>
          <w:cantSplit/>
        </w:trPr>
        <w:tc>
          <w:tcPr>
            <w:tcW w:w="1101" w:type="dxa"/>
          </w:tcPr>
          <w:p w:rsidR="000F4A9C" w:rsidRDefault="000F4A9C">
            <w:pPr>
              <w:pStyle w:val="Vakiosisennys"/>
            </w:pPr>
            <w:r>
              <w:t>0.13</w:t>
            </w:r>
          </w:p>
        </w:tc>
        <w:tc>
          <w:tcPr>
            <w:tcW w:w="1417" w:type="dxa"/>
          </w:tcPr>
          <w:p w:rsidR="000F4A9C" w:rsidRDefault="000F4A9C">
            <w:pPr>
              <w:pStyle w:val="Vakiosisennys"/>
            </w:pPr>
            <w:r>
              <w:t>22.11.2007</w:t>
            </w:r>
          </w:p>
        </w:tc>
        <w:tc>
          <w:tcPr>
            <w:tcW w:w="992" w:type="dxa"/>
          </w:tcPr>
          <w:p w:rsidR="000F4A9C" w:rsidRDefault="000F4A9C">
            <w:pPr>
              <w:pStyle w:val="Vakiosisennys"/>
            </w:pPr>
            <w:r>
              <w:t>TK</w:t>
            </w:r>
          </w:p>
        </w:tc>
        <w:tc>
          <w:tcPr>
            <w:tcW w:w="5954" w:type="dxa"/>
          </w:tcPr>
          <w:p w:rsidR="000F4A9C" w:rsidRDefault="000F4A9C">
            <w:pPr>
              <w:pStyle w:val="Vakiosisennys"/>
            </w:pPr>
            <w:r>
              <w:t>HL TC keskustelun pohjalta Null Flavorin käyttöön tarkennus</w:t>
            </w:r>
          </w:p>
        </w:tc>
      </w:tr>
      <w:tr w:rsidR="000F4A9C">
        <w:trPr>
          <w:cantSplit/>
        </w:trPr>
        <w:tc>
          <w:tcPr>
            <w:tcW w:w="1101" w:type="dxa"/>
          </w:tcPr>
          <w:p w:rsidR="000F4A9C" w:rsidRDefault="000F4A9C">
            <w:pPr>
              <w:pStyle w:val="Vakiosisennys"/>
            </w:pPr>
            <w:r>
              <w:t>0.14</w:t>
            </w:r>
          </w:p>
        </w:tc>
        <w:tc>
          <w:tcPr>
            <w:tcW w:w="1417" w:type="dxa"/>
          </w:tcPr>
          <w:p w:rsidR="000F4A9C" w:rsidRDefault="000F4A9C">
            <w:pPr>
              <w:pStyle w:val="Vakiosisennys"/>
            </w:pPr>
            <w:r>
              <w:t>21.12.2007</w:t>
            </w:r>
          </w:p>
        </w:tc>
        <w:tc>
          <w:tcPr>
            <w:tcW w:w="992" w:type="dxa"/>
          </w:tcPr>
          <w:p w:rsidR="000F4A9C" w:rsidRDefault="000F4A9C">
            <w:pPr>
              <w:pStyle w:val="Vakiosisennys"/>
            </w:pPr>
            <w:r>
              <w:t>TK</w:t>
            </w:r>
          </w:p>
        </w:tc>
        <w:tc>
          <w:tcPr>
            <w:tcW w:w="5954" w:type="dxa"/>
          </w:tcPr>
          <w:p w:rsidR="000F4A9C" w:rsidRDefault="000F4A9C">
            <w:pPr>
              <w:pStyle w:val="Vakiosisennys"/>
            </w:pPr>
            <w:r>
              <w:t>Esko Elorannan ja Kimmo Rissasen kommenttien perusteella muutoksia. Merkittävimmät muutokset:</w:t>
            </w:r>
          </w:p>
          <w:p w:rsidR="000F4A9C" w:rsidRDefault="000F4A9C">
            <w:pPr>
              <w:pStyle w:val="Vakiosisennys"/>
              <w:numPr>
                <w:ilvl w:val="0"/>
                <w:numId w:val="21"/>
              </w:numPr>
            </w:pPr>
            <w:r>
              <w:t>poistettu viittaukset abstraktiin tietotyyppimäärittelyyn ja korvattu ne XML ITS mukaisilla tiedoilla</w:t>
            </w:r>
          </w:p>
          <w:p w:rsidR="000F4A9C" w:rsidRDefault="000F4A9C">
            <w:pPr>
              <w:numPr>
                <w:ilvl w:val="0"/>
                <w:numId w:val="21"/>
              </w:numPr>
            </w:pPr>
            <w:r>
              <w:t>Välin esittäminen ja välin pyöristyssäännöt</w:t>
            </w:r>
          </w:p>
          <w:p w:rsidR="000F4A9C" w:rsidRDefault="000F4A9C">
            <w:pPr>
              <w:numPr>
                <w:ilvl w:val="0"/>
                <w:numId w:val="21"/>
              </w:numPr>
            </w:pPr>
            <w:r>
              <w:t>kommentoitu&amp;yhdistetty koodien esittämisessä käytettävät tietotyypit peräkkäin dokumentissa</w:t>
            </w:r>
          </w:p>
          <w:p w:rsidR="000F4A9C" w:rsidRDefault="000F4A9C">
            <w:pPr>
              <w:numPr>
                <w:ilvl w:val="0"/>
                <w:numId w:val="21"/>
              </w:numPr>
            </w:pPr>
            <w:r>
              <w:t>SET, BAG ja LIST esitetty yhdessä viittauksin</w:t>
            </w:r>
          </w:p>
        </w:tc>
      </w:tr>
      <w:tr w:rsidR="000F4A9C">
        <w:trPr>
          <w:cantSplit/>
        </w:trPr>
        <w:tc>
          <w:tcPr>
            <w:tcW w:w="1101" w:type="dxa"/>
          </w:tcPr>
          <w:p w:rsidR="000F4A9C" w:rsidRDefault="000F4A9C">
            <w:pPr>
              <w:pStyle w:val="Vakiosisennys"/>
            </w:pPr>
            <w:r>
              <w:t>0.15.</w:t>
            </w:r>
          </w:p>
        </w:tc>
        <w:tc>
          <w:tcPr>
            <w:tcW w:w="1417" w:type="dxa"/>
          </w:tcPr>
          <w:p w:rsidR="000F4A9C" w:rsidRDefault="000F4A9C">
            <w:pPr>
              <w:pStyle w:val="Vakiosisennys"/>
            </w:pPr>
            <w:r>
              <w:t>31.12.2007</w:t>
            </w:r>
          </w:p>
        </w:tc>
        <w:tc>
          <w:tcPr>
            <w:tcW w:w="992" w:type="dxa"/>
          </w:tcPr>
          <w:p w:rsidR="000F4A9C" w:rsidRDefault="000F4A9C">
            <w:pPr>
              <w:pStyle w:val="Vakiosisennys"/>
            </w:pPr>
            <w:r>
              <w:t>TK</w:t>
            </w:r>
          </w:p>
        </w:tc>
        <w:tc>
          <w:tcPr>
            <w:tcW w:w="5954" w:type="dxa"/>
          </w:tcPr>
          <w:p w:rsidR="000F4A9C" w:rsidRDefault="000F4A9C">
            <w:pPr>
              <w:pStyle w:val="Vakiosisennys"/>
            </w:pPr>
            <w:r>
              <w:t>Tarkennuksia UUID käytöstä tunnisteena, OID tunnuksen pituudesta ja koodattujen kenttien null-arvoista (HelpDesk Esko Eloranta)</w:t>
            </w:r>
          </w:p>
        </w:tc>
      </w:tr>
      <w:tr w:rsidR="000F4A9C">
        <w:trPr>
          <w:cantSplit/>
        </w:trPr>
        <w:tc>
          <w:tcPr>
            <w:tcW w:w="1101" w:type="dxa"/>
          </w:tcPr>
          <w:p w:rsidR="000F4A9C" w:rsidRDefault="000F4A9C">
            <w:pPr>
              <w:pStyle w:val="Vakiosisennys"/>
            </w:pPr>
            <w:r>
              <w:t>0.16.</w:t>
            </w:r>
          </w:p>
        </w:tc>
        <w:tc>
          <w:tcPr>
            <w:tcW w:w="1417" w:type="dxa"/>
          </w:tcPr>
          <w:p w:rsidR="000F4A9C" w:rsidRDefault="000F4A9C">
            <w:pPr>
              <w:pStyle w:val="Vakiosisennys"/>
            </w:pPr>
            <w:r>
              <w:t>31.12.2007</w:t>
            </w:r>
          </w:p>
        </w:tc>
        <w:tc>
          <w:tcPr>
            <w:tcW w:w="992" w:type="dxa"/>
          </w:tcPr>
          <w:p w:rsidR="000F4A9C" w:rsidRDefault="000F4A9C">
            <w:pPr>
              <w:pStyle w:val="Vakiosisennys"/>
            </w:pPr>
            <w:r>
              <w:t>EE</w:t>
            </w:r>
          </w:p>
        </w:tc>
        <w:tc>
          <w:tcPr>
            <w:tcW w:w="5954" w:type="dxa"/>
          </w:tcPr>
          <w:p w:rsidR="000F4A9C" w:rsidRDefault="000F4A9C">
            <w:pPr>
              <w:pStyle w:val="Vakiosisennys"/>
            </w:pPr>
            <w:r>
              <w:t>Tarkennuksia lukuihin 3.9, 3.14, 3.15 ja 3.17</w:t>
            </w:r>
          </w:p>
        </w:tc>
      </w:tr>
      <w:tr w:rsidR="000F4A9C">
        <w:trPr>
          <w:cantSplit/>
        </w:trPr>
        <w:tc>
          <w:tcPr>
            <w:tcW w:w="1101" w:type="dxa"/>
          </w:tcPr>
          <w:p w:rsidR="000F4A9C" w:rsidRDefault="000F4A9C">
            <w:pPr>
              <w:pStyle w:val="Vakiosisennys"/>
            </w:pPr>
            <w:r>
              <w:t>0.17</w:t>
            </w:r>
          </w:p>
        </w:tc>
        <w:tc>
          <w:tcPr>
            <w:tcW w:w="1417" w:type="dxa"/>
          </w:tcPr>
          <w:p w:rsidR="000F4A9C" w:rsidRDefault="000F4A9C">
            <w:pPr>
              <w:pStyle w:val="Vakiosisennys"/>
            </w:pPr>
            <w:r>
              <w:t>11.01.2008</w:t>
            </w:r>
          </w:p>
        </w:tc>
        <w:tc>
          <w:tcPr>
            <w:tcW w:w="992" w:type="dxa"/>
          </w:tcPr>
          <w:p w:rsidR="000F4A9C" w:rsidRDefault="000F4A9C">
            <w:pPr>
              <w:pStyle w:val="Vakiosisennys"/>
            </w:pPr>
            <w:r>
              <w:t>TK</w:t>
            </w:r>
          </w:p>
        </w:tc>
        <w:tc>
          <w:tcPr>
            <w:tcW w:w="5954" w:type="dxa"/>
          </w:tcPr>
          <w:p w:rsidR="000F4A9C" w:rsidRDefault="000F4A9C">
            <w:r>
              <w:t xml:space="preserve">Tekninen komitea 11.1.2008 </w:t>
            </w:r>
            <w:r>
              <w:br/>
              <w:t xml:space="preserve">Muutettu oid-koodin maksimipituudeksi 64 merkkiä. </w:t>
            </w:r>
          </w:p>
        </w:tc>
      </w:tr>
      <w:tr w:rsidR="000F4A9C">
        <w:trPr>
          <w:cantSplit/>
        </w:trPr>
        <w:tc>
          <w:tcPr>
            <w:tcW w:w="1101" w:type="dxa"/>
          </w:tcPr>
          <w:p w:rsidR="000F4A9C" w:rsidRDefault="000F4A9C">
            <w:pPr>
              <w:pStyle w:val="Vakiosisennys"/>
            </w:pPr>
            <w:r>
              <w:t>0.20</w:t>
            </w:r>
          </w:p>
        </w:tc>
        <w:tc>
          <w:tcPr>
            <w:tcW w:w="1417" w:type="dxa"/>
          </w:tcPr>
          <w:p w:rsidR="000F4A9C" w:rsidRDefault="000F4A9C">
            <w:pPr>
              <w:pStyle w:val="Vakiosisennys"/>
            </w:pPr>
            <w:r>
              <w:t>22.4.2008</w:t>
            </w:r>
          </w:p>
        </w:tc>
        <w:tc>
          <w:tcPr>
            <w:tcW w:w="992" w:type="dxa"/>
          </w:tcPr>
          <w:p w:rsidR="000F4A9C" w:rsidRDefault="000F4A9C">
            <w:pPr>
              <w:pStyle w:val="Vakiosisennys"/>
            </w:pPr>
            <w:r>
              <w:t>TK</w:t>
            </w:r>
          </w:p>
        </w:tc>
        <w:tc>
          <w:tcPr>
            <w:tcW w:w="5954" w:type="dxa"/>
          </w:tcPr>
          <w:p w:rsidR="000F4A9C" w:rsidRDefault="000F4A9C">
            <w:pPr>
              <w:pStyle w:val="Vakiosisennys"/>
            </w:pPr>
            <w:r>
              <w:t>Kommenttikierroksen perusteella tehdyt korjaukset, merkittävimmät</w:t>
            </w:r>
          </w:p>
          <w:p w:rsidR="000F4A9C" w:rsidRDefault="000F4A9C">
            <w:pPr>
              <w:pStyle w:val="Vakiosisennys"/>
              <w:numPr>
                <w:ilvl w:val="0"/>
                <w:numId w:val="23"/>
              </w:numPr>
            </w:pPr>
            <w:r>
              <w:t>Muutettu kommenttien perusteella nimen näyttömuodon esittäminen muotoon Sukunimi, Etunimet.</w:t>
            </w:r>
          </w:p>
          <w:p w:rsidR="000F4A9C" w:rsidRDefault="000F4A9C">
            <w:pPr>
              <w:numPr>
                <w:ilvl w:val="0"/>
                <w:numId w:val="23"/>
              </w:numPr>
            </w:pPr>
            <w:r>
              <w:t>Näyttöimuodon esittäminen xml:nä on lisätty kunkin esimerkin kohdalle</w:t>
            </w:r>
          </w:p>
        </w:tc>
      </w:tr>
      <w:tr w:rsidR="00F53E75">
        <w:trPr>
          <w:cantSplit/>
        </w:trPr>
        <w:tc>
          <w:tcPr>
            <w:tcW w:w="1101" w:type="dxa"/>
          </w:tcPr>
          <w:p w:rsidR="00F53E75" w:rsidRDefault="00F53E75">
            <w:pPr>
              <w:pStyle w:val="Vakiosisennys"/>
            </w:pPr>
            <w:r>
              <w:t>0.21</w:t>
            </w:r>
          </w:p>
        </w:tc>
        <w:tc>
          <w:tcPr>
            <w:tcW w:w="1417" w:type="dxa"/>
          </w:tcPr>
          <w:p w:rsidR="00F53E75" w:rsidRDefault="00F53E75">
            <w:pPr>
              <w:pStyle w:val="Vakiosisennys"/>
            </w:pPr>
          </w:p>
        </w:tc>
        <w:tc>
          <w:tcPr>
            <w:tcW w:w="992" w:type="dxa"/>
          </w:tcPr>
          <w:p w:rsidR="00F53E75" w:rsidRDefault="00F53E75">
            <w:pPr>
              <w:pStyle w:val="Vakiosisennys"/>
            </w:pPr>
            <w:r>
              <w:t>EE</w:t>
            </w:r>
          </w:p>
        </w:tc>
        <w:tc>
          <w:tcPr>
            <w:tcW w:w="5954" w:type="dxa"/>
          </w:tcPr>
          <w:p w:rsidR="00F53E75" w:rsidRDefault="00F53E75">
            <w:pPr>
              <w:pStyle w:val="Vakiosisennys"/>
            </w:pPr>
            <w:r>
              <w:t>Muutoksia kommenttien perusteella seuraaviin kohtiin: 3.3, 3.4 3.9</w:t>
            </w:r>
          </w:p>
        </w:tc>
      </w:tr>
      <w:tr w:rsidR="00AF46C6">
        <w:trPr>
          <w:cantSplit/>
        </w:trPr>
        <w:tc>
          <w:tcPr>
            <w:tcW w:w="1101" w:type="dxa"/>
          </w:tcPr>
          <w:p w:rsidR="00AF46C6" w:rsidRDefault="00AF46C6">
            <w:pPr>
              <w:pStyle w:val="Vakiosisennys"/>
            </w:pPr>
            <w:r>
              <w:t>0.22</w:t>
            </w:r>
          </w:p>
        </w:tc>
        <w:tc>
          <w:tcPr>
            <w:tcW w:w="1417" w:type="dxa"/>
          </w:tcPr>
          <w:p w:rsidR="00AF46C6" w:rsidRDefault="00AF46C6">
            <w:pPr>
              <w:pStyle w:val="Vakiosisennys"/>
            </w:pPr>
            <w:r>
              <w:t>29.4.2008</w:t>
            </w:r>
          </w:p>
        </w:tc>
        <w:tc>
          <w:tcPr>
            <w:tcW w:w="992" w:type="dxa"/>
          </w:tcPr>
          <w:p w:rsidR="00AF46C6" w:rsidRDefault="00AF46C6">
            <w:pPr>
              <w:pStyle w:val="Vakiosisennys"/>
            </w:pPr>
            <w:r>
              <w:t>TK</w:t>
            </w:r>
          </w:p>
        </w:tc>
        <w:tc>
          <w:tcPr>
            <w:tcW w:w="5954" w:type="dxa"/>
          </w:tcPr>
          <w:p w:rsidR="00E07A4C" w:rsidRPr="00E07A4C" w:rsidRDefault="00AF46C6" w:rsidP="00E07A4C">
            <w:pPr>
              <w:pStyle w:val="Vakiosisennys"/>
            </w:pPr>
            <w:r>
              <w:t>Kommenttien perusteella tarkennuksia lukuihin 2.1 ja 2.3 Dokumentin siistiminen äänestyskierrosta varten.</w:t>
            </w:r>
          </w:p>
        </w:tc>
      </w:tr>
      <w:tr w:rsidR="00E07A4C">
        <w:trPr>
          <w:cantSplit/>
        </w:trPr>
        <w:tc>
          <w:tcPr>
            <w:tcW w:w="1101" w:type="dxa"/>
          </w:tcPr>
          <w:p w:rsidR="00E07A4C" w:rsidRDefault="00E07A4C">
            <w:pPr>
              <w:pStyle w:val="Vakiosisennys"/>
            </w:pPr>
            <w:r>
              <w:lastRenderedPageBreak/>
              <w:t>1.00</w:t>
            </w:r>
          </w:p>
        </w:tc>
        <w:tc>
          <w:tcPr>
            <w:tcW w:w="1417" w:type="dxa"/>
          </w:tcPr>
          <w:p w:rsidR="00E07A4C" w:rsidRDefault="00E07A4C">
            <w:pPr>
              <w:pStyle w:val="Vakiosisennys"/>
            </w:pPr>
            <w:r>
              <w:t>24.10.2008</w:t>
            </w:r>
          </w:p>
        </w:tc>
        <w:tc>
          <w:tcPr>
            <w:tcW w:w="992" w:type="dxa"/>
          </w:tcPr>
          <w:p w:rsidR="00E07A4C" w:rsidRDefault="00E07A4C">
            <w:pPr>
              <w:pStyle w:val="Vakiosisennys"/>
            </w:pPr>
            <w:r>
              <w:t>TK</w:t>
            </w:r>
          </w:p>
        </w:tc>
        <w:tc>
          <w:tcPr>
            <w:tcW w:w="5954" w:type="dxa"/>
          </w:tcPr>
          <w:p w:rsidR="00E07A4C" w:rsidRDefault="00E07A4C" w:rsidP="00E07A4C">
            <w:pPr>
              <w:pStyle w:val="Vakiosisennys"/>
            </w:pPr>
            <w:r>
              <w:t>HL7 Finland äänestyskierroksen perusteella tehdyt korjaukset:</w:t>
            </w:r>
          </w:p>
          <w:p w:rsidR="00E07A4C" w:rsidRDefault="00E07A4C" w:rsidP="00E07A4C">
            <w:pPr>
              <w:numPr>
                <w:ilvl w:val="0"/>
                <w:numId w:val="24"/>
              </w:numPr>
            </w:pPr>
            <w:r>
              <w:t xml:space="preserve">poistettu </w:t>
            </w:r>
            <w:r w:rsidR="000C2FAF">
              <w:t>viittaukset tiettyjen tietotyyppien käytettävien attribuuttitietojen osalta, että eivät kuuluisi normatiiviseen</w:t>
            </w:r>
            <w:r w:rsidR="00A47E4E">
              <w:t xml:space="preserve"> CDA:han. Normatiivisesta CDA:n schemoista oli eri versioita liikkeellä, joten kyseiset kommentit perustuivat väärinymmärrykseen</w:t>
            </w:r>
            <w:r w:rsidR="00F368E9">
              <w:t>.</w:t>
            </w:r>
          </w:p>
          <w:p w:rsidR="00A47E4E" w:rsidRDefault="00BB0662" w:rsidP="00E07A4C">
            <w:pPr>
              <w:numPr>
                <w:ilvl w:val="0"/>
                <w:numId w:val="24"/>
              </w:numPr>
            </w:pPr>
            <w:r>
              <w:t>luku 3.11. tarkennus UCUM yksiköiden esittämismuodoista</w:t>
            </w:r>
          </w:p>
          <w:p w:rsidR="00F368E9" w:rsidRPr="00E07A4C" w:rsidRDefault="00F368E9" w:rsidP="00E07A4C">
            <w:pPr>
              <w:numPr>
                <w:ilvl w:val="0"/>
                <w:numId w:val="24"/>
              </w:numPr>
            </w:pPr>
            <w:r>
              <w:t>Lisätty kohtaa String (ST) otsikon(label) ohjeistusta</w:t>
            </w:r>
          </w:p>
        </w:tc>
      </w:tr>
      <w:tr w:rsidR="00324BB5">
        <w:trPr>
          <w:cantSplit/>
        </w:trPr>
        <w:tc>
          <w:tcPr>
            <w:tcW w:w="1101" w:type="dxa"/>
          </w:tcPr>
          <w:p w:rsidR="00324BB5" w:rsidRDefault="00324BB5">
            <w:pPr>
              <w:pStyle w:val="Vakiosisennys"/>
            </w:pPr>
            <w:r>
              <w:t>1.01.</w:t>
            </w:r>
          </w:p>
        </w:tc>
        <w:tc>
          <w:tcPr>
            <w:tcW w:w="1417" w:type="dxa"/>
          </w:tcPr>
          <w:p w:rsidR="00324BB5" w:rsidRDefault="00324BB5">
            <w:pPr>
              <w:pStyle w:val="Vakiosisennys"/>
            </w:pPr>
            <w:r>
              <w:t>21.11.2008</w:t>
            </w:r>
          </w:p>
        </w:tc>
        <w:tc>
          <w:tcPr>
            <w:tcW w:w="992" w:type="dxa"/>
          </w:tcPr>
          <w:p w:rsidR="00324BB5" w:rsidRDefault="00324BB5">
            <w:pPr>
              <w:pStyle w:val="Vakiosisennys"/>
            </w:pPr>
            <w:r>
              <w:t>TK</w:t>
            </w:r>
          </w:p>
        </w:tc>
        <w:tc>
          <w:tcPr>
            <w:tcW w:w="5954" w:type="dxa"/>
          </w:tcPr>
          <w:p w:rsidR="00324BB5" w:rsidRDefault="00324BB5" w:rsidP="00E07A4C">
            <w:pPr>
              <w:pStyle w:val="Vakiosisennys"/>
            </w:pPr>
            <w:r>
              <w:t xml:space="preserve">Kelan eResepti toteutuksessa tullut tarkennustarve II tietotyypin käytöstä </w:t>
            </w:r>
            <w:r w:rsidR="008639B4">
              <w:t>etunollallisten tunnusten osalta.</w:t>
            </w:r>
          </w:p>
        </w:tc>
      </w:tr>
      <w:tr w:rsidR="00280DA5">
        <w:trPr>
          <w:cantSplit/>
        </w:trPr>
        <w:tc>
          <w:tcPr>
            <w:tcW w:w="1101" w:type="dxa"/>
          </w:tcPr>
          <w:p w:rsidR="00280DA5" w:rsidRDefault="00280DA5">
            <w:pPr>
              <w:pStyle w:val="Vakiosisennys"/>
            </w:pPr>
            <w:r>
              <w:t>1.20</w:t>
            </w:r>
          </w:p>
        </w:tc>
        <w:tc>
          <w:tcPr>
            <w:tcW w:w="1417" w:type="dxa"/>
          </w:tcPr>
          <w:p w:rsidR="00280DA5" w:rsidRDefault="004B7A6C">
            <w:pPr>
              <w:pStyle w:val="Vakiosisennys"/>
            </w:pPr>
            <w:r>
              <w:t>31</w:t>
            </w:r>
            <w:r w:rsidR="00280DA5">
              <w:t>.12.2008</w:t>
            </w:r>
          </w:p>
        </w:tc>
        <w:tc>
          <w:tcPr>
            <w:tcW w:w="992" w:type="dxa"/>
          </w:tcPr>
          <w:p w:rsidR="00280DA5" w:rsidRDefault="00280DA5">
            <w:pPr>
              <w:pStyle w:val="Vakiosisennys"/>
            </w:pPr>
            <w:r>
              <w:t>TK</w:t>
            </w:r>
          </w:p>
        </w:tc>
        <w:tc>
          <w:tcPr>
            <w:tcW w:w="5954" w:type="dxa"/>
          </w:tcPr>
          <w:p w:rsidR="00280DA5" w:rsidRDefault="00280DA5" w:rsidP="00E07A4C">
            <w:pPr>
              <w:pStyle w:val="Vakiosisennys"/>
            </w:pPr>
            <w:r>
              <w:t>Logica/Arto Huusko kysymyksen ja teknisen komitean käsittelyn pohjalta tarkennettu puhelinnumerojen ( TEL tietotyyppi) esittämistä.</w:t>
            </w:r>
          </w:p>
        </w:tc>
      </w:tr>
      <w:tr w:rsidR="00B50160">
        <w:trPr>
          <w:cantSplit/>
        </w:trPr>
        <w:tc>
          <w:tcPr>
            <w:tcW w:w="1101" w:type="dxa"/>
          </w:tcPr>
          <w:p w:rsidR="00B50160" w:rsidRDefault="00B50160">
            <w:pPr>
              <w:pStyle w:val="Vakiosisennys"/>
            </w:pPr>
            <w:r>
              <w:t>1.21</w:t>
            </w:r>
          </w:p>
        </w:tc>
        <w:tc>
          <w:tcPr>
            <w:tcW w:w="1417" w:type="dxa"/>
          </w:tcPr>
          <w:p w:rsidR="00B50160" w:rsidRDefault="00B50160">
            <w:pPr>
              <w:pStyle w:val="Vakiosisennys"/>
            </w:pPr>
            <w:r>
              <w:t>3.11.2009</w:t>
            </w:r>
          </w:p>
        </w:tc>
        <w:tc>
          <w:tcPr>
            <w:tcW w:w="992" w:type="dxa"/>
          </w:tcPr>
          <w:p w:rsidR="00B50160" w:rsidRDefault="00B50160">
            <w:pPr>
              <w:pStyle w:val="Vakiosisennys"/>
            </w:pPr>
            <w:r>
              <w:t>TK</w:t>
            </w:r>
          </w:p>
        </w:tc>
        <w:tc>
          <w:tcPr>
            <w:tcW w:w="5954" w:type="dxa"/>
          </w:tcPr>
          <w:p w:rsidR="00B50160" w:rsidRDefault="00B50160" w:rsidP="00E07A4C">
            <w:pPr>
              <w:pStyle w:val="Vakiosisennys"/>
            </w:pPr>
            <w:r>
              <w:t>Korjattu Antero Ension kommentin mukaisesti Boolean tietotyypin esitys</w:t>
            </w:r>
            <w:r w:rsidR="00B37804">
              <w:t xml:space="preserve"> xml-esimerkissä</w:t>
            </w:r>
          </w:p>
        </w:tc>
      </w:tr>
      <w:tr w:rsidR="00176597">
        <w:trPr>
          <w:cantSplit/>
        </w:trPr>
        <w:tc>
          <w:tcPr>
            <w:tcW w:w="1101" w:type="dxa"/>
          </w:tcPr>
          <w:p w:rsidR="00176597" w:rsidRDefault="00176597">
            <w:pPr>
              <w:pStyle w:val="Vakiosisennys"/>
            </w:pPr>
            <w:r>
              <w:t>1.30</w:t>
            </w:r>
          </w:p>
        </w:tc>
        <w:tc>
          <w:tcPr>
            <w:tcW w:w="1417" w:type="dxa"/>
          </w:tcPr>
          <w:p w:rsidR="00176597" w:rsidRDefault="00176597">
            <w:pPr>
              <w:pStyle w:val="Vakiosisennys"/>
            </w:pPr>
            <w:r>
              <w:t>24.8.2010</w:t>
            </w:r>
          </w:p>
        </w:tc>
        <w:tc>
          <w:tcPr>
            <w:tcW w:w="992" w:type="dxa"/>
          </w:tcPr>
          <w:p w:rsidR="00176597" w:rsidRDefault="00176597">
            <w:pPr>
              <w:pStyle w:val="Vakiosisennys"/>
            </w:pPr>
            <w:r>
              <w:t>TK,TS</w:t>
            </w:r>
          </w:p>
        </w:tc>
        <w:tc>
          <w:tcPr>
            <w:tcW w:w="5954" w:type="dxa"/>
          </w:tcPr>
          <w:p w:rsidR="00176597" w:rsidRDefault="00EE4FD2" w:rsidP="009A3812">
            <w:pPr>
              <w:pStyle w:val="Vakiosisennys"/>
            </w:pPr>
            <w:r>
              <w:t xml:space="preserve">Luku 3.9 lisätty tarkennukset ja esimerkkejä </w:t>
            </w:r>
            <w:r w:rsidR="009A3812">
              <w:t xml:space="preserve">aikavälin (toimenpiteen) </w:t>
            </w:r>
            <w:r>
              <w:t>keston esittämisestä</w:t>
            </w:r>
            <w:r w:rsidR="007174DD">
              <w:t>. Esko Elorannan kommentit tehty.</w:t>
            </w:r>
            <w:r>
              <w:t xml:space="preserve"> </w:t>
            </w:r>
          </w:p>
        </w:tc>
      </w:tr>
      <w:tr w:rsidR="00ED2479">
        <w:trPr>
          <w:cantSplit/>
        </w:trPr>
        <w:tc>
          <w:tcPr>
            <w:tcW w:w="1101" w:type="dxa"/>
          </w:tcPr>
          <w:p w:rsidR="00ED2479" w:rsidRDefault="00ED2479">
            <w:pPr>
              <w:pStyle w:val="Vakiosisennys"/>
            </w:pPr>
            <w:r>
              <w:t>1.31</w:t>
            </w:r>
          </w:p>
        </w:tc>
        <w:tc>
          <w:tcPr>
            <w:tcW w:w="1417" w:type="dxa"/>
          </w:tcPr>
          <w:p w:rsidR="00ED2479" w:rsidRDefault="00ED2479">
            <w:pPr>
              <w:pStyle w:val="Vakiosisennys"/>
            </w:pPr>
            <w:r>
              <w:t>24.8.2010</w:t>
            </w:r>
          </w:p>
        </w:tc>
        <w:tc>
          <w:tcPr>
            <w:tcW w:w="992" w:type="dxa"/>
          </w:tcPr>
          <w:p w:rsidR="00ED2479" w:rsidRDefault="00ED2479">
            <w:pPr>
              <w:pStyle w:val="Vakiosisennys"/>
            </w:pPr>
            <w:r>
              <w:t>TK</w:t>
            </w:r>
          </w:p>
        </w:tc>
        <w:tc>
          <w:tcPr>
            <w:tcW w:w="5954" w:type="dxa"/>
          </w:tcPr>
          <w:p w:rsidR="00ED2479" w:rsidRDefault="00ED2479" w:rsidP="009A3812">
            <w:pPr>
              <w:pStyle w:val="Vakiosisennys"/>
            </w:pPr>
            <w:r>
              <w:t>Teknisen komitean 24.8.2010 käsittelyn mukaiset tarkennukset</w:t>
            </w:r>
          </w:p>
        </w:tc>
      </w:tr>
      <w:tr w:rsidR="00792126">
        <w:trPr>
          <w:cantSplit/>
        </w:trPr>
        <w:tc>
          <w:tcPr>
            <w:tcW w:w="1101" w:type="dxa"/>
          </w:tcPr>
          <w:p w:rsidR="00792126" w:rsidRDefault="00792126">
            <w:pPr>
              <w:pStyle w:val="Vakiosisennys"/>
            </w:pPr>
            <w:r>
              <w:t>1.32</w:t>
            </w:r>
          </w:p>
        </w:tc>
        <w:tc>
          <w:tcPr>
            <w:tcW w:w="1417" w:type="dxa"/>
          </w:tcPr>
          <w:p w:rsidR="00792126" w:rsidRDefault="00792126">
            <w:pPr>
              <w:pStyle w:val="Vakiosisennys"/>
            </w:pPr>
            <w:r>
              <w:t>1.11.2013</w:t>
            </w:r>
          </w:p>
        </w:tc>
        <w:tc>
          <w:tcPr>
            <w:tcW w:w="992" w:type="dxa"/>
          </w:tcPr>
          <w:p w:rsidR="00792126" w:rsidRDefault="00792126">
            <w:pPr>
              <w:pStyle w:val="Vakiosisennys"/>
            </w:pPr>
            <w:r>
              <w:t>Kela</w:t>
            </w:r>
          </w:p>
        </w:tc>
        <w:tc>
          <w:tcPr>
            <w:tcW w:w="5954" w:type="dxa"/>
          </w:tcPr>
          <w:p w:rsidR="00792126" w:rsidRDefault="00792126" w:rsidP="009A3812">
            <w:pPr>
              <w:pStyle w:val="Vakiosisennys"/>
            </w:pPr>
            <w:r>
              <w:t>Teknisen komitean 08/2013 käsittelyn mukaiset tarkennukset kappaleeseen 3.11.</w:t>
            </w:r>
          </w:p>
        </w:tc>
      </w:tr>
      <w:tr w:rsidR="0019326E">
        <w:trPr>
          <w:cantSplit/>
        </w:trPr>
        <w:tc>
          <w:tcPr>
            <w:tcW w:w="1101" w:type="dxa"/>
          </w:tcPr>
          <w:p w:rsidR="0019326E" w:rsidRDefault="00454745">
            <w:pPr>
              <w:pStyle w:val="Vakiosisennys"/>
            </w:pPr>
            <w:r>
              <w:t>1.40</w:t>
            </w:r>
          </w:p>
        </w:tc>
        <w:tc>
          <w:tcPr>
            <w:tcW w:w="1417" w:type="dxa"/>
          </w:tcPr>
          <w:p w:rsidR="0019326E" w:rsidRDefault="000B386E">
            <w:pPr>
              <w:pStyle w:val="Vakiosisennys"/>
            </w:pPr>
            <w:r>
              <w:t>13.2.2015</w:t>
            </w:r>
          </w:p>
        </w:tc>
        <w:tc>
          <w:tcPr>
            <w:tcW w:w="992" w:type="dxa"/>
          </w:tcPr>
          <w:p w:rsidR="0019326E" w:rsidRDefault="0019326E">
            <w:pPr>
              <w:pStyle w:val="Vakiosisennys"/>
            </w:pPr>
            <w:r>
              <w:t>Kela</w:t>
            </w:r>
          </w:p>
        </w:tc>
        <w:tc>
          <w:tcPr>
            <w:tcW w:w="5954" w:type="dxa"/>
          </w:tcPr>
          <w:p w:rsidR="001C4965" w:rsidRDefault="001C4965" w:rsidP="009A3812">
            <w:pPr>
              <w:pStyle w:val="Vakiosisennys"/>
            </w:pPr>
            <w:r>
              <w:t>Kpl 3.3 täsmennetty koodattujen tietojen attribuuttien pakollisuuksia.</w:t>
            </w:r>
          </w:p>
          <w:p w:rsidR="001C4965" w:rsidRDefault="001C4965" w:rsidP="00506B94"/>
          <w:p w:rsidR="001C4965" w:rsidRDefault="001C4965" w:rsidP="00506B94">
            <w:r>
              <w:t>Kpl 3.13 lisä</w:t>
            </w:r>
            <w:r w:rsidR="004407ED">
              <w:t>tty UTC-aikavyöhyketiedon käytön ottaminen mukaan minuutin ja sekunnin tarkkuudella oleviin aikoihin. Myös 24:00:00 ajan käyttö kielletty.</w:t>
            </w:r>
          </w:p>
          <w:p w:rsidR="001C4965" w:rsidRPr="001C4965" w:rsidRDefault="001C4965" w:rsidP="00506B94"/>
          <w:p w:rsidR="0019326E" w:rsidRDefault="0019326E" w:rsidP="009A3812">
            <w:pPr>
              <w:pStyle w:val="Vakiosisennys"/>
            </w:pPr>
            <w:r>
              <w:t>Kpl 3.11 tarkennus tyhjästä unit-attribuutista xml:ssä.</w:t>
            </w:r>
          </w:p>
          <w:p w:rsidR="0019326E" w:rsidRPr="0019326E" w:rsidRDefault="0019326E" w:rsidP="00506B94"/>
        </w:tc>
      </w:tr>
      <w:tr w:rsidR="00E63884">
        <w:trPr>
          <w:cantSplit/>
        </w:trPr>
        <w:tc>
          <w:tcPr>
            <w:tcW w:w="1101" w:type="dxa"/>
          </w:tcPr>
          <w:p w:rsidR="00E63884" w:rsidRDefault="00E63884">
            <w:pPr>
              <w:pStyle w:val="Vakiosisennys"/>
            </w:pPr>
            <w:r>
              <w:t>1.41</w:t>
            </w:r>
          </w:p>
        </w:tc>
        <w:tc>
          <w:tcPr>
            <w:tcW w:w="1417" w:type="dxa"/>
          </w:tcPr>
          <w:p w:rsidR="00E63884" w:rsidRDefault="00E63884">
            <w:pPr>
              <w:pStyle w:val="Vakiosisennys"/>
            </w:pPr>
            <w:r>
              <w:t>25.6.2015</w:t>
            </w:r>
          </w:p>
        </w:tc>
        <w:tc>
          <w:tcPr>
            <w:tcW w:w="992" w:type="dxa"/>
          </w:tcPr>
          <w:p w:rsidR="00E63884" w:rsidRDefault="00E63884">
            <w:pPr>
              <w:pStyle w:val="Vakiosisennys"/>
            </w:pPr>
            <w:r>
              <w:t>Kela</w:t>
            </w:r>
          </w:p>
        </w:tc>
        <w:tc>
          <w:tcPr>
            <w:tcW w:w="5954" w:type="dxa"/>
          </w:tcPr>
          <w:p w:rsidR="00F909AB" w:rsidRDefault="00F909AB" w:rsidP="009A3812">
            <w:pPr>
              <w:pStyle w:val="Vakiosisennys"/>
            </w:pPr>
            <w:r>
              <w:t xml:space="preserve">Kpl 3.3 </w:t>
            </w:r>
          </w:p>
          <w:p w:rsidR="00E63884" w:rsidRDefault="00F909AB" w:rsidP="008218E9">
            <w:pPr>
              <w:pStyle w:val="Vakiosisennys"/>
              <w:numPr>
                <w:ilvl w:val="0"/>
                <w:numId w:val="24"/>
              </w:numPr>
            </w:pPr>
            <w:r>
              <w:t xml:space="preserve">täsmennetty CV tietotyypin originalText:in käyttöä. </w:t>
            </w:r>
          </w:p>
          <w:p w:rsidR="00F909AB" w:rsidRDefault="00F909AB" w:rsidP="008218E9">
            <w:pPr>
              <w:numPr>
                <w:ilvl w:val="0"/>
                <w:numId w:val="24"/>
              </w:numPr>
            </w:pPr>
            <w:r>
              <w:t>täsmennetty CV ja muiden luokitustyyppisten attbuuttien osalta niiden käyttöä tilanteessa, jossa luokitus ei ole saatavilla koodistopalvelusta.</w:t>
            </w:r>
          </w:p>
          <w:p w:rsidR="00F909AB" w:rsidRDefault="00F909AB" w:rsidP="008218E9">
            <w:pPr>
              <w:numPr>
                <w:ilvl w:val="0"/>
                <w:numId w:val="24"/>
              </w:numPr>
            </w:pPr>
            <w:r>
              <w:t>koodisto puuttumisen ohjeeseen vaihdettu oikea nullFlavor arvo (OHT -&gt; NA)</w:t>
            </w:r>
          </w:p>
          <w:p w:rsidR="00F909AB" w:rsidRDefault="00F909AB" w:rsidP="008218E9">
            <w:r>
              <w:t>Kpl 3.4</w:t>
            </w:r>
          </w:p>
          <w:p w:rsidR="00F909AB" w:rsidRDefault="00F909AB" w:rsidP="008218E9">
            <w:pPr>
              <w:numPr>
                <w:ilvl w:val="0"/>
                <w:numId w:val="24"/>
              </w:numPr>
            </w:pPr>
            <w:r>
              <w:t>täsmennetty luokitustyyppisten attbuuttien osalta niiden käyttöä</w:t>
            </w:r>
          </w:p>
          <w:p w:rsidR="00F909AB" w:rsidRDefault="00F909AB" w:rsidP="008218E9">
            <w:r>
              <w:t>Kpl 3.5</w:t>
            </w:r>
          </w:p>
          <w:p w:rsidR="00F909AB" w:rsidRPr="00F909AB" w:rsidRDefault="00F909AB" w:rsidP="008218E9">
            <w:pPr>
              <w:numPr>
                <w:ilvl w:val="0"/>
                <w:numId w:val="24"/>
              </w:numPr>
            </w:pPr>
            <w:r>
              <w:t>täsmennetty CS tietotyypin sallittua käyttötapaa</w:t>
            </w:r>
          </w:p>
        </w:tc>
      </w:tr>
      <w:tr w:rsidR="009D2E35">
        <w:trPr>
          <w:cantSplit/>
        </w:trPr>
        <w:tc>
          <w:tcPr>
            <w:tcW w:w="1101" w:type="dxa"/>
          </w:tcPr>
          <w:p w:rsidR="00640FE3" w:rsidRPr="00640FE3" w:rsidRDefault="009D2E35" w:rsidP="00640FE3">
            <w:pPr>
              <w:pStyle w:val="Vakiosisennys"/>
              <w:rPr>
                <w:rPrChange w:id="15" w:author="Tekijä">
                  <w:rPr/>
                </w:rPrChange>
              </w:rPr>
              <w:pPrChange w:id="16" w:author="Tekijä">
                <w:pPr>
                  <w:pStyle w:val="Vakiosisennys"/>
                </w:pPr>
              </w:pPrChange>
            </w:pPr>
            <w:r>
              <w:t>1.4</w:t>
            </w:r>
            <w:r w:rsidR="009515A2">
              <w:t>1.1</w:t>
            </w:r>
          </w:p>
        </w:tc>
        <w:tc>
          <w:tcPr>
            <w:tcW w:w="1417" w:type="dxa"/>
          </w:tcPr>
          <w:p w:rsidR="00640FE3" w:rsidRPr="00640FE3" w:rsidRDefault="009515A2" w:rsidP="00640FE3">
            <w:pPr>
              <w:pStyle w:val="Vakiosisennys"/>
              <w:rPr>
                <w:rPrChange w:id="17" w:author="Tekijä">
                  <w:rPr/>
                </w:rPrChange>
              </w:rPr>
              <w:pPrChange w:id="18" w:author="Tekijä">
                <w:pPr>
                  <w:pStyle w:val="Vakiosisennys"/>
                </w:pPr>
              </w:pPrChange>
            </w:pPr>
            <w:r>
              <w:t>30</w:t>
            </w:r>
            <w:r w:rsidR="00D42C88">
              <w:t>.3.201</w:t>
            </w:r>
            <w:ins w:id="19" w:author="Tekijä">
              <w:r w:rsidR="00640FE3">
                <w:t>9</w:t>
              </w:r>
            </w:ins>
            <w:del w:id="20" w:author="Tekijä">
              <w:r w:rsidR="00D42C88" w:rsidDel="00640FE3">
                <w:delText>9</w:delText>
              </w:r>
            </w:del>
          </w:p>
        </w:tc>
        <w:tc>
          <w:tcPr>
            <w:tcW w:w="992" w:type="dxa"/>
          </w:tcPr>
          <w:p w:rsidR="00640FE3" w:rsidRPr="00640FE3" w:rsidRDefault="009D2E35" w:rsidP="00640FE3">
            <w:pPr>
              <w:pStyle w:val="Vakiosisennys"/>
              <w:rPr>
                <w:rPrChange w:id="21" w:author="Tekijä">
                  <w:rPr/>
                </w:rPrChange>
              </w:rPr>
              <w:pPrChange w:id="22" w:author="Tekijä">
                <w:pPr>
                  <w:pStyle w:val="Vakiosisennys"/>
                </w:pPr>
              </w:pPrChange>
            </w:pPr>
            <w:r>
              <w:t>Kela</w:t>
            </w:r>
          </w:p>
        </w:tc>
        <w:tc>
          <w:tcPr>
            <w:tcW w:w="5954" w:type="dxa"/>
          </w:tcPr>
          <w:p w:rsidR="009D2E35" w:rsidRDefault="009D2E35" w:rsidP="009A3812">
            <w:pPr>
              <w:pStyle w:val="Vakiosisennys"/>
            </w:pPr>
            <w:r>
              <w:t>Erratassa kuvattujen tarkennusten ja muutosten vienti määrittelyyn</w:t>
            </w:r>
          </w:p>
          <w:p w:rsidR="00E26D42" w:rsidRDefault="00E26D42" w:rsidP="00B11103">
            <w:pPr>
              <w:numPr>
                <w:ilvl w:val="0"/>
                <w:numId w:val="24"/>
              </w:numPr>
            </w:pPr>
            <w:r>
              <w:t xml:space="preserve">kpl 2.6: lisätty VRK yksilöivä tunnus, </w:t>
            </w:r>
            <w:r w:rsidR="006A52CF">
              <w:t>huomautus että UUID ei ole tuettu</w:t>
            </w:r>
            <w:r w:rsidR="00273B5B">
              <w:t xml:space="preserve"> HL7 V3:ssa</w:t>
            </w:r>
            <w:r w:rsidR="006A52CF">
              <w:t xml:space="preserve"> Kanta-palveluissa, lomakkeen näyttömuotoon vietävän OIDin tietotyyppi, </w:t>
            </w:r>
          </w:p>
          <w:p w:rsidR="00E26D42" w:rsidRDefault="009D2E35" w:rsidP="00B11103">
            <w:pPr>
              <w:numPr>
                <w:ilvl w:val="0"/>
                <w:numId w:val="24"/>
              </w:numPr>
            </w:pPr>
            <w:r>
              <w:t>kpl 3.13: UTC vaatimus koskemaan vain uusia Kanta-palveluita ja maininta erikseen ettei koske Potilastiedon arkistoa ja Sähköistä lääkemääräystä</w:t>
            </w:r>
            <w:r w:rsidR="00E26D42">
              <w:t>kpl 3.3 ja kpl 3.4 tarkennuksia Koodiarvojen esittämiseen (versiotunnisteen käyttö, attribuuttien käyttö, luokitustyyppisten koodattujen tietojen (value) tietotyyppi, näyttömuoto-ohjeistukset</w:t>
            </w:r>
            <w:r w:rsidR="0069385C">
              <w:t>, listattu merkitseviä koodeja sisältäviä koodistoja</w:t>
            </w:r>
            <w:r w:rsidR="00E26D42">
              <w:t>)</w:t>
            </w:r>
            <w:r w:rsidR="00A20EC5">
              <w:t xml:space="preserve">, </w:t>
            </w:r>
          </w:p>
          <w:p w:rsidR="00DB1D33" w:rsidRDefault="00DB1D33" w:rsidP="00B11103">
            <w:pPr>
              <w:ind w:left="720"/>
            </w:pPr>
          </w:p>
          <w:p w:rsidR="003F4B53" w:rsidRDefault="003F4B53" w:rsidP="00B11103">
            <w:pPr>
              <w:pStyle w:val="Kommentinteksti"/>
              <w:rPr>
                <w:sz w:val="24"/>
              </w:rPr>
            </w:pPr>
            <w:r>
              <w:rPr>
                <w:sz w:val="24"/>
              </w:rPr>
              <w:t>Kpl 3.3: Erratan TC 12/2015 CV linjauksiin TC:n 2/2018</w:t>
            </w:r>
            <w:r w:rsidRPr="00D509E6">
              <w:rPr>
                <w:sz w:val="24"/>
              </w:rPr>
              <w:t xml:space="preserve"> </w:t>
            </w:r>
            <w:r>
              <w:rPr>
                <w:sz w:val="24"/>
              </w:rPr>
              <w:t xml:space="preserve">tarkennus kohtaan </w:t>
            </w:r>
          </w:p>
          <w:p w:rsidR="003F4B53" w:rsidRDefault="003F4B53" w:rsidP="00B11103">
            <w:pPr>
              <w:pStyle w:val="Kommentinteksti"/>
              <w:numPr>
                <w:ilvl w:val="0"/>
                <w:numId w:val="24"/>
              </w:numPr>
              <w:rPr>
                <w:sz w:val="24"/>
              </w:rPr>
            </w:pPr>
            <w:r>
              <w:rPr>
                <w:sz w:val="24"/>
              </w:rPr>
              <w:t>”</w:t>
            </w:r>
            <w:r w:rsidRPr="00D509E6">
              <w:t xml:space="preserve"> </w:t>
            </w:r>
            <w:r w:rsidRPr="00D509E6">
              <w:rPr>
                <w:i/>
                <w:sz w:val="24"/>
              </w:rPr>
              <w:t>jos CDA R2 -rakenteiden yksilöinnissä käytetään tietosisältöjen luokituksen tunnisteita, näissä on käytettävä versionumeroa mukana</w:t>
            </w:r>
            <w:r>
              <w:rPr>
                <w:sz w:val="24"/>
              </w:rPr>
              <w:t>”</w:t>
            </w:r>
          </w:p>
          <w:p w:rsidR="003F4B53" w:rsidRPr="003F4B53" w:rsidRDefault="003F4B53" w:rsidP="00B11103">
            <w:pPr>
              <w:pStyle w:val="Kommentinteksti"/>
              <w:numPr>
                <w:ilvl w:val="0"/>
                <w:numId w:val="24"/>
              </w:numPr>
              <w:rPr>
                <w:sz w:val="24"/>
              </w:rPr>
            </w:pPr>
            <w:r w:rsidRPr="003F4B53">
              <w:rPr>
                <w:sz w:val="24"/>
              </w:rPr>
              <w:t>Jatkossa uusissa CDA R2 soveltamioppaissa, joissa CDA R2-rakenteet yksilöidään tietosisältöjen luokituksen tunnisteilla, versionumeroa ei käytetä mukana CDA R2 rakenteiden yksilöinnissä (ei viitata rakenteista koodistopalvelun version yksilöivään tunnisteeseen vaan luokituksen tunnisteeseen).</w:t>
            </w:r>
          </w:p>
          <w:p w:rsidR="003F4B53" w:rsidRDefault="003F4B53" w:rsidP="00B11103"/>
          <w:p w:rsidR="003F4B53" w:rsidRDefault="003F4B53" w:rsidP="00B11103">
            <w:r>
              <w:t>Kpl 3.3 ja kpl 3.4: Maininta että myös Sosiaalihuollon asiakastiedon arkisto noudattaa samalla tavoin.</w:t>
            </w:r>
          </w:p>
          <w:p w:rsidR="003F4B53" w:rsidRDefault="003F4B53" w:rsidP="00B11103"/>
          <w:p w:rsidR="00DB1D33" w:rsidRDefault="00DB1D33" w:rsidP="00B11103">
            <w:r>
              <w:t>Kpl 2.3 Henkilö nimi – Person name (PN)</w:t>
            </w:r>
          </w:p>
          <w:p w:rsidR="00DB1D33" w:rsidRDefault="00DB1D33" w:rsidP="00B11103">
            <w:pPr>
              <w:numPr>
                <w:ilvl w:val="0"/>
                <w:numId w:val="24"/>
              </w:numPr>
            </w:pPr>
            <w:r>
              <w:t xml:space="preserve">lisätty ohjeistus suffix ja prefix elementtien toistumien </w:t>
            </w:r>
            <w:r w:rsidR="00640381">
              <w:t xml:space="preserve">tukemisesta </w:t>
            </w:r>
            <w:r>
              <w:t>Kanta-palveluissa.</w:t>
            </w:r>
          </w:p>
          <w:p w:rsidR="00273B5B" w:rsidRDefault="00273B5B" w:rsidP="00B11103">
            <w:pPr>
              <w:numPr>
                <w:ilvl w:val="0"/>
                <w:numId w:val="24"/>
              </w:numPr>
            </w:pPr>
            <w:r>
              <w:t>lisätty ohjeistus etunimien määrästä (nykyää</w:t>
            </w:r>
            <w:r w:rsidR="009263AF">
              <w:t>n</w:t>
            </w:r>
            <w:r>
              <w:t xml:space="preserve"> sallittu 4 virallista nimeä)</w:t>
            </w:r>
          </w:p>
          <w:p w:rsidR="00273B5B" w:rsidRDefault="00273B5B" w:rsidP="00B11103">
            <w:pPr>
              <w:numPr>
                <w:ilvl w:val="0"/>
                <w:numId w:val="24"/>
              </w:numPr>
            </w:pPr>
            <w:r>
              <w:t>tarkennettu että Kanta-palveluissa ei voi antaa nimeä yhtenä merkkijonona</w:t>
            </w:r>
          </w:p>
          <w:p w:rsidR="009515A2" w:rsidRDefault="009515A2" w:rsidP="009515A2"/>
          <w:p w:rsidR="009515A2" w:rsidRDefault="009515A2" w:rsidP="009515A2">
            <w:pPr>
              <w:rPr>
                <w:ins w:id="23" w:author="Tekijä"/>
              </w:rPr>
            </w:pPr>
            <w:r>
              <w:t>Kpl 1: Maininta tietotyyppien sitovuudesta Kanta-määrittelyissä, kpl 1.2 maininta näyttömuodon tarkemmasta ohjeistuksesta eri soveltamisoppaissa.</w:t>
            </w:r>
          </w:p>
          <w:p w:rsidR="00640FE3" w:rsidRDefault="00640FE3" w:rsidP="009515A2">
            <w:pPr>
              <w:rPr>
                <w:ins w:id="24" w:author="Tekijä"/>
              </w:rPr>
            </w:pPr>
          </w:p>
          <w:p w:rsidR="00640FE3" w:rsidDel="00640FE3" w:rsidRDefault="00640FE3" w:rsidP="00640FE3">
            <w:pPr>
              <w:rPr>
                <w:del w:id="25" w:author="Tekijä"/>
              </w:rPr>
            </w:pPr>
          </w:p>
          <w:p w:rsidR="009D2E35" w:rsidRPr="009D2E35" w:rsidRDefault="009D2E35" w:rsidP="00640FE3">
            <w:pPr>
              <w:pPrChange w:id="26" w:author="Tekijä">
                <w:pPr/>
              </w:pPrChange>
            </w:pPr>
          </w:p>
        </w:tc>
      </w:tr>
      <w:tr w:rsidR="00640FE3">
        <w:trPr>
          <w:cantSplit/>
          <w:ins w:id="27" w:author="Tekijä"/>
        </w:trPr>
        <w:tc>
          <w:tcPr>
            <w:tcW w:w="1101" w:type="dxa"/>
          </w:tcPr>
          <w:p w:rsidR="00640FE3" w:rsidRDefault="00640FE3" w:rsidP="009515A2">
            <w:pPr>
              <w:pStyle w:val="Vakiosisennys"/>
              <w:rPr>
                <w:ins w:id="28" w:author="Tekijä"/>
              </w:rPr>
            </w:pPr>
            <w:ins w:id="29" w:author="Tekijä">
              <w:r>
                <w:t>1.41.2</w:t>
              </w:r>
            </w:ins>
          </w:p>
        </w:tc>
        <w:tc>
          <w:tcPr>
            <w:tcW w:w="1417" w:type="dxa"/>
          </w:tcPr>
          <w:p w:rsidR="00640FE3" w:rsidRDefault="00640FE3">
            <w:pPr>
              <w:pStyle w:val="Vakiosisennys"/>
              <w:rPr>
                <w:ins w:id="30" w:author="Tekijä"/>
              </w:rPr>
            </w:pPr>
            <w:ins w:id="31" w:author="Tekijä">
              <w:r>
                <w:t>10.12.2020</w:t>
              </w:r>
            </w:ins>
          </w:p>
        </w:tc>
        <w:tc>
          <w:tcPr>
            <w:tcW w:w="992" w:type="dxa"/>
          </w:tcPr>
          <w:p w:rsidR="00640FE3" w:rsidRDefault="00640FE3">
            <w:pPr>
              <w:pStyle w:val="Vakiosisennys"/>
              <w:rPr>
                <w:ins w:id="32" w:author="Tekijä"/>
              </w:rPr>
            </w:pPr>
            <w:ins w:id="33" w:author="Tekijä">
              <w:r>
                <w:t>Kela</w:t>
              </w:r>
            </w:ins>
          </w:p>
        </w:tc>
        <w:tc>
          <w:tcPr>
            <w:tcW w:w="5954" w:type="dxa"/>
          </w:tcPr>
          <w:p w:rsidR="00640FE3" w:rsidRDefault="00640FE3" w:rsidP="00640FE3">
            <w:pPr>
              <w:rPr>
                <w:ins w:id="34" w:author="Tekijä"/>
              </w:rPr>
            </w:pPr>
            <w:ins w:id="35" w:author="Tekijä">
              <w:r>
                <w:t>Kpl 2.3 täsmennetty etu- ja sukunimissä sallitut merkit</w:t>
              </w:r>
            </w:ins>
          </w:p>
          <w:p w:rsidR="00640FE3" w:rsidRDefault="00640FE3" w:rsidP="009A3812">
            <w:pPr>
              <w:pStyle w:val="Vakiosisennys"/>
              <w:rPr>
                <w:ins w:id="36" w:author="Tekijä"/>
              </w:rPr>
            </w:pPr>
          </w:p>
        </w:tc>
      </w:tr>
    </w:tbl>
    <w:p w:rsidR="000F4A9C" w:rsidRDefault="000F4A9C">
      <w:r>
        <w:t>AVE = Ari Vähä-Erkkilä / Prime Solutions Oy</w:t>
      </w:r>
    </w:p>
    <w:p w:rsidR="000F4A9C" w:rsidRDefault="000F4A9C">
      <w:r>
        <w:t>TK = Timo Kaskinen / Itella Information Oy , Salivirta Oy</w:t>
      </w:r>
    </w:p>
    <w:p w:rsidR="00176597" w:rsidRDefault="00176597">
      <w:r>
        <w:t>TS = Timo Siira, Salivirta Oy</w:t>
      </w:r>
    </w:p>
    <w:p w:rsidR="000F4A9C" w:rsidRDefault="000F4A9C">
      <w:r>
        <w:t>EE=Esko Eloranta, Tietotarha</w:t>
      </w:r>
    </w:p>
    <w:p w:rsidR="00792126" w:rsidRDefault="00792126">
      <w:r>
        <w:t>Kela</w:t>
      </w:r>
    </w:p>
    <w:p w:rsidR="000F4A9C" w:rsidRDefault="000F4A9C">
      <w:r>
        <w:br w:type="page"/>
      </w:r>
    </w:p>
    <w:p w:rsidR="000F4A9C" w:rsidRDefault="000F4A9C">
      <w:pPr>
        <w:jc w:val="center"/>
        <w:outlineLvl w:val="0"/>
      </w:pPr>
      <w:bookmarkStart w:id="37" w:name="_Toc32384907"/>
      <w:bookmarkStart w:id="38" w:name="_Toc33328968"/>
      <w:bookmarkStart w:id="39" w:name="_Toc58484516"/>
      <w:r>
        <w:rPr>
          <w:b/>
          <w:sz w:val="32"/>
        </w:rPr>
        <w:t>SISÄLLYSLUETTELO</w:t>
      </w:r>
      <w:bookmarkEnd w:id="37"/>
      <w:bookmarkEnd w:id="38"/>
      <w:bookmarkEnd w:id="39"/>
    </w:p>
    <w:p w:rsidR="00640FE3" w:rsidRPr="008337C5" w:rsidRDefault="000F4A9C">
      <w:pPr>
        <w:pStyle w:val="Sisluet1"/>
        <w:tabs>
          <w:tab w:val="right" w:leader="dot" w:pos="9629"/>
        </w:tabs>
        <w:rPr>
          <w:ins w:id="40" w:author="Tekijä"/>
          <w:rFonts w:ascii="Calibri" w:hAnsi="Calibri"/>
          <w:b w:val="0"/>
          <w:caps w:val="0"/>
          <w:noProof/>
          <w:sz w:val="22"/>
          <w:szCs w:val="22"/>
          <w:lang w:eastAsia="fi-FI"/>
        </w:rPr>
      </w:pPr>
      <w:r>
        <w:rPr>
          <w:b w:val="0"/>
          <w:caps w:val="0"/>
        </w:rPr>
        <w:fldChar w:fldCharType="begin"/>
      </w:r>
      <w:r>
        <w:rPr>
          <w:b w:val="0"/>
          <w:caps w:val="0"/>
        </w:rPr>
        <w:instrText xml:space="preserve"> TOC \o "1-3" \h \z \u </w:instrText>
      </w:r>
      <w:r>
        <w:rPr>
          <w:b w:val="0"/>
          <w:caps w:val="0"/>
        </w:rPr>
        <w:fldChar w:fldCharType="separate"/>
      </w:r>
      <w:ins w:id="41" w:author="Tekijä">
        <w:r w:rsidR="00640FE3" w:rsidRPr="00E30B78">
          <w:rPr>
            <w:rStyle w:val="Hyperlinkki"/>
            <w:noProof/>
          </w:rPr>
          <w:fldChar w:fldCharType="begin"/>
        </w:r>
        <w:r w:rsidR="00640FE3" w:rsidRPr="00E30B78">
          <w:rPr>
            <w:rStyle w:val="Hyperlinkki"/>
            <w:noProof/>
          </w:rPr>
          <w:instrText xml:space="preserve"> </w:instrText>
        </w:r>
        <w:r w:rsidR="00640FE3">
          <w:rPr>
            <w:noProof/>
          </w:rPr>
          <w:instrText>HYPERLINK \l "_Toc58484514"</w:instrText>
        </w:r>
        <w:r w:rsidR="00640FE3" w:rsidRPr="00E30B78">
          <w:rPr>
            <w:rStyle w:val="Hyperlinkki"/>
            <w:noProof/>
          </w:rPr>
          <w:instrText xml:space="preserve"> </w:instrText>
        </w:r>
        <w:r w:rsidR="00640FE3" w:rsidRPr="00E30B78">
          <w:rPr>
            <w:rStyle w:val="Hyperlinkki"/>
            <w:noProof/>
          </w:rPr>
        </w:r>
        <w:r w:rsidR="00640FE3" w:rsidRPr="00E30B78">
          <w:rPr>
            <w:rStyle w:val="Hyperlinkki"/>
            <w:noProof/>
          </w:rPr>
          <w:fldChar w:fldCharType="separate"/>
        </w:r>
        <w:r w:rsidR="00640FE3" w:rsidRPr="00E30B78">
          <w:rPr>
            <w:rStyle w:val="Hyperlinkki"/>
            <w:bCs/>
            <w:noProof/>
          </w:rPr>
          <w:t>TIETOTYYPIT</w:t>
        </w:r>
        <w:r w:rsidR="00640FE3">
          <w:rPr>
            <w:noProof/>
            <w:webHidden/>
          </w:rPr>
          <w:tab/>
        </w:r>
        <w:r w:rsidR="00640FE3">
          <w:rPr>
            <w:noProof/>
            <w:webHidden/>
          </w:rPr>
          <w:fldChar w:fldCharType="begin"/>
        </w:r>
        <w:r w:rsidR="00640FE3">
          <w:rPr>
            <w:noProof/>
            <w:webHidden/>
          </w:rPr>
          <w:instrText xml:space="preserve"> PAGEREF _Toc58484514 \h </w:instrText>
        </w:r>
        <w:r w:rsidR="00640FE3">
          <w:rPr>
            <w:noProof/>
            <w:webHidden/>
          </w:rPr>
        </w:r>
      </w:ins>
      <w:r w:rsidR="00640FE3">
        <w:rPr>
          <w:noProof/>
          <w:webHidden/>
        </w:rPr>
        <w:fldChar w:fldCharType="separate"/>
      </w:r>
      <w:ins w:id="42" w:author="Tekijä">
        <w:r w:rsidR="00640FE3">
          <w:rPr>
            <w:noProof/>
            <w:webHidden/>
          </w:rPr>
          <w:t>1</w:t>
        </w:r>
        <w:r w:rsidR="00640FE3">
          <w:rPr>
            <w:noProof/>
            <w:webHidden/>
          </w:rPr>
          <w:fldChar w:fldCharType="end"/>
        </w:r>
        <w:r w:rsidR="00640FE3" w:rsidRPr="00E30B78">
          <w:rPr>
            <w:rStyle w:val="Hyperlinkki"/>
            <w:noProof/>
          </w:rPr>
          <w:fldChar w:fldCharType="end"/>
        </w:r>
      </w:ins>
    </w:p>
    <w:p w:rsidR="00640FE3" w:rsidRPr="008337C5" w:rsidRDefault="00640FE3">
      <w:pPr>
        <w:pStyle w:val="Sisluet1"/>
        <w:tabs>
          <w:tab w:val="right" w:leader="dot" w:pos="9629"/>
        </w:tabs>
        <w:rPr>
          <w:ins w:id="43" w:author="Tekijä"/>
          <w:rFonts w:ascii="Calibri" w:hAnsi="Calibri"/>
          <w:b w:val="0"/>
          <w:caps w:val="0"/>
          <w:noProof/>
          <w:sz w:val="22"/>
          <w:szCs w:val="22"/>
          <w:lang w:eastAsia="fi-FI"/>
        </w:rPr>
      </w:pPr>
      <w:ins w:id="44" w:author="Tekijä">
        <w:r w:rsidRPr="00E30B78">
          <w:rPr>
            <w:rStyle w:val="Hyperlinkki"/>
            <w:noProof/>
          </w:rPr>
          <w:fldChar w:fldCharType="begin"/>
        </w:r>
        <w:r w:rsidRPr="00E30B78">
          <w:rPr>
            <w:rStyle w:val="Hyperlinkki"/>
            <w:noProof/>
          </w:rPr>
          <w:instrText xml:space="preserve"> </w:instrText>
        </w:r>
        <w:r>
          <w:rPr>
            <w:noProof/>
          </w:rPr>
          <w:instrText>HYPERLINK \l "_Toc58484515"</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Versiohistoria:</w:t>
        </w:r>
        <w:r>
          <w:rPr>
            <w:noProof/>
            <w:webHidden/>
          </w:rPr>
          <w:tab/>
        </w:r>
        <w:r>
          <w:rPr>
            <w:noProof/>
            <w:webHidden/>
          </w:rPr>
          <w:fldChar w:fldCharType="begin"/>
        </w:r>
        <w:r>
          <w:rPr>
            <w:noProof/>
            <w:webHidden/>
          </w:rPr>
          <w:instrText xml:space="preserve"> PAGEREF _Toc58484515 \h </w:instrText>
        </w:r>
        <w:r>
          <w:rPr>
            <w:noProof/>
            <w:webHidden/>
          </w:rPr>
        </w:r>
      </w:ins>
      <w:r>
        <w:rPr>
          <w:noProof/>
          <w:webHidden/>
        </w:rPr>
        <w:fldChar w:fldCharType="separate"/>
      </w:r>
      <w:ins w:id="45" w:author="Tekijä">
        <w:r>
          <w:rPr>
            <w:noProof/>
            <w:webHidden/>
          </w:rPr>
          <w:t>2</w:t>
        </w:r>
        <w:r>
          <w:rPr>
            <w:noProof/>
            <w:webHidden/>
          </w:rPr>
          <w:fldChar w:fldCharType="end"/>
        </w:r>
        <w:r w:rsidRPr="00E30B78">
          <w:rPr>
            <w:rStyle w:val="Hyperlinkki"/>
            <w:noProof/>
          </w:rPr>
          <w:fldChar w:fldCharType="end"/>
        </w:r>
      </w:ins>
    </w:p>
    <w:p w:rsidR="00640FE3" w:rsidRPr="008337C5" w:rsidRDefault="00640FE3">
      <w:pPr>
        <w:pStyle w:val="Sisluet1"/>
        <w:tabs>
          <w:tab w:val="right" w:leader="dot" w:pos="9629"/>
        </w:tabs>
        <w:rPr>
          <w:ins w:id="46" w:author="Tekijä"/>
          <w:rFonts w:ascii="Calibri" w:hAnsi="Calibri"/>
          <w:b w:val="0"/>
          <w:caps w:val="0"/>
          <w:noProof/>
          <w:sz w:val="22"/>
          <w:szCs w:val="22"/>
          <w:lang w:eastAsia="fi-FI"/>
        </w:rPr>
      </w:pPr>
      <w:ins w:id="47" w:author="Tekijä">
        <w:r w:rsidRPr="00E30B78">
          <w:rPr>
            <w:rStyle w:val="Hyperlinkki"/>
            <w:noProof/>
          </w:rPr>
          <w:fldChar w:fldCharType="begin"/>
        </w:r>
        <w:r w:rsidRPr="00E30B78">
          <w:rPr>
            <w:rStyle w:val="Hyperlinkki"/>
            <w:noProof/>
          </w:rPr>
          <w:instrText xml:space="preserve"> </w:instrText>
        </w:r>
        <w:r>
          <w:rPr>
            <w:noProof/>
          </w:rPr>
          <w:instrText>HYPERLINK \l "_Toc58484516"</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SISÄLLYSLUETTELO</w:t>
        </w:r>
        <w:r>
          <w:rPr>
            <w:noProof/>
            <w:webHidden/>
          </w:rPr>
          <w:tab/>
        </w:r>
        <w:r>
          <w:rPr>
            <w:noProof/>
            <w:webHidden/>
          </w:rPr>
          <w:fldChar w:fldCharType="begin"/>
        </w:r>
        <w:r>
          <w:rPr>
            <w:noProof/>
            <w:webHidden/>
          </w:rPr>
          <w:instrText xml:space="preserve"> PAGEREF _Toc58484516 \h </w:instrText>
        </w:r>
        <w:r>
          <w:rPr>
            <w:noProof/>
            <w:webHidden/>
          </w:rPr>
        </w:r>
      </w:ins>
      <w:r>
        <w:rPr>
          <w:noProof/>
          <w:webHidden/>
        </w:rPr>
        <w:fldChar w:fldCharType="separate"/>
      </w:r>
      <w:ins w:id="48" w:author="Tekijä">
        <w:r>
          <w:rPr>
            <w:noProof/>
            <w:webHidden/>
          </w:rPr>
          <w:t>6</w:t>
        </w:r>
        <w:r>
          <w:rPr>
            <w:noProof/>
            <w:webHidden/>
          </w:rPr>
          <w:fldChar w:fldCharType="end"/>
        </w:r>
        <w:r w:rsidRPr="00E30B78">
          <w:rPr>
            <w:rStyle w:val="Hyperlinkki"/>
            <w:noProof/>
          </w:rPr>
          <w:fldChar w:fldCharType="end"/>
        </w:r>
      </w:ins>
    </w:p>
    <w:p w:rsidR="00640FE3" w:rsidRPr="008337C5" w:rsidRDefault="00640FE3">
      <w:pPr>
        <w:pStyle w:val="Sisluet1"/>
        <w:tabs>
          <w:tab w:val="left" w:pos="480"/>
          <w:tab w:val="right" w:leader="dot" w:pos="9629"/>
        </w:tabs>
        <w:rPr>
          <w:ins w:id="49" w:author="Tekijä"/>
          <w:rFonts w:ascii="Calibri" w:hAnsi="Calibri"/>
          <w:b w:val="0"/>
          <w:caps w:val="0"/>
          <w:noProof/>
          <w:sz w:val="22"/>
          <w:szCs w:val="22"/>
          <w:lang w:eastAsia="fi-FI"/>
        </w:rPr>
      </w:pPr>
      <w:ins w:id="50" w:author="Tekijä">
        <w:r w:rsidRPr="00E30B78">
          <w:rPr>
            <w:rStyle w:val="Hyperlinkki"/>
            <w:noProof/>
          </w:rPr>
          <w:fldChar w:fldCharType="begin"/>
        </w:r>
        <w:r w:rsidRPr="00E30B78">
          <w:rPr>
            <w:rStyle w:val="Hyperlinkki"/>
            <w:noProof/>
          </w:rPr>
          <w:instrText xml:space="preserve"> </w:instrText>
        </w:r>
        <w:r>
          <w:rPr>
            <w:noProof/>
          </w:rPr>
          <w:instrText>HYPERLINK \l "_Toc58484517"</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1.</w:t>
        </w:r>
        <w:r w:rsidRPr="008337C5">
          <w:rPr>
            <w:rFonts w:ascii="Calibri" w:hAnsi="Calibri"/>
            <w:b w:val="0"/>
            <w:caps w:val="0"/>
            <w:noProof/>
            <w:sz w:val="22"/>
            <w:szCs w:val="22"/>
            <w:lang w:eastAsia="fi-FI"/>
          </w:rPr>
          <w:tab/>
        </w:r>
        <w:r w:rsidRPr="00E30B78">
          <w:rPr>
            <w:rStyle w:val="Hyperlinkki"/>
            <w:noProof/>
          </w:rPr>
          <w:t>Johdanto</w:t>
        </w:r>
        <w:r>
          <w:rPr>
            <w:noProof/>
            <w:webHidden/>
          </w:rPr>
          <w:tab/>
        </w:r>
        <w:r>
          <w:rPr>
            <w:noProof/>
            <w:webHidden/>
          </w:rPr>
          <w:fldChar w:fldCharType="begin"/>
        </w:r>
        <w:r>
          <w:rPr>
            <w:noProof/>
            <w:webHidden/>
          </w:rPr>
          <w:instrText xml:space="preserve"> PAGEREF _Toc58484517 \h </w:instrText>
        </w:r>
        <w:r>
          <w:rPr>
            <w:noProof/>
            <w:webHidden/>
          </w:rPr>
        </w:r>
      </w:ins>
      <w:r>
        <w:rPr>
          <w:noProof/>
          <w:webHidden/>
        </w:rPr>
        <w:fldChar w:fldCharType="separate"/>
      </w:r>
      <w:ins w:id="51" w:author="Tekijä">
        <w:r>
          <w:rPr>
            <w:noProof/>
            <w:webHidden/>
          </w:rPr>
          <w:t>8</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52" w:author="Tekijä"/>
          <w:rFonts w:ascii="Calibri" w:hAnsi="Calibri"/>
          <w:smallCaps w:val="0"/>
          <w:noProof/>
          <w:sz w:val="22"/>
          <w:szCs w:val="22"/>
          <w:lang w:eastAsia="fi-FI"/>
        </w:rPr>
      </w:pPr>
      <w:ins w:id="53" w:author="Tekijä">
        <w:r w:rsidRPr="00E30B78">
          <w:rPr>
            <w:rStyle w:val="Hyperlinkki"/>
            <w:noProof/>
          </w:rPr>
          <w:fldChar w:fldCharType="begin"/>
        </w:r>
        <w:r w:rsidRPr="00E30B78">
          <w:rPr>
            <w:rStyle w:val="Hyperlinkki"/>
            <w:noProof/>
          </w:rPr>
          <w:instrText xml:space="preserve"> </w:instrText>
        </w:r>
        <w:r>
          <w:rPr>
            <w:noProof/>
          </w:rPr>
          <w:instrText>HYPERLINK \l "_Toc58484518"</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1.1</w:t>
        </w:r>
        <w:r w:rsidRPr="008337C5">
          <w:rPr>
            <w:rFonts w:ascii="Calibri" w:hAnsi="Calibri"/>
            <w:smallCaps w:val="0"/>
            <w:noProof/>
            <w:sz w:val="22"/>
            <w:szCs w:val="22"/>
            <w:lang w:eastAsia="fi-FI"/>
          </w:rPr>
          <w:tab/>
        </w:r>
        <w:r w:rsidRPr="00E30B78">
          <w:rPr>
            <w:rStyle w:val="Hyperlinkki"/>
            <w:noProof/>
          </w:rPr>
          <w:t>Mikä on tietotyyppi?</w:t>
        </w:r>
        <w:r>
          <w:rPr>
            <w:noProof/>
            <w:webHidden/>
          </w:rPr>
          <w:tab/>
        </w:r>
        <w:r>
          <w:rPr>
            <w:noProof/>
            <w:webHidden/>
          </w:rPr>
          <w:fldChar w:fldCharType="begin"/>
        </w:r>
        <w:r>
          <w:rPr>
            <w:noProof/>
            <w:webHidden/>
          </w:rPr>
          <w:instrText xml:space="preserve"> PAGEREF _Toc58484518 \h </w:instrText>
        </w:r>
        <w:r>
          <w:rPr>
            <w:noProof/>
            <w:webHidden/>
          </w:rPr>
        </w:r>
      </w:ins>
      <w:r>
        <w:rPr>
          <w:noProof/>
          <w:webHidden/>
        </w:rPr>
        <w:fldChar w:fldCharType="separate"/>
      </w:r>
      <w:ins w:id="54" w:author="Tekijä">
        <w:r>
          <w:rPr>
            <w:noProof/>
            <w:webHidden/>
          </w:rPr>
          <w:t>8</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55" w:author="Tekijä"/>
          <w:rFonts w:ascii="Calibri" w:hAnsi="Calibri"/>
          <w:smallCaps w:val="0"/>
          <w:noProof/>
          <w:sz w:val="22"/>
          <w:szCs w:val="22"/>
          <w:lang w:eastAsia="fi-FI"/>
        </w:rPr>
      </w:pPr>
      <w:ins w:id="56" w:author="Tekijä">
        <w:r w:rsidRPr="00E30B78">
          <w:rPr>
            <w:rStyle w:val="Hyperlinkki"/>
            <w:noProof/>
          </w:rPr>
          <w:fldChar w:fldCharType="begin"/>
        </w:r>
        <w:r w:rsidRPr="00E30B78">
          <w:rPr>
            <w:rStyle w:val="Hyperlinkki"/>
            <w:noProof/>
          </w:rPr>
          <w:instrText xml:space="preserve"> </w:instrText>
        </w:r>
        <w:r>
          <w:rPr>
            <w:noProof/>
          </w:rPr>
          <w:instrText>HYPERLINK \l "_Toc58484519"</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1.2</w:t>
        </w:r>
        <w:r w:rsidRPr="008337C5">
          <w:rPr>
            <w:rFonts w:ascii="Calibri" w:hAnsi="Calibri"/>
            <w:smallCaps w:val="0"/>
            <w:noProof/>
            <w:sz w:val="22"/>
            <w:szCs w:val="22"/>
            <w:lang w:eastAsia="fi-FI"/>
          </w:rPr>
          <w:tab/>
        </w:r>
        <w:r w:rsidRPr="00E30B78">
          <w:rPr>
            <w:rStyle w:val="Hyperlinkki"/>
            <w:noProof/>
          </w:rPr>
          <w:t>Näyttömuoto</w:t>
        </w:r>
        <w:r>
          <w:rPr>
            <w:noProof/>
            <w:webHidden/>
          </w:rPr>
          <w:tab/>
        </w:r>
        <w:r>
          <w:rPr>
            <w:noProof/>
            <w:webHidden/>
          </w:rPr>
          <w:fldChar w:fldCharType="begin"/>
        </w:r>
        <w:r>
          <w:rPr>
            <w:noProof/>
            <w:webHidden/>
          </w:rPr>
          <w:instrText xml:space="preserve"> PAGEREF _Toc58484519 \h </w:instrText>
        </w:r>
        <w:r>
          <w:rPr>
            <w:noProof/>
            <w:webHidden/>
          </w:rPr>
        </w:r>
      </w:ins>
      <w:r>
        <w:rPr>
          <w:noProof/>
          <w:webHidden/>
        </w:rPr>
        <w:fldChar w:fldCharType="separate"/>
      </w:r>
      <w:ins w:id="57" w:author="Tekijä">
        <w:r>
          <w:rPr>
            <w:noProof/>
            <w:webHidden/>
          </w:rPr>
          <w:t>8</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58" w:author="Tekijä"/>
          <w:rFonts w:ascii="Calibri" w:hAnsi="Calibri"/>
          <w:smallCaps w:val="0"/>
          <w:noProof/>
          <w:sz w:val="22"/>
          <w:szCs w:val="22"/>
          <w:lang w:eastAsia="fi-FI"/>
        </w:rPr>
      </w:pPr>
      <w:ins w:id="59" w:author="Tekijä">
        <w:r w:rsidRPr="00E30B78">
          <w:rPr>
            <w:rStyle w:val="Hyperlinkki"/>
            <w:noProof/>
          </w:rPr>
          <w:fldChar w:fldCharType="begin"/>
        </w:r>
        <w:r w:rsidRPr="00E30B78">
          <w:rPr>
            <w:rStyle w:val="Hyperlinkki"/>
            <w:noProof/>
          </w:rPr>
          <w:instrText xml:space="preserve"> </w:instrText>
        </w:r>
        <w:r>
          <w:rPr>
            <w:noProof/>
          </w:rPr>
          <w:instrText>HYPERLINK \l "_Toc58484520"</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1.3</w:t>
        </w:r>
        <w:r w:rsidRPr="008337C5">
          <w:rPr>
            <w:rFonts w:ascii="Calibri" w:hAnsi="Calibri"/>
            <w:smallCaps w:val="0"/>
            <w:noProof/>
            <w:sz w:val="22"/>
            <w:szCs w:val="22"/>
            <w:lang w:eastAsia="fi-FI"/>
          </w:rPr>
          <w:tab/>
        </w:r>
        <w:r w:rsidRPr="00E30B78">
          <w:rPr>
            <w:rStyle w:val="Hyperlinkki"/>
            <w:noProof/>
          </w:rPr>
          <w:t>Viitatut määrittelyt</w:t>
        </w:r>
        <w:r>
          <w:rPr>
            <w:noProof/>
            <w:webHidden/>
          </w:rPr>
          <w:tab/>
        </w:r>
        <w:r>
          <w:rPr>
            <w:noProof/>
            <w:webHidden/>
          </w:rPr>
          <w:fldChar w:fldCharType="begin"/>
        </w:r>
        <w:r>
          <w:rPr>
            <w:noProof/>
            <w:webHidden/>
          </w:rPr>
          <w:instrText xml:space="preserve"> PAGEREF _Toc58484520 \h </w:instrText>
        </w:r>
        <w:r>
          <w:rPr>
            <w:noProof/>
            <w:webHidden/>
          </w:rPr>
        </w:r>
      </w:ins>
      <w:r>
        <w:rPr>
          <w:noProof/>
          <w:webHidden/>
        </w:rPr>
        <w:fldChar w:fldCharType="separate"/>
      </w:r>
      <w:ins w:id="60" w:author="Tekijä">
        <w:r>
          <w:rPr>
            <w:noProof/>
            <w:webHidden/>
          </w:rPr>
          <w:t>9</w:t>
        </w:r>
        <w:r>
          <w:rPr>
            <w:noProof/>
            <w:webHidden/>
          </w:rPr>
          <w:fldChar w:fldCharType="end"/>
        </w:r>
        <w:r w:rsidRPr="00E30B78">
          <w:rPr>
            <w:rStyle w:val="Hyperlinkki"/>
            <w:noProof/>
          </w:rPr>
          <w:fldChar w:fldCharType="end"/>
        </w:r>
      </w:ins>
    </w:p>
    <w:p w:rsidR="00640FE3" w:rsidRPr="008337C5" w:rsidRDefault="00640FE3">
      <w:pPr>
        <w:pStyle w:val="Sisluet1"/>
        <w:tabs>
          <w:tab w:val="left" w:pos="480"/>
          <w:tab w:val="right" w:leader="dot" w:pos="9629"/>
        </w:tabs>
        <w:rPr>
          <w:ins w:id="61" w:author="Tekijä"/>
          <w:rFonts w:ascii="Calibri" w:hAnsi="Calibri"/>
          <w:b w:val="0"/>
          <w:caps w:val="0"/>
          <w:noProof/>
          <w:sz w:val="22"/>
          <w:szCs w:val="22"/>
          <w:lang w:eastAsia="fi-FI"/>
        </w:rPr>
      </w:pPr>
      <w:ins w:id="62" w:author="Tekijä">
        <w:r w:rsidRPr="00E30B78">
          <w:rPr>
            <w:rStyle w:val="Hyperlinkki"/>
            <w:noProof/>
          </w:rPr>
          <w:fldChar w:fldCharType="begin"/>
        </w:r>
        <w:r w:rsidRPr="00E30B78">
          <w:rPr>
            <w:rStyle w:val="Hyperlinkki"/>
            <w:noProof/>
          </w:rPr>
          <w:instrText xml:space="preserve"> </w:instrText>
        </w:r>
        <w:r>
          <w:rPr>
            <w:noProof/>
          </w:rPr>
          <w:instrText>HYPERLINK \l "_Toc58484521"</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2.</w:t>
        </w:r>
        <w:r w:rsidRPr="008337C5">
          <w:rPr>
            <w:rFonts w:ascii="Calibri" w:hAnsi="Calibri"/>
            <w:b w:val="0"/>
            <w:caps w:val="0"/>
            <w:noProof/>
            <w:sz w:val="22"/>
            <w:szCs w:val="22"/>
            <w:lang w:eastAsia="fi-FI"/>
          </w:rPr>
          <w:tab/>
        </w:r>
        <w:r w:rsidRPr="00E30B78">
          <w:rPr>
            <w:rStyle w:val="Hyperlinkki"/>
            <w:noProof/>
          </w:rPr>
          <w:t>PAIKALLISTETUT</w:t>
        </w:r>
        <w:r>
          <w:rPr>
            <w:noProof/>
            <w:webHidden/>
          </w:rPr>
          <w:tab/>
        </w:r>
        <w:r>
          <w:rPr>
            <w:noProof/>
            <w:webHidden/>
          </w:rPr>
          <w:fldChar w:fldCharType="begin"/>
        </w:r>
        <w:r>
          <w:rPr>
            <w:noProof/>
            <w:webHidden/>
          </w:rPr>
          <w:instrText xml:space="preserve"> PAGEREF _Toc58484521 \h </w:instrText>
        </w:r>
        <w:r>
          <w:rPr>
            <w:noProof/>
            <w:webHidden/>
          </w:rPr>
        </w:r>
      </w:ins>
      <w:r>
        <w:rPr>
          <w:noProof/>
          <w:webHidden/>
        </w:rPr>
        <w:fldChar w:fldCharType="separate"/>
      </w:r>
      <w:ins w:id="63" w:author="Tekijä">
        <w:r>
          <w:rPr>
            <w:noProof/>
            <w:webHidden/>
          </w:rPr>
          <w:t>10</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64" w:author="Tekijä"/>
          <w:rFonts w:ascii="Calibri" w:hAnsi="Calibri"/>
          <w:smallCaps w:val="0"/>
          <w:noProof/>
          <w:sz w:val="22"/>
          <w:szCs w:val="22"/>
          <w:lang w:eastAsia="fi-FI"/>
        </w:rPr>
      </w:pPr>
      <w:ins w:id="65" w:author="Tekijä">
        <w:r w:rsidRPr="00E30B78">
          <w:rPr>
            <w:rStyle w:val="Hyperlinkki"/>
            <w:noProof/>
          </w:rPr>
          <w:fldChar w:fldCharType="begin"/>
        </w:r>
        <w:r w:rsidRPr="00E30B78">
          <w:rPr>
            <w:rStyle w:val="Hyperlinkki"/>
            <w:noProof/>
          </w:rPr>
          <w:instrText xml:space="preserve"> </w:instrText>
        </w:r>
        <w:r>
          <w:rPr>
            <w:noProof/>
          </w:rPr>
          <w:instrText>HYPERLINK \l "_Toc58484522"</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lang w:eastAsia="fi-FI"/>
          </w:rPr>
          <w:t>2.1</w:t>
        </w:r>
        <w:r w:rsidRPr="008337C5">
          <w:rPr>
            <w:rFonts w:ascii="Calibri" w:hAnsi="Calibri"/>
            <w:smallCaps w:val="0"/>
            <w:noProof/>
            <w:sz w:val="22"/>
            <w:szCs w:val="22"/>
            <w:lang w:eastAsia="fi-FI"/>
          </w:rPr>
          <w:tab/>
        </w:r>
        <w:r w:rsidRPr="00E30B78">
          <w:rPr>
            <w:rStyle w:val="Hyperlinkki"/>
            <w:noProof/>
          </w:rPr>
          <w:t>Nimi - Entity name (EN)</w:t>
        </w:r>
        <w:r>
          <w:rPr>
            <w:noProof/>
            <w:webHidden/>
          </w:rPr>
          <w:tab/>
        </w:r>
        <w:r>
          <w:rPr>
            <w:noProof/>
            <w:webHidden/>
          </w:rPr>
          <w:fldChar w:fldCharType="begin"/>
        </w:r>
        <w:r>
          <w:rPr>
            <w:noProof/>
            <w:webHidden/>
          </w:rPr>
          <w:instrText xml:space="preserve"> PAGEREF _Toc58484522 \h </w:instrText>
        </w:r>
        <w:r>
          <w:rPr>
            <w:noProof/>
            <w:webHidden/>
          </w:rPr>
        </w:r>
      </w:ins>
      <w:r>
        <w:rPr>
          <w:noProof/>
          <w:webHidden/>
        </w:rPr>
        <w:fldChar w:fldCharType="separate"/>
      </w:r>
      <w:ins w:id="66" w:author="Tekijä">
        <w:r>
          <w:rPr>
            <w:noProof/>
            <w:webHidden/>
          </w:rPr>
          <w:t>10</w:t>
        </w:r>
        <w:r>
          <w:rPr>
            <w:noProof/>
            <w:webHidden/>
          </w:rPr>
          <w:fldChar w:fldCharType="end"/>
        </w:r>
        <w:r w:rsidRPr="00E30B78">
          <w:rPr>
            <w:rStyle w:val="Hyperlinkki"/>
            <w:noProof/>
          </w:rPr>
          <w:fldChar w:fldCharType="end"/>
        </w:r>
      </w:ins>
    </w:p>
    <w:p w:rsidR="00640FE3" w:rsidRPr="008337C5" w:rsidRDefault="00640FE3">
      <w:pPr>
        <w:pStyle w:val="Sisluet3"/>
        <w:tabs>
          <w:tab w:val="left" w:pos="1200"/>
          <w:tab w:val="right" w:leader="dot" w:pos="9629"/>
        </w:tabs>
        <w:rPr>
          <w:ins w:id="67" w:author="Tekijä"/>
          <w:rFonts w:ascii="Calibri" w:hAnsi="Calibri"/>
          <w:i w:val="0"/>
          <w:noProof/>
          <w:sz w:val="22"/>
          <w:szCs w:val="22"/>
          <w:lang w:eastAsia="fi-FI"/>
        </w:rPr>
      </w:pPr>
      <w:ins w:id="68" w:author="Tekijä">
        <w:r w:rsidRPr="00E30B78">
          <w:rPr>
            <w:rStyle w:val="Hyperlinkki"/>
            <w:noProof/>
          </w:rPr>
          <w:fldChar w:fldCharType="begin"/>
        </w:r>
        <w:r w:rsidRPr="00E30B78">
          <w:rPr>
            <w:rStyle w:val="Hyperlinkki"/>
            <w:noProof/>
          </w:rPr>
          <w:instrText xml:space="preserve"> </w:instrText>
        </w:r>
        <w:r>
          <w:rPr>
            <w:noProof/>
          </w:rPr>
          <w:instrText>HYPERLINK \l "_Toc58484523"</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2.1.1</w:t>
        </w:r>
        <w:r w:rsidRPr="008337C5">
          <w:rPr>
            <w:rFonts w:ascii="Calibri" w:hAnsi="Calibri"/>
            <w:i w:val="0"/>
            <w:noProof/>
            <w:sz w:val="22"/>
            <w:szCs w:val="22"/>
            <w:lang w:eastAsia="fi-FI"/>
          </w:rPr>
          <w:tab/>
        </w:r>
        <w:r w:rsidRPr="00E30B78">
          <w:rPr>
            <w:rStyle w:val="Hyperlinkki"/>
            <w:noProof/>
          </w:rPr>
          <w:t>Nimen osa – Entity Part (ENXP)</w:t>
        </w:r>
        <w:r>
          <w:rPr>
            <w:noProof/>
            <w:webHidden/>
          </w:rPr>
          <w:tab/>
        </w:r>
        <w:r>
          <w:rPr>
            <w:noProof/>
            <w:webHidden/>
          </w:rPr>
          <w:fldChar w:fldCharType="begin"/>
        </w:r>
        <w:r>
          <w:rPr>
            <w:noProof/>
            <w:webHidden/>
          </w:rPr>
          <w:instrText xml:space="preserve"> PAGEREF _Toc58484523 \h </w:instrText>
        </w:r>
        <w:r>
          <w:rPr>
            <w:noProof/>
            <w:webHidden/>
          </w:rPr>
        </w:r>
      </w:ins>
      <w:r>
        <w:rPr>
          <w:noProof/>
          <w:webHidden/>
        </w:rPr>
        <w:fldChar w:fldCharType="separate"/>
      </w:r>
      <w:ins w:id="69" w:author="Tekijä">
        <w:r>
          <w:rPr>
            <w:noProof/>
            <w:webHidden/>
          </w:rPr>
          <w:t>10</w:t>
        </w:r>
        <w:r>
          <w:rPr>
            <w:noProof/>
            <w:webHidden/>
          </w:rPr>
          <w:fldChar w:fldCharType="end"/>
        </w:r>
        <w:r w:rsidRPr="00E30B78">
          <w:rPr>
            <w:rStyle w:val="Hyperlinkki"/>
            <w:noProof/>
          </w:rPr>
          <w:fldChar w:fldCharType="end"/>
        </w:r>
      </w:ins>
    </w:p>
    <w:p w:rsidR="00640FE3" w:rsidRPr="008337C5" w:rsidRDefault="00640FE3">
      <w:pPr>
        <w:pStyle w:val="Sisluet3"/>
        <w:tabs>
          <w:tab w:val="left" w:pos="1200"/>
          <w:tab w:val="right" w:leader="dot" w:pos="9629"/>
        </w:tabs>
        <w:rPr>
          <w:ins w:id="70" w:author="Tekijä"/>
          <w:rFonts w:ascii="Calibri" w:hAnsi="Calibri"/>
          <w:i w:val="0"/>
          <w:noProof/>
          <w:sz w:val="22"/>
          <w:szCs w:val="22"/>
          <w:lang w:eastAsia="fi-FI"/>
        </w:rPr>
      </w:pPr>
      <w:ins w:id="71" w:author="Tekijä">
        <w:r w:rsidRPr="00E30B78">
          <w:rPr>
            <w:rStyle w:val="Hyperlinkki"/>
            <w:noProof/>
          </w:rPr>
          <w:fldChar w:fldCharType="begin"/>
        </w:r>
        <w:r w:rsidRPr="00E30B78">
          <w:rPr>
            <w:rStyle w:val="Hyperlinkki"/>
            <w:noProof/>
          </w:rPr>
          <w:instrText xml:space="preserve"> </w:instrText>
        </w:r>
        <w:r>
          <w:rPr>
            <w:noProof/>
          </w:rPr>
          <w:instrText>HYPERLINK \l "_Toc58484524"</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2.1.2</w:t>
        </w:r>
        <w:r w:rsidRPr="008337C5">
          <w:rPr>
            <w:rFonts w:ascii="Calibri" w:hAnsi="Calibri"/>
            <w:i w:val="0"/>
            <w:noProof/>
            <w:sz w:val="22"/>
            <w:szCs w:val="22"/>
            <w:lang w:eastAsia="fi-FI"/>
          </w:rPr>
          <w:tab/>
        </w:r>
        <w:r w:rsidRPr="00E30B78">
          <w:rPr>
            <w:rStyle w:val="Hyperlinkki"/>
            <w:noProof/>
          </w:rPr>
          <w:t>Yksinkertainen nimi – Trivial Name (TN)</w:t>
        </w:r>
        <w:r>
          <w:rPr>
            <w:noProof/>
            <w:webHidden/>
          </w:rPr>
          <w:tab/>
        </w:r>
        <w:r>
          <w:rPr>
            <w:noProof/>
            <w:webHidden/>
          </w:rPr>
          <w:fldChar w:fldCharType="begin"/>
        </w:r>
        <w:r>
          <w:rPr>
            <w:noProof/>
            <w:webHidden/>
          </w:rPr>
          <w:instrText xml:space="preserve"> PAGEREF _Toc58484524 \h </w:instrText>
        </w:r>
        <w:r>
          <w:rPr>
            <w:noProof/>
            <w:webHidden/>
          </w:rPr>
        </w:r>
      </w:ins>
      <w:r>
        <w:rPr>
          <w:noProof/>
          <w:webHidden/>
        </w:rPr>
        <w:fldChar w:fldCharType="separate"/>
      </w:r>
      <w:ins w:id="72" w:author="Tekijä">
        <w:r>
          <w:rPr>
            <w:noProof/>
            <w:webHidden/>
          </w:rPr>
          <w:t>11</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73" w:author="Tekijä"/>
          <w:rFonts w:ascii="Calibri" w:hAnsi="Calibri"/>
          <w:smallCaps w:val="0"/>
          <w:noProof/>
          <w:sz w:val="22"/>
          <w:szCs w:val="22"/>
          <w:lang w:eastAsia="fi-FI"/>
        </w:rPr>
      </w:pPr>
      <w:ins w:id="74" w:author="Tekijä">
        <w:r w:rsidRPr="00E30B78">
          <w:rPr>
            <w:rStyle w:val="Hyperlinkki"/>
            <w:noProof/>
          </w:rPr>
          <w:fldChar w:fldCharType="begin"/>
        </w:r>
        <w:r w:rsidRPr="00E30B78">
          <w:rPr>
            <w:rStyle w:val="Hyperlinkki"/>
            <w:noProof/>
          </w:rPr>
          <w:instrText xml:space="preserve"> </w:instrText>
        </w:r>
        <w:r>
          <w:rPr>
            <w:noProof/>
          </w:rPr>
          <w:instrText>HYPERLINK \l "_Toc58484525"</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2.2</w:t>
        </w:r>
        <w:r w:rsidRPr="008337C5">
          <w:rPr>
            <w:rFonts w:ascii="Calibri" w:hAnsi="Calibri"/>
            <w:smallCaps w:val="0"/>
            <w:noProof/>
            <w:sz w:val="22"/>
            <w:szCs w:val="22"/>
            <w:lang w:eastAsia="fi-FI"/>
          </w:rPr>
          <w:tab/>
        </w:r>
        <w:r w:rsidRPr="00E30B78">
          <w:rPr>
            <w:rStyle w:val="Hyperlinkki"/>
            <w:noProof/>
          </w:rPr>
          <w:t>Organisaation nimi - Organization name (ON)</w:t>
        </w:r>
        <w:r>
          <w:rPr>
            <w:noProof/>
            <w:webHidden/>
          </w:rPr>
          <w:tab/>
        </w:r>
        <w:r>
          <w:rPr>
            <w:noProof/>
            <w:webHidden/>
          </w:rPr>
          <w:fldChar w:fldCharType="begin"/>
        </w:r>
        <w:r>
          <w:rPr>
            <w:noProof/>
            <w:webHidden/>
          </w:rPr>
          <w:instrText xml:space="preserve"> PAGEREF _Toc58484525 \h </w:instrText>
        </w:r>
        <w:r>
          <w:rPr>
            <w:noProof/>
            <w:webHidden/>
          </w:rPr>
        </w:r>
      </w:ins>
      <w:r>
        <w:rPr>
          <w:noProof/>
          <w:webHidden/>
        </w:rPr>
        <w:fldChar w:fldCharType="separate"/>
      </w:r>
      <w:ins w:id="75" w:author="Tekijä">
        <w:r>
          <w:rPr>
            <w:noProof/>
            <w:webHidden/>
          </w:rPr>
          <w:t>11</w:t>
        </w:r>
        <w:r>
          <w:rPr>
            <w:noProof/>
            <w:webHidden/>
          </w:rPr>
          <w:fldChar w:fldCharType="end"/>
        </w:r>
        <w:r w:rsidRPr="00E30B78">
          <w:rPr>
            <w:rStyle w:val="Hyperlinkki"/>
            <w:noProof/>
          </w:rPr>
          <w:fldChar w:fldCharType="end"/>
        </w:r>
      </w:ins>
    </w:p>
    <w:p w:rsidR="00640FE3" w:rsidRPr="008337C5" w:rsidRDefault="00640FE3">
      <w:pPr>
        <w:pStyle w:val="Sisluet3"/>
        <w:tabs>
          <w:tab w:val="left" w:pos="1200"/>
          <w:tab w:val="right" w:leader="dot" w:pos="9629"/>
        </w:tabs>
        <w:rPr>
          <w:ins w:id="76" w:author="Tekijä"/>
          <w:rFonts w:ascii="Calibri" w:hAnsi="Calibri"/>
          <w:i w:val="0"/>
          <w:noProof/>
          <w:sz w:val="22"/>
          <w:szCs w:val="22"/>
          <w:lang w:eastAsia="fi-FI"/>
        </w:rPr>
      </w:pPr>
      <w:ins w:id="77" w:author="Tekijä">
        <w:r w:rsidRPr="00E30B78">
          <w:rPr>
            <w:rStyle w:val="Hyperlinkki"/>
            <w:noProof/>
          </w:rPr>
          <w:fldChar w:fldCharType="begin"/>
        </w:r>
        <w:r w:rsidRPr="00E30B78">
          <w:rPr>
            <w:rStyle w:val="Hyperlinkki"/>
            <w:noProof/>
          </w:rPr>
          <w:instrText xml:space="preserve"> </w:instrText>
        </w:r>
        <w:r>
          <w:rPr>
            <w:noProof/>
          </w:rPr>
          <w:instrText>HYPERLINK \l "_Toc58484526"</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2.2.1</w:t>
        </w:r>
        <w:r w:rsidRPr="008337C5">
          <w:rPr>
            <w:rFonts w:ascii="Calibri" w:hAnsi="Calibri"/>
            <w:i w:val="0"/>
            <w:noProof/>
            <w:sz w:val="22"/>
            <w:szCs w:val="22"/>
            <w:lang w:eastAsia="fi-FI"/>
          </w:rPr>
          <w:tab/>
        </w:r>
        <w:r w:rsidRPr="00E30B78">
          <w:rPr>
            <w:rStyle w:val="Hyperlinkki"/>
            <w:noProof/>
          </w:rPr>
          <w:t>Näyttömuoto</w:t>
        </w:r>
        <w:r>
          <w:rPr>
            <w:noProof/>
            <w:webHidden/>
          </w:rPr>
          <w:tab/>
        </w:r>
        <w:r>
          <w:rPr>
            <w:noProof/>
            <w:webHidden/>
          </w:rPr>
          <w:fldChar w:fldCharType="begin"/>
        </w:r>
        <w:r>
          <w:rPr>
            <w:noProof/>
            <w:webHidden/>
          </w:rPr>
          <w:instrText xml:space="preserve"> PAGEREF _Toc58484526 \h </w:instrText>
        </w:r>
        <w:r>
          <w:rPr>
            <w:noProof/>
            <w:webHidden/>
          </w:rPr>
        </w:r>
      </w:ins>
      <w:r>
        <w:rPr>
          <w:noProof/>
          <w:webHidden/>
        </w:rPr>
        <w:fldChar w:fldCharType="separate"/>
      </w:r>
      <w:ins w:id="78" w:author="Tekijä">
        <w:r>
          <w:rPr>
            <w:noProof/>
            <w:webHidden/>
          </w:rPr>
          <w:t>12</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79" w:author="Tekijä"/>
          <w:rFonts w:ascii="Calibri" w:hAnsi="Calibri"/>
          <w:smallCaps w:val="0"/>
          <w:noProof/>
          <w:sz w:val="22"/>
          <w:szCs w:val="22"/>
          <w:lang w:eastAsia="fi-FI"/>
        </w:rPr>
      </w:pPr>
      <w:ins w:id="80" w:author="Tekijä">
        <w:r w:rsidRPr="00E30B78">
          <w:rPr>
            <w:rStyle w:val="Hyperlinkki"/>
            <w:noProof/>
          </w:rPr>
          <w:fldChar w:fldCharType="begin"/>
        </w:r>
        <w:r w:rsidRPr="00E30B78">
          <w:rPr>
            <w:rStyle w:val="Hyperlinkki"/>
            <w:noProof/>
          </w:rPr>
          <w:instrText xml:space="preserve"> </w:instrText>
        </w:r>
        <w:r>
          <w:rPr>
            <w:noProof/>
          </w:rPr>
          <w:instrText>HYPERLINK \l "_Toc58484527"</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2.3</w:t>
        </w:r>
        <w:r w:rsidRPr="008337C5">
          <w:rPr>
            <w:rFonts w:ascii="Calibri" w:hAnsi="Calibri"/>
            <w:smallCaps w:val="0"/>
            <w:noProof/>
            <w:sz w:val="22"/>
            <w:szCs w:val="22"/>
            <w:lang w:eastAsia="fi-FI"/>
          </w:rPr>
          <w:tab/>
        </w:r>
        <w:r w:rsidRPr="00E30B78">
          <w:rPr>
            <w:rStyle w:val="Hyperlinkki"/>
            <w:noProof/>
          </w:rPr>
          <w:t>Henkilön nimi - Person name (PN)</w:t>
        </w:r>
        <w:r>
          <w:rPr>
            <w:noProof/>
            <w:webHidden/>
          </w:rPr>
          <w:tab/>
        </w:r>
        <w:r>
          <w:rPr>
            <w:noProof/>
            <w:webHidden/>
          </w:rPr>
          <w:fldChar w:fldCharType="begin"/>
        </w:r>
        <w:r>
          <w:rPr>
            <w:noProof/>
            <w:webHidden/>
          </w:rPr>
          <w:instrText xml:space="preserve"> PAGEREF _Toc58484527 \h </w:instrText>
        </w:r>
        <w:r>
          <w:rPr>
            <w:noProof/>
            <w:webHidden/>
          </w:rPr>
        </w:r>
      </w:ins>
      <w:r>
        <w:rPr>
          <w:noProof/>
          <w:webHidden/>
        </w:rPr>
        <w:fldChar w:fldCharType="separate"/>
      </w:r>
      <w:ins w:id="81" w:author="Tekijä">
        <w:r>
          <w:rPr>
            <w:noProof/>
            <w:webHidden/>
          </w:rPr>
          <w:t>12</w:t>
        </w:r>
        <w:r>
          <w:rPr>
            <w:noProof/>
            <w:webHidden/>
          </w:rPr>
          <w:fldChar w:fldCharType="end"/>
        </w:r>
        <w:r w:rsidRPr="00E30B78">
          <w:rPr>
            <w:rStyle w:val="Hyperlinkki"/>
            <w:noProof/>
          </w:rPr>
          <w:fldChar w:fldCharType="end"/>
        </w:r>
      </w:ins>
    </w:p>
    <w:p w:rsidR="00640FE3" w:rsidRPr="008337C5" w:rsidRDefault="00640FE3">
      <w:pPr>
        <w:pStyle w:val="Sisluet3"/>
        <w:tabs>
          <w:tab w:val="left" w:pos="1200"/>
          <w:tab w:val="right" w:leader="dot" w:pos="9629"/>
        </w:tabs>
        <w:rPr>
          <w:ins w:id="82" w:author="Tekijä"/>
          <w:rFonts w:ascii="Calibri" w:hAnsi="Calibri"/>
          <w:i w:val="0"/>
          <w:noProof/>
          <w:sz w:val="22"/>
          <w:szCs w:val="22"/>
          <w:lang w:eastAsia="fi-FI"/>
        </w:rPr>
      </w:pPr>
      <w:ins w:id="83" w:author="Tekijä">
        <w:r w:rsidRPr="00E30B78">
          <w:rPr>
            <w:rStyle w:val="Hyperlinkki"/>
            <w:noProof/>
          </w:rPr>
          <w:fldChar w:fldCharType="begin"/>
        </w:r>
        <w:r w:rsidRPr="00E30B78">
          <w:rPr>
            <w:rStyle w:val="Hyperlinkki"/>
            <w:noProof/>
          </w:rPr>
          <w:instrText xml:space="preserve"> </w:instrText>
        </w:r>
        <w:r>
          <w:rPr>
            <w:noProof/>
          </w:rPr>
          <w:instrText>HYPERLINK \l "_Toc58484528"</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2.3.1</w:t>
        </w:r>
        <w:r w:rsidRPr="008337C5">
          <w:rPr>
            <w:rFonts w:ascii="Calibri" w:hAnsi="Calibri"/>
            <w:i w:val="0"/>
            <w:noProof/>
            <w:sz w:val="22"/>
            <w:szCs w:val="22"/>
            <w:lang w:eastAsia="fi-FI"/>
          </w:rPr>
          <w:tab/>
        </w:r>
        <w:r w:rsidRPr="00E30B78">
          <w:rPr>
            <w:rStyle w:val="Hyperlinkki"/>
            <w:noProof/>
          </w:rPr>
          <w:t>Näyttömuoto</w:t>
        </w:r>
        <w:r>
          <w:rPr>
            <w:noProof/>
            <w:webHidden/>
          </w:rPr>
          <w:tab/>
        </w:r>
        <w:r>
          <w:rPr>
            <w:noProof/>
            <w:webHidden/>
          </w:rPr>
          <w:fldChar w:fldCharType="begin"/>
        </w:r>
        <w:r>
          <w:rPr>
            <w:noProof/>
            <w:webHidden/>
          </w:rPr>
          <w:instrText xml:space="preserve"> PAGEREF _Toc58484528 \h </w:instrText>
        </w:r>
        <w:r>
          <w:rPr>
            <w:noProof/>
            <w:webHidden/>
          </w:rPr>
        </w:r>
      </w:ins>
      <w:r>
        <w:rPr>
          <w:noProof/>
          <w:webHidden/>
        </w:rPr>
        <w:fldChar w:fldCharType="separate"/>
      </w:r>
      <w:ins w:id="84" w:author="Tekijä">
        <w:r>
          <w:rPr>
            <w:noProof/>
            <w:webHidden/>
          </w:rPr>
          <w:t>14</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85" w:author="Tekijä"/>
          <w:rFonts w:ascii="Calibri" w:hAnsi="Calibri"/>
          <w:smallCaps w:val="0"/>
          <w:noProof/>
          <w:sz w:val="22"/>
          <w:szCs w:val="22"/>
          <w:lang w:eastAsia="fi-FI"/>
        </w:rPr>
      </w:pPr>
      <w:ins w:id="86" w:author="Tekijä">
        <w:r w:rsidRPr="00E30B78">
          <w:rPr>
            <w:rStyle w:val="Hyperlinkki"/>
            <w:noProof/>
          </w:rPr>
          <w:fldChar w:fldCharType="begin"/>
        </w:r>
        <w:r w:rsidRPr="00E30B78">
          <w:rPr>
            <w:rStyle w:val="Hyperlinkki"/>
            <w:noProof/>
          </w:rPr>
          <w:instrText xml:space="preserve"> </w:instrText>
        </w:r>
        <w:r>
          <w:rPr>
            <w:noProof/>
          </w:rPr>
          <w:instrText>HYPERLINK \l "_Toc58484529"</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2.4</w:t>
        </w:r>
        <w:r w:rsidRPr="008337C5">
          <w:rPr>
            <w:rFonts w:ascii="Calibri" w:hAnsi="Calibri"/>
            <w:smallCaps w:val="0"/>
            <w:noProof/>
            <w:sz w:val="22"/>
            <w:szCs w:val="22"/>
            <w:lang w:eastAsia="fi-FI"/>
          </w:rPr>
          <w:tab/>
        </w:r>
        <w:r w:rsidRPr="00E30B78">
          <w:rPr>
            <w:rStyle w:val="Hyperlinkki"/>
            <w:noProof/>
          </w:rPr>
          <w:t>Osoite - Postal address (AD, ADXP)</w:t>
        </w:r>
        <w:r>
          <w:rPr>
            <w:noProof/>
            <w:webHidden/>
          </w:rPr>
          <w:tab/>
        </w:r>
        <w:r>
          <w:rPr>
            <w:noProof/>
            <w:webHidden/>
          </w:rPr>
          <w:fldChar w:fldCharType="begin"/>
        </w:r>
        <w:r>
          <w:rPr>
            <w:noProof/>
            <w:webHidden/>
          </w:rPr>
          <w:instrText xml:space="preserve"> PAGEREF _Toc58484529 \h </w:instrText>
        </w:r>
        <w:r>
          <w:rPr>
            <w:noProof/>
            <w:webHidden/>
          </w:rPr>
        </w:r>
      </w:ins>
      <w:r>
        <w:rPr>
          <w:noProof/>
          <w:webHidden/>
        </w:rPr>
        <w:fldChar w:fldCharType="separate"/>
      </w:r>
      <w:ins w:id="87" w:author="Tekijä">
        <w:r>
          <w:rPr>
            <w:noProof/>
            <w:webHidden/>
          </w:rPr>
          <w:t>15</w:t>
        </w:r>
        <w:r>
          <w:rPr>
            <w:noProof/>
            <w:webHidden/>
          </w:rPr>
          <w:fldChar w:fldCharType="end"/>
        </w:r>
        <w:r w:rsidRPr="00E30B78">
          <w:rPr>
            <w:rStyle w:val="Hyperlinkki"/>
            <w:noProof/>
          </w:rPr>
          <w:fldChar w:fldCharType="end"/>
        </w:r>
      </w:ins>
    </w:p>
    <w:p w:rsidR="00640FE3" w:rsidRPr="008337C5" w:rsidRDefault="00640FE3">
      <w:pPr>
        <w:pStyle w:val="Sisluet3"/>
        <w:tabs>
          <w:tab w:val="left" w:pos="1200"/>
          <w:tab w:val="right" w:leader="dot" w:pos="9629"/>
        </w:tabs>
        <w:rPr>
          <w:ins w:id="88" w:author="Tekijä"/>
          <w:rFonts w:ascii="Calibri" w:hAnsi="Calibri"/>
          <w:i w:val="0"/>
          <w:noProof/>
          <w:sz w:val="22"/>
          <w:szCs w:val="22"/>
          <w:lang w:eastAsia="fi-FI"/>
        </w:rPr>
      </w:pPr>
      <w:ins w:id="89" w:author="Tekijä">
        <w:r w:rsidRPr="00E30B78">
          <w:rPr>
            <w:rStyle w:val="Hyperlinkki"/>
            <w:noProof/>
          </w:rPr>
          <w:fldChar w:fldCharType="begin"/>
        </w:r>
        <w:r w:rsidRPr="00E30B78">
          <w:rPr>
            <w:rStyle w:val="Hyperlinkki"/>
            <w:noProof/>
          </w:rPr>
          <w:instrText xml:space="preserve"> </w:instrText>
        </w:r>
        <w:r>
          <w:rPr>
            <w:noProof/>
          </w:rPr>
          <w:instrText>HYPERLINK \l "_Toc58484530"</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2.4.1</w:t>
        </w:r>
        <w:r w:rsidRPr="008337C5">
          <w:rPr>
            <w:rFonts w:ascii="Calibri" w:hAnsi="Calibri"/>
            <w:i w:val="0"/>
            <w:noProof/>
            <w:sz w:val="22"/>
            <w:szCs w:val="22"/>
            <w:lang w:eastAsia="fi-FI"/>
          </w:rPr>
          <w:tab/>
        </w:r>
        <w:r w:rsidRPr="00E30B78">
          <w:rPr>
            <w:rStyle w:val="Hyperlinkki"/>
            <w:noProof/>
          </w:rPr>
          <w:t>Näyttömuoto</w:t>
        </w:r>
        <w:r>
          <w:rPr>
            <w:noProof/>
            <w:webHidden/>
          </w:rPr>
          <w:tab/>
        </w:r>
        <w:r>
          <w:rPr>
            <w:noProof/>
            <w:webHidden/>
          </w:rPr>
          <w:fldChar w:fldCharType="begin"/>
        </w:r>
        <w:r>
          <w:rPr>
            <w:noProof/>
            <w:webHidden/>
          </w:rPr>
          <w:instrText xml:space="preserve"> PAGEREF _Toc58484530 \h </w:instrText>
        </w:r>
        <w:r>
          <w:rPr>
            <w:noProof/>
            <w:webHidden/>
          </w:rPr>
        </w:r>
      </w:ins>
      <w:r>
        <w:rPr>
          <w:noProof/>
          <w:webHidden/>
        </w:rPr>
        <w:fldChar w:fldCharType="separate"/>
      </w:r>
      <w:ins w:id="90" w:author="Tekijä">
        <w:r>
          <w:rPr>
            <w:noProof/>
            <w:webHidden/>
          </w:rPr>
          <w:t>17</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91" w:author="Tekijä"/>
          <w:rFonts w:ascii="Calibri" w:hAnsi="Calibri"/>
          <w:smallCaps w:val="0"/>
          <w:noProof/>
          <w:sz w:val="22"/>
          <w:szCs w:val="22"/>
          <w:lang w:eastAsia="fi-FI"/>
        </w:rPr>
      </w:pPr>
      <w:ins w:id="92" w:author="Tekijä">
        <w:r w:rsidRPr="00E30B78">
          <w:rPr>
            <w:rStyle w:val="Hyperlinkki"/>
            <w:noProof/>
          </w:rPr>
          <w:fldChar w:fldCharType="begin"/>
        </w:r>
        <w:r w:rsidRPr="00E30B78">
          <w:rPr>
            <w:rStyle w:val="Hyperlinkki"/>
            <w:noProof/>
          </w:rPr>
          <w:instrText xml:space="preserve"> </w:instrText>
        </w:r>
        <w:r>
          <w:rPr>
            <w:noProof/>
          </w:rPr>
          <w:instrText>HYPERLINK \l "_Toc58484531"</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2.5</w:t>
        </w:r>
        <w:r w:rsidRPr="008337C5">
          <w:rPr>
            <w:rFonts w:ascii="Calibri" w:hAnsi="Calibri"/>
            <w:smallCaps w:val="0"/>
            <w:noProof/>
            <w:sz w:val="22"/>
            <w:szCs w:val="22"/>
            <w:lang w:eastAsia="fi-FI"/>
          </w:rPr>
          <w:tab/>
        </w:r>
        <w:r w:rsidRPr="00E30B78">
          <w:rPr>
            <w:rStyle w:val="Hyperlinkki"/>
            <w:noProof/>
          </w:rPr>
          <w:t>Telekommunikaatio-osoite - Telecommunication address (TEL)</w:t>
        </w:r>
        <w:r>
          <w:rPr>
            <w:noProof/>
            <w:webHidden/>
          </w:rPr>
          <w:tab/>
        </w:r>
        <w:r>
          <w:rPr>
            <w:noProof/>
            <w:webHidden/>
          </w:rPr>
          <w:fldChar w:fldCharType="begin"/>
        </w:r>
        <w:r>
          <w:rPr>
            <w:noProof/>
            <w:webHidden/>
          </w:rPr>
          <w:instrText xml:space="preserve"> PAGEREF _Toc58484531 \h </w:instrText>
        </w:r>
        <w:r>
          <w:rPr>
            <w:noProof/>
            <w:webHidden/>
          </w:rPr>
        </w:r>
      </w:ins>
      <w:r>
        <w:rPr>
          <w:noProof/>
          <w:webHidden/>
        </w:rPr>
        <w:fldChar w:fldCharType="separate"/>
      </w:r>
      <w:ins w:id="93" w:author="Tekijä">
        <w:r>
          <w:rPr>
            <w:noProof/>
            <w:webHidden/>
          </w:rPr>
          <w:t>18</w:t>
        </w:r>
        <w:r>
          <w:rPr>
            <w:noProof/>
            <w:webHidden/>
          </w:rPr>
          <w:fldChar w:fldCharType="end"/>
        </w:r>
        <w:r w:rsidRPr="00E30B78">
          <w:rPr>
            <w:rStyle w:val="Hyperlinkki"/>
            <w:noProof/>
          </w:rPr>
          <w:fldChar w:fldCharType="end"/>
        </w:r>
      </w:ins>
    </w:p>
    <w:p w:rsidR="00640FE3" w:rsidRPr="008337C5" w:rsidRDefault="00640FE3">
      <w:pPr>
        <w:pStyle w:val="Sisluet3"/>
        <w:tabs>
          <w:tab w:val="left" w:pos="1200"/>
          <w:tab w:val="right" w:leader="dot" w:pos="9629"/>
        </w:tabs>
        <w:rPr>
          <w:ins w:id="94" w:author="Tekijä"/>
          <w:rFonts w:ascii="Calibri" w:hAnsi="Calibri"/>
          <w:i w:val="0"/>
          <w:noProof/>
          <w:sz w:val="22"/>
          <w:szCs w:val="22"/>
          <w:lang w:eastAsia="fi-FI"/>
        </w:rPr>
      </w:pPr>
      <w:ins w:id="95" w:author="Tekijä">
        <w:r w:rsidRPr="00E30B78">
          <w:rPr>
            <w:rStyle w:val="Hyperlinkki"/>
            <w:noProof/>
          </w:rPr>
          <w:fldChar w:fldCharType="begin"/>
        </w:r>
        <w:r w:rsidRPr="00E30B78">
          <w:rPr>
            <w:rStyle w:val="Hyperlinkki"/>
            <w:noProof/>
          </w:rPr>
          <w:instrText xml:space="preserve"> </w:instrText>
        </w:r>
        <w:r>
          <w:rPr>
            <w:noProof/>
          </w:rPr>
          <w:instrText>HYPERLINK \l "_Toc58484532"</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2.5.1</w:t>
        </w:r>
        <w:r w:rsidRPr="008337C5">
          <w:rPr>
            <w:rFonts w:ascii="Calibri" w:hAnsi="Calibri"/>
            <w:i w:val="0"/>
            <w:noProof/>
            <w:sz w:val="22"/>
            <w:szCs w:val="22"/>
            <w:lang w:eastAsia="fi-FI"/>
          </w:rPr>
          <w:tab/>
        </w:r>
        <w:r w:rsidRPr="00E30B78">
          <w:rPr>
            <w:rStyle w:val="Hyperlinkki"/>
            <w:noProof/>
          </w:rPr>
          <w:t>Näyttömuoto</w:t>
        </w:r>
        <w:r>
          <w:rPr>
            <w:noProof/>
            <w:webHidden/>
          </w:rPr>
          <w:tab/>
        </w:r>
        <w:r>
          <w:rPr>
            <w:noProof/>
            <w:webHidden/>
          </w:rPr>
          <w:fldChar w:fldCharType="begin"/>
        </w:r>
        <w:r>
          <w:rPr>
            <w:noProof/>
            <w:webHidden/>
          </w:rPr>
          <w:instrText xml:space="preserve"> PAGEREF _Toc58484532 \h </w:instrText>
        </w:r>
        <w:r>
          <w:rPr>
            <w:noProof/>
            <w:webHidden/>
          </w:rPr>
        </w:r>
      </w:ins>
      <w:r>
        <w:rPr>
          <w:noProof/>
          <w:webHidden/>
        </w:rPr>
        <w:fldChar w:fldCharType="separate"/>
      </w:r>
      <w:ins w:id="96" w:author="Tekijä">
        <w:r>
          <w:rPr>
            <w:noProof/>
            <w:webHidden/>
          </w:rPr>
          <w:t>19</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97" w:author="Tekijä"/>
          <w:rFonts w:ascii="Calibri" w:hAnsi="Calibri"/>
          <w:smallCaps w:val="0"/>
          <w:noProof/>
          <w:sz w:val="22"/>
          <w:szCs w:val="22"/>
          <w:lang w:eastAsia="fi-FI"/>
        </w:rPr>
      </w:pPr>
      <w:ins w:id="98" w:author="Tekijä">
        <w:r w:rsidRPr="00E30B78">
          <w:rPr>
            <w:rStyle w:val="Hyperlinkki"/>
            <w:noProof/>
          </w:rPr>
          <w:fldChar w:fldCharType="begin"/>
        </w:r>
        <w:r w:rsidRPr="00E30B78">
          <w:rPr>
            <w:rStyle w:val="Hyperlinkki"/>
            <w:noProof/>
          </w:rPr>
          <w:instrText xml:space="preserve"> </w:instrText>
        </w:r>
        <w:r>
          <w:rPr>
            <w:noProof/>
          </w:rPr>
          <w:instrText>HYPERLINK \l "_Toc58484533"</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2.6</w:t>
        </w:r>
        <w:r w:rsidRPr="008337C5">
          <w:rPr>
            <w:rFonts w:ascii="Calibri" w:hAnsi="Calibri"/>
            <w:smallCaps w:val="0"/>
            <w:noProof/>
            <w:sz w:val="22"/>
            <w:szCs w:val="22"/>
            <w:lang w:eastAsia="fi-FI"/>
          </w:rPr>
          <w:tab/>
        </w:r>
        <w:r w:rsidRPr="00E30B78">
          <w:rPr>
            <w:rStyle w:val="Hyperlinkki"/>
            <w:noProof/>
          </w:rPr>
          <w:t>Tunniste - Instance identifier (II)</w:t>
        </w:r>
        <w:r>
          <w:rPr>
            <w:noProof/>
            <w:webHidden/>
          </w:rPr>
          <w:tab/>
        </w:r>
        <w:r>
          <w:rPr>
            <w:noProof/>
            <w:webHidden/>
          </w:rPr>
          <w:fldChar w:fldCharType="begin"/>
        </w:r>
        <w:r>
          <w:rPr>
            <w:noProof/>
            <w:webHidden/>
          </w:rPr>
          <w:instrText xml:space="preserve"> PAGEREF _Toc58484533 \h </w:instrText>
        </w:r>
        <w:r>
          <w:rPr>
            <w:noProof/>
            <w:webHidden/>
          </w:rPr>
        </w:r>
      </w:ins>
      <w:r>
        <w:rPr>
          <w:noProof/>
          <w:webHidden/>
        </w:rPr>
        <w:fldChar w:fldCharType="separate"/>
      </w:r>
      <w:ins w:id="99" w:author="Tekijä">
        <w:r>
          <w:rPr>
            <w:noProof/>
            <w:webHidden/>
          </w:rPr>
          <w:t>20</w:t>
        </w:r>
        <w:r>
          <w:rPr>
            <w:noProof/>
            <w:webHidden/>
          </w:rPr>
          <w:fldChar w:fldCharType="end"/>
        </w:r>
        <w:r w:rsidRPr="00E30B78">
          <w:rPr>
            <w:rStyle w:val="Hyperlinkki"/>
            <w:noProof/>
          </w:rPr>
          <w:fldChar w:fldCharType="end"/>
        </w:r>
      </w:ins>
    </w:p>
    <w:p w:rsidR="00640FE3" w:rsidRPr="008337C5" w:rsidRDefault="00640FE3">
      <w:pPr>
        <w:pStyle w:val="Sisluet3"/>
        <w:tabs>
          <w:tab w:val="left" w:pos="1200"/>
          <w:tab w:val="right" w:leader="dot" w:pos="9629"/>
        </w:tabs>
        <w:rPr>
          <w:ins w:id="100" w:author="Tekijä"/>
          <w:rFonts w:ascii="Calibri" w:hAnsi="Calibri"/>
          <w:i w:val="0"/>
          <w:noProof/>
          <w:sz w:val="22"/>
          <w:szCs w:val="22"/>
          <w:lang w:eastAsia="fi-FI"/>
        </w:rPr>
      </w:pPr>
      <w:ins w:id="101" w:author="Tekijä">
        <w:r w:rsidRPr="00E30B78">
          <w:rPr>
            <w:rStyle w:val="Hyperlinkki"/>
            <w:noProof/>
          </w:rPr>
          <w:fldChar w:fldCharType="begin"/>
        </w:r>
        <w:r w:rsidRPr="00E30B78">
          <w:rPr>
            <w:rStyle w:val="Hyperlinkki"/>
            <w:noProof/>
          </w:rPr>
          <w:instrText xml:space="preserve"> </w:instrText>
        </w:r>
        <w:r>
          <w:rPr>
            <w:noProof/>
          </w:rPr>
          <w:instrText>HYPERLINK \l "_Toc58484534"</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2.6.1</w:t>
        </w:r>
        <w:r w:rsidRPr="008337C5">
          <w:rPr>
            <w:rFonts w:ascii="Calibri" w:hAnsi="Calibri"/>
            <w:i w:val="0"/>
            <w:noProof/>
            <w:sz w:val="22"/>
            <w:szCs w:val="22"/>
            <w:lang w:eastAsia="fi-FI"/>
          </w:rPr>
          <w:tab/>
        </w:r>
        <w:r w:rsidRPr="00E30B78">
          <w:rPr>
            <w:rStyle w:val="Hyperlinkki"/>
            <w:noProof/>
          </w:rPr>
          <w:t>Näyttömuoto</w:t>
        </w:r>
        <w:r>
          <w:rPr>
            <w:noProof/>
            <w:webHidden/>
          </w:rPr>
          <w:tab/>
        </w:r>
        <w:r>
          <w:rPr>
            <w:noProof/>
            <w:webHidden/>
          </w:rPr>
          <w:fldChar w:fldCharType="begin"/>
        </w:r>
        <w:r>
          <w:rPr>
            <w:noProof/>
            <w:webHidden/>
          </w:rPr>
          <w:instrText xml:space="preserve"> PAGEREF _Toc58484534 \h </w:instrText>
        </w:r>
        <w:r>
          <w:rPr>
            <w:noProof/>
            <w:webHidden/>
          </w:rPr>
        </w:r>
      </w:ins>
      <w:r>
        <w:rPr>
          <w:noProof/>
          <w:webHidden/>
        </w:rPr>
        <w:fldChar w:fldCharType="separate"/>
      </w:r>
      <w:ins w:id="102" w:author="Tekijä">
        <w:r>
          <w:rPr>
            <w:noProof/>
            <w:webHidden/>
          </w:rPr>
          <w:t>22</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103" w:author="Tekijä"/>
          <w:rFonts w:ascii="Calibri" w:hAnsi="Calibri"/>
          <w:smallCaps w:val="0"/>
          <w:noProof/>
          <w:sz w:val="22"/>
          <w:szCs w:val="22"/>
          <w:lang w:eastAsia="fi-FI"/>
        </w:rPr>
      </w:pPr>
      <w:ins w:id="104" w:author="Tekijä">
        <w:r w:rsidRPr="00E30B78">
          <w:rPr>
            <w:rStyle w:val="Hyperlinkki"/>
            <w:noProof/>
          </w:rPr>
          <w:fldChar w:fldCharType="begin"/>
        </w:r>
        <w:r w:rsidRPr="00E30B78">
          <w:rPr>
            <w:rStyle w:val="Hyperlinkki"/>
            <w:noProof/>
          </w:rPr>
          <w:instrText xml:space="preserve"> </w:instrText>
        </w:r>
        <w:r>
          <w:rPr>
            <w:noProof/>
          </w:rPr>
          <w:instrText>HYPERLINK \l "_Toc58484535"</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2.7</w:t>
        </w:r>
        <w:r w:rsidRPr="008337C5">
          <w:rPr>
            <w:rFonts w:ascii="Calibri" w:hAnsi="Calibri"/>
            <w:smallCaps w:val="0"/>
            <w:noProof/>
            <w:sz w:val="22"/>
            <w:szCs w:val="22"/>
            <w:lang w:eastAsia="fi-FI"/>
          </w:rPr>
          <w:tab/>
        </w:r>
        <w:r w:rsidRPr="00E30B78">
          <w:rPr>
            <w:rStyle w:val="Hyperlinkki"/>
            <w:noProof/>
          </w:rPr>
          <w:t>NullFlavor – NULL-arvo</w:t>
        </w:r>
        <w:r>
          <w:rPr>
            <w:noProof/>
            <w:webHidden/>
          </w:rPr>
          <w:tab/>
        </w:r>
        <w:r>
          <w:rPr>
            <w:noProof/>
            <w:webHidden/>
          </w:rPr>
          <w:fldChar w:fldCharType="begin"/>
        </w:r>
        <w:r>
          <w:rPr>
            <w:noProof/>
            <w:webHidden/>
          </w:rPr>
          <w:instrText xml:space="preserve"> PAGEREF _Toc58484535 \h </w:instrText>
        </w:r>
        <w:r>
          <w:rPr>
            <w:noProof/>
            <w:webHidden/>
          </w:rPr>
        </w:r>
      </w:ins>
      <w:r>
        <w:rPr>
          <w:noProof/>
          <w:webHidden/>
        </w:rPr>
        <w:fldChar w:fldCharType="separate"/>
      </w:r>
      <w:ins w:id="105" w:author="Tekijä">
        <w:r>
          <w:rPr>
            <w:noProof/>
            <w:webHidden/>
          </w:rPr>
          <w:t>22</w:t>
        </w:r>
        <w:r>
          <w:rPr>
            <w:noProof/>
            <w:webHidden/>
          </w:rPr>
          <w:fldChar w:fldCharType="end"/>
        </w:r>
        <w:r w:rsidRPr="00E30B78">
          <w:rPr>
            <w:rStyle w:val="Hyperlinkki"/>
            <w:noProof/>
          </w:rPr>
          <w:fldChar w:fldCharType="end"/>
        </w:r>
      </w:ins>
    </w:p>
    <w:p w:rsidR="00640FE3" w:rsidRPr="008337C5" w:rsidRDefault="00640FE3">
      <w:pPr>
        <w:pStyle w:val="Sisluet3"/>
        <w:tabs>
          <w:tab w:val="left" w:pos="1200"/>
          <w:tab w:val="right" w:leader="dot" w:pos="9629"/>
        </w:tabs>
        <w:rPr>
          <w:ins w:id="106" w:author="Tekijä"/>
          <w:rFonts w:ascii="Calibri" w:hAnsi="Calibri"/>
          <w:i w:val="0"/>
          <w:noProof/>
          <w:sz w:val="22"/>
          <w:szCs w:val="22"/>
          <w:lang w:eastAsia="fi-FI"/>
        </w:rPr>
      </w:pPr>
      <w:ins w:id="107" w:author="Tekijä">
        <w:r w:rsidRPr="00E30B78">
          <w:rPr>
            <w:rStyle w:val="Hyperlinkki"/>
            <w:noProof/>
          </w:rPr>
          <w:fldChar w:fldCharType="begin"/>
        </w:r>
        <w:r w:rsidRPr="00E30B78">
          <w:rPr>
            <w:rStyle w:val="Hyperlinkki"/>
            <w:noProof/>
          </w:rPr>
          <w:instrText xml:space="preserve"> </w:instrText>
        </w:r>
        <w:r>
          <w:rPr>
            <w:noProof/>
          </w:rPr>
          <w:instrText>HYPERLINK \l "_Toc58484536"</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2.7.1</w:t>
        </w:r>
        <w:r w:rsidRPr="008337C5">
          <w:rPr>
            <w:rFonts w:ascii="Calibri" w:hAnsi="Calibri"/>
            <w:i w:val="0"/>
            <w:noProof/>
            <w:sz w:val="22"/>
            <w:szCs w:val="22"/>
            <w:lang w:eastAsia="fi-FI"/>
          </w:rPr>
          <w:tab/>
        </w:r>
        <w:r w:rsidRPr="00E30B78">
          <w:rPr>
            <w:rStyle w:val="Hyperlinkki"/>
            <w:noProof/>
          </w:rPr>
          <w:t>Näyttömuoto</w:t>
        </w:r>
        <w:r>
          <w:rPr>
            <w:noProof/>
            <w:webHidden/>
          </w:rPr>
          <w:tab/>
        </w:r>
        <w:r>
          <w:rPr>
            <w:noProof/>
            <w:webHidden/>
          </w:rPr>
          <w:fldChar w:fldCharType="begin"/>
        </w:r>
        <w:r>
          <w:rPr>
            <w:noProof/>
            <w:webHidden/>
          </w:rPr>
          <w:instrText xml:space="preserve"> PAGEREF _Toc58484536 \h </w:instrText>
        </w:r>
        <w:r>
          <w:rPr>
            <w:noProof/>
            <w:webHidden/>
          </w:rPr>
        </w:r>
      </w:ins>
      <w:r>
        <w:rPr>
          <w:noProof/>
          <w:webHidden/>
        </w:rPr>
        <w:fldChar w:fldCharType="separate"/>
      </w:r>
      <w:ins w:id="108" w:author="Tekijä">
        <w:r>
          <w:rPr>
            <w:noProof/>
            <w:webHidden/>
          </w:rPr>
          <w:t>23</w:t>
        </w:r>
        <w:r>
          <w:rPr>
            <w:noProof/>
            <w:webHidden/>
          </w:rPr>
          <w:fldChar w:fldCharType="end"/>
        </w:r>
        <w:r w:rsidRPr="00E30B78">
          <w:rPr>
            <w:rStyle w:val="Hyperlinkki"/>
            <w:noProof/>
          </w:rPr>
          <w:fldChar w:fldCharType="end"/>
        </w:r>
      </w:ins>
    </w:p>
    <w:p w:rsidR="00640FE3" w:rsidRPr="008337C5" w:rsidRDefault="00640FE3">
      <w:pPr>
        <w:pStyle w:val="Sisluet1"/>
        <w:tabs>
          <w:tab w:val="left" w:pos="480"/>
          <w:tab w:val="right" w:leader="dot" w:pos="9629"/>
        </w:tabs>
        <w:rPr>
          <w:ins w:id="109" w:author="Tekijä"/>
          <w:rFonts w:ascii="Calibri" w:hAnsi="Calibri"/>
          <w:b w:val="0"/>
          <w:caps w:val="0"/>
          <w:noProof/>
          <w:sz w:val="22"/>
          <w:szCs w:val="22"/>
          <w:lang w:eastAsia="fi-FI"/>
        </w:rPr>
      </w:pPr>
      <w:ins w:id="110" w:author="Tekijä">
        <w:r w:rsidRPr="00E30B78">
          <w:rPr>
            <w:rStyle w:val="Hyperlinkki"/>
            <w:noProof/>
          </w:rPr>
          <w:fldChar w:fldCharType="begin"/>
        </w:r>
        <w:r w:rsidRPr="00E30B78">
          <w:rPr>
            <w:rStyle w:val="Hyperlinkki"/>
            <w:noProof/>
          </w:rPr>
          <w:instrText xml:space="preserve"> </w:instrText>
        </w:r>
        <w:r>
          <w:rPr>
            <w:noProof/>
          </w:rPr>
          <w:instrText>HYPERLINK \l "_Toc58484537"</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3.</w:t>
        </w:r>
        <w:r w:rsidRPr="008337C5">
          <w:rPr>
            <w:rFonts w:ascii="Calibri" w:hAnsi="Calibri"/>
            <w:b w:val="0"/>
            <w:caps w:val="0"/>
            <w:noProof/>
            <w:sz w:val="22"/>
            <w:szCs w:val="22"/>
            <w:lang w:eastAsia="fi-FI"/>
          </w:rPr>
          <w:tab/>
        </w:r>
        <w:r w:rsidRPr="00E30B78">
          <w:rPr>
            <w:rStyle w:val="Hyperlinkki"/>
            <w:noProof/>
          </w:rPr>
          <w:t>DOKUMENTOIDUT</w:t>
        </w:r>
        <w:r>
          <w:rPr>
            <w:noProof/>
            <w:webHidden/>
          </w:rPr>
          <w:tab/>
        </w:r>
        <w:r>
          <w:rPr>
            <w:noProof/>
            <w:webHidden/>
          </w:rPr>
          <w:fldChar w:fldCharType="begin"/>
        </w:r>
        <w:r>
          <w:rPr>
            <w:noProof/>
            <w:webHidden/>
          </w:rPr>
          <w:instrText xml:space="preserve"> PAGEREF _Toc58484537 \h </w:instrText>
        </w:r>
        <w:r>
          <w:rPr>
            <w:noProof/>
            <w:webHidden/>
          </w:rPr>
        </w:r>
      </w:ins>
      <w:r>
        <w:rPr>
          <w:noProof/>
          <w:webHidden/>
        </w:rPr>
        <w:fldChar w:fldCharType="separate"/>
      </w:r>
      <w:ins w:id="111" w:author="Tekijä">
        <w:r>
          <w:rPr>
            <w:noProof/>
            <w:webHidden/>
          </w:rPr>
          <w:t>24</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112" w:author="Tekijä"/>
          <w:rFonts w:ascii="Calibri" w:hAnsi="Calibri"/>
          <w:smallCaps w:val="0"/>
          <w:noProof/>
          <w:sz w:val="22"/>
          <w:szCs w:val="22"/>
          <w:lang w:eastAsia="fi-FI"/>
        </w:rPr>
      </w:pPr>
      <w:ins w:id="113" w:author="Tekijä">
        <w:r w:rsidRPr="00E30B78">
          <w:rPr>
            <w:rStyle w:val="Hyperlinkki"/>
            <w:noProof/>
          </w:rPr>
          <w:fldChar w:fldCharType="begin"/>
        </w:r>
        <w:r w:rsidRPr="00E30B78">
          <w:rPr>
            <w:rStyle w:val="Hyperlinkki"/>
            <w:noProof/>
          </w:rPr>
          <w:instrText xml:space="preserve"> </w:instrText>
        </w:r>
        <w:r>
          <w:rPr>
            <w:noProof/>
          </w:rPr>
          <w:instrText>HYPERLINK \l "_Toc58484538"</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3.1</w:t>
        </w:r>
        <w:r w:rsidRPr="008337C5">
          <w:rPr>
            <w:rFonts w:ascii="Calibri" w:hAnsi="Calibri"/>
            <w:smallCaps w:val="0"/>
            <w:noProof/>
            <w:sz w:val="22"/>
            <w:szCs w:val="22"/>
            <w:lang w:eastAsia="fi-FI"/>
          </w:rPr>
          <w:tab/>
        </w:r>
        <w:r w:rsidRPr="00E30B78">
          <w:rPr>
            <w:rStyle w:val="Hyperlinkki"/>
            <w:noProof/>
          </w:rPr>
          <w:t>Boolean (BL), BooleanNonNull (BN)</w:t>
        </w:r>
        <w:r>
          <w:rPr>
            <w:noProof/>
            <w:webHidden/>
          </w:rPr>
          <w:tab/>
        </w:r>
        <w:r>
          <w:rPr>
            <w:noProof/>
            <w:webHidden/>
          </w:rPr>
          <w:fldChar w:fldCharType="begin"/>
        </w:r>
        <w:r>
          <w:rPr>
            <w:noProof/>
            <w:webHidden/>
          </w:rPr>
          <w:instrText xml:space="preserve"> PAGEREF _Toc58484538 \h </w:instrText>
        </w:r>
        <w:r>
          <w:rPr>
            <w:noProof/>
            <w:webHidden/>
          </w:rPr>
        </w:r>
      </w:ins>
      <w:r>
        <w:rPr>
          <w:noProof/>
          <w:webHidden/>
        </w:rPr>
        <w:fldChar w:fldCharType="separate"/>
      </w:r>
      <w:ins w:id="114" w:author="Tekijä">
        <w:r>
          <w:rPr>
            <w:noProof/>
            <w:webHidden/>
          </w:rPr>
          <w:t>24</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115" w:author="Tekijä"/>
          <w:rFonts w:ascii="Calibri" w:hAnsi="Calibri"/>
          <w:smallCaps w:val="0"/>
          <w:noProof/>
          <w:sz w:val="22"/>
          <w:szCs w:val="22"/>
          <w:lang w:eastAsia="fi-FI"/>
        </w:rPr>
      </w:pPr>
      <w:ins w:id="116" w:author="Tekijä">
        <w:r w:rsidRPr="00E30B78">
          <w:rPr>
            <w:rStyle w:val="Hyperlinkki"/>
            <w:noProof/>
          </w:rPr>
          <w:fldChar w:fldCharType="begin"/>
        </w:r>
        <w:r w:rsidRPr="00E30B78">
          <w:rPr>
            <w:rStyle w:val="Hyperlinkki"/>
            <w:noProof/>
          </w:rPr>
          <w:instrText xml:space="preserve"> </w:instrText>
        </w:r>
        <w:r>
          <w:rPr>
            <w:noProof/>
          </w:rPr>
          <w:instrText>HYPERLINK \l "_Toc58484539"</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3.2</w:t>
        </w:r>
        <w:r w:rsidRPr="008337C5">
          <w:rPr>
            <w:rFonts w:ascii="Calibri" w:hAnsi="Calibri"/>
            <w:smallCaps w:val="0"/>
            <w:noProof/>
            <w:sz w:val="22"/>
            <w:szCs w:val="22"/>
            <w:lang w:eastAsia="fi-FI"/>
          </w:rPr>
          <w:tab/>
        </w:r>
        <w:r w:rsidRPr="00E30B78">
          <w:rPr>
            <w:rStyle w:val="Hyperlinkki"/>
            <w:noProof/>
          </w:rPr>
          <w:t>Merkkijono - Character string (ST)</w:t>
        </w:r>
        <w:r>
          <w:rPr>
            <w:noProof/>
            <w:webHidden/>
          </w:rPr>
          <w:tab/>
        </w:r>
        <w:r>
          <w:rPr>
            <w:noProof/>
            <w:webHidden/>
          </w:rPr>
          <w:fldChar w:fldCharType="begin"/>
        </w:r>
        <w:r>
          <w:rPr>
            <w:noProof/>
            <w:webHidden/>
          </w:rPr>
          <w:instrText xml:space="preserve"> PAGEREF _Toc58484539 \h </w:instrText>
        </w:r>
        <w:r>
          <w:rPr>
            <w:noProof/>
            <w:webHidden/>
          </w:rPr>
        </w:r>
      </w:ins>
      <w:r>
        <w:rPr>
          <w:noProof/>
          <w:webHidden/>
        </w:rPr>
        <w:fldChar w:fldCharType="separate"/>
      </w:r>
      <w:ins w:id="117" w:author="Tekijä">
        <w:r>
          <w:rPr>
            <w:noProof/>
            <w:webHidden/>
          </w:rPr>
          <w:t>24</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118" w:author="Tekijä"/>
          <w:rFonts w:ascii="Calibri" w:hAnsi="Calibri"/>
          <w:smallCaps w:val="0"/>
          <w:noProof/>
          <w:sz w:val="22"/>
          <w:szCs w:val="22"/>
          <w:lang w:eastAsia="fi-FI"/>
        </w:rPr>
      </w:pPr>
      <w:ins w:id="119" w:author="Tekijä">
        <w:r w:rsidRPr="00E30B78">
          <w:rPr>
            <w:rStyle w:val="Hyperlinkki"/>
            <w:noProof/>
          </w:rPr>
          <w:fldChar w:fldCharType="begin"/>
        </w:r>
        <w:r w:rsidRPr="00E30B78">
          <w:rPr>
            <w:rStyle w:val="Hyperlinkki"/>
            <w:noProof/>
          </w:rPr>
          <w:instrText xml:space="preserve"> </w:instrText>
        </w:r>
        <w:r>
          <w:rPr>
            <w:noProof/>
          </w:rPr>
          <w:instrText>HYPERLINK \l "_Toc58484540"</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3.3</w:t>
        </w:r>
        <w:r w:rsidRPr="008337C5">
          <w:rPr>
            <w:rFonts w:ascii="Calibri" w:hAnsi="Calibri"/>
            <w:smallCaps w:val="0"/>
            <w:noProof/>
            <w:sz w:val="22"/>
            <w:szCs w:val="22"/>
            <w:lang w:eastAsia="fi-FI"/>
          </w:rPr>
          <w:tab/>
        </w:r>
        <w:r w:rsidRPr="00E30B78">
          <w:rPr>
            <w:rStyle w:val="Hyperlinkki"/>
            <w:noProof/>
          </w:rPr>
          <w:t>Koodiarvo - Coded value (CV)</w:t>
        </w:r>
        <w:r>
          <w:rPr>
            <w:noProof/>
            <w:webHidden/>
          </w:rPr>
          <w:tab/>
        </w:r>
        <w:r>
          <w:rPr>
            <w:noProof/>
            <w:webHidden/>
          </w:rPr>
          <w:fldChar w:fldCharType="begin"/>
        </w:r>
        <w:r>
          <w:rPr>
            <w:noProof/>
            <w:webHidden/>
          </w:rPr>
          <w:instrText xml:space="preserve"> PAGEREF _Toc58484540 \h </w:instrText>
        </w:r>
        <w:r>
          <w:rPr>
            <w:noProof/>
            <w:webHidden/>
          </w:rPr>
        </w:r>
      </w:ins>
      <w:r>
        <w:rPr>
          <w:noProof/>
          <w:webHidden/>
        </w:rPr>
        <w:fldChar w:fldCharType="separate"/>
      </w:r>
      <w:ins w:id="120" w:author="Tekijä">
        <w:r>
          <w:rPr>
            <w:noProof/>
            <w:webHidden/>
          </w:rPr>
          <w:t>25</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121" w:author="Tekijä"/>
          <w:rFonts w:ascii="Calibri" w:hAnsi="Calibri"/>
          <w:smallCaps w:val="0"/>
          <w:noProof/>
          <w:sz w:val="22"/>
          <w:szCs w:val="22"/>
          <w:lang w:eastAsia="fi-FI"/>
        </w:rPr>
      </w:pPr>
      <w:ins w:id="122" w:author="Tekijä">
        <w:r w:rsidRPr="00E30B78">
          <w:rPr>
            <w:rStyle w:val="Hyperlinkki"/>
            <w:noProof/>
          </w:rPr>
          <w:fldChar w:fldCharType="begin"/>
        </w:r>
        <w:r w:rsidRPr="00E30B78">
          <w:rPr>
            <w:rStyle w:val="Hyperlinkki"/>
            <w:noProof/>
          </w:rPr>
          <w:instrText xml:space="preserve"> </w:instrText>
        </w:r>
        <w:r>
          <w:rPr>
            <w:noProof/>
          </w:rPr>
          <w:instrText>HYPERLINK \l "_Toc58484541"</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3.4</w:t>
        </w:r>
        <w:r w:rsidRPr="008337C5">
          <w:rPr>
            <w:rFonts w:ascii="Calibri" w:hAnsi="Calibri"/>
            <w:smallCaps w:val="0"/>
            <w:noProof/>
            <w:sz w:val="22"/>
            <w:szCs w:val="22"/>
            <w:lang w:eastAsia="fi-FI"/>
          </w:rPr>
          <w:tab/>
        </w:r>
        <w:r w:rsidRPr="00E30B78">
          <w:rPr>
            <w:rStyle w:val="Hyperlinkki"/>
            <w:noProof/>
          </w:rPr>
          <w:t>Concept Descriptor (CD)</w:t>
        </w:r>
        <w:r>
          <w:rPr>
            <w:noProof/>
            <w:webHidden/>
          </w:rPr>
          <w:tab/>
        </w:r>
        <w:r>
          <w:rPr>
            <w:noProof/>
            <w:webHidden/>
          </w:rPr>
          <w:fldChar w:fldCharType="begin"/>
        </w:r>
        <w:r>
          <w:rPr>
            <w:noProof/>
            <w:webHidden/>
          </w:rPr>
          <w:instrText xml:space="preserve"> PAGEREF _Toc58484541 \h </w:instrText>
        </w:r>
        <w:r>
          <w:rPr>
            <w:noProof/>
            <w:webHidden/>
          </w:rPr>
        </w:r>
      </w:ins>
      <w:r>
        <w:rPr>
          <w:noProof/>
          <w:webHidden/>
        </w:rPr>
        <w:fldChar w:fldCharType="separate"/>
      </w:r>
      <w:ins w:id="123" w:author="Tekijä">
        <w:r>
          <w:rPr>
            <w:noProof/>
            <w:webHidden/>
          </w:rPr>
          <w:t>28</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124" w:author="Tekijä"/>
          <w:rFonts w:ascii="Calibri" w:hAnsi="Calibri"/>
          <w:smallCaps w:val="0"/>
          <w:noProof/>
          <w:sz w:val="22"/>
          <w:szCs w:val="22"/>
          <w:lang w:eastAsia="fi-FI"/>
        </w:rPr>
      </w:pPr>
      <w:ins w:id="125" w:author="Tekijä">
        <w:r w:rsidRPr="00E30B78">
          <w:rPr>
            <w:rStyle w:val="Hyperlinkki"/>
            <w:noProof/>
          </w:rPr>
          <w:fldChar w:fldCharType="begin"/>
        </w:r>
        <w:r w:rsidRPr="00E30B78">
          <w:rPr>
            <w:rStyle w:val="Hyperlinkki"/>
            <w:noProof/>
          </w:rPr>
          <w:instrText xml:space="preserve"> </w:instrText>
        </w:r>
        <w:r>
          <w:rPr>
            <w:noProof/>
          </w:rPr>
          <w:instrText>HYPERLINK \l "_Toc58484542"</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3.5</w:t>
        </w:r>
        <w:r w:rsidRPr="008337C5">
          <w:rPr>
            <w:rFonts w:ascii="Calibri" w:hAnsi="Calibri"/>
            <w:smallCaps w:val="0"/>
            <w:noProof/>
            <w:sz w:val="22"/>
            <w:szCs w:val="22"/>
            <w:lang w:eastAsia="fi-FI"/>
          </w:rPr>
          <w:tab/>
        </w:r>
        <w:r w:rsidRPr="00E30B78">
          <w:rPr>
            <w:rStyle w:val="Hyperlinkki"/>
            <w:noProof/>
          </w:rPr>
          <w:t>Koodiarvo kiinnitetyllä koodistolla - Coded simple value (CS)</w:t>
        </w:r>
        <w:r>
          <w:rPr>
            <w:noProof/>
            <w:webHidden/>
          </w:rPr>
          <w:tab/>
        </w:r>
        <w:r>
          <w:rPr>
            <w:noProof/>
            <w:webHidden/>
          </w:rPr>
          <w:fldChar w:fldCharType="begin"/>
        </w:r>
        <w:r>
          <w:rPr>
            <w:noProof/>
            <w:webHidden/>
          </w:rPr>
          <w:instrText xml:space="preserve"> PAGEREF _Toc58484542 \h </w:instrText>
        </w:r>
        <w:r>
          <w:rPr>
            <w:noProof/>
            <w:webHidden/>
          </w:rPr>
        </w:r>
      </w:ins>
      <w:r>
        <w:rPr>
          <w:noProof/>
          <w:webHidden/>
        </w:rPr>
        <w:fldChar w:fldCharType="separate"/>
      </w:r>
      <w:ins w:id="126" w:author="Tekijä">
        <w:r>
          <w:rPr>
            <w:noProof/>
            <w:webHidden/>
          </w:rPr>
          <w:t>29</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127" w:author="Tekijä"/>
          <w:rFonts w:ascii="Calibri" w:hAnsi="Calibri"/>
          <w:smallCaps w:val="0"/>
          <w:noProof/>
          <w:sz w:val="22"/>
          <w:szCs w:val="22"/>
          <w:lang w:eastAsia="fi-FI"/>
        </w:rPr>
      </w:pPr>
      <w:ins w:id="128" w:author="Tekijä">
        <w:r w:rsidRPr="00E30B78">
          <w:rPr>
            <w:rStyle w:val="Hyperlinkki"/>
            <w:noProof/>
          </w:rPr>
          <w:fldChar w:fldCharType="begin"/>
        </w:r>
        <w:r w:rsidRPr="00E30B78">
          <w:rPr>
            <w:rStyle w:val="Hyperlinkki"/>
            <w:noProof/>
          </w:rPr>
          <w:instrText xml:space="preserve"> </w:instrText>
        </w:r>
        <w:r>
          <w:rPr>
            <w:noProof/>
          </w:rPr>
          <w:instrText>HYPERLINK \l "_Toc58484543"</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3.6</w:t>
        </w:r>
        <w:r w:rsidRPr="008337C5">
          <w:rPr>
            <w:rFonts w:ascii="Calibri" w:hAnsi="Calibri"/>
            <w:smallCaps w:val="0"/>
            <w:noProof/>
            <w:sz w:val="22"/>
            <w:szCs w:val="22"/>
            <w:lang w:eastAsia="fi-FI"/>
          </w:rPr>
          <w:tab/>
        </w:r>
        <w:r w:rsidRPr="00E30B78">
          <w:rPr>
            <w:rStyle w:val="Hyperlinkki"/>
            <w:noProof/>
          </w:rPr>
          <w:t>Koodiarvo vaihtoehtoisilla koodistoilla - Coded with equivalents (CE)</w:t>
        </w:r>
        <w:r>
          <w:rPr>
            <w:noProof/>
            <w:webHidden/>
          </w:rPr>
          <w:tab/>
        </w:r>
        <w:r>
          <w:rPr>
            <w:noProof/>
            <w:webHidden/>
          </w:rPr>
          <w:fldChar w:fldCharType="begin"/>
        </w:r>
        <w:r>
          <w:rPr>
            <w:noProof/>
            <w:webHidden/>
          </w:rPr>
          <w:instrText xml:space="preserve"> PAGEREF _Toc58484543 \h </w:instrText>
        </w:r>
        <w:r>
          <w:rPr>
            <w:noProof/>
            <w:webHidden/>
          </w:rPr>
        </w:r>
      </w:ins>
      <w:r>
        <w:rPr>
          <w:noProof/>
          <w:webHidden/>
        </w:rPr>
        <w:fldChar w:fldCharType="separate"/>
      </w:r>
      <w:ins w:id="129" w:author="Tekijä">
        <w:r>
          <w:rPr>
            <w:noProof/>
            <w:webHidden/>
          </w:rPr>
          <w:t>29</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130" w:author="Tekijä"/>
          <w:rFonts w:ascii="Calibri" w:hAnsi="Calibri"/>
          <w:smallCaps w:val="0"/>
          <w:noProof/>
          <w:sz w:val="22"/>
          <w:szCs w:val="22"/>
          <w:lang w:eastAsia="fi-FI"/>
        </w:rPr>
      </w:pPr>
      <w:ins w:id="131" w:author="Tekijä">
        <w:r w:rsidRPr="00E30B78">
          <w:rPr>
            <w:rStyle w:val="Hyperlinkki"/>
            <w:noProof/>
          </w:rPr>
          <w:fldChar w:fldCharType="begin"/>
        </w:r>
        <w:r w:rsidRPr="00E30B78">
          <w:rPr>
            <w:rStyle w:val="Hyperlinkki"/>
            <w:noProof/>
          </w:rPr>
          <w:instrText xml:space="preserve"> </w:instrText>
        </w:r>
        <w:r>
          <w:rPr>
            <w:noProof/>
          </w:rPr>
          <w:instrText>HYPERLINK \l "_Toc58484544"</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3.7</w:t>
        </w:r>
        <w:r w:rsidRPr="008337C5">
          <w:rPr>
            <w:rFonts w:ascii="Calibri" w:hAnsi="Calibri"/>
            <w:smallCaps w:val="0"/>
            <w:noProof/>
            <w:sz w:val="22"/>
            <w:szCs w:val="22"/>
            <w:lang w:eastAsia="fi-FI"/>
          </w:rPr>
          <w:tab/>
        </w:r>
        <w:r w:rsidRPr="00E30B78">
          <w:rPr>
            <w:rStyle w:val="Hyperlinkki"/>
            <w:noProof/>
          </w:rPr>
          <w:t>Merkkijono koodiarvolla - Character String with Code (SC)</w:t>
        </w:r>
        <w:r>
          <w:rPr>
            <w:noProof/>
            <w:webHidden/>
          </w:rPr>
          <w:tab/>
        </w:r>
        <w:r>
          <w:rPr>
            <w:noProof/>
            <w:webHidden/>
          </w:rPr>
          <w:fldChar w:fldCharType="begin"/>
        </w:r>
        <w:r>
          <w:rPr>
            <w:noProof/>
            <w:webHidden/>
          </w:rPr>
          <w:instrText xml:space="preserve"> PAGEREF _Toc58484544 \h </w:instrText>
        </w:r>
        <w:r>
          <w:rPr>
            <w:noProof/>
            <w:webHidden/>
          </w:rPr>
        </w:r>
      </w:ins>
      <w:r>
        <w:rPr>
          <w:noProof/>
          <w:webHidden/>
        </w:rPr>
        <w:fldChar w:fldCharType="separate"/>
      </w:r>
      <w:ins w:id="132" w:author="Tekijä">
        <w:r>
          <w:rPr>
            <w:noProof/>
            <w:webHidden/>
          </w:rPr>
          <w:t>30</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133" w:author="Tekijä"/>
          <w:rFonts w:ascii="Calibri" w:hAnsi="Calibri"/>
          <w:smallCaps w:val="0"/>
          <w:noProof/>
          <w:sz w:val="22"/>
          <w:szCs w:val="22"/>
          <w:lang w:eastAsia="fi-FI"/>
        </w:rPr>
      </w:pPr>
      <w:ins w:id="134" w:author="Tekijä">
        <w:r w:rsidRPr="00E30B78">
          <w:rPr>
            <w:rStyle w:val="Hyperlinkki"/>
            <w:noProof/>
          </w:rPr>
          <w:fldChar w:fldCharType="begin"/>
        </w:r>
        <w:r w:rsidRPr="00E30B78">
          <w:rPr>
            <w:rStyle w:val="Hyperlinkki"/>
            <w:noProof/>
          </w:rPr>
          <w:instrText xml:space="preserve"> </w:instrText>
        </w:r>
        <w:r>
          <w:rPr>
            <w:noProof/>
          </w:rPr>
          <w:instrText>HYPERLINK \l "_Toc58484545"</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3.8</w:t>
        </w:r>
        <w:r w:rsidRPr="008337C5">
          <w:rPr>
            <w:rFonts w:ascii="Calibri" w:hAnsi="Calibri"/>
            <w:smallCaps w:val="0"/>
            <w:noProof/>
            <w:sz w:val="22"/>
            <w:szCs w:val="22"/>
            <w:lang w:eastAsia="fi-FI"/>
          </w:rPr>
          <w:tab/>
        </w:r>
        <w:r w:rsidRPr="00E30B78">
          <w:rPr>
            <w:rStyle w:val="Hyperlinkki"/>
            <w:noProof/>
          </w:rPr>
          <w:t>Kokonaisluku - Integer number (INT)</w:t>
        </w:r>
        <w:r>
          <w:rPr>
            <w:noProof/>
            <w:webHidden/>
          </w:rPr>
          <w:tab/>
        </w:r>
        <w:r>
          <w:rPr>
            <w:noProof/>
            <w:webHidden/>
          </w:rPr>
          <w:fldChar w:fldCharType="begin"/>
        </w:r>
        <w:r>
          <w:rPr>
            <w:noProof/>
            <w:webHidden/>
          </w:rPr>
          <w:instrText xml:space="preserve"> PAGEREF _Toc58484545 \h </w:instrText>
        </w:r>
        <w:r>
          <w:rPr>
            <w:noProof/>
            <w:webHidden/>
          </w:rPr>
        </w:r>
      </w:ins>
      <w:r>
        <w:rPr>
          <w:noProof/>
          <w:webHidden/>
        </w:rPr>
        <w:fldChar w:fldCharType="separate"/>
      </w:r>
      <w:ins w:id="135" w:author="Tekijä">
        <w:r>
          <w:rPr>
            <w:noProof/>
            <w:webHidden/>
          </w:rPr>
          <w:t>30</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136" w:author="Tekijä"/>
          <w:rFonts w:ascii="Calibri" w:hAnsi="Calibri"/>
          <w:smallCaps w:val="0"/>
          <w:noProof/>
          <w:sz w:val="22"/>
          <w:szCs w:val="22"/>
          <w:lang w:eastAsia="fi-FI"/>
        </w:rPr>
      </w:pPr>
      <w:ins w:id="137" w:author="Tekijä">
        <w:r w:rsidRPr="00E30B78">
          <w:rPr>
            <w:rStyle w:val="Hyperlinkki"/>
            <w:noProof/>
          </w:rPr>
          <w:fldChar w:fldCharType="begin"/>
        </w:r>
        <w:r w:rsidRPr="00E30B78">
          <w:rPr>
            <w:rStyle w:val="Hyperlinkki"/>
            <w:noProof/>
          </w:rPr>
          <w:instrText xml:space="preserve"> </w:instrText>
        </w:r>
        <w:r>
          <w:rPr>
            <w:noProof/>
          </w:rPr>
          <w:instrText>HYPERLINK \l "_Toc58484546"</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3.9</w:t>
        </w:r>
        <w:r w:rsidRPr="008337C5">
          <w:rPr>
            <w:rFonts w:ascii="Calibri" w:hAnsi="Calibri"/>
            <w:smallCaps w:val="0"/>
            <w:noProof/>
            <w:sz w:val="22"/>
            <w:szCs w:val="22"/>
            <w:lang w:eastAsia="fi-FI"/>
          </w:rPr>
          <w:tab/>
        </w:r>
        <w:r w:rsidRPr="00E30B78">
          <w:rPr>
            <w:rStyle w:val="Hyperlinkki"/>
            <w:noProof/>
          </w:rPr>
          <w:t>Väli - Interval etc. (IVL, IVL&lt;PQ&gt;, IVL&lt;TS&gt;)</w:t>
        </w:r>
        <w:r>
          <w:rPr>
            <w:noProof/>
            <w:webHidden/>
          </w:rPr>
          <w:tab/>
        </w:r>
        <w:r>
          <w:rPr>
            <w:noProof/>
            <w:webHidden/>
          </w:rPr>
          <w:fldChar w:fldCharType="begin"/>
        </w:r>
        <w:r>
          <w:rPr>
            <w:noProof/>
            <w:webHidden/>
          </w:rPr>
          <w:instrText xml:space="preserve"> PAGEREF _Toc58484546 \h </w:instrText>
        </w:r>
        <w:r>
          <w:rPr>
            <w:noProof/>
            <w:webHidden/>
          </w:rPr>
        </w:r>
      </w:ins>
      <w:r>
        <w:rPr>
          <w:noProof/>
          <w:webHidden/>
        </w:rPr>
        <w:fldChar w:fldCharType="separate"/>
      </w:r>
      <w:ins w:id="138" w:author="Tekijä">
        <w:r>
          <w:rPr>
            <w:noProof/>
            <w:webHidden/>
          </w:rPr>
          <w:t>31</w:t>
        </w:r>
        <w:r>
          <w:rPr>
            <w:noProof/>
            <w:webHidden/>
          </w:rPr>
          <w:fldChar w:fldCharType="end"/>
        </w:r>
        <w:r w:rsidRPr="00E30B78">
          <w:rPr>
            <w:rStyle w:val="Hyperlinkki"/>
            <w:noProof/>
          </w:rPr>
          <w:fldChar w:fldCharType="end"/>
        </w:r>
      </w:ins>
    </w:p>
    <w:p w:rsidR="00640FE3" w:rsidRPr="008337C5" w:rsidRDefault="00640FE3">
      <w:pPr>
        <w:pStyle w:val="Sisluet2"/>
        <w:tabs>
          <w:tab w:val="left" w:pos="960"/>
          <w:tab w:val="right" w:leader="dot" w:pos="9629"/>
        </w:tabs>
        <w:rPr>
          <w:ins w:id="139" w:author="Tekijä"/>
          <w:rFonts w:ascii="Calibri" w:hAnsi="Calibri"/>
          <w:smallCaps w:val="0"/>
          <w:noProof/>
          <w:sz w:val="22"/>
          <w:szCs w:val="22"/>
          <w:lang w:eastAsia="fi-FI"/>
        </w:rPr>
      </w:pPr>
      <w:ins w:id="140" w:author="Tekijä">
        <w:r w:rsidRPr="00E30B78">
          <w:rPr>
            <w:rStyle w:val="Hyperlinkki"/>
            <w:noProof/>
          </w:rPr>
          <w:fldChar w:fldCharType="begin"/>
        </w:r>
        <w:r w:rsidRPr="00E30B78">
          <w:rPr>
            <w:rStyle w:val="Hyperlinkki"/>
            <w:noProof/>
          </w:rPr>
          <w:instrText xml:space="preserve"> </w:instrText>
        </w:r>
        <w:r>
          <w:rPr>
            <w:noProof/>
          </w:rPr>
          <w:instrText>HYPERLINK \l "_Toc58484547"</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3.10</w:t>
        </w:r>
        <w:r w:rsidRPr="008337C5">
          <w:rPr>
            <w:rFonts w:ascii="Calibri" w:hAnsi="Calibri"/>
            <w:smallCaps w:val="0"/>
            <w:noProof/>
            <w:sz w:val="22"/>
            <w:szCs w:val="22"/>
            <w:lang w:eastAsia="fi-FI"/>
          </w:rPr>
          <w:tab/>
        </w:r>
        <w:r w:rsidRPr="00E30B78">
          <w:rPr>
            <w:rStyle w:val="Hyperlinkki"/>
            <w:noProof/>
          </w:rPr>
          <w:t>Rahasumma - Monetary amount (MO)</w:t>
        </w:r>
        <w:r>
          <w:rPr>
            <w:noProof/>
            <w:webHidden/>
          </w:rPr>
          <w:tab/>
        </w:r>
        <w:r>
          <w:rPr>
            <w:noProof/>
            <w:webHidden/>
          </w:rPr>
          <w:fldChar w:fldCharType="begin"/>
        </w:r>
        <w:r>
          <w:rPr>
            <w:noProof/>
            <w:webHidden/>
          </w:rPr>
          <w:instrText xml:space="preserve"> PAGEREF _Toc58484547 \h </w:instrText>
        </w:r>
        <w:r>
          <w:rPr>
            <w:noProof/>
            <w:webHidden/>
          </w:rPr>
        </w:r>
      </w:ins>
      <w:r>
        <w:rPr>
          <w:noProof/>
          <w:webHidden/>
        </w:rPr>
        <w:fldChar w:fldCharType="separate"/>
      </w:r>
      <w:ins w:id="141" w:author="Tekijä">
        <w:r>
          <w:rPr>
            <w:noProof/>
            <w:webHidden/>
          </w:rPr>
          <w:t>34</w:t>
        </w:r>
        <w:r>
          <w:rPr>
            <w:noProof/>
            <w:webHidden/>
          </w:rPr>
          <w:fldChar w:fldCharType="end"/>
        </w:r>
        <w:r w:rsidRPr="00E30B78">
          <w:rPr>
            <w:rStyle w:val="Hyperlinkki"/>
            <w:noProof/>
          </w:rPr>
          <w:fldChar w:fldCharType="end"/>
        </w:r>
      </w:ins>
    </w:p>
    <w:p w:rsidR="00640FE3" w:rsidRPr="008337C5" w:rsidRDefault="00640FE3">
      <w:pPr>
        <w:pStyle w:val="Sisluet2"/>
        <w:tabs>
          <w:tab w:val="left" w:pos="960"/>
          <w:tab w:val="right" w:leader="dot" w:pos="9629"/>
        </w:tabs>
        <w:rPr>
          <w:ins w:id="142" w:author="Tekijä"/>
          <w:rFonts w:ascii="Calibri" w:hAnsi="Calibri"/>
          <w:smallCaps w:val="0"/>
          <w:noProof/>
          <w:sz w:val="22"/>
          <w:szCs w:val="22"/>
          <w:lang w:eastAsia="fi-FI"/>
        </w:rPr>
      </w:pPr>
      <w:ins w:id="143" w:author="Tekijä">
        <w:r w:rsidRPr="00E30B78">
          <w:rPr>
            <w:rStyle w:val="Hyperlinkki"/>
            <w:noProof/>
          </w:rPr>
          <w:fldChar w:fldCharType="begin"/>
        </w:r>
        <w:r w:rsidRPr="00E30B78">
          <w:rPr>
            <w:rStyle w:val="Hyperlinkki"/>
            <w:noProof/>
          </w:rPr>
          <w:instrText xml:space="preserve"> </w:instrText>
        </w:r>
        <w:r>
          <w:rPr>
            <w:noProof/>
          </w:rPr>
          <w:instrText>HYPERLINK \l "_Toc58484548"</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3.11</w:t>
        </w:r>
        <w:r w:rsidRPr="008337C5">
          <w:rPr>
            <w:rFonts w:ascii="Calibri" w:hAnsi="Calibri"/>
            <w:smallCaps w:val="0"/>
            <w:noProof/>
            <w:sz w:val="22"/>
            <w:szCs w:val="22"/>
            <w:lang w:eastAsia="fi-FI"/>
          </w:rPr>
          <w:tab/>
        </w:r>
        <w:r w:rsidRPr="00E30B78">
          <w:rPr>
            <w:rStyle w:val="Hyperlinkki"/>
            <w:noProof/>
          </w:rPr>
          <w:t>Määrä - Physical quantity (PQ)</w:t>
        </w:r>
        <w:r>
          <w:rPr>
            <w:noProof/>
            <w:webHidden/>
          </w:rPr>
          <w:tab/>
        </w:r>
        <w:r>
          <w:rPr>
            <w:noProof/>
            <w:webHidden/>
          </w:rPr>
          <w:fldChar w:fldCharType="begin"/>
        </w:r>
        <w:r>
          <w:rPr>
            <w:noProof/>
            <w:webHidden/>
          </w:rPr>
          <w:instrText xml:space="preserve"> PAGEREF _Toc58484548 \h </w:instrText>
        </w:r>
        <w:r>
          <w:rPr>
            <w:noProof/>
            <w:webHidden/>
          </w:rPr>
        </w:r>
      </w:ins>
      <w:r>
        <w:rPr>
          <w:noProof/>
          <w:webHidden/>
        </w:rPr>
        <w:fldChar w:fldCharType="separate"/>
      </w:r>
      <w:ins w:id="144" w:author="Tekijä">
        <w:r>
          <w:rPr>
            <w:noProof/>
            <w:webHidden/>
          </w:rPr>
          <w:t>35</w:t>
        </w:r>
        <w:r>
          <w:rPr>
            <w:noProof/>
            <w:webHidden/>
          </w:rPr>
          <w:fldChar w:fldCharType="end"/>
        </w:r>
        <w:r w:rsidRPr="00E30B78">
          <w:rPr>
            <w:rStyle w:val="Hyperlinkki"/>
            <w:noProof/>
          </w:rPr>
          <w:fldChar w:fldCharType="end"/>
        </w:r>
      </w:ins>
    </w:p>
    <w:p w:rsidR="00640FE3" w:rsidRPr="008337C5" w:rsidRDefault="00640FE3">
      <w:pPr>
        <w:pStyle w:val="Sisluet2"/>
        <w:tabs>
          <w:tab w:val="left" w:pos="960"/>
          <w:tab w:val="right" w:leader="dot" w:pos="9629"/>
        </w:tabs>
        <w:rPr>
          <w:ins w:id="145" w:author="Tekijä"/>
          <w:rFonts w:ascii="Calibri" w:hAnsi="Calibri"/>
          <w:smallCaps w:val="0"/>
          <w:noProof/>
          <w:sz w:val="22"/>
          <w:szCs w:val="22"/>
          <w:lang w:eastAsia="fi-FI"/>
        </w:rPr>
      </w:pPr>
      <w:ins w:id="146" w:author="Tekijä">
        <w:r w:rsidRPr="00E30B78">
          <w:rPr>
            <w:rStyle w:val="Hyperlinkki"/>
            <w:noProof/>
          </w:rPr>
          <w:fldChar w:fldCharType="begin"/>
        </w:r>
        <w:r w:rsidRPr="00E30B78">
          <w:rPr>
            <w:rStyle w:val="Hyperlinkki"/>
            <w:noProof/>
          </w:rPr>
          <w:instrText xml:space="preserve"> </w:instrText>
        </w:r>
        <w:r>
          <w:rPr>
            <w:noProof/>
          </w:rPr>
          <w:instrText>HYPERLINK \l "_Toc58484549"</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3.12</w:t>
        </w:r>
        <w:r w:rsidRPr="008337C5">
          <w:rPr>
            <w:rFonts w:ascii="Calibri" w:hAnsi="Calibri"/>
            <w:smallCaps w:val="0"/>
            <w:noProof/>
            <w:sz w:val="22"/>
            <w:szCs w:val="22"/>
            <w:lang w:eastAsia="fi-FI"/>
          </w:rPr>
          <w:tab/>
        </w:r>
        <w:r w:rsidRPr="00E30B78">
          <w:rPr>
            <w:rStyle w:val="Hyperlinkki"/>
            <w:noProof/>
          </w:rPr>
          <w:t>Physical Quantity Representation (PQR)</w:t>
        </w:r>
        <w:r>
          <w:rPr>
            <w:noProof/>
            <w:webHidden/>
          </w:rPr>
          <w:tab/>
        </w:r>
        <w:r>
          <w:rPr>
            <w:noProof/>
            <w:webHidden/>
          </w:rPr>
          <w:fldChar w:fldCharType="begin"/>
        </w:r>
        <w:r>
          <w:rPr>
            <w:noProof/>
            <w:webHidden/>
          </w:rPr>
          <w:instrText xml:space="preserve"> PAGEREF _Toc58484549 \h </w:instrText>
        </w:r>
        <w:r>
          <w:rPr>
            <w:noProof/>
            <w:webHidden/>
          </w:rPr>
        </w:r>
      </w:ins>
      <w:r>
        <w:rPr>
          <w:noProof/>
          <w:webHidden/>
        </w:rPr>
        <w:fldChar w:fldCharType="separate"/>
      </w:r>
      <w:ins w:id="147" w:author="Tekijä">
        <w:r>
          <w:rPr>
            <w:noProof/>
            <w:webHidden/>
          </w:rPr>
          <w:t>36</w:t>
        </w:r>
        <w:r>
          <w:rPr>
            <w:noProof/>
            <w:webHidden/>
          </w:rPr>
          <w:fldChar w:fldCharType="end"/>
        </w:r>
        <w:r w:rsidRPr="00E30B78">
          <w:rPr>
            <w:rStyle w:val="Hyperlinkki"/>
            <w:noProof/>
          </w:rPr>
          <w:fldChar w:fldCharType="end"/>
        </w:r>
      </w:ins>
    </w:p>
    <w:p w:rsidR="00640FE3" w:rsidRPr="008337C5" w:rsidRDefault="00640FE3">
      <w:pPr>
        <w:pStyle w:val="Sisluet2"/>
        <w:tabs>
          <w:tab w:val="left" w:pos="960"/>
          <w:tab w:val="right" w:leader="dot" w:pos="9629"/>
        </w:tabs>
        <w:rPr>
          <w:ins w:id="148" w:author="Tekijä"/>
          <w:rFonts w:ascii="Calibri" w:hAnsi="Calibri"/>
          <w:smallCaps w:val="0"/>
          <w:noProof/>
          <w:sz w:val="22"/>
          <w:szCs w:val="22"/>
          <w:lang w:eastAsia="fi-FI"/>
        </w:rPr>
      </w:pPr>
      <w:ins w:id="149" w:author="Tekijä">
        <w:r w:rsidRPr="00E30B78">
          <w:rPr>
            <w:rStyle w:val="Hyperlinkki"/>
            <w:noProof/>
          </w:rPr>
          <w:fldChar w:fldCharType="begin"/>
        </w:r>
        <w:r w:rsidRPr="00E30B78">
          <w:rPr>
            <w:rStyle w:val="Hyperlinkki"/>
            <w:noProof/>
          </w:rPr>
          <w:instrText xml:space="preserve"> </w:instrText>
        </w:r>
        <w:r>
          <w:rPr>
            <w:noProof/>
          </w:rPr>
          <w:instrText>HYPERLINK \l "_Toc58484550"</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3.13</w:t>
        </w:r>
        <w:r w:rsidRPr="008337C5">
          <w:rPr>
            <w:rFonts w:ascii="Calibri" w:hAnsi="Calibri"/>
            <w:smallCaps w:val="0"/>
            <w:noProof/>
            <w:sz w:val="22"/>
            <w:szCs w:val="22"/>
            <w:lang w:eastAsia="fi-FI"/>
          </w:rPr>
          <w:tab/>
        </w:r>
        <w:r w:rsidRPr="00E30B78">
          <w:rPr>
            <w:rStyle w:val="Hyperlinkki"/>
            <w:noProof/>
          </w:rPr>
          <w:t>Aika - Point in time (TS)</w:t>
        </w:r>
        <w:r>
          <w:rPr>
            <w:noProof/>
            <w:webHidden/>
          </w:rPr>
          <w:tab/>
        </w:r>
        <w:r>
          <w:rPr>
            <w:noProof/>
            <w:webHidden/>
          </w:rPr>
          <w:fldChar w:fldCharType="begin"/>
        </w:r>
        <w:r>
          <w:rPr>
            <w:noProof/>
            <w:webHidden/>
          </w:rPr>
          <w:instrText xml:space="preserve"> PAGEREF _Toc58484550 \h </w:instrText>
        </w:r>
        <w:r>
          <w:rPr>
            <w:noProof/>
            <w:webHidden/>
          </w:rPr>
        </w:r>
      </w:ins>
      <w:r>
        <w:rPr>
          <w:noProof/>
          <w:webHidden/>
        </w:rPr>
        <w:fldChar w:fldCharType="separate"/>
      </w:r>
      <w:ins w:id="150" w:author="Tekijä">
        <w:r>
          <w:rPr>
            <w:noProof/>
            <w:webHidden/>
          </w:rPr>
          <w:t>36</w:t>
        </w:r>
        <w:r>
          <w:rPr>
            <w:noProof/>
            <w:webHidden/>
          </w:rPr>
          <w:fldChar w:fldCharType="end"/>
        </w:r>
        <w:r w:rsidRPr="00E30B78">
          <w:rPr>
            <w:rStyle w:val="Hyperlinkki"/>
            <w:noProof/>
          </w:rPr>
          <w:fldChar w:fldCharType="end"/>
        </w:r>
      </w:ins>
    </w:p>
    <w:p w:rsidR="00640FE3" w:rsidRPr="008337C5" w:rsidRDefault="00640FE3">
      <w:pPr>
        <w:pStyle w:val="Sisluet2"/>
        <w:tabs>
          <w:tab w:val="left" w:pos="960"/>
          <w:tab w:val="right" w:leader="dot" w:pos="9629"/>
        </w:tabs>
        <w:rPr>
          <w:ins w:id="151" w:author="Tekijä"/>
          <w:rFonts w:ascii="Calibri" w:hAnsi="Calibri"/>
          <w:smallCaps w:val="0"/>
          <w:noProof/>
          <w:sz w:val="22"/>
          <w:szCs w:val="22"/>
          <w:lang w:eastAsia="fi-FI"/>
        </w:rPr>
      </w:pPr>
      <w:ins w:id="152" w:author="Tekijä">
        <w:r w:rsidRPr="00E30B78">
          <w:rPr>
            <w:rStyle w:val="Hyperlinkki"/>
            <w:noProof/>
          </w:rPr>
          <w:fldChar w:fldCharType="begin"/>
        </w:r>
        <w:r w:rsidRPr="00E30B78">
          <w:rPr>
            <w:rStyle w:val="Hyperlinkki"/>
            <w:noProof/>
          </w:rPr>
          <w:instrText xml:space="preserve"> </w:instrText>
        </w:r>
        <w:r>
          <w:rPr>
            <w:noProof/>
          </w:rPr>
          <w:instrText>HYPERLINK \l "_Toc58484551"</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3.14</w:t>
        </w:r>
        <w:r w:rsidRPr="008337C5">
          <w:rPr>
            <w:rFonts w:ascii="Calibri" w:hAnsi="Calibri"/>
            <w:smallCaps w:val="0"/>
            <w:noProof/>
            <w:sz w:val="22"/>
            <w:szCs w:val="22"/>
            <w:lang w:eastAsia="fi-FI"/>
          </w:rPr>
          <w:tab/>
        </w:r>
        <w:r w:rsidRPr="00E30B78">
          <w:rPr>
            <w:rStyle w:val="Hyperlinkki"/>
            <w:noProof/>
          </w:rPr>
          <w:t>Reaaliluku - Real number (REAL)</w:t>
        </w:r>
        <w:r>
          <w:rPr>
            <w:noProof/>
            <w:webHidden/>
          </w:rPr>
          <w:tab/>
        </w:r>
        <w:r>
          <w:rPr>
            <w:noProof/>
            <w:webHidden/>
          </w:rPr>
          <w:fldChar w:fldCharType="begin"/>
        </w:r>
        <w:r>
          <w:rPr>
            <w:noProof/>
            <w:webHidden/>
          </w:rPr>
          <w:instrText xml:space="preserve"> PAGEREF _Toc58484551 \h </w:instrText>
        </w:r>
        <w:r>
          <w:rPr>
            <w:noProof/>
            <w:webHidden/>
          </w:rPr>
        </w:r>
      </w:ins>
      <w:r>
        <w:rPr>
          <w:noProof/>
          <w:webHidden/>
        </w:rPr>
        <w:fldChar w:fldCharType="separate"/>
      </w:r>
      <w:ins w:id="153" w:author="Tekijä">
        <w:r>
          <w:rPr>
            <w:noProof/>
            <w:webHidden/>
          </w:rPr>
          <w:t>38</w:t>
        </w:r>
        <w:r>
          <w:rPr>
            <w:noProof/>
            <w:webHidden/>
          </w:rPr>
          <w:fldChar w:fldCharType="end"/>
        </w:r>
        <w:r w:rsidRPr="00E30B78">
          <w:rPr>
            <w:rStyle w:val="Hyperlinkki"/>
            <w:noProof/>
          </w:rPr>
          <w:fldChar w:fldCharType="end"/>
        </w:r>
      </w:ins>
    </w:p>
    <w:p w:rsidR="00640FE3" w:rsidRPr="008337C5" w:rsidRDefault="00640FE3">
      <w:pPr>
        <w:pStyle w:val="Sisluet2"/>
        <w:tabs>
          <w:tab w:val="left" w:pos="960"/>
          <w:tab w:val="right" w:leader="dot" w:pos="9629"/>
        </w:tabs>
        <w:rPr>
          <w:ins w:id="154" w:author="Tekijä"/>
          <w:rFonts w:ascii="Calibri" w:hAnsi="Calibri"/>
          <w:smallCaps w:val="0"/>
          <w:noProof/>
          <w:sz w:val="22"/>
          <w:szCs w:val="22"/>
          <w:lang w:eastAsia="fi-FI"/>
        </w:rPr>
      </w:pPr>
      <w:ins w:id="155" w:author="Tekijä">
        <w:r w:rsidRPr="00E30B78">
          <w:rPr>
            <w:rStyle w:val="Hyperlinkki"/>
            <w:noProof/>
          </w:rPr>
          <w:fldChar w:fldCharType="begin"/>
        </w:r>
        <w:r w:rsidRPr="00E30B78">
          <w:rPr>
            <w:rStyle w:val="Hyperlinkki"/>
            <w:noProof/>
          </w:rPr>
          <w:instrText xml:space="preserve"> </w:instrText>
        </w:r>
        <w:r>
          <w:rPr>
            <w:noProof/>
          </w:rPr>
          <w:instrText>HYPERLINK \l "_Toc58484552"</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lang w:eastAsia="fi-FI"/>
          </w:rPr>
          <w:t>3.15</w:t>
        </w:r>
        <w:r w:rsidRPr="008337C5">
          <w:rPr>
            <w:rFonts w:ascii="Calibri" w:hAnsi="Calibri"/>
            <w:smallCaps w:val="0"/>
            <w:noProof/>
            <w:sz w:val="22"/>
            <w:szCs w:val="22"/>
            <w:lang w:eastAsia="fi-FI"/>
          </w:rPr>
          <w:tab/>
        </w:r>
        <w:r w:rsidRPr="00E30B78">
          <w:rPr>
            <w:rStyle w:val="Hyperlinkki"/>
            <w:noProof/>
          </w:rPr>
          <w:t>Ratio (RTO)</w:t>
        </w:r>
        <w:r>
          <w:rPr>
            <w:noProof/>
            <w:webHidden/>
          </w:rPr>
          <w:tab/>
        </w:r>
        <w:r>
          <w:rPr>
            <w:noProof/>
            <w:webHidden/>
          </w:rPr>
          <w:fldChar w:fldCharType="begin"/>
        </w:r>
        <w:r>
          <w:rPr>
            <w:noProof/>
            <w:webHidden/>
          </w:rPr>
          <w:instrText xml:space="preserve"> PAGEREF _Toc58484552 \h </w:instrText>
        </w:r>
        <w:r>
          <w:rPr>
            <w:noProof/>
            <w:webHidden/>
          </w:rPr>
        </w:r>
      </w:ins>
      <w:r>
        <w:rPr>
          <w:noProof/>
          <w:webHidden/>
        </w:rPr>
        <w:fldChar w:fldCharType="separate"/>
      </w:r>
      <w:ins w:id="156" w:author="Tekijä">
        <w:r>
          <w:rPr>
            <w:noProof/>
            <w:webHidden/>
          </w:rPr>
          <w:t>39</w:t>
        </w:r>
        <w:r>
          <w:rPr>
            <w:noProof/>
            <w:webHidden/>
          </w:rPr>
          <w:fldChar w:fldCharType="end"/>
        </w:r>
        <w:r w:rsidRPr="00E30B78">
          <w:rPr>
            <w:rStyle w:val="Hyperlinkki"/>
            <w:noProof/>
          </w:rPr>
          <w:fldChar w:fldCharType="end"/>
        </w:r>
      </w:ins>
    </w:p>
    <w:p w:rsidR="00640FE3" w:rsidRPr="008337C5" w:rsidRDefault="00640FE3">
      <w:pPr>
        <w:pStyle w:val="Sisluet2"/>
        <w:tabs>
          <w:tab w:val="left" w:pos="960"/>
          <w:tab w:val="right" w:leader="dot" w:pos="9629"/>
        </w:tabs>
        <w:rPr>
          <w:ins w:id="157" w:author="Tekijä"/>
          <w:rFonts w:ascii="Calibri" w:hAnsi="Calibri"/>
          <w:smallCaps w:val="0"/>
          <w:noProof/>
          <w:sz w:val="22"/>
          <w:szCs w:val="22"/>
          <w:lang w:eastAsia="fi-FI"/>
        </w:rPr>
      </w:pPr>
      <w:ins w:id="158" w:author="Tekijä">
        <w:r w:rsidRPr="00E30B78">
          <w:rPr>
            <w:rStyle w:val="Hyperlinkki"/>
            <w:noProof/>
          </w:rPr>
          <w:fldChar w:fldCharType="begin"/>
        </w:r>
        <w:r w:rsidRPr="00E30B78">
          <w:rPr>
            <w:rStyle w:val="Hyperlinkki"/>
            <w:noProof/>
          </w:rPr>
          <w:instrText xml:space="preserve"> </w:instrText>
        </w:r>
        <w:r>
          <w:rPr>
            <w:noProof/>
          </w:rPr>
          <w:instrText>HYPERLINK \l "_Toc58484553"</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3.16</w:t>
        </w:r>
        <w:r w:rsidRPr="008337C5">
          <w:rPr>
            <w:rFonts w:ascii="Calibri" w:hAnsi="Calibri"/>
            <w:smallCaps w:val="0"/>
            <w:noProof/>
            <w:sz w:val="22"/>
            <w:szCs w:val="22"/>
            <w:lang w:eastAsia="fi-FI"/>
          </w:rPr>
          <w:tab/>
        </w:r>
        <w:r w:rsidRPr="00E30B78">
          <w:rPr>
            <w:rStyle w:val="Hyperlinkki"/>
            <w:noProof/>
          </w:rPr>
          <w:t>Lista - Sequence (LIST)</w:t>
        </w:r>
        <w:r>
          <w:rPr>
            <w:noProof/>
            <w:webHidden/>
          </w:rPr>
          <w:tab/>
        </w:r>
        <w:r>
          <w:rPr>
            <w:noProof/>
            <w:webHidden/>
          </w:rPr>
          <w:fldChar w:fldCharType="begin"/>
        </w:r>
        <w:r>
          <w:rPr>
            <w:noProof/>
            <w:webHidden/>
          </w:rPr>
          <w:instrText xml:space="preserve"> PAGEREF _Toc58484553 \h </w:instrText>
        </w:r>
        <w:r>
          <w:rPr>
            <w:noProof/>
            <w:webHidden/>
          </w:rPr>
        </w:r>
      </w:ins>
      <w:r>
        <w:rPr>
          <w:noProof/>
          <w:webHidden/>
        </w:rPr>
        <w:fldChar w:fldCharType="separate"/>
      </w:r>
      <w:ins w:id="159" w:author="Tekijä">
        <w:r>
          <w:rPr>
            <w:noProof/>
            <w:webHidden/>
          </w:rPr>
          <w:t>40</w:t>
        </w:r>
        <w:r>
          <w:rPr>
            <w:noProof/>
            <w:webHidden/>
          </w:rPr>
          <w:fldChar w:fldCharType="end"/>
        </w:r>
        <w:r w:rsidRPr="00E30B78">
          <w:rPr>
            <w:rStyle w:val="Hyperlinkki"/>
            <w:noProof/>
          </w:rPr>
          <w:fldChar w:fldCharType="end"/>
        </w:r>
      </w:ins>
    </w:p>
    <w:p w:rsidR="00640FE3" w:rsidRPr="008337C5" w:rsidRDefault="00640FE3">
      <w:pPr>
        <w:pStyle w:val="Sisluet2"/>
        <w:tabs>
          <w:tab w:val="left" w:pos="960"/>
          <w:tab w:val="right" w:leader="dot" w:pos="9629"/>
        </w:tabs>
        <w:rPr>
          <w:ins w:id="160" w:author="Tekijä"/>
          <w:rFonts w:ascii="Calibri" w:hAnsi="Calibri"/>
          <w:smallCaps w:val="0"/>
          <w:noProof/>
          <w:sz w:val="22"/>
          <w:szCs w:val="22"/>
          <w:lang w:eastAsia="fi-FI"/>
        </w:rPr>
      </w:pPr>
      <w:ins w:id="161" w:author="Tekijä">
        <w:r w:rsidRPr="00E30B78">
          <w:rPr>
            <w:rStyle w:val="Hyperlinkki"/>
            <w:noProof/>
          </w:rPr>
          <w:fldChar w:fldCharType="begin"/>
        </w:r>
        <w:r w:rsidRPr="00E30B78">
          <w:rPr>
            <w:rStyle w:val="Hyperlinkki"/>
            <w:noProof/>
          </w:rPr>
          <w:instrText xml:space="preserve"> </w:instrText>
        </w:r>
        <w:r>
          <w:rPr>
            <w:noProof/>
          </w:rPr>
          <w:instrText>HYPERLINK \l "_Toc58484554"</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3.17</w:t>
        </w:r>
        <w:r w:rsidRPr="008337C5">
          <w:rPr>
            <w:rFonts w:ascii="Calibri" w:hAnsi="Calibri"/>
            <w:smallCaps w:val="0"/>
            <w:noProof/>
            <w:sz w:val="22"/>
            <w:szCs w:val="22"/>
            <w:lang w:eastAsia="fi-FI"/>
          </w:rPr>
          <w:tab/>
        </w:r>
        <w:r w:rsidRPr="00E30B78">
          <w:rPr>
            <w:rStyle w:val="Hyperlinkki"/>
            <w:noProof/>
          </w:rPr>
          <w:t>Joukko - Set (Set)</w:t>
        </w:r>
        <w:r>
          <w:rPr>
            <w:noProof/>
            <w:webHidden/>
          </w:rPr>
          <w:tab/>
        </w:r>
        <w:r>
          <w:rPr>
            <w:noProof/>
            <w:webHidden/>
          </w:rPr>
          <w:fldChar w:fldCharType="begin"/>
        </w:r>
        <w:r>
          <w:rPr>
            <w:noProof/>
            <w:webHidden/>
          </w:rPr>
          <w:instrText xml:space="preserve"> PAGEREF _Toc58484554 \h </w:instrText>
        </w:r>
        <w:r>
          <w:rPr>
            <w:noProof/>
            <w:webHidden/>
          </w:rPr>
        </w:r>
      </w:ins>
      <w:r>
        <w:rPr>
          <w:noProof/>
          <w:webHidden/>
        </w:rPr>
        <w:fldChar w:fldCharType="separate"/>
      </w:r>
      <w:ins w:id="162" w:author="Tekijä">
        <w:r>
          <w:rPr>
            <w:noProof/>
            <w:webHidden/>
          </w:rPr>
          <w:t>41</w:t>
        </w:r>
        <w:r>
          <w:rPr>
            <w:noProof/>
            <w:webHidden/>
          </w:rPr>
          <w:fldChar w:fldCharType="end"/>
        </w:r>
        <w:r w:rsidRPr="00E30B78">
          <w:rPr>
            <w:rStyle w:val="Hyperlinkki"/>
            <w:noProof/>
          </w:rPr>
          <w:fldChar w:fldCharType="end"/>
        </w:r>
      </w:ins>
    </w:p>
    <w:p w:rsidR="00640FE3" w:rsidRPr="008337C5" w:rsidRDefault="00640FE3">
      <w:pPr>
        <w:pStyle w:val="Sisluet2"/>
        <w:tabs>
          <w:tab w:val="left" w:pos="960"/>
          <w:tab w:val="right" w:leader="dot" w:pos="9629"/>
        </w:tabs>
        <w:rPr>
          <w:ins w:id="163" w:author="Tekijä"/>
          <w:rFonts w:ascii="Calibri" w:hAnsi="Calibri"/>
          <w:smallCaps w:val="0"/>
          <w:noProof/>
          <w:sz w:val="22"/>
          <w:szCs w:val="22"/>
          <w:lang w:eastAsia="fi-FI"/>
        </w:rPr>
      </w:pPr>
      <w:ins w:id="164" w:author="Tekijä">
        <w:r w:rsidRPr="00E30B78">
          <w:rPr>
            <w:rStyle w:val="Hyperlinkki"/>
            <w:noProof/>
          </w:rPr>
          <w:fldChar w:fldCharType="begin"/>
        </w:r>
        <w:r w:rsidRPr="00E30B78">
          <w:rPr>
            <w:rStyle w:val="Hyperlinkki"/>
            <w:noProof/>
          </w:rPr>
          <w:instrText xml:space="preserve"> </w:instrText>
        </w:r>
        <w:r>
          <w:rPr>
            <w:noProof/>
          </w:rPr>
          <w:instrText>HYPERLINK \l "_Toc58484555"</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rPr>
          <w:t>3.18</w:t>
        </w:r>
        <w:r w:rsidRPr="008337C5">
          <w:rPr>
            <w:rFonts w:ascii="Calibri" w:hAnsi="Calibri"/>
            <w:smallCaps w:val="0"/>
            <w:noProof/>
            <w:sz w:val="22"/>
            <w:szCs w:val="22"/>
            <w:lang w:eastAsia="fi-FI"/>
          </w:rPr>
          <w:tab/>
        </w:r>
        <w:r w:rsidRPr="00E30B78">
          <w:rPr>
            <w:rStyle w:val="Hyperlinkki"/>
            <w:noProof/>
          </w:rPr>
          <w:t>Bag (BAG)</w:t>
        </w:r>
        <w:r>
          <w:rPr>
            <w:noProof/>
            <w:webHidden/>
          </w:rPr>
          <w:tab/>
        </w:r>
        <w:r>
          <w:rPr>
            <w:noProof/>
            <w:webHidden/>
          </w:rPr>
          <w:fldChar w:fldCharType="begin"/>
        </w:r>
        <w:r>
          <w:rPr>
            <w:noProof/>
            <w:webHidden/>
          </w:rPr>
          <w:instrText xml:space="preserve"> PAGEREF _Toc58484555 \h </w:instrText>
        </w:r>
        <w:r>
          <w:rPr>
            <w:noProof/>
            <w:webHidden/>
          </w:rPr>
        </w:r>
      </w:ins>
      <w:r>
        <w:rPr>
          <w:noProof/>
          <w:webHidden/>
        </w:rPr>
        <w:fldChar w:fldCharType="separate"/>
      </w:r>
      <w:ins w:id="165" w:author="Tekijä">
        <w:r>
          <w:rPr>
            <w:noProof/>
            <w:webHidden/>
          </w:rPr>
          <w:t>42</w:t>
        </w:r>
        <w:r>
          <w:rPr>
            <w:noProof/>
            <w:webHidden/>
          </w:rPr>
          <w:fldChar w:fldCharType="end"/>
        </w:r>
        <w:r w:rsidRPr="00E30B78">
          <w:rPr>
            <w:rStyle w:val="Hyperlinkki"/>
            <w:noProof/>
          </w:rPr>
          <w:fldChar w:fldCharType="end"/>
        </w:r>
      </w:ins>
    </w:p>
    <w:p w:rsidR="00640FE3" w:rsidRPr="008337C5" w:rsidRDefault="00640FE3">
      <w:pPr>
        <w:pStyle w:val="Sisluet1"/>
        <w:tabs>
          <w:tab w:val="left" w:pos="480"/>
          <w:tab w:val="right" w:leader="dot" w:pos="9629"/>
        </w:tabs>
        <w:rPr>
          <w:ins w:id="166" w:author="Tekijä"/>
          <w:rFonts w:ascii="Calibri" w:hAnsi="Calibri"/>
          <w:b w:val="0"/>
          <w:caps w:val="0"/>
          <w:noProof/>
          <w:sz w:val="22"/>
          <w:szCs w:val="22"/>
          <w:lang w:eastAsia="fi-FI"/>
        </w:rPr>
      </w:pPr>
      <w:ins w:id="167" w:author="Tekijä">
        <w:r w:rsidRPr="00E30B78">
          <w:rPr>
            <w:rStyle w:val="Hyperlinkki"/>
            <w:noProof/>
          </w:rPr>
          <w:fldChar w:fldCharType="begin"/>
        </w:r>
        <w:r w:rsidRPr="00E30B78">
          <w:rPr>
            <w:rStyle w:val="Hyperlinkki"/>
            <w:noProof/>
          </w:rPr>
          <w:instrText xml:space="preserve"> </w:instrText>
        </w:r>
        <w:r>
          <w:rPr>
            <w:noProof/>
          </w:rPr>
          <w:instrText>HYPERLINK \l "_Toc58484556"</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lang w:eastAsia="fi-FI"/>
          </w:rPr>
          <w:t>4.</w:t>
        </w:r>
        <w:r w:rsidRPr="008337C5">
          <w:rPr>
            <w:rFonts w:ascii="Calibri" w:hAnsi="Calibri"/>
            <w:b w:val="0"/>
            <w:caps w:val="0"/>
            <w:noProof/>
            <w:sz w:val="22"/>
            <w:szCs w:val="22"/>
            <w:lang w:eastAsia="fi-FI"/>
          </w:rPr>
          <w:tab/>
        </w:r>
        <w:r w:rsidRPr="00E30B78">
          <w:rPr>
            <w:rStyle w:val="Hyperlinkki"/>
            <w:noProof/>
            <w:highlight w:val="white"/>
            <w:lang w:eastAsia="fi-FI"/>
          </w:rPr>
          <w:t>MUUT HL7-TIETOTYYPIT</w:t>
        </w:r>
        <w:r>
          <w:rPr>
            <w:noProof/>
            <w:webHidden/>
          </w:rPr>
          <w:tab/>
        </w:r>
        <w:r>
          <w:rPr>
            <w:noProof/>
            <w:webHidden/>
          </w:rPr>
          <w:fldChar w:fldCharType="begin"/>
        </w:r>
        <w:r>
          <w:rPr>
            <w:noProof/>
            <w:webHidden/>
          </w:rPr>
          <w:instrText xml:space="preserve"> PAGEREF _Toc58484556 \h </w:instrText>
        </w:r>
        <w:r>
          <w:rPr>
            <w:noProof/>
            <w:webHidden/>
          </w:rPr>
        </w:r>
      </w:ins>
      <w:r>
        <w:rPr>
          <w:noProof/>
          <w:webHidden/>
        </w:rPr>
        <w:fldChar w:fldCharType="separate"/>
      </w:r>
      <w:ins w:id="168" w:author="Tekijä">
        <w:r>
          <w:rPr>
            <w:noProof/>
            <w:webHidden/>
          </w:rPr>
          <w:t>43</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169" w:author="Tekijä"/>
          <w:rFonts w:ascii="Calibri" w:hAnsi="Calibri"/>
          <w:smallCaps w:val="0"/>
          <w:noProof/>
          <w:sz w:val="22"/>
          <w:szCs w:val="22"/>
          <w:lang w:eastAsia="fi-FI"/>
        </w:rPr>
      </w:pPr>
      <w:ins w:id="170" w:author="Tekijä">
        <w:r w:rsidRPr="00E30B78">
          <w:rPr>
            <w:rStyle w:val="Hyperlinkki"/>
            <w:noProof/>
          </w:rPr>
          <w:fldChar w:fldCharType="begin"/>
        </w:r>
        <w:r w:rsidRPr="00E30B78">
          <w:rPr>
            <w:rStyle w:val="Hyperlinkki"/>
            <w:noProof/>
          </w:rPr>
          <w:instrText xml:space="preserve"> </w:instrText>
        </w:r>
        <w:r>
          <w:rPr>
            <w:noProof/>
          </w:rPr>
          <w:instrText>HYPERLINK \l "_Toc58484557"</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4.1</w:t>
        </w:r>
        <w:r w:rsidRPr="008337C5">
          <w:rPr>
            <w:rFonts w:ascii="Calibri" w:hAnsi="Calibri"/>
            <w:smallCaps w:val="0"/>
            <w:noProof/>
            <w:sz w:val="22"/>
            <w:szCs w:val="22"/>
            <w:lang w:eastAsia="fi-FI"/>
          </w:rPr>
          <w:tab/>
        </w:r>
        <w:r w:rsidRPr="00E30B78">
          <w:rPr>
            <w:rStyle w:val="Hyperlinkki"/>
            <w:noProof/>
          </w:rPr>
          <w:t>Abstract Type Quantity (QTY)</w:t>
        </w:r>
        <w:r>
          <w:rPr>
            <w:noProof/>
            <w:webHidden/>
          </w:rPr>
          <w:tab/>
        </w:r>
        <w:r>
          <w:rPr>
            <w:noProof/>
            <w:webHidden/>
          </w:rPr>
          <w:fldChar w:fldCharType="begin"/>
        </w:r>
        <w:r>
          <w:rPr>
            <w:noProof/>
            <w:webHidden/>
          </w:rPr>
          <w:instrText xml:space="preserve"> PAGEREF _Toc58484557 \h </w:instrText>
        </w:r>
        <w:r>
          <w:rPr>
            <w:noProof/>
            <w:webHidden/>
          </w:rPr>
        </w:r>
      </w:ins>
      <w:r>
        <w:rPr>
          <w:noProof/>
          <w:webHidden/>
        </w:rPr>
        <w:fldChar w:fldCharType="separate"/>
      </w:r>
      <w:ins w:id="171" w:author="Tekijä">
        <w:r>
          <w:rPr>
            <w:noProof/>
            <w:webHidden/>
          </w:rPr>
          <w:t>43</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172" w:author="Tekijä"/>
          <w:rFonts w:ascii="Calibri" w:hAnsi="Calibri"/>
          <w:smallCaps w:val="0"/>
          <w:noProof/>
          <w:sz w:val="22"/>
          <w:szCs w:val="22"/>
          <w:lang w:eastAsia="fi-FI"/>
        </w:rPr>
      </w:pPr>
      <w:ins w:id="173" w:author="Tekijä">
        <w:r w:rsidRPr="00E30B78">
          <w:rPr>
            <w:rStyle w:val="Hyperlinkki"/>
            <w:noProof/>
          </w:rPr>
          <w:fldChar w:fldCharType="begin"/>
        </w:r>
        <w:r w:rsidRPr="00E30B78">
          <w:rPr>
            <w:rStyle w:val="Hyperlinkki"/>
            <w:noProof/>
          </w:rPr>
          <w:instrText xml:space="preserve"> </w:instrText>
        </w:r>
        <w:r>
          <w:rPr>
            <w:noProof/>
          </w:rPr>
          <w:instrText>HYPERLINK \l "_Toc58484558"</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lang w:eastAsia="fi-FI"/>
          </w:rPr>
          <w:t>4.2</w:t>
        </w:r>
        <w:r w:rsidRPr="008337C5">
          <w:rPr>
            <w:rFonts w:ascii="Calibri" w:hAnsi="Calibri"/>
            <w:smallCaps w:val="0"/>
            <w:noProof/>
            <w:sz w:val="22"/>
            <w:szCs w:val="22"/>
            <w:lang w:eastAsia="fi-FI"/>
          </w:rPr>
          <w:tab/>
        </w:r>
        <w:r w:rsidRPr="00E30B78">
          <w:rPr>
            <w:rStyle w:val="Hyperlinkki"/>
            <w:noProof/>
            <w:highlight w:val="white"/>
            <w:lang w:eastAsia="fi-FI"/>
          </w:rPr>
          <w:t>Binary data (BIN)</w:t>
        </w:r>
        <w:r>
          <w:rPr>
            <w:noProof/>
            <w:webHidden/>
          </w:rPr>
          <w:tab/>
        </w:r>
        <w:r>
          <w:rPr>
            <w:noProof/>
            <w:webHidden/>
          </w:rPr>
          <w:fldChar w:fldCharType="begin"/>
        </w:r>
        <w:r>
          <w:rPr>
            <w:noProof/>
            <w:webHidden/>
          </w:rPr>
          <w:instrText xml:space="preserve"> PAGEREF _Toc58484558 \h </w:instrText>
        </w:r>
        <w:r>
          <w:rPr>
            <w:noProof/>
            <w:webHidden/>
          </w:rPr>
        </w:r>
      </w:ins>
      <w:r>
        <w:rPr>
          <w:noProof/>
          <w:webHidden/>
        </w:rPr>
        <w:fldChar w:fldCharType="separate"/>
      </w:r>
      <w:ins w:id="174" w:author="Tekijä">
        <w:r>
          <w:rPr>
            <w:noProof/>
            <w:webHidden/>
          </w:rPr>
          <w:t>43</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175" w:author="Tekijä"/>
          <w:rFonts w:ascii="Calibri" w:hAnsi="Calibri"/>
          <w:smallCaps w:val="0"/>
          <w:noProof/>
          <w:sz w:val="22"/>
          <w:szCs w:val="22"/>
          <w:lang w:eastAsia="fi-FI"/>
        </w:rPr>
      </w:pPr>
      <w:ins w:id="176" w:author="Tekijä">
        <w:r w:rsidRPr="00E30B78">
          <w:rPr>
            <w:rStyle w:val="Hyperlinkki"/>
            <w:noProof/>
          </w:rPr>
          <w:fldChar w:fldCharType="begin"/>
        </w:r>
        <w:r w:rsidRPr="00E30B78">
          <w:rPr>
            <w:rStyle w:val="Hyperlinkki"/>
            <w:noProof/>
          </w:rPr>
          <w:instrText xml:space="preserve"> </w:instrText>
        </w:r>
        <w:r>
          <w:rPr>
            <w:noProof/>
          </w:rPr>
          <w:instrText>HYPERLINK \l "_Toc58484559"</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lang w:eastAsia="fi-FI"/>
          </w:rPr>
          <w:t>4.3</w:t>
        </w:r>
        <w:r w:rsidRPr="008337C5">
          <w:rPr>
            <w:rFonts w:ascii="Calibri" w:hAnsi="Calibri"/>
            <w:smallCaps w:val="0"/>
            <w:noProof/>
            <w:sz w:val="22"/>
            <w:szCs w:val="22"/>
            <w:lang w:eastAsia="fi-FI"/>
          </w:rPr>
          <w:tab/>
        </w:r>
        <w:r w:rsidRPr="00E30B78">
          <w:rPr>
            <w:rStyle w:val="Hyperlinkki"/>
            <w:noProof/>
          </w:rPr>
          <w:t>Calendar (CAL)</w:t>
        </w:r>
        <w:r>
          <w:rPr>
            <w:noProof/>
            <w:webHidden/>
          </w:rPr>
          <w:tab/>
        </w:r>
        <w:r>
          <w:rPr>
            <w:noProof/>
            <w:webHidden/>
          </w:rPr>
          <w:fldChar w:fldCharType="begin"/>
        </w:r>
        <w:r>
          <w:rPr>
            <w:noProof/>
            <w:webHidden/>
          </w:rPr>
          <w:instrText xml:space="preserve"> PAGEREF _Toc58484559 \h </w:instrText>
        </w:r>
        <w:r>
          <w:rPr>
            <w:noProof/>
            <w:webHidden/>
          </w:rPr>
        </w:r>
      </w:ins>
      <w:r>
        <w:rPr>
          <w:noProof/>
          <w:webHidden/>
        </w:rPr>
        <w:fldChar w:fldCharType="separate"/>
      </w:r>
      <w:ins w:id="177" w:author="Tekijä">
        <w:r>
          <w:rPr>
            <w:noProof/>
            <w:webHidden/>
          </w:rPr>
          <w:t>43</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178" w:author="Tekijä"/>
          <w:rFonts w:ascii="Calibri" w:hAnsi="Calibri"/>
          <w:smallCaps w:val="0"/>
          <w:noProof/>
          <w:sz w:val="22"/>
          <w:szCs w:val="22"/>
          <w:lang w:eastAsia="fi-FI"/>
        </w:rPr>
      </w:pPr>
      <w:ins w:id="179" w:author="Tekijä">
        <w:r w:rsidRPr="00E30B78">
          <w:rPr>
            <w:rStyle w:val="Hyperlinkki"/>
            <w:noProof/>
          </w:rPr>
          <w:fldChar w:fldCharType="begin"/>
        </w:r>
        <w:r w:rsidRPr="00E30B78">
          <w:rPr>
            <w:rStyle w:val="Hyperlinkki"/>
            <w:noProof/>
          </w:rPr>
          <w:instrText xml:space="preserve"> </w:instrText>
        </w:r>
        <w:r>
          <w:rPr>
            <w:noProof/>
          </w:rPr>
          <w:instrText>HYPERLINK \l "_Toc58484560"</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lang w:eastAsia="fi-FI"/>
          </w:rPr>
          <w:t>4.4</w:t>
        </w:r>
        <w:r w:rsidRPr="008337C5">
          <w:rPr>
            <w:rFonts w:ascii="Calibri" w:hAnsi="Calibri"/>
            <w:smallCaps w:val="0"/>
            <w:noProof/>
            <w:sz w:val="22"/>
            <w:szCs w:val="22"/>
            <w:lang w:eastAsia="fi-FI"/>
          </w:rPr>
          <w:tab/>
        </w:r>
        <w:r w:rsidRPr="00E30B78">
          <w:rPr>
            <w:rStyle w:val="Hyperlinkki"/>
            <w:noProof/>
          </w:rPr>
          <w:t>Calendar Cycle (CLCY)</w:t>
        </w:r>
        <w:r>
          <w:rPr>
            <w:noProof/>
            <w:webHidden/>
          </w:rPr>
          <w:tab/>
        </w:r>
        <w:r>
          <w:rPr>
            <w:noProof/>
            <w:webHidden/>
          </w:rPr>
          <w:fldChar w:fldCharType="begin"/>
        </w:r>
        <w:r>
          <w:rPr>
            <w:noProof/>
            <w:webHidden/>
          </w:rPr>
          <w:instrText xml:space="preserve"> PAGEREF _Toc58484560 \h </w:instrText>
        </w:r>
        <w:r>
          <w:rPr>
            <w:noProof/>
            <w:webHidden/>
          </w:rPr>
        </w:r>
      </w:ins>
      <w:r>
        <w:rPr>
          <w:noProof/>
          <w:webHidden/>
        </w:rPr>
        <w:fldChar w:fldCharType="separate"/>
      </w:r>
      <w:ins w:id="180" w:author="Tekijä">
        <w:r>
          <w:rPr>
            <w:noProof/>
            <w:webHidden/>
          </w:rPr>
          <w:t>43</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181" w:author="Tekijä"/>
          <w:rFonts w:ascii="Calibri" w:hAnsi="Calibri"/>
          <w:smallCaps w:val="0"/>
          <w:noProof/>
          <w:sz w:val="22"/>
          <w:szCs w:val="22"/>
          <w:lang w:eastAsia="fi-FI"/>
        </w:rPr>
      </w:pPr>
      <w:ins w:id="182" w:author="Tekijä">
        <w:r w:rsidRPr="00E30B78">
          <w:rPr>
            <w:rStyle w:val="Hyperlinkki"/>
            <w:noProof/>
          </w:rPr>
          <w:fldChar w:fldCharType="begin"/>
        </w:r>
        <w:r w:rsidRPr="00E30B78">
          <w:rPr>
            <w:rStyle w:val="Hyperlinkki"/>
            <w:noProof/>
          </w:rPr>
          <w:instrText xml:space="preserve"> </w:instrText>
        </w:r>
        <w:r>
          <w:rPr>
            <w:noProof/>
          </w:rPr>
          <w:instrText>HYPERLINK \l "_Toc58484561"</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lang w:eastAsia="fi-FI"/>
          </w:rPr>
          <w:t>4.5</w:t>
        </w:r>
        <w:r w:rsidRPr="008337C5">
          <w:rPr>
            <w:rFonts w:ascii="Calibri" w:hAnsi="Calibri"/>
            <w:smallCaps w:val="0"/>
            <w:noProof/>
            <w:sz w:val="22"/>
            <w:szCs w:val="22"/>
            <w:lang w:eastAsia="fi-FI"/>
          </w:rPr>
          <w:tab/>
        </w:r>
        <w:r w:rsidRPr="00E30B78">
          <w:rPr>
            <w:rStyle w:val="Hyperlinkki"/>
            <w:noProof/>
          </w:rPr>
          <w:t>Coded Ordinal (CO)</w:t>
        </w:r>
        <w:r>
          <w:rPr>
            <w:noProof/>
            <w:webHidden/>
          </w:rPr>
          <w:tab/>
        </w:r>
        <w:r>
          <w:rPr>
            <w:noProof/>
            <w:webHidden/>
          </w:rPr>
          <w:fldChar w:fldCharType="begin"/>
        </w:r>
        <w:r>
          <w:rPr>
            <w:noProof/>
            <w:webHidden/>
          </w:rPr>
          <w:instrText xml:space="preserve"> PAGEREF _Toc58484561 \h </w:instrText>
        </w:r>
        <w:r>
          <w:rPr>
            <w:noProof/>
            <w:webHidden/>
          </w:rPr>
        </w:r>
      </w:ins>
      <w:r>
        <w:rPr>
          <w:noProof/>
          <w:webHidden/>
        </w:rPr>
        <w:fldChar w:fldCharType="separate"/>
      </w:r>
      <w:ins w:id="183" w:author="Tekijä">
        <w:r>
          <w:rPr>
            <w:noProof/>
            <w:webHidden/>
          </w:rPr>
          <w:t>43</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184" w:author="Tekijä"/>
          <w:rFonts w:ascii="Calibri" w:hAnsi="Calibri"/>
          <w:smallCaps w:val="0"/>
          <w:noProof/>
          <w:sz w:val="22"/>
          <w:szCs w:val="22"/>
          <w:lang w:eastAsia="fi-FI"/>
        </w:rPr>
      </w:pPr>
      <w:ins w:id="185" w:author="Tekijä">
        <w:r w:rsidRPr="00E30B78">
          <w:rPr>
            <w:rStyle w:val="Hyperlinkki"/>
            <w:noProof/>
          </w:rPr>
          <w:fldChar w:fldCharType="begin"/>
        </w:r>
        <w:r w:rsidRPr="00E30B78">
          <w:rPr>
            <w:rStyle w:val="Hyperlinkki"/>
            <w:noProof/>
          </w:rPr>
          <w:instrText xml:space="preserve"> </w:instrText>
        </w:r>
        <w:r>
          <w:rPr>
            <w:noProof/>
          </w:rPr>
          <w:instrText>HYPERLINK \l "_Toc58484562"</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rPr>
          <w:t>4.6</w:t>
        </w:r>
        <w:r w:rsidRPr="008337C5">
          <w:rPr>
            <w:rFonts w:ascii="Calibri" w:hAnsi="Calibri"/>
            <w:smallCaps w:val="0"/>
            <w:noProof/>
            <w:sz w:val="22"/>
            <w:szCs w:val="22"/>
            <w:lang w:eastAsia="fi-FI"/>
          </w:rPr>
          <w:tab/>
        </w:r>
        <w:r w:rsidRPr="00E30B78">
          <w:rPr>
            <w:rStyle w:val="Hyperlinkki"/>
            <w:noProof/>
          </w:rPr>
          <w:t>Concept Role (CR)</w:t>
        </w:r>
        <w:r>
          <w:rPr>
            <w:noProof/>
            <w:webHidden/>
          </w:rPr>
          <w:tab/>
        </w:r>
        <w:r>
          <w:rPr>
            <w:noProof/>
            <w:webHidden/>
          </w:rPr>
          <w:fldChar w:fldCharType="begin"/>
        </w:r>
        <w:r>
          <w:rPr>
            <w:noProof/>
            <w:webHidden/>
          </w:rPr>
          <w:instrText xml:space="preserve"> PAGEREF _Toc58484562 \h </w:instrText>
        </w:r>
        <w:r>
          <w:rPr>
            <w:noProof/>
            <w:webHidden/>
          </w:rPr>
        </w:r>
      </w:ins>
      <w:r>
        <w:rPr>
          <w:noProof/>
          <w:webHidden/>
        </w:rPr>
        <w:fldChar w:fldCharType="separate"/>
      </w:r>
      <w:ins w:id="186" w:author="Tekijä">
        <w:r>
          <w:rPr>
            <w:noProof/>
            <w:webHidden/>
          </w:rPr>
          <w:t>44</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187" w:author="Tekijä"/>
          <w:rFonts w:ascii="Calibri" w:hAnsi="Calibri"/>
          <w:smallCaps w:val="0"/>
          <w:noProof/>
          <w:sz w:val="22"/>
          <w:szCs w:val="22"/>
          <w:lang w:eastAsia="fi-FI"/>
        </w:rPr>
      </w:pPr>
      <w:ins w:id="188" w:author="Tekijä">
        <w:r w:rsidRPr="00E30B78">
          <w:rPr>
            <w:rStyle w:val="Hyperlinkki"/>
            <w:noProof/>
          </w:rPr>
          <w:fldChar w:fldCharType="begin"/>
        </w:r>
        <w:r w:rsidRPr="00E30B78">
          <w:rPr>
            <w:rStyle w:val="Hyperlinkki"/>
            <w:noProof/>
          </w:rPr>
          <w:instrText xml:space="preserve"> </w:instrText>
        </w:r>
        <w:r>
          <w:rPr>
            <w:noProof/>
          </w:rPr>
          <w:instrText>HYPERLINK \l "_Toc58484563"</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rPr>
          <w:t>4.7</w:t>
        </w:r>
        <w:r w:rsidRPr="008337C5">
          <w:rPr>
            <w:rFonts w:ascii="Calibri" w:hAnsi="Calibri"/>
            <w:smallCaps w:val="0"/>
            <w:noProof/>
            <w:sz w:val="22"/>
            <w:szCs w:val="22"/>
            <w:lang w:eastAsia="fi-FI"/>
          </w:rPr>
          <w:tab/>
        </w:r>
        <w:r w:rsidRPr="00E30B78">
          <w:rPr>
            <w:rStyle w:val="Hyperlinkki"/>
            <w:noProof/>
          </w:rPr>
          <w:t>Muodostettu lista - Generated sequence (GLIST)</w:t>
        </w:r>
        <w:r>
          <w:rPr>
            <w:noProof/>
            <w:webHidden/>
          </w:rPr>
          <w:tab/>
        </w:r>
        <w:r>
          <w:rPr>
            <w:noProof/>
            <w:webHidden/>
          </w:rPr>
          <w:fldChar w:fldCharType="begin"/>
        </w:r>
        <w:r>
          <w:rPr>
            <w:noProof/>
            <w:webHidden/>
          </w:rPr>
          <w:instrText xml:space="preserve"> PAGEREF _Toc58484563 \h </w:instrText>
        </w:r>
        <w:r>
          <w:rPr>
            <w:noProof/>
            <w:webHidden/>
          </w:rPr>
        </w:r>
      </w:ins>
      <w:r>
        <w:rPr>
          <w:noProof/>
          <w:webHidden/>
        </w:rPr>
        <w:fldChar w:fldCharType="separate"/>
      </w:r>
      <w:ins w:id="189" w:author="Tekijä">
        <w:r>
          <w:rPr>
            <w:noProof/>
            <w:webHidden/>
          </w:rPr>
          <w:t>44</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190" w:author="Tekijä"/>
          <w:rFonts w:ascii="Calibri" w:hAnsi="Calibri"/>
          <w:smallCaps w:val="0"/>
          <w:noProof/>
          <w:sz w:val="22"/>
          <w:szCs w:val="22"/>
          <w:lang w:eastAsia="fi-FI"/>
        </w:rPr>
      </w:pPr>
      <w:ins w:id="191" w:author="Tekijä">
        <w:r w:rsidRPr="00E30B78">
          <w:rPr>
            <w:rStyle w:val="Hyperlinkki"/>
            <w:noProof/>
          </w:rPr>
          <w:fldChar w:fldCharType="begin"/>
        </w:r>
        <w:r w:rsidRPr="00E30B78">
          <w:rPr>
            <w:rStyle w:val="Hyperlinkki"/>
            <w:noProof/>
          </w:rPr>
          <w:instrText xml:space="preserve"> </w:instrText>
        </w:r>
        <w:r>
          <w:rPr>
            <w:noProof/>
          </w:rPr>
          <w:instrText>HYPERLINK \l "_Toc58484564"</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lang w:eastAsia="fi-FI"/>
          </w:rPr>
          <w:t>4.8</w:t>
        </w:r>
        <w:r w:rsidRPr="008337C5">
          <w:rPr>
            <w:rFonts w:ascii="Calibri" w:hAnsi="Calibri"/>
            <w:smallCaps w:val="0"/>
            <w:noProof/>
            <w:sz w:val="22"/>
            <w:szCs w:val="22"/>
            <w:lang w:eastAsia="fi-FI"/>
          </w:rPr>
          <w:tab/>
        </w:r>
        <w:r w:rsidRPr="00E30B78">
          <w:rPr>
            <w:rStyle w:val="Hyperlinkki"/>
            <w:noProof/>
          </w:rPr>
          <w:t>DCE Universal Unique Identifier (UUID)</w:t>
        </w:r>
        <w:r>
          <w:rPr>
            <w:noProof/>
            <w:webHidden/>
          </w:rPr>
          <w:tab/>
        </w:r>
        <w:r>
          <w:rPr>
            <w:noProof/>
            <w:webHidden/>
          </w:rPr>
          <w:fldChar w:fldCharType="begin"/>
        </w:r>
        <w:r>
          <w:rPr>
            <w:noProof/>
            <w:webHidden/>
          </w:rPr>
          <w:instrText xml:space="preserve"> PAGEREF _Toc58484564 \h </w:instrText>
        </w:r>
        <w:r>
          <w:rPr>
            <w:noProof/>
            <w:webHidden/>
          </w:rPr>
        </w:r>
      </w:ins>
      <w:r>
        <w:rPr>
          <w:noProof/>
          <w:webHidden/>
        </w:rPr>
        <w:fldChar w:fldCharType="separate"/>
      </w:r>
      <w:ins w:id="192" w:author="Tekijä">
        <w:r>
          <w:rPr>
            <w:noProof/>
            <w:webHidden/>
          </w:rPr>
          <w:t>44</w:t>
        </w:r>
        <w:r>
          <w:rPr>
            <w:noProof/>
            <w:webHidden/>
          </w:rPr>
          <w:fldChar w:fldCharType="end"/>
        </w:r>
        <w:r w:rsidRPr="00E30B78">
          <w:rPr>
            <w:rStyle w:val="Hyperlinkki"/>
            <w:noProof/>
          </w:rPr>
          <w:fldChar w:fldCharType="end"/>
        </w:r>
      </w:ins>
    </w:p>
    <w:p w:rsidR="00640FE3" w:rsidRPr="008337C5" w:rsidRDefault="00640FE3">
      <w:pPr>
        <w:pStyle w:val="Sisluet2"/>
        <w:tabs>
          <w:tab w:val="left" w:pos="720"/>
          <w:tab w:val="right" w:leader="dot" w:pos="9629"/>
        </w:tabs>
        <w:rPr>
          <w:ins w:id="193" w:author="Tekijä"/>
          <w:rFonts w:ascii="Calibri" w:hAnsi="Calibri"/>
          <w:smallCaps w:val="0"/>
          <w:noProof/>
          <w:sz w:val="22"/>
          <w:szCs w:val="22"/>
          <w:lang w:eastAsia="fi-FI"/>
        </w:rPr>
      </w:pPr>
      <w:ins w:id="194" w:author="Tekijä">
        <w:r w:rsidRPr="00E30B78">
          <w:rPr>
            <w:rStyle w:val="Hyperlinkki"/>
            <w:noProof/>
          </w:rPr>
          <w:fldChar w:fldCharType="begin"/>
        </w:r>
        <w:r w:rsidRPr="00E30B78">
          <w:rPr>
            <w:rStyle w:val="Hyperlinkki"/>
            <w:noProof/>
          </w:rPr>
          <w:instrText xml:space="preserve"> </w:instrText>
        </w:r>
        <w:r>
          <w:rPr>
            <w:noProof/>
          </w:rPr>
          <w:instrText>HYPERLINK \l "_Toc58484565"</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lang w:eastAsia="fi-FI"/>
          </w:rPr>
          <w:t>4.9</w:t>
        </w:r>
        <w:r w:rsidRPr="008337C5">
          <w:rPr>
            <w:rFonts w:ascii="Calibri" w:hAnsi="Calibri"/>
            <w:smallCaps w:val="0"/>
            <w:noProof/>
            <w:sz w:val="22"/>
            <w:szCs w:val="22"/>
            <w:lang w:eastAsia="fi-FI"/>
          </w:rPr>
          <w:tab/>
        </w:r>
        <w:r w:rsidRPr="00E30B78">
          <w:rPr>
            <w:rStyle w:val="Hyperlinkki"/>
            <w:noProof/>
          </w:rPr>
          <w:t>Encapsulated Data (ED)</w:t>
        </w:r>
        <w:r>
          <w:rPr>
            <w:noProof/>
            <w:webHidden/>
          </w:rPr>
          <w:tab/>
        </w:r>
        <w:r>
          <w:rPr>
            <w:noProof/>
            <w:webHidden/>
          </w:rPr>
          <w:fldChar w:fldCharType="begin"/>
        </w:r>
        <w:r>
          <w:rPr>
            <w:noProof/>
            <w:webHidden/>
          </w:rPr>
          <w:instrText xml:space="preserve"> PAGEREF _Toc58484565 \h </w:instrText>
        </w:r>
        <w:r>
          <w:rPr>
            <w:noProof/>
            <w:webHidden/>
          </w:rPr>
        </w:r>
      </w:ins>
      <w:r>
        <w:rPr>
          <w:noProof/>
          <w:webHidden/>
        </w:rPr>
        <w:fldChar w:fldCharType="separate"/>
      </w:r>
      <w:ins w:id="195" w:author="Tekijä">
        <w:r>
          <w:rPr>
            <w:noProof/>
            <w:webHidden/>
          </w:rPr>
          <w:t>44</w:t>
        </w:r>
        <w:r>
          <w:rPr>
            <w:noProof/>
            <w:webHidden/>
          </w:rPr>
          <w:fldChar w:fldCharType="end"/>
        </w:r>
        <w:r w:rsidRPr="00E30B78">
          <w:rPr>
            <w:rStyle w:val="Hyperlinkki"/>
            <w:noProof/>
          </w:rPr>
          <w:fldChar w:fldCharType="end"/>
        </w:r>
      </w:ins>
    </w:p>
    <w:p w:rsidR="00640FE3" w:rsidRPr="008337C5" w:rsidRDefault="00640FE3">
      <w:pPr>
        <w:pStyle w:val="Sisluet2"/>
        <w:tabs>
          <w:tab w:val="left" w:pos="960"/>
          <w:tab w:val="right" w:leader="dot" w:pos="9629"/>
        </w:tabs>
        <w:rPr>
          <w:ins w:id="196" w:author="Tekijä"/>
          <w:rFonts w:ascii="Calibri" w:hAnsi="Calibri"/>
          <w:smallCaps w:val="0"/>
          <w:noProof/>
          <w:sz w:val="22"/>
          <w:szCs w:val="22"/>
          <w:lang w:eastAsia="fi-FI"/>
        </w:rPr>
      </w:pPr>
      <w:ins w:id="197" w:author="Tekijä">
        <w:r w:rsidRPr="00E30B78">
          <w:rPr>
            <w:rStyle w:val="Hyperlinkki"/>
            <w:noProof/>
          </w:rPr>
          <w:fldChar w:fldCharType="begin"/>
        </w:r>
        <w:r w:rsidRPr="00E30B78">
          <w:rPr>
            <w:rStyle w:val="Hyperlinkki"/>
            <w:noProof/>
          </w:rPr>
          <w:instrText xml:space="preserve"> </w:instrText>
        </w:r>
        <w:r>
          <w:rPr>
            <w:noProof/>
          </w:rPr>
          <w:instrText>HYPERLINK \l "_Toc58484566"</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lang w:eastAsia="fi-FI"/>
          </w:rPr>
          <w:t>4.10</w:t>
        </w:r>
        <w:r w:rsidRPr="008337C5">
          <w:rPr>
            <w:rFonts w:ascii="Calibri" w:hAnsi="Calibri"/>
            <w:smallCaps w:val="0"/>
            <w:noProof/>
            <w:sz w:val="22"/>
            <w:szCs w:val="22"/>
            <w:lang w:eastAsia="fi-FI"/>
          </w:rPr>
          <w:tab/>
        </w:r>
        <w:r w:rsidRPr="00E30B78">
          <w:rPr>
            <w:rStyle w:val="Hyperlinkki"/>
            <w:noProof/>
          </w:rPr>
          <w:t>Event-Related Periodic Interval of Time (EIVL)</w:t>
        </w:r>
        <w:r>
          <w:rPr>
            <w:noProof/>
            <w:webHidden/>
          </w:rPr>
          <w:tab/>
        </w:r>
        <w:r>
          <w:rPr>
            <w:noProof/>
            <w:webHidden/>
          </w:rPr>
          <w:fldChar w:fldCharType="begin"/>
        </w:r>
        <w:r>
          <w:rPr>
            <w:noProof/>
            <w:webHidden/>
          </w:rPr>
          <w:instrText xml:space="preserve"> PAGEREF _Toc58484566 \h </w:instrText>
        </w:r>
        <w:r>
          <w:rPr>
            <w:noProof/>
            <w:webHidden/>
          </w:rPr>
        </w:r>
      </w:ins>
      <w:r>
        <w:rPr>
          <w:noProof/>
          <w:webHidden/>
        </w:rPr>
        <w:fldChar w:fldCharType="separate"/>
      </w:r>
      <w:ins w:id="198" w:author="Tekijä">
        <w:r>
          <w:rPr>
            <w:noProof/>
            <w:webHidden/>
          </w:rPr>
          <w:t>45</w:t>
        </w:r>
        <w:r>
          <w:rPr>
            <w:noProof/>
            <w:webHidden/>
          </w:rPr>
          <w:fldChar w:fldCharType="end"/>
        </w:r>
        <w:r w:rsidRPr="00E30B78">
          <w:rPr>
            <w:rStyle w:val="Hyperlinkki"/>
            <w:noProof/>
          </w:rPr>
          <w:fldChar w:fldCharType="end"/>
        </w:r>
      </w:ins>
    </w:p>
    <w:p w:rsidR="00640FE3" w:rsidRPr="008337C5" w:rsidRDefault="00640FE3">
      <w:pPr>
        <w:pStyle w:val="Sisluet2"/>
        <w:tabs>
          <w:tab w:val="left" w:pos="960"/>
          <w:tab w:val="right" w:leader="dot" w:pos="9629"/>
        </w:tabs>
        <w:rPr>
          <w:ins w:id="199" w:author="Tekijä"/>
          <w:rFonts w:ascii="Calibri" w:hAnsi="Calibri"/>
          <w:smallCaps w:val="0"/>
          <w:noProof/>
          <w:sz w:val="22"/>
          <w:szCs w:val="22"/>
          <w:lang w:eastAsia="fi-FI"/>
        </w:rPr>
      </w:pPr>
      <w:ins w:id="200" w:author="Tekijä">
        <w:r w:rsidRPr="00E30B78">
          <w:rPr>
            <w:rStyle w:val="Hyperlinkki"/>
            <w:noProof/>
          </w:rPr>
          <w:fldChar w:fldCharType="begin"/>
        </w:r>
        <w:r w:rsidRPr="00E30B78">
          <w:rPr>
            <w:rStyle w:val="Hyperlinkki"/>
            <w:noProof/>
          </w:rPr>
          <w:instrText xml:space="preserve"> </w:instrText>
        </w:r>
        <w:r>
          <w:rPr>
            <w:noProof/>
          </w:rPr>
          <w:instrText>HYPERLINK \l "_Toc58484567"</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lang w:eastAsia="fi-FI"/>
          </w:rPr>
          <w:t>4.11</w:t>
        </w:r>
        <w:r w:rsidRPr="008337C5">
          <w:rPr>
            <w:rFonts w:ascii="Calibri" w:hAnsi="Calibri"/>
            <w:smallCaps w:val="0"/>
            <w:noProof/>
            <w:sz w:val="22"/>
            <w:szCs w:val="22"/>
            <w:lang w:eastAsia="fi-FI"/>
          </w:rPr>
          <w:tab/>
        </w:r>
        <w:r w:rsidRPr="00E30B78">
          <w:rPr>
            <w:rStyle w:val="Hyperlinkki"/>
            <w:noProof/>
          </w:rPr>
          <w:t>General Timing Specification (GTS)</w:t>
        </w:r>
        <w:r>
          <w:rPr>
            <w:noProof/>
            <w:webHidden/>
          </w:rPr>
          <w:tab/>
        </w:r>
        <w:r>
          <w:rPr>
            <w:noProof/>
            <w:webHidden/>
          </w:rPr>
          <w:fldChar w:fldCharType="begin"/>
        </w:r>
        <w:r>
          <w:rPr>
            <w:noProof/>
            <w:webHidden/>
          </w:rPr>
          <w:instrText xml:space="preserve"> PAGEREF _Toc58484567 \h </w:instrText>
        </w:r>
        <w:r>
          <w:rPr>
            <w:noProof/>
            <w:webHidden/>
          </w:rPr>
        </w:r>
      </w:ins>
      <w:r>
        <w:rPr>
          <w:noProof/>
          <w:webHidden/>
        </w:rPr>
        <w:fldChar w:fldCharType="separate"/>
      </w:r>
      <w:ins w:id="201" w:author="Tekijä">
        <w:r>
          <w:rPr>
            <w:noProof/>
            <w:webHidden/>
          </w:rPr>
          <w:t>45</w:t>
        </w:r>
        <w:r>
          <w:rPr>
            <w:noProof/>
            <w:webHidden/>
          </w:rPr>
          <w:fldChar w:fldCharType="end"/>
        </w:r>
        <w:r w:rsidRPr="00E30B78">
          <w:rPr>
            <w:rStyle w:val="Hyperlinkki"/>
            <w:noProof/>
          </w:rPr>
          <w:fldChar w:fldCharType="end"/>
        </w:r>
      </w:ins>
    </w:p>
    <w:p w:rsidR="00640FE3" w:rsidRPr="008337C5" w:rsidRDefault="00640FE3">
      <w:pPr>
        <w:pStyle w:val="Sisluet2"/>
        <w:tabs>
          <w:tab w:val="left" w:pos="960"/>
          <w:tab w:val="right" w:leader="dot" w:pos="9629"/>
        </w:tabs>
        <w:rPr>
          <w:ins w:id="202" w:author="Tekijä"/>
          <w:rFonts w:ascii="Calibri" w:hAnsi="Calibri"/>
          <w:smallCaps w:val="0"/>
          <w:noProof/>
          <w:sz w:val="22"/>
          <w:szCs w:val="22"/>
          <w:lang w:eastAsia="fi-FI"/>
        </w:rPr>
      </w:pPr>
      <w:ins w:id="203" w:author="Tekijä">
        <w:r w:rsidRPr="00E30B78">
          <w:rPr>
            <w:rStyle w:val="Hyperlinkki"/>
            <w:noProof/>
          </w:rPr>
          <w:fldChar w:fldCharType="begin"/>
        </w:r>
        <w:r w:rsidRPr="00E30B78">
          <w:rPr>
            <w:rStyle w:val="Hyperlinkki"/>
            <w:noProof/>
          </w:rPr>
          <w:instrText xml:space="preserve"> </w:instrText>
        </w:r>
        <w:r>
          <w:rPr>
            <w:noProof/>
          </w:rPr>
          <w:instrText>HYPERLINK \l "_Toc58484568"</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lang w:eastAsia="fi-FI"/>
          </w:rPr>
          <w:t>4.12</w:t>
        </w:r>
        <w:r w:rsidRPr="008337C5">
          <w:rPr>
            <w:rFonts w:ascii="Calibri" w:hAnsi="Calibri"/>
            <w:smallCaps w:val="0"/>
            <w:noProof/>
            <w:sz w:val="22"/>
            <w:szCs w:val="22"/>
            <w:lang w:eastAsia="fi-FI"/>
          </w:rPr>
          <w:tab/>
        </w:r>
        <w:r w:rsidRPr="00E30B78">
          <w:rPr>
            <w:rStyle w:val="Hyperlinkki"/>
            <w:noProof/>
          </w:rPr>
          <w:t>History (HIST)</w:t>
        </w:r>
        <w:r>
          <w:rPr>
            <w:noProof/>
            <w:webHidden/>
          </w:rPr>
          <w:tab/>
        </w:r>
        <w:r>
          <w:rPr>
            <w:noProof/>
            <w:webHidden/>
          </w:rPr>
          <w:fldChar w:fldCharType="begin"/>
        </w:r>
        <w:r>
          <w:rPr>
            <w:noProof/>
            <w:webHidden/>
          </w:rPr>
          <w:instrText xml:space="preserve"> PAGEREF _Toc58484568 \h </w:instrText>
        </w:r>
        <w:r>
          <w:rPr>
            <w:noProof/>
            <w:webHidden/>
          </w:rPr>
        </w:r>
      </w:ins>
      <w:r>
        <w:rPr>
          <w:noProof/>
          <w:webHidden/>
        </w:rPr>
        <w:fldChar w:fldCharType="separate"/>
      </w:r>
      <w:ins w:id="204" w:author="Tekijä">
        <w:r>
          <w:rPr>
            <w:noProof/>
            <w:webHidden/>
          </w:rPr>
          <w:t>45</w:t>
        </w:r>
        <w:r>
          <w:rPr>
            <w:noProof/>
            <w:webHidden/>
          </w:rPr>
          <w:fldChar w:fldCharType="end"/>
        </w:r>
        <w:r w:rsidRPr="00E30B78">
          <w:rPr>
            <w:rStyle w:val="Hyperlinkki"/>
            <w:noProof/>
          </w:rPr>
          <w:fldChar w:fldCharType="end"/>
        </w:r>
      </w:ins>
    </w:p>
    <w:p w:rsidR="00640FE3" w:rsidRPr="008337C5" w:rsidRDefault="00640FE3">
      <w:pPr>
        <w:pStyle w:val="Sisluet2"/>
        <w:tabs>
          <w:tab w:val="left" w:pos="960"/>
          <w:tab w:val="right" w:leader="dot" w:pos="9629"/>
        </w:tabs>
        <w:rPr>
          <w:ins w:id="205" w:author="Tekijä"/>
          <w:rFonts w:ascii="Calibri" w:hAnsi="Calibri"/>
          <w:smallCaps w:val="0"/>
          <w:noProof/>
          <w:sz w:val="22"/>
          <w:szCs w:val="22"/>
          <w:lang w:eastAsia="fi-FI"/>
        </w:rPr>
      </w:pPr>
      <w:ins w:id="206" w:author="Tekijä">
        <w:r w:rsidRPr="00E30B78">
          <w:rPr>
            <w:rStyle w:val="Hyperlinkki"/>
            <w:noProof/>
          </w:rPr>
          <w:fldChar w:fldCharType="begin"/>
        </w:r>
        <w:r w:rsidRPr="00E30B78">
          <w:rPr>
            <w:rStyle w:val="Hyperlinkki"/>
            <w:noProof/>
          </w:rPr>
          <w:instrText xml:space="preserve"> </w:instrText>
        </w:r>
        <w:r>
          <w:rPr>
            <w:noProof/>
          </w:rPr>
          <w:instrText>HYPERLINK \l "_Toc58484569"</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lang w:eastAsia="fi-FI"/>
          </w:rPr>
          <w:t>4.13</w:t>
        </w:r>
        <w:r w:rsidRPr="008337C5">
          <w:rPr>
            <w:rFonts w:ascii="Calibri" w:hAnsi="Calibri"/>
            <w:smallCaps w:val="0"/>
            <w:noProof/>
            <w:sz w:val="22"/>
            <w:szCs w:val="22"/>
            <w:lang w:eastAsia="fi-FI"/>
          </w:rPr>
          <w:tab/>
        </w:r>
        <w:r w:rsidRPr="00E30B78">
          <w:rPr>
            <w:rStyle w:val="Hyperlinkki"/>
            <w:noProof/>
          </w:rPr>
          <w:t>History Item (HXIT)</w:t>
        </w:r>
        <w:r>
          <w:rPr>
            <w:noProof/>
            <w:webHidden/>
          </w:rPr>
          <w:tab/>
        </w:r>
        <w:r>
          <w:rPr>
            <w:noProof/>
            <w:webHidden/>
          </w:rPr>
          <w:fldChar w:fldCharType="begin"/>
        </w:r>
        <w:r>
          <w:rPr>
            <w:noProof/>
            <w:webHidden/>
          </w:rPr>
          <w:instrText xml:space="preserve"> PAGEREF _Toc58484569 \h </w:instrText>
        </w:r>
        <w:r>
          <w:rPr>
            <w:noProof/>
            <w:webHidden/>
          </w:rPr>
        </w:r>
      </w:ins>
      <w:r>
        <w:rPr>
          <w:noProof/>
          <w:webHidden/>
        </w:rPr>
        <w:fldChar w:fldCharType="separate"/>
      </w:r>
      <w:ins w:id="207" w:author="Tekijä">
        <w:r>
          <w:rPr>
            <w:noProof/>
            <w:webHidden/>
          </w:rPr>
          <w:t>45</w:t>
        </w:r>
        <w:r>
          <w:rPr>
            <w:noProof/>
            <w:webHidden/>
          </w:rPr>
          <w:fldChar w:fldCharType="end"/>
        </w:r>
        <w:r w:rsidRPr="00E30B78">
          <w:rPr>
            <w:rStyle w:val="Hyperlinkki"/>
            <w:noProof/>
          </w:rPr>
          <w:fldChar w:fldCharType="end"/>
        </w:r>
      </w:ins>
    </w:p>
    <w:p w:rsidR="00640FE3" w:rsidRPr="008337C5" w:rsidRDefault="00640FE3">
      <w:pPr>
        <w:pStyle w:val="Sisluet2"/>
        <w:tabs>
          <w:tab w:val="left" w:pos="960"/>
          <w:tab w:val="right" w:leader="dot" w:pos="9629"/>
        </w:tabs>
        <w:rPr>
          <w:ins w:id="208" w:author="Tekijä"/>
          <w:rFonts w:ascii="Calibri" w:hAnsi="Calibri"/>
          <w:smallCaps w:val="0"/>
          <w:noProof/>
          <w:sz w:val="22"/>
          <w:szCs w:val="22"/>
          <w:lang w:eastAsia="fi-FI"/>
        </w:rPr>
      </w:pPr>
      <w:ins w:id="209" w:author="Tekijä">
        <w:r w:rsidRPr="00E30B78">
          <w:rPr>
            <w:rStyle w:val="Hyperlinkki"/>
            <w:noProof/>
          </w:rPr>
          <w:fldChar w:fldCharType="begin"/>
        </w:r>
        <w:r w:rsidRPr="00E30B78">
          <w:rPr>
            <w:rStyle w:val="Hyperlinkki"/>
            <w:noProof/>
          </w:rPr>
          <w:instrText xml:space="preserve"> </w:instrText>
        </w:r>
        <w:r>
          <w:rPr>
            <w:noProof/>
          </w:rPr>
          <w:instrText>HYPERLINK \l "_Toc58484570"</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lang w:eastAsia="fi-FI"/>
          </w:rPr>
          <w:t>4.14</w:t>
        </w:r>
        <w:r w:rsidRPr="008337C5">
          <w:rPr>
            <w:rFonts w:ascii="Calibri" w:hAnsi="Calibri"/>
            <w:smallCaps w:val="0"/>
            <w:noProof/>
            <w:sz w:val="22"/>
            <w:szCs w:val="22"/>
            <w:lang w:eastAsia="fi-FI"/>
          </w:rPr>
          <w:tab/>
        </w:r>
        <w:r w:rsidRPr="00E30B78">
          <w:rPr>
            <w:rStyle w:val="Hyperlinkki"/>
            <w:noProof/>
          </w:rPr>
          <w:t>HL7 Reserved Identifier Scheme (RUID)</w:t>
        </w:r>
        <w:r>
          <w:rPr>
            <w:noProof/>
            <w:webHidden/>
          </w:rPr>
          <w:tab/>
        </w:r>
        <w:r>
          <w:rPr>
            <w:noProof/>
            <w:webHidden/>
          </w:rPr>
          <w:fldChar w:fldCharType="begin"/>
        </w:r>
        <w:r>
          <w:rPr>
            <w:noProof/>
            <w:webHidden/>
          </w:rPr>
          <w:instrText xml:space="preserve"> PAGEREF _Toc58484570 \h </w:instrText>
        </w:r>
        <w:r>
          <w:rPr>
            <w:noProof/>
            <w:webHidden/>
          </w:rPr>
        </w:r>
      </w:ins>
      <w:r>
        <w:rPr>
          <w:noProof/>
          <w:webHidden/>
        </w:rPr>
        <w:fldChar w:fldCharType="separate"/>
      </w:r>
      <w:ins w:id="210" w:author="Tekijä">
        <w:r>
          <w:rPr>
            <w:noProof/>
            <w:webHidden/>
          </w:rPr>
          <w:t>45</w:t>
        </w:r>
        <w:r>
          <w:rPr>
            <w:noProof/>
            <w:webHidden/>
          </w:rPr>
          <w:fldChar w:fldCharType="end"/>
        </w:r>
        <w:r w:rsidRPr="00E30B78">
          <w:rPr>
            <w:rStyle w:val="Hyperlinkki"/>
            <w:noProof/>
          </w:rPr>
          <w:fldChar w:fldCharType="end"/>
        </w:r>
      </w:ins>
    </w:p>
    <w:p w:rsidR="00640FE3" w:rsidRPr="008337C5" w:rsidRDefault="00640FE3">
      <w:pPr>
        <w:pStyle w:val="Sisluet2"/>
        <w:tabs>
          <w:tab w:val="left" w:pos="960"/>
          <w:tab w:val="right" w:leader="dot" w:pos="9629"/>
        </w:tabs>
        <w:rPr>
          <w:ins w:id="211" w:author="Tekijä"/>
          <w:rFonts w:ascii="Calibri" w:hAnsi="Calibri"/>
          <w:smallCaps w:val="0"/>
          <w:noProof/>
          <w:sz w:val="22"/>
          <w:szCs w:val="22"/>
          <w:lang w:eastAsia="fi-FI"/>
        </w:rPr>
      </w:pPr>
      <w:ins w:id="212" w:author="Tekijä">
        <w:r w:rsidRPr="00E30B78">
          <w:rPr>
            <w:rStyle w:val="Hyperlinkki"/>
            <w:noProof/>
          </w:rPr>
          <w:fldChar w:fldCharType="begin"/>
        </w:r>
        <w:r w:rsidRPr="00E30B78">
          <w:rPr>
            <w:rStyle w:val="Hyperlinkki"/>
            <w:noProof/>
          </w:rPr>
          <w:instrText xml:space="preserve"> </w:instrText>
        </w:r>
        <w:r>
          <w:rPr>
            <w:noProof/>
          </w:rPr>
          <w:instrText>HYPERLINK \l "_Toc58484571"</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lang w:eastAsia="fi-FI"/>
          </w:rPr>
          <w:t>4.15</w:t>
        </w:r>
        <w:r w:rsidRPr="008337C5">
          <w:rPr>
            <w:rFonts w:ascii="Calibri" w:hAnsi="Calibri"/>
            <w:smallCaps w:val="0"/>
            <w:noProof/>
            <w:sz w:val="22"/>
            <w:szCs w:val="22"/>
            <w:lang w:eastAsia="fi-FI"/>
          </w:rPr>
          <w:tab/>
        </w:r>
        <w:r w:rsidRPr="00E30B78">
          <w:rPr>
            <w:rStyle w:val="Hyperlinkki"/>
            <w:noProof/>
          </w:rPr>
          <w:t>ISO Object Identifier (OID)</w:t>
        </w:r>
        <w:r>
          <w:rPr>
            <w:noProof/>
            <w:webHidden/>
          </w:rPr>
          <w:tab/>
        </w:r>
        <w:r>
          <w:rPr>
            <w:noProof/>
            <w:webHidden/>
          </w:rPr>
          <w:fldChar w:fldCharType="begin"/>
        </w:r>
        <w:r>
          <w:rPr>
            <w:noProof/>
            <w:webHidden/>
          </w:rPr>
          <w:instrText xml:space="preserve"> PAGEREF _Toc58484571 \h </w:instrText>
        </w:r>
        <w:r>
          <w:rPr>
            <w:noProof/>
            <w:webHidden/>
          </w:rPr>
        </w:r>
      </w:ins>
      <w:r>
        <w:rPr>
          <w:noProof/>
          <w:webHidden/>
        </w:rPr>
        <w:fldChar w:fldCharType="separate"/>
      </w:r>
      <w:ins w:id="213" w:author="Tekijä">
        <w:r>
          <w:rPr>
            <w:noProof/>
            <w:webHidden/>
          </w:rPr>
          <w:t>46</w:t>
        </w:r>
        <w:r>
          <w:rPr>
            <w:noProof/>
            <w:webHidden/>
          </w:rPr>
          <w:fldChar w:fldCharType="end"/>
        </w:r>
        <w:r w:rsidRPr="00E30B78">
          <w:rPr>
            <w:rStyle w:val="Hyperlinkki"/>
            <w:noProof/>
          </w:rPr>
          <w:fldChar w:fldCharType="end"/>
        </w:r>
      </w:ins>
    </w:p>
    <w:p w:rsidR="00640FE3" w:rsidRPr="008337C5" w:rsidRDefault="00640FE3">
      <w:pPr>
        <w:pStyle w:val="Sisluet2"/>
        <w:tabs>
          <w:tab w:val="left" w:pos="960"/>
          <w:tab w:val="right" w:leader="dot" w:pos="9629"/>
        </w:tabs>
        <w:rPr>
          <w:ins w:id="214" w:author="Tekijä"/>
          <w:rFonts w:ascii="Calibri" w:hAnsi="Calibri"/>
          <w:smallCaps w:val="0"/>
          <w:noProof/>
          <w:sz w:val="22"/>
          <w:szCs w:val="22"/>
          <w:lang w:eastAsia="fi-FI"/>
        </w:rPr>
      </w:pPr>
      <w:ins w:id="215" w:author="Tekijä">
        <w:r w:rsidRPr="00E30B78">
          <w:rPr>
            <w:rStyle w:val="Hyperlinkki"/>
            <w:noProof/>
          </w:rPr>
          <w:fldChar w:fldCharType="begin"/>
        </w:r>
        <w:r w:rsidRPr="00E30B78">
          <w:rPr>
            <w:rStyle w:val="Hyperlinkki"/>
            <w:noProof/>
          </w:rPr>
          <w:instrText xml:space="preserve"> </w:instrText>
        </w:r>
        <w:r>
          <w:rPr>
            <w:noProof/>
          </w:rPr>
          <w:instrText>HYPERLINK \l "_Toc58484572"</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lang w:eastAsia="fi-FI"/>
          </w:rPr>
          <w:t>4.16</w:t>
        </w:r>
        <w:r w:rsidRPr="008337C5">
          <w:rPr>
            <w:rFonts w:ascii="Calibri" w:hAnsi="Calibri"/>
            <w:smallCaps w:val="0"/>
            <w:noProof/>
            <w:sz w:val="22"/>
            <w:szCs w:val="22"/>
            <w:lang w:eastAsia="fi-FI"/>
          </w:rPr>
          <w:tab/>
        </w:r>
        <w:r w:rsidRPr="00E30B78">
          <w:rPr>
            <w:rStyle w:val="Hyperlinkki"/>
            <w:noProof/>
          </w:rPr>
          <w:t>Non-Parametric Probability Distribution (NPPD)</w:t>
        </w:r>
        <w:r>
          <w:rPr>
            <w:noProof/>
            <w:webHidden/>
          </w:rPr>
          <w:tab/>
        </w:r>
        <w:r>
          <w:rPr>
            <w:noProof/>
            <w:webHidden/>
          </w:rPr>
          <w:fldChar w:fldCharType="begin"/>
        </w:r>
        <w:r>
          <w:rPr>
            <w:noProof/>
            <w:webHidden/>
          </w:rPr>
          <w:instrText xml:space="preserve"> PAGEREF _Toc58484572 \h </w:instrText>
        </w:r>
        <w:r>
          <w:rPr>
            <w:noProof/>
            <w:webHidden/>
          </w:rPr>
        </w:r>
      </w:ins>
      <w:r>
        <w:rPr>
          <w:noProof/>
          <w:webHidden/>
        </w:rPr>
        <w:fldChar w:fldCharType="separate"/>
      </w:r>
      <w:ins w:id="216" w:author="Tekijä">
        <w:r>
          <w:rPr>
            <w:noProof/>
            <w:webHidden/>
          </w:rPr>
          <w:t>46</w:t>
        </w:r>
        <w:r>
          <w:rPr>
            <w:noProof/>
            <w:webHidden/>
          </w:rPr>
          <w:fldChar w:fldCharType="end"/>
        </w:r>
        <w:r w:rsidRPr="00E30B78">
          <w:rPr>
            <w:rStyle w:val="Hyperlinkki"/>
            <w:noProof/>
          </w:rPr>
          <w:fldChar w:fldCharType="end"/>
        </w:r>
      </w:ins>
    </w:p>
    <w:p w:rsidR="00640FE3" w:rsidRPr="008337C5" w:rsidRDefault="00640FE3">
      <w:pPr>
        <w:pStyle w:val="Sisluet2"/>
        <w:tabs>
          <w:tab w:val="left" w:pos="960"/>
          <w:tab w:val="right" w:leader="dot" w:pos="9629"/>
        </w:tabs>
        <w:rPr>
          <w:ins w:id="217" w:author="Tekijä"/>
          <w:rFonts w:ascii="Calibri" w:hAnsi="Calibri"/>
          <w:smallCaps w:val="0"/>
          <w:noProof/>
          <w:sz w:val="22"/>
          <w:szCs w:val="22"/>
          <w:lang w:eastAsia="fi-FI"/>
        </w:rPr>
      </w:pPr>
      <w:ins w:id="218" w:author="Tekijä">
        <w:r w:rsidRPr="00E30B78">
          <w:rPr>
            <w:rStyle w:val="Hyperlinkki"/>
            <w:noProof/>
          </w:rPr>
          <w:fldChar w:fldCharType="begin"/>
        </w:r>
        <w:r w:rsidRPr="00E30B78">
          <w:rPr>
            <w:rStyle w:val="Hyperlinkki"/>
            <w:noProof/>
          </w:rPr>
          <w:instrText xml:space="preserve"> </w:instrText>
        </w:r>
        <w:r>
          <w:rPr>
            <w:noProof/>
          </w:rPr>
          <w:instrText>HYPERLINK \l "_Toc58484573"</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lang w:eastAsia="fi-FI"/>
          </w:rPr>
          <w:t>4.17</w:t>
        </w:r>
        <w:r w:rsidRPr="008337C5">
          <w:rPr>
            <w:rFonts w:ascii="Calibri" w:hAnsi="Calibri"/>
            <w:smallCaps w:val="0"/>
            <w:noProof/>
            <w:sz w:val="22"/>
            <w:szCs w:val="22"/>
            <w:lang w:eastAsia="fi-FI"/>
          </w:rPr>
          <w:tab/>
        </w:r>
        <w:r w:rsidRPr="00E30B78">
          <w:rPr>
            <w:rStyle w:val="Hyperlinkki"/>
            <w:noProof/>
          </w:rPr>
          <w:t>Parametric Probability Distribution (PPD)</w:t>
        </w:r>
        <w:r>
          <w:rPr>
            <w:noProof/>
            <w:webHidden/>
          </w:rPr>
          <w:tab/>
        </w:r>
        <w:r>
          <w:rPr>
            <w:noProof/>
            <w:webHidden/>
          </w:rPr>
          <w:fldChar w:fldCharType="begin"/>
        </w:r>
        <w:r>
          <w:rPr>
            <w:noProof/>
            <w:webHidden/>
          </w:rPr>
          <w:instrText xml:space="preserve"> PAGEREF _Toc58484573 \h </w:instrText>
        </w:r>
        <w:r>
          <w:rPr>
            <w:noProof/>
            <w:webHidden/>
          </w:rPr>
        </w:r>
      </w:ins>
      <w:r>
        <w:rPr>
          <w:noProof/>
          <w:webHidden/>
        </w:rPr>
        <w:fldChar w:fldCharType="separate"/>
      </w:r>
      <w:ins w:id="219" w:author="Tekijä">
        <w:r>
          <w:rPr>
            <w:noProof/>
            <w:webHidden/>
          </w:rPr>
          <w:t>46</w:t>
        </w:r>
        <w:r>
          <w:rPr>
            <w:noProof/>
            <w:webHidden/>
          </w:rPr>
          <w:fldChar w:fldCharType="end"/>
        </w:r>
        <w:r w:rsidRPr="00E30B78">
          <w:rPr>
            <w:rStyle w:val="Hyperlinkki"/>
            <w:noProof/>
          </w:rPr>
          <w:fldChar w:fldCharType="end"/>
        </w:r>
      </w:ins>
    </w:p>
    <w:p w:rsidR="00640FE3" w:rsidRPr="008337C5" w:rsidRDefault="00640FE3">
      <w:pPr>
        <w:pStyle w:val="Sisluet2"/>
        <w:tabs>
          <w:tab w:val="left" w:pos="960"/>
          <w:tab w:val="right" w:leader="dot" w:pos="9629"/>
        </w:tabs>
        <w:rPr>
          <w:ins w:id="220" w:author="Tekijä"/>
          <w:rFonts w:ascii="Calibri" w:hAnsi="Calibri"/>
          <w:smallCaps w:val="0"/>
          <w:noProof/>
          <w:sz w:val="22"/>
          <w:szCs w:val="22"/>
          <w:lang w:eastAsia="fi-FI"/>
        </w:rPr>
      </w:pPr>
      <w:ins w:id="221" w:author="Tekijä">
        <w:r w:rsidRPr="00E30B78">
          <w:rPr>
            <w:rStyle w:val="Hyperlinkki"/>
            <w:noProof/>
          </w:rPr>
          <w:fldChar w:fldCharType="begin"/>
        </w:r>
        <w:r w:rsidRPr="00E30B78">
          <w:rPr>
            <w:rStyle w:val="Hyperlinkki"/>
            <w:noProof/>
          </w:rPr>
          <w:instrText xml:space="preserve"> </w:instrText>
        </w:r>
        <w:r>
          <w:rPr>
            <w:noProof/>
          </w:rPr>
          <w:instrText>HYPERLINK \l "_Toc58484574"</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lang w:eastAsia="fi-FI"/>
          </w:rPr>
          <w:t>4.18</w:t>
        </w:r>
        <w:r w:rsidRPr="008337C5">
          <w:rPr>
            <w:rFonts w:ascii="Calibri" w:hAnsi="Calibri"/>
            <w:smallCaps w:val="0"/>
            <w:noProof/>
            <w:sz w:val="22"/>
            <w:szCs w:val="22"/>
            <w:lang w:eastAsia="fi-FI"/>
          </w:rPr>
          <w:tab/>
        </w:r>
        <w:r w:rsidRPr="00E30B78">
          <w:rPr>
            <w:rStyle w:val="Hyperlinkki"/>
            <w:noProof/>
          </w:rPr>
          <w:t>Parametric Probability Distributions over Physical Quantities (PPD&lt;PQ&gt;)</w:t>
        </w:r>
        <w:r>
          <w:rPr>
            <w:noProof/>
            <w:webHidden/>
          </w:rPr>
          <w:tab/>
        </w:r>
        <w:r>
          <w:rPr>
            <w:noProof/>
            <w:webHidden/>
          </w:rPr>
          <w:fldChar w:fldCharType="begin"/>
        </w:r>
        <w:r>
          <w:rPr>
            <w:noProof/>
            <w:webHidden/>
          </w:rPr>
          <w:instrText xml:space="preserve"> PAGEREF _Toc58484574 \h </w:instrText>
        </w:r>
        <w:r>
          <w:rPr>
            <w:noProof/>
            <w:webHidden/>
          </w:rPr>
        </w:r>
      </w:ins>
      <w:r>
        <w:rPr>
          <w:noProof/>
          <w:webHidden/>
        </w:rPr>
        <w:fldChar w:fldCharType="separate"/>
      </w:r>
      <w:ins w:id="222" w:author="Tekijä">
        <w:r>
          <w:rPr>
            <w:noProof/>
            <w:webHidden/>
          </w:rPr>
          <w:t>46</w:t>
        </w:r>
        <w:r>
          <w:rPr>
            <w:noProof/>
            <w:webHidden/>
          </w:rPr>
          <w:fldChar w:fldCharType="end"/>
        </w:r>
        <w:r w:rsidRPr="00E30B78">
          <w:rPr>
            <w:rStyle w:val="Hyperlinkki"/>
            <w:noProof/>
          </w:rPr>
          <w:fldChar w:fldCharType="end"/>
        </w:r>
      </w:ins>
    </w:p>
    <w:p w:rsidR="00640FE3" w:rsidRPr="008337C5" w:rsidRDefault="00640FE3">
      <w:pPr>
        <w:pStyle w:val="Sisluet2"/>
        <w:tabs>
          <w:tab w:val="left" w:pos="960"/>
          <w:tab w:val="right" w:leader="dot" w:pos="9629"/>
        </w:tabs>
        <w:rPr>
          <w:ins w:id="223" w:author="Tekijä"/>
          <w:rFonts w:ascii="Calibri" w:hAnsi="Calibri"/>
          <w:smallCaps w:val="0"/>
          <w:noProof/>
          <w:sz w:val="22"/>
          <w:szCs w:val="22"/>
          <w:lang w:eastAsia="fi-FI"/>
        </w:rPr>
      </w:pPr>
      <w:ins w:id="224" w:author="Tekijä">
        <w:r w:rsidRPr="00E30B78">
          <w:rPr>
            <w:rStyle w:val="Hyperlinkki"/>
            <w:noProof/>
          </w:rPr>
          <w:fldChar w:fldCharType="begin"/>
        </w:r>
        <w:r w:rsidRPr="00E30B78">
          <w:rPr>
            <w:rStyle w:val="Hyperlinkki"/>
            <w:noProof/>
          </w:rPr>
          <w:instrText xml:space="preserve"> </w:instrText>
        </w:r>
        <w:r>
          <w:rPr>
            <w:noProof/>
          </w:rPr>
          <w:instrText>HYPERLINK \l "_Toc58484575"</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lang w:eastAsia="fi-FI"/>
          </w:rPr>
          <w:t>4.19</w:t>
        </w:r>
        <w:r w:rsidRPr="008337C5">
          <w:rPr>
            <w:rFonts w:ascii="Calibri" w:hAnsi="Calibri"/>
            <w:smallCaps w:val="0"/>
            <w:noProof/>
            <w:sz w:val="22"/>
            <w:szCs w:val="22"/>
            <w:lang w:eastAsia="fi-FI"/>
          </w:rPr>
          <w:tab/>
        </w:r>
        <w:r w:rsidRPr="00E30B78">
          <w:rPr>
            <w:rStyle w:val="Hyperlinkki"/>
            <w:noProof/>
          </w:rPr>
          <w:t>Periodic Interval of Time (PIVL)</w:t>
        </w:r>
        <w:r>
          <w:rPr>
            <w:noProof/>
            <w:webHidden/>
          </w:rPr>
          <w:tab/>
        </w:r>
        <w:r>
          <w:rPr>
            <w:noProof/>
            <w:webHidden/>
          </w:rPr>
          <w:fldChar w:fldCharType="begin"/>
        </w:r>
        <w:r>
          <w:rPr>
            <w:noProof/>
            <w:webHidden/>
          </w:rPr>
          <w:instrText xml:space="preserve"> PAGEREF _Toc58484575 \h </w:instrText>
        </w:r>
        <w:r>
          <w:rPr>
            <w:noProof/>
            <w:webHidden/>
          </w:rPr>
        </w:r>
      </w:ins>
      <w:r>
        <w:rPr>
          <w:noProof/>
          <w:webHidden/>
        </w:rPr>
        <w:fldChar w:fldCharType="separate"/>
      </w:r>
      <w:ins w:id="225" w:author="Tekijä">
        <w:r>
          <w:rPr>
            <w:noProof/>
            <w:webHidden/>
          </w:rPr>
          <w:t>46</w:t>
        </w:r>
        <w:r>
          <w:rPr>
            <w:noProof/>
            <w:webHidden/>
          </w:rPr>
          <w:fldChar w:fldCharType="end"/>
        </w:r>
        <w:r w:rsidRPr="00E30B78">
          <w:rPr>
            <w:rStyle w:val="Hyperlinkki"/>
            <w:noProof/>
          </w:rPr>
          <w:fldChar w:fldCharType="end"/>
        </w:r>
      </w:ins>
    </w:p>
    <w:p w:rsidR="00640FE3" w:rsidRPr="008337C5" w:rsidRDefault="00640FE3">
      <w:pPr>
        <w:pStyle w:val="Sisluet2"/>
        <w:tabs>
          <w:tab w:val="left" w:pos="960"/>
          <w:tab w:val="right" w:leader="dot" w:pos="9629"/>
        </w:tabs>
        <w:rPr>
          <w:ins w:id="226" w:author="Tekijä"/>
          <w:rFonts w:ascii="Calibri" w:hAnsi="Calibri"/>
          <w:smallCaps w:val="0"/>
          <w:noProof/>
          <w:sz w:val="22"/>
          <w:szCs w:val="22"/>
          <w:lang w:eastAsia="fi-FI"/>
        </w:rPr>
      </w:pPr>
      <w:ins w:id="227" w:author="Tekijä">
        <w:r w:rsidRPr="00E30B78">
          <w:rPr>
            <w:rStyle w:val="Hyperlinkki"/>
            <w:noProof/>
          </w:rPr>
          <w:fldChar w:fldCharType="begin"/>
        </w:r>
        <w:r w:rsidRPr="00E30B78">
          <w:rPr>
            <w:rStyle w:val="Hyperlinkki"/>
            <w:noProof/>
          </w:rPr>
          <w:instrText xml:space="preserve"> </w:instrText>
        </w:r>
        <w:r>
          <w:rPr>
            <w:noProof/>
          </w:rPr>
          <w:instrText>HYPERLINK \l "_Toc58484576"</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lang w:eastAsia="fi-FI"/>
          </w:rPr>
          <w:t>4.20</w:t>
        </w:r>
        <w:r w:rsidRPr="008337C5">
          <w:rPr>
            <w:rFonts w:ascii="Calibri" w:hAnsi="Calibri"/>
            <w:smallCaps w:val="0"/>
            <w:noProof/>
            <w:sz w:val="22"/>
            <w:szCs w:val="22"/>
            <w:lang w:eastAsia="fi-FI"/>
          </w:rPr>
          <w:tab/>
        </w:r>
        <w:r w:rsidRPr="00E30B78">
          <w:rPr>
            <w:rStyle w:val="Hyperlinkki"/>
            <w:noProof/>
          </w:rPr>
          <w:t>Probability Distribution over Real Numbers (PPD&lt;REAL&gt;)</w:t>
        </w:r>
        <w:r>
          <w:rPr>
            <w:noProof/>
            <w:webHidden/>
          </w:rPr>
          <w:tab/>
        </w:r>
        <w:r>
          <w:rPr>
            <w:noProof/>
            <w:webHidden/>
          </w:rPr>
          <w:fldChar w:fldCharType="begin"/>
        </w:r>
        <w:r>
          <w:rPr>
            <w:noProof/>
            <w:webHidden/>
          </w:rPr>
          <w:instrText xml:space="preserve"> PAGEREF _Toc58484576 \h </w:instrText>
        </w:r>
        <w:r>
          <w:rPr>
            <w:noProof/>
            <w:webHidden/>
          </w:rPr>
        </w:r>
      </w:ins>
      <w:r>
        <w:rPr>
          <w:noProof/>
          <w:webHidden/>
        </w:rPr>
        <w:fldChar w:fldCharType="separate"/>
      </w:r>
      <w:ins w:id="228" w:author="Tekijä">
        <w:r>
          <w:rPr>
            <w:noProof/>
            <w:webHidden/>
          </w:rPr>
          <w:t>46</w:t>
        </w:r>
        <w:r>
          <w:rPr>
            <w:noProof/>
            <w:webHidden/>
          </w:rPr>
          <w:fldChar w:fldCharType="end"/>
        </w:r>
        <w:r w:rsidRPr="00E30B78">
          <w:rPr>
            <w:rStyle w:val="Hyperlinkki"/>
            <w:noProof/>
          </w:rPr>
          <w:fldChar w:fldCharType="end"/>
        </w:r>
      </w:ins>
    </w:p>
    <w:p w:rsidR="00640FE3" w:rsidRPr="008337C5" w:rsidRDefault="00640FE3">
      <w:pPr>
        <w:pStyle w:val="Sisluet2"/>
        <w:tabs>
          <w:tab w:val="left" w:pos="960"/>
          <w:tab w:val="right" w:leader="dot" w:pos="9629"/>
        </w:tabs>
        <w:rPr>
          <w:ins w:id="229" w:author="Tekijä"/>
          <w:rFonts w:ascii="Calibri" w:hAnsi="Calibri"/>
          <w:smallCaps w:val="0"/>
          <w:noProof/>
          <w:sz w:val="22"/>
          <w:szCs w:val="22"/>
          <w:lang w:eastAsia="fi-FI"/>
        </w:rPr>
      </w:pPr>
      <w:ins w:id="230" w:author="Tekijä">
        <w:r w:rsidRPr="00E30B78">
          <w:rPr>
            <w:rStyle w:val="Hyperlinkki"/>
            <w:noProof/>
          </w:rPr>
          <w:fldChar w:fldCharType="begin"/>
        </w:r>
        <w:r w:rsidRPr="00E30B78">
          <w:rPr>
            <w:rStyle w:val="Hyperlinkki"/>
            <w:noProof/>
          </w:rPr>
          <w:instrText xml:space="preserve"> </w:instrText>
        </w:r>
        <w:r>
          <w:rPr>
            <w:noProof/>
          </w:rPr>
          <w:instrText>HYPERLINK \l "_Toc58484577"</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lang w:eastAsia="fi-FI"/>
          </w:rPr>
          <w:t>4.21</w:t>
        </w:r>
        <w:r w:rsidRPr="008337C5">
          <w:rPr>
            <w:rFonts w:ascii="Calibri" w:hAnsi="Calibri"/>
            <w:smallCaps w:val="0"/>
            <w:noProof/>
            <w:sz w:val="22"/>
            <w:szCs w:val="22"/>
            <w:lang w:eastAsia="fi-FI"/>
          </w:rPr>
          <w:tab/>
        </w:r>
        <w:r w:rsidRPr="00E30B78">
          <w:rPr>
            <w:rStyle w:val="Hyperlinkki"/>
            <w:noProof/>
          </w:rPr>
          <w:t>Probability Distribution over Time Points (PPD&lt;TS&gt;)</w:t>
        </w:r>
        <w:r>
          <w:rPr>
            <w:noProof/>
            <w:webHidden/>
          </w:rPr>
          <w:tab/>
        </w:r>
        <w:r>
          <w:rPr>
            <w:noProof/>
            <w:webHidden/>
          </w:rPr>
          <w:fldChar w:fldCharType="begin"/>
        </w:r>
        <w:r>
          <w:rPr>
            <w:noProof/>
            <w:webHidden/>
          </w:rPr>
          <w:instrText xml:space="preserve"> PAGEREF _Toc58484577 \h </w:instrText>
        </w:r>
        <w:r>
          <w:rPr>
            <w:noProof/>
            <w:webHidden/>
          </w:rPr>
        </w:r>
      </w:ins>
      <w:r>
        <w:rPr>
          <w:noProof/>
          <w:webHidden/>
        </w:rPr>
        <w:fldChar w:fldCharType="separate"/>
      </w:r>
      <w:ins w:id="231" w:author="Tekijä">
        <w:r>
          <w:rPr>
            <w:noProof/>
            <w:webHidden/>
          </w:rPr>
          <w:t>46</w:t>
        </w:r>
        <w:r>
          <w:rPr>
            <w:noProof/>
            <w:webHidden/>
          </w:rPr>
          <w:fldChar w:fldCharType="end"/>
        </w:r>
        <w:r w:rsidRPr="00E30B78">
          <w:rPr>
            <w:rStyle w:val="Hyperlinkki"/>
            <w:noProof/>
          </w:rPr>
          <w:fldChar w:fldCharType="end"/>
        </w:r>
      </w:ins>
    </w:p>
    <w:p w:rsidR="00640FE3" w:rsidRPr="008337C5" w:rsidRDefault="00640FE3">
      <w:pPr>
        <w:pStyle w:val="Sisluet2"/>
        <w:tabs>
          <w:tab w:val="left" w:pos="960"/>
          <w:tab w:val="right" w:leader="dot" w:pos="9629"/>
        </w:tabs>
        <w:rPr>
          <w:ins w:id="232" w:author="Tekijä"/>
          <w:rFonts w:ascii="Calibri" w:hAnsi="Calibri"/>
          <w:smallCaps w:val="0"/>
          <w:noProof/>
          <w:sz w:val="22"/>
          <w:szCs w:val="22"/>
          <w:lang w:eastAsia="fi-FI"/>
        </w:rPr>
      </w:pPr>
      <w:ins w:id="233" w:author="Tekijä">
        <w:r w:rsidRPr="00E30B78">
          <w:rPr>
            <w:rStyle w:val="Hyperlinkki"/>
            <w:noProof/>
          </w:rPr>
          <w:fldChar w:fldCharType="begin"/>
        </w:r>
        <w:r w:rsidRPr="00E30B78">
          <w:rPr>
            <w:rStyle w:val="Hyperlinkki"/>
            <w:noProof/>
          </w:rPr>
          <w:instrText xml:space="preserve"> </w:instrText>
        </w:r>
        <w:r>
          <w:rPr>
            <w:noProof/>
          </w:rPr>
          <w:instrText>HYPERLINK \l "_Toc58484578"</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lang w:eastAsia="fi-FI"/>
          </w:rPr>
          <w:t>4.22</w:t>
        </w:r>
        <w:r w:rsidRPr="008337C5">
          <w:rPr>
            <w:rFonts w:ascii="Calibri" w:hAnsi="Calibri"/>
            <w:smallCaps w:val="0"/>
            <w:noProof/>
            <w:sz w:val="22"/>
            <w:szCs w:val="22"/>
            <w:lang w:eastAsia="fi-FI"/>
          </w:rPr>
          <w:tab/>
        </w:r>
        <w:r w:rsidRPr="00E30B78">
          <w:rPr>
            <w:rStyle w:val="Hyperlinkki"/>
            <w:noProof/>
          </w:rPr>
          <w:t>SampledSequence (SLIST)</w:t>
        </w:r>
        <w:r>
          <w:rPr>
            <w:noProof/>
            <w:webHidden/>
          </w:rPr>
          <w:tab/>
        </w:r>
        <w:r>
          <w:rPr>
            <w:noProof/>
            <w:webHidden/>
          </w:rPr>
          <w:fldChar w:fldCharType="begin"/>
        </w:r>
        <w:r>
          <w:rPr>
            <w:noProof/>
            <w:webHidden/>
          </w:rPr>
          <w:instrText xml:space="preserve"> PAGEREF _Toc58484578 \h </w:instrText>
        </w:r>
        <w:r>
          <w:rPr>
            <w:noProof/>
            <w:webHidden/>
          </w:rPr>
        </w:r>
      </w:ins>
      <w:r>
        <w:rPr>
          <w:noProof/>
          <w:webHidden/>
        </w:rPr>
        <w:fldChar w:fldCharType="separate"/>
      </w:r>
      <w:ins w:id="234" w:author="Tekijä">
        <w:r>
          <w:rPr>
            <w:noProof/>
            <w:webHidden/>
          </w:rPr>
          <w:t>47</w:t>
        </w:r>
        <w:r>
          <w:rPr>
            <w:noProof/>
            <w:webHidden/>
          </w:rPr>
          <w:fldChar w:fldCharType="end"/>
        </w:r>
        <w:r w:rsidRPr="00E30B78">
          <w:rPr>
            <w:rStyle w:val="Hyperlinkki"/>
            <w:noProof/>
          </w:rPr>
          <w:fldChar w:fldCharType="end"/>
        </w:r>
      </w:ins>
    </w:p>
    <w:p w:rsidR="00640FE3" w:rsidRPr="008337C5" w:rsidRDefault="00640FE3">
      <w:pPr>
        <w:pStyle w:val="Sisluet2"/>
        <w:tabs>
          <w:tab w:val="left" w:pos="960"/>
          <w:tab w:val="right" w:leader="dot" w:pos="9629"/>
        </w:tabs>
        <w:rPr>
          <w:ins w:id="235" w:author="Tekijä"/>
          <w:rFonts w:ascii="Calibri" w:hAnsi="Calibri"/>
          <w:smallCaps w:val="0"/>
          <w:noProof/>
          <w:sz w:val="22"/>
          <w:szCs w:val="22"/>
          <w:lang w:eastAsia="fi-FI"/>
        </w:rPr>
      </w:pPr>
      <w:ins w:id="236" w:author="Tekijä">
        <w:r w:rsidRPr="00E30B78">
          <w:rPr>
            <w:rStyle w:val="Hyperlinkki"/>
            <w:noProof/>
          </w:rPr>
          <w:fldChar w:fldCharType="begin"/>
        </w:r>
        <w:r w:rsidRPr="00E30B78">
          <w:rPr>
            <w:rStyle w:val="Hyperlinkki"/>
            <w:noProof/>
          </w:rPr>
          <w:instrText xml:space="preserve"> </w:instrText>
        </w:r>
        <w:r>
          <w:rPr>
            <w:noProof/>
          </w:rPr>
          <w:instrText>HYPERLINK \l "_Toc58484579"</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lang w:eastAsia="fi-FI"/>
          </w:rPr>
          <w:t>4.23</w:t>
        </w:r>
        <w:r w:rsidRPr="008337C5">
          <w:rPr>
            <w:rFonts w:ascii="Calibri" w:hAnsi="Calibri"/>
            <w:smallCaps w:val="0"/>
            <w:noProof/>
            <w:sz w:val="22"/>
            <w:szCs w:val="22"/>
            <w:lang w:eastAsia="fi-FI"/>
          </w:rPr>
          <w:tab/>
        </w:r>
        <w:r w:rsidRPr="00E30B78">
          <w:rPr>
            <w:rStyle w:val="Hyperlinkki"/>
            <w:noProof/>
          </w:rPr>
          <w:t>Uncertain Value - Probabilistic (UVP)</w:t>
        </w:r>
        <w:r>
          <w:rPr>
            <w:noProof/>
            <w:webHidden/>
          </w:rPr>
          <w:tab/>
        </w:r>
        <w:r>
          <w:rPr>
            <w:noProof/>
            <w:webHidden/>
          </w:rPr>
          <w:fldChar w:fldCharType="begin"/>
        </w:r>
        <w:r>
          <w:rPr>
            <w:noProof/>
            <w:webHidden/>
          </w:rPr>
          <w:instrText xml:space="preserve"> PAGEREF _Toc58484579 \h </w:instrText>
        </w:r>
        <w:r>
          <w:rPr>
            <w:noProof/>
            <w:webHidden/>
          </w:rPr>
        </w:r>
      </w:ins>
      <w:r>
        <w:rPr>
          <w:noProof/>
          <w:webHidden/>
        </w:rPr>
        <w:fldChar w:fldCharType="separate"/>
      </w:r>
      <w:ins w:id="237" w:author="Tekijä">
        <w:r>
          <w:rPr>
            <w:noProof/>
            <w:webHidden/>
          </w:rPr>
          <w:t>47</w:t>
        </w:r>
        <w:r>
          <w:rPr>
            <w:noProof/>
            <w:webHidden/>
          </w:rPr>
          <w:fldChar w:fldCharType="end"/>
        </w:r>
        <w:r w:rsidRPr="00E30B78">
          <w:rPr>
            <w:rStyle w:val="Hyperlinkki"/>
            <w:noProof/>
          </w:rPr>
          <w:fldChar w:fldCharType="end"/>
        </w:r>
      </w:ins>
    </w:p>
    <w:p w:rsidR="00640FE3" w:rsidRPr="008337C5" w:rsidRDefault="00640FE3">
      <w:pPr>
        <w:pStyle w:val="Sisluet2"/>
        <w:tabs>
          <w:tab w:val="left" w:pos="960"/>
          <w:tab w:val="right" w:leader="dot" w:pos="9629"/>
        </w:tabs>
        <w:rPr>
          <w:ins w:id="238" w:author="Tekijä"/>
          <w:rFonts w:ascii="Calibri" w:hAnsi="Calibri"/>
          <w:smallCaps w:val="0"/>
          <w:noProof/>
          <w:sz w:val="22"/>
          <w:szCs w:val="22"/>
          <w:lang w:eastAsia="fi-FI"/>
        </w:rPr>
      </w:pPr>
      <w:ins w:id="239" w:author="Tekijä">
        <w:r w:rsidRPr="00E30B78">
          <w:rPr>
            <w:rStyle w:val="Hyperlinkki"/>
            <w:noProof/>
          </w:rPr>
          <w:fldChar w:fldCharType="begin"/>
        </w:r>
        <w:r w:rsidRPr="00E30B78">
          <w:rPr>
            <w:rStyle w:val="Hyperlinkki"/>
            <w:noProof/>
          </w:rPr>
          <w:instrText xml:space="preserve"> </w:instrText>
        </w:r>
        <w:r>
          <w:rPr>
            <w:noProof/>
          </w:rPr>
          <w:instrText>HYPERLINK \l "_Toc58484580"</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lang w:eastAsia="fi-FI"/>
          </w:rPr>
          <w:t>4.24</w:t>
        </w:r>
        <w:r w:rsidRPr="008337C5">
          <w:rPr>
            <w:rFonts w:ascii="Calibri" w:hAnsi="Calibri"/>
            <w:smallCaps w:val="0"/>
            <w:noProof/>
            <w:sz w:val="22"/>
            <w:szCs w:val="22"/>
            <w:lang w:eastAsia="fi-FI"/>
          </w:rPr>
          <w:tab/>
        </w:r>
        <w:r w:rsidRPr="00E30B78">
          <w:rPr>
            <w:rStyle w:val="Hyperlinkki"/>
            <w:noProof/>
          </w:rPr>
          <w:t>Unique Identifier String (UID)</w:t>
        </w:r>
        <w:r>
          <w:rPr>
            <w:noProof/>
            <w:webHidden/>
          </w:rPr>
          <w:tab/>
        </w:r>
        <w:r>
          <w:rPr>
            <w:noProof/>
            <w:webHidden/>
          </w:rPr>
          <w:fldChar w:fldCharType="begin"/>
        </w:r>
        <w:r>
          <w:rPr>
            <w:noProof/>
            <w:webHidden/>
          </w:rPr>
          <w:instrText xml:space="preserve"> PAGEREF _Toc58484580 \h </w:instrText>
        </w:r>
        <w:r>
          <w:rPr>
            <w:noProof/>
            <w:webHidden/>
          </w:rPr>
        </w:r>
      </w:ins>
      <w:r>
        <w:rPr>
          <w:noProof/>
          <w:webHidden/>
        </w:rPr>
        <w:fldChar w:fldCharType="separate"/>
      </w:r>
      <w:ins w:id="240" w:author="Tekijä">
        <w:r>
          <w:rPr>
            <w:noProof/>
            <w:webHidden/>
          </w:rPr>
          <w:t>47</w:t>
        </w:r>
        <w:r>
          <w:rPr>
            <w:noProof/>
            <w:webHidden/>
          </w:rPr>
          <w:fldChar w:fldCharType="end"/>
        </w:r>
        <w:r w:rsidRPr="00E30B78">
          <w:rPr>
            <w:rStyle w:val="Hyperlinkki"/>
            <w:noProof/>
          </w:rPr>
          <w:fldChar w:fldCharType="end"/>
        </w:r>
      </w:ins>
    </w:p>
    <w:p w:rsidR="00640FE3" w:rsidRPr="008337C5" w:rsidRDefault="00640FE3">
      <w:pPr>
        <w:pStyle w:val="Sisluet2"/>
        <w:tabs>
          <w:tab w:val="left" w:pos="960"/>
          <w:tab w:val="right" w:leader="dot" w:pos="9629"/>
        </w:tabs>
        <w:rPr>
          <w:ins w:id="241" w:author="Tekijä"/>
          <w:rFonts w:ascii="Calibri" w:hAnsi="Calibri"/>
          <w:smallCaps w:val="0"/>
          <w:noProof/>
          <w:sz w:val="22"/>
          <w:szCs w:val="22"/>
          <w:lang w:eastAsia="fi-FI"/>
        </w:rPr>
      </w:pPr>
      <w:ins w:id="242" w:author="Tekijä">
        <w:r w:rsidRPr="00E30B78">
          <w:rPr>
            <w:rStyle w:val="Hyperlinkki"/>
            <w:noProof/>
          </w:rPr>
          <w:fldChar w:fldCharType="begin"/>
        </w:r>
        <w:r w:rsidRPr="00E30B78">
          <w:rPr>
            <w:rStyle w:val="Hyperlinkki"/>
            <w:noProof/>
          </w:rPr>
          <w:instrText xml:space="preserve"> </w:instrText>
        </w:r>
        <w:r>
          <w:rPr>
            <w:noProof/>
          </w:rPr>
          <w:instrText>HYPERLINK \l "_Toc58484581"</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lang w:eastAsia="fi-FI"/>
          </w:rPr>
          <w:t>4.25</w:t>
        </w:r>
        <w:r w:rsidRPr="008337C5">
          <w:rPr>
            <w:rFonts w:ascii="Calibri" w:hAnsi="Calibri"/>
            <w:smallCaps w:val="0"/>
            <w:noProof/>
            <w:sz w:val="22"/>
            <w:szCs w:val="22"/>
            <w:lang w:eastAsia="fi-FI"/>
          </w:rPr>
          <w:tab/>
        </w:r>
        <w:r w:rsidRPr="00E30B78">
          <w:rPr>
            <w:rStyle w:val="Hyperlinkki"/>
            <w:noProof/>
          </w:rPr>
          <w:t>Universal Resource Locator (URL)</w:t>
        </w:r>
        <w:r>
          <w:rPr>
            <w:noProof/>
            <w:webHidden/>
          </w:rPr>
          <w:tab/>
        </w:r>
        <w:r>
          <w:rPr>
            <w:noProof/>
            <w:webHidden/>
          </w:rPr>
          <w:fldChar w:fldCharType="begin"/>
        </w:r>
        <w:r>
          <w:rPr>
            <w:noProof/>
            <w:webHidden/>
          </w:rPr>
          <w:instrText xml:space="preserve"> PAGEREF _Toc58484581 \h </w:instrText>
        </w:r>
        <w:r>
          <w:rPr>
            <w:noProof/>
            <w:webHidden/>
          </w:rPr>
        </w:r>
      </w:ins>
      <w:r>
        <w:rPr>
          <w:noProof/>
          <w:webHidden/>
        </w:rPr>
        <w:fldChar w:fldCharType="separate"/>
      </w:r>
      <w:ins w:id="243" w:author="Tekijä">
        <w:r>
          <w:rPr>
            <w:noProof/>
            <w:webHidden/>
          </w:rPr>
          <w:t>47</w:t>
        </w:r>
        <w:r>
          <w:rPr>
            <w:noProof/>
            <w:webHidden/>
          </w:rPr>
          <w:fldChar w:fldCharType="end"/>
        </w:r>
        <w:r w:rsidRPr="00E30B78">
          <w:rPr>
            <w:rStyle w:val="Hyperlinkki"/>
            <w:noProof/>
          </w:rPr>
          <w:fldChar w:fldCharType="end"/>
        </w:r>
      </w:ins>
    </w:p>
    <w:p w:rsidR="00640FE3" w:rsidRPr="008337C5" w:rsidRDefault="00640FE3">
      <w:pPr>
        <w:pStyle w:val="Sisluet1"/>
        <w:tabs>
          <w:tab w:val="left" w:pos="480"/>
          <w:tab w:val="right" w:leader="dot" w:pos="9629"/>
        </w:tabs>
        <w:rPr>
          <w:ins w:id="244" w:author="Tekijä"/>
          <w:rFonts w:ascii="Calibri" w:hAnsi="Calibri"/>
          <w:b w:val="0"/>
          <w:caps w:val="0"/>
          <w:noProof/>
          <w:sz w:val="22"/>
          <w:szCs w:val="22"/>
          <w:lang w:eastAsia="fi-FI"/>
        </w:rPr>
      </w:pPr>
      <w:ins w:id="245" w:author="Tekijä">
        <w:r w:rsidRPr="00E30B78">
          <w:rPr>
            <w:rStyle w:val="Hyperlinkki"/>
            <w:noProof/>
          </w:rPr>
          <w:fldChar w:fldCharType="begin"/>
        </w:r>
        <w:r w:rsidRPr="00E30B78">
          <w:rPr>
            <w:rStyle w:val="Hyperlinkki"/>
            <w:noProof/>
          </w:rPr>
          <w:instrText xml:space="preserve"> </w:instrText>
        </w:r>
        <w:r>
          <w:rPr>
            <w:noProof/>
          </w:rPr>
          <w:instrText>HYPERLINK \l "_Toc58484582"</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lang w:val="en-US" w:eastAsia="fi-FI"/>
          </w:rPr>
          <w:t>5.</w:t>
        </w:r>
        <w:r w:rsidRPr="008337C5">
          <w:rPr>
            <w:rFonts w:ascii="Calibri" w:hAnsi="Calibri"/>
            <w:b w:val="0"/>
            <w:caps w:val="0"/>
            <w:noProof/>
            <w:sz w:val="22"/>
            <w:szCs w:val="22"/>
            <w:lang w:eastAsia="fi-FI"/>
          </w:rPr>
          <w:tab/>
        </w:r>
        <w:r w:rsidRPr="00E30B78">
          <w:rPr>
            <w:rStyle w:val="Hyperlinkki"/>
            <w:noProof/>
            <w:highlight w:val="white"/>
            <w:lang w:val="en-US" w:eastAsia="fi-FI"/>
          </w:rPr>
          <w:t>HAKEMISTO</w:t>
        </w:r>
        <w:r>
          <w:rPr>
            <w:noProof/>
            <w:webHidden/>
          </w:rPr>
          <w:tab/>
        </w:r>
        <w:r>
          <w:rPr>
            <w:noProof/>
            <w:webHidden/>
          </w:rPr>
          <w:fldChar w:fldCharType="begin"/>
        </w:r>
        <w:r>
          <w:rPr>
            <w:noProof/>
            <w:webHidden/>
          </w:rPr>
          <w:instrText xml:space="preserve"> PAGEREF _Toc58484582 \h </w:instrText>
        </w:r>
        <w:r>
          <w:rPr>
            <w:noProof/>
            <w:webHidden/>
          </w:rPr>
        </w:r>
      </w:ins>
      <w:r>
        <w:rPr>
          <w:noProof/>
          <w:webHidden/>
        </w:rPr>
        <w:fldChar w:fldCharType="separate"/>
      </w:r>
      <w:ins w:id="246" w:author="Tekijä">
        <w:r>
          <w:rPr>
            <w:noProof/>
            <w:webHidden/>
          </w:rPr>
          <w:t>48</w:t>
        </w:r>
        <w:r>
          <w:rPr>
            <w:noProof/>
            <w:webHidden/>
          </w:rPr>
          <w:fldChar w:fldCharType="end"/>
        </w:r>
        <w:r w:rsidRPr="00E30B78">
          <w:rPr>
            <w:rStyle w:val="Hyperlinkki"/>
            <w:noProof/>
          </w:rPr>
          <w:fldChar w:fldCharType="end"/>
        </w:r>
      </w:ins>
    </w:p>
    <w:p w:rsidR="00640FE3" w:rsidRPr="008337C5" w:rsidRDefault="00640FE3">
      <w:pPr>
        <w:pStyle w:val="Sisluet1"/>
        <w:tabs>
          <w:tab w:val="left" w:pos="480"/>
          <w:tab w:val="right" w:leader="dot" w:pos="9629"/>
        </w:tabs>
        <w:rPr>
          <w:ins w:id="247" w:author="Tekijä"/>
          <w:rFonts w:ascii="Calibri" w:hAnsi="Calibri"/>
          <w:b w:val="0"/>
          <w:caps w:val="0"/>
          <w:noProof/>
          <w:sz w:val="22"/>
          <w:szCs w:val="22"/>
          <w:lang w:eastAsia="fi-FI"/>
        </w:rPr>
      </w:pPr>
      <w:ins w:id="248" w:author="Tekijä">
        <w:r w:rsidRPr="00E30B78">
          <w:rPr>
            <w:rStyle w:val="Hyperlinkki"/>
            <w:noProof/>
          </w:rPr>
          <w:fldChar w:fldCharType="begin"/>
        </w:r>
        <w:r w:rsidRPr="00E30B78">
          <w:rPr>
            <w:rStyle w:val="Hyperlinkki"/>
            <w:noProof/>
          </w:rPr>
          <w:instrText xml:space="preserve"> </w:instrText>
        </w:r>
        <w:r>
          <w:rPr>
            <w:noProof/>
          </w:rPr>
          <w:instrText>HYPERLINK \l "_Toc58484583"</w:instrText>
        </w:r>
        <w:r w:rsidRPr="00E30B78">
          <w:rPr>
            <w:rStyle w:val="Hyperlinkki"/>
            <w:noProof/>
          </w:rPr>
          <w:instrText xml:space="preserve"> </w:instrText>
        </w:r>
        <w:r w:rsidRPr="00E30B78">
          <w:rPr>
            <w:rStyle w:val="Hyperlinkki"/>
            <w:noProof/>
          </w:rPr>
        </w:r>
        <w:r w:rsidRPr="00E30B78">
          <w:rPr>
            <w:rStyle w:val="Hyperlinkki"/>
            <w:noProof/>
          </w:rPr>
          <w:fldChar w:fldCharType="separate"/>
        </w:r>
        <w:r w:rsidRPr="00E30B78">
          <w:rPr>
            <w:rStyle w:val="Hyperlinkki"/>
            <w:noProof/>
            <w:highlight w:val="white"/>
            <w:lang w:eastAsia="fi-FI"/>
          </w:rPr>
          <w:t>6.</w:t>
        </w:r>
        <w:r w:rsidRPr="008337C5">
          <w:rPr>
            <w:rFonts w:ascii="Calibri" w:hAnsi="Calibri"/>
            <w:b w:val="0"/>
            <w:caps w:val="0"/>
            <w:noProof/>
            <w:sz w:val="22"/>
            <w:szCs w:val="22"/>
            <w:lang w:eastAsia="fi-FI"/>
          </w:rPr>
          <w:tab/>
        </w:r>
        <w:r w:rsidRPr="00E30B78">
          <w:rPr>
            <w:rStyle w:val="Hyperlinkki"/>
            <w:noProof/>
            <w:highlight w:val="white"/>
            <w:lang w:eastAsia="fi-FI"/>
          </w:rPr>
          <w:t>TIETOTYYPPITUNNISTEET</w:t>
        </w:r>
        <w:r>
          <w:rPr>
            <w:noProof/>
            <w:webHidden/>
          </w:rPr>
          <w:tab/>
        </w:r>
        <w:r>
          <w:rPr>
            <w:noProof/>
            <w:webHidden/>
          </w:rPr>
          <w:fldChar w:fldCharType="begin"/>
        </w:r>
        <w:r>
          <w:rPr>
            <w:noProof/>
            <w:webHidden/>
          </w:rPr>
          <w:instrText xml:space="preserve"> PAGEREF _Toc58484583 \h </w:instrText>
        </w:r>
        <w:r>
          <w:rPr>
            <w:noProof/>
            <w:webHidden/>
          </w:rPr>
        </w:r>
      </w:ins>
      <w:r>
        <w:rPr>
          <w:noProof/>
          <w:webHidden/>
        </w:rPr>
        <w:fldChar w:fldCharType="separate"/>
      </w:r>
      <w:ins w:id="249" w:author="Tekijä">
        <w:r>
          <w:rPr>
            <w:noProof/>
            <w:webHidden/>
          </w:rPr>
          <w:t>50</w:t>
        </w:r>
        <w:r>
          <w:rPr>
            <w:noProof/>
            <w:webHidden/>
          </w:rPr>
          <w:fldChar w:fldCharType="end"/>
        </w:r>
        <w:r w:rsidRPr="00E30B78">
          <w:rPr>
            <w:rStyle w:val="Hyperlinkki"/>
            <w:noProof/>
          </w:rPr>
          <w:fldChar w:fldCharType="end"/>
        </w:r>
      </w:ins>
    </w:p>
    <w:p w:rsidR="00371AB0" w:rsidRPr="00960EF1" w:rsidDel="00640FE3" w:rsidRDefault="00371AB0">
      <w:pPr>
        <w:pStyle w:val="Sisluet1"/>
        <w:tabs>
          <w:tab w:val="right" w:leader="dot" w:pos="9629"/>
        </w:tabs>
        <w:rPr>
          <w:del w:id="250" w:author="Tekijä"/>
          <w:rFonts w:ascii="Calibri" w:hAnsi="Calibri"/>
          <w:b w:val="0"/>
          <w:caps w:val="0"/>
          <w:noProof/>
          <w:sz w:val="22"/>
          <w:szCs w:val="22"/>
          <w:lang w:eastAsia="fi-FI"/>
        </w:rPr>
      </w:pPr>
      <w:del w:id="251" w:author="Tekijä">
        <w:r w:rsidRPr="00640FE3" w:rsidDel="00640FE3">
          <w:rPr>
            <w:rStyle w:val="Hyperlinkki"/>
            <w:bCs/>
            <w:noProof/>
            <w:rPrChange w:id="252" w:author="Tekijä">
              <w:rPr>
                <w:rStyle w:val="Hyperlinkki"/>
                <w:bCs/>
                <w:noProof/>
              </w:rPr>
            </w:rPrChange>
          </w:rPr>
          <w:delText>TIETOTYYPIT</w:delText>
        </w:r>
        <w:r w:rsidDel="00640FE3">
          <w:rPr>
            <w:noProof/>
            <w:webHidden/>
          </w:rPr>
          <w:tab/>
          <w:delText>1</w:delText>
        </w:r>
      </w:del>
    </w:p>
    <w:p w:rsidR="00371AB0" w:rsidRPr="00960EF1" w:rsidDel="00640FE3" w:rsidRDefault="00371AB0">
      <w:pPr>
        <w:pStyle w:val="Sisluet1"/>
        <w:tabs>
          <w:tab w:val="right" w:leader="dot" w:pos="9629"/>
        </w:tabs>
        <w:rPr>
          <w:del w:id="253" w:author="Tekijä"/>
          <w:rFonts w:ascii="Calibri" w:hAnsi="Calibri"/>
          <w:b w:val="0"/>
          <w:caps w:val="0"/>
          <w:noProof/>
          <w:sz w:val="22"/>
          <w:szCs w:val="22"/>
          <w:lang w:eastAsia="fi-FI"/>
        </w:rPr>
      </w:pPr>
      <w:del w:id="254" w:author="Tekijä">
        <w:r w:rsidRPr="00640FE3" w:rsidDel="00640FE3">
          <w:rPr>
            <w:rStyle w:val="Hyperlinkki"/>
            <w:noProof/>
            <w:rPrChange w:id="255" w:author="Tekijä">
              <w:rPr>
                <w:rStyle w:val="Hyperlinkki"/>
                <w:noProof/>
              </w:rPr>
            </w:rPrChange>
          </w:rPr>
          <w:delText>Versiohistoria:</w:delText>
        </w:r>
        <w:r w:rsidDel="00640FE3">
          <w:rPr>
            <w:noProof/>
            <w:webHidden/>
          </w:rPr>
          <w:tab/>
          <w:delText>2</w:delText>
        </w:r>
      </w:del>
    </w:p>
    <w:p w:rsidR="00371AB0" w:rsidRPr="00960EF1" w:rsidDel="00640FE3" w:rsidRDefault="00371AB0">
      <w:pPr>
        <w:pStyle w:val="Sisluet1"/>
        <w:tabs>
          <w:tab w:val="right" w:leader="dot" w:pos="9629"/>
        </w:tabs>
        <w:rPr>
          <w:del w:id="256" w:author="Tekijä"/>
          <w:rFonts w:ascii="Calibri" w:hAnsi="Calibri"/>
          <w:b w:val="0"/>
          <w:caps w:val="0"/>
          <w:noProof/>
          <w:sz w:val="22"/>
          <w:szCs w:val="22"/>
          <w:lang w:eastAsia="fi-FI"/>
        </w:rPr>
      </w:pPr>
      <w:del w:id="257" w:author="Tekijä">
        <w:r w:rsidRPr="00640FE3" w:rsidDel="00640FE3">
          <w:rPr>
            <w:rStyle w:val="Hyperlinkki"/>
            <w:noProof/>
            <w:rPrChange w:id="258" w:author="Tekijä">
              <w:rPr>
                <w:rStyle w:val="Hyperlinkki"/>
                <w:noProof/>
              </w:rPr>
            </w:rPrChange>
          </w:rPr>
          <w:delText>SISÄLLYSLUETTELO</w:delText>
        </w:r>
        <w:r w:rsidDel="00640FE3">
          <w:rPr>
            <w:noProof/>
            <w:webHidden/>
          </w:rPr>
          <w:tab/>
          <w:delText>5</w:delText>
        </w:r>
      </w:del>
    </w:p>
    <w:p w:rsidR="00371AB0" w:rsidRPr="00960EF1" w:rsidDel="00640FE3" w:rsidRDefault="00371AB0">
      <w:pPr>
        <w:pStyle w:val="Sisluet1"/>
        <w:tabs>
          <w:tab w:val="left" w:pos="480"/>
          <w:tab w:val="right" w:leader="dot" w:pos="9629"/>
        </w:tabs>
        <w:rPr>
          <w:del w:id="259" w:author="Tekijä"/>
          <w:rFonts w:ascii="Calibri" w:hAnsi="Calibri"/>
          <w:b w:val="0"/>
          <w:caps w:val="0"/>
          <w:noProof/>
          <w:sz w:val="22"/>
          <w:szCs w:val="22"/>
          <w:lang w:eastAsia="fi-FI"/>
        </w:rPr>
      </w:pPr>
      <w:del w:id="260" w:author="Tekijä">
        <w:r w:rsidRPr="00640FE3" w:rsidDel="00640FE3">
          <w:rPr>
            <w:rStyle w:val="Hyperlinkki"/>
            <w:noProof/>
            <w:rPrChange w:id="261" w:author="Tekijä">
              <w:rPr>
                <w:rStyle w:val="Hyperlinkki"/>
                <w:noProof/>
              </w:rPr>
            </w:rPrChange>
          </w:rPr>
          <w:delText>1.</w:delText>
        </w:r>
        <w:r w:rsidRPr="00960EF1" w:rsidDel="00640FE3">
          <w:rPr>
            <w:rFonts w:ascii="Calibri" w:hAnsi="Calibri"/>
            <w:b w:val="0"/>
            <w:caps w:val="0"/>
            <w:noProof/>
            <w:sz w:val="22"/>
            <w:szCs w:val="22"/>
            <w:lang w:eastAsia="fi-FI"/>
          </w:rPr>
          <w:tab/>
        </w:r>
        <w:r w:rsidRPr="00640FE3" w:rsidDel="00640FE3">
          <w:rPr>
            <w:rStyle w:val="Hyperlinkki"/>
            <w:noProof/>
            <w:rPrChange w:id="262" w:author="Tekijä">
              <w:rPr>
                <w:rStyle w:val="Hyperlinkki"/>
                <w:noProof/>
              </w:rPr>
            </w:rPrChange>
          </w:rPr>
          <w:delText>Johdanto</w:delText>
        </w:r>
        <w:r w:rsidDel="00640FE3">
          <w:rPr>
            <w:noProof/>
            <w:webHidden/>
          </w:rPr>
          <w:tab/>
          <w:delText>7</w:delText>
        </w:r>
      </w:del>
    </w:p>
    <w:p w:rsidR="00371AB0" w:rsidRPr="00960EF1" w:rsidDel="00640FE3" w:rsidRDefault="00371AB0">
      <w:pPr>
        <w:pStyle w:val="Sisluet2"/>
        <w:tabs>
          <w:tab w:val="left" w:pos="720"/>
          <w:tab w:val="right" w:leader="dot" w:pos="9629"/>
        </w:tabs>
        <w:rPr>
          <w:del w:id="263" w:author="Tekijä"/>
          <w:rFonts w:ascii="Calibri" w:hAnsi="Calibri"/>
          <w:smallCaps w:val="0"/>
          <w:noProof/>
          <w:sz w:val="22"/>
          <w:szCs w:val="22"/>
          <w:lang w:eastAsia="fi-FI"/>
        </w:rPr>
      </w:pPr>
      <w:del w:id="264" w:author="Tekijä">
        <w:r w:rsidRPr="00640FE3" w:rsidDel="00640FE3">
          <w:rPr>
            <w:rStyle w:val="Hyperlinkki"/>
            <w:noProof/>
            <w:rPrChange w:id="265" w:author="Tekijä">
              <w:rPr>
                <w:rStyle w:val="Hyperlinkki"/>
                <w:noProof/>
              </w:rPr>
            </w:rPrChange>
          </w:rPr>
          <w:delText>1.1</w:delText>
        </w:r>
        <w:r w:rsidRPr="00960EF1" w:rsidDel="00640FE3">
          <w:rPr>
            <w:rFonts w:ascii="Calibri" w:hAnsi="Calibri"/>
            <w:smallCaps w:val="0"/>
            <w:noProof/>
            <w:sz w:val="22"/>
            <w:szCs w:val="22"/>
            <w:lang w:eastAsia="fi-FI"/>
          </w:rPr>
          <w:tab/>
        </w:r>
        <w:r w:rsidRPr="00640FE3" w:rsidDel="00640FE3">
          <w:rPr>
            <w:rStyle w:val="Hyperlinkki"/>
            <w:noProof/>
            <w:rPrChange w:id="266" w:author="Tekijä">
              <w:rPr>
                <w:rStyle w:val="Hyperlinkki"/>
                <w:noProof/>
              </w:rPr>
            </w:rPrChange>
          </w:rPr>
          <w:delText>Mikä on tietotyyppi?</w:delText>
        </w:r>
        <w:r w:rsidDel="00640FE3">
          <w:rPr>
            <w:noProof/>
            <w:webHidden/>
          </w:rPr>
          <w:tab/>
          <w:delText>7</w:delText>
        </w:r>
      </w:del>
    </w:p>
    <w:p w:rsidR="00371AB0" w:rsidRPr="00960EF1" w:rsidDel="00640FE3" w:rsidRDefault="00371AB0">
      <w:pPr>
        <w:pStyle w:val="Sisluet2"/>
        <w:tabs>
          <w:tab w:val="left" w:pos="720"/>
          <w:tab w:val="right" w:leader="dot" w:pos="9629"/>
        </w:tabs>
        <w:rPr>
          <w:del w:id="267" w:author="Tekijä"/>
          <w:rFonts w:ascii="Calibri" w:hAnsi="Calibri"/>
          <w:smallCaps w:val="0"/>
          <w:noProof/>
          <w:sz w:val="22"/>
          <w:szCs w:val="22"/>
          <w:lang w:eastAsia="fi-FI"/>
        </w:rPr>
      </w:pPr>
      <w:del w:id="268" w:author="Tekijä">
        <w:r w:rsidRPr="00640FE3" w:rsidDel="00640FE3">
          <w:rPr>
            <w:rStyle w:val="Hyperlinkki"/>
            <w:noProof/>
            <w:rPrChange w:id="269" w:author="Tekijä">
              <w:rPr>
                <w:rStyle w:val="Hyperlinkki"/>
                <w:noProof/>
              </w:rPr>
            </w:rPrChange>
          </w:rPr>
          <w:delText>1.2</w:delText>
        </w:r>
        <w:r w:rsidRPr="00960EF1" w:rsidDel="00640FE3">
          <w:rPr>
            <w:rFonts w:ascii="Calibri" w:hAnsi="Calibri"/>
            <w:smallCaps w:val="0"/>
            <w:noProof/>
            <w:sz w:val="22"/>
            <w:szCs w:val="22"/>
            <w:lang w:eastAsia="fi-FI"/>
          </w:rPr>
          <w:tab/>
        </w:r>
        <w:r w:rsidRPr="00640FE3" w:rsidDel="00640FE3">
          <w:rPr>
            <w:rStyle w:val="Hyperlinkki"/>
            <w:noProof/>
            <w:rPrChange w:id="270" w:author="Tekijä">
              <w:rPr>
                <w:rStyle w:val="Hyperlinkki"/>
                <w:noProof/>
              </w:rPr>
            </w:rPrChange>
          </w:rPr>
          <w:delText>Näyttömuoto</w:delText>
        </w:r>
        <w:r w:rsidDel="00640FE3">
          <w:rPr>
            <w:noProof/>
            <w:webHidden/>
          </w:rPr>
          <w:tab/>
          <w:delText>7</w:delText>
        </w:r>
      </w:del>
    </w:p>
    <w:p w:rsidR="00371AB0" w:rsidRPr="00960EF1" w:rsidDel="00640FE3" w:rsidRDefault="00371AB0">
      <w:pPr>
        <w:pStyle w:val="Sisluet2"/>
        <w:tabs>
          <w:tab w:val="left" w:pos="720"/>
          <w:tab w:val="right" w:leader="dot" w:pos="9629"/>
        </w:tabs>
        <w:rPr>
          <w:del w:id="271" w:author="Tekijä"/>
          <w:rFonts w:ascii="Calibri" w:hAnsi="Calibri"/>
          <w:smallCaps w:val="0"/>
          <w:noProof/>
          <w:sz w:val="22"/>
          <w:szCs w:val="22"/>
          <w:lang w:eastAsia="fi-FI"/>
        </w:rPr>
      </w:pPr>
      <w:del w:id="272" w:author="Tekijä">
        <w:r w:rsidRPr="00640FE3" w:rsidDel="00640FE3">
          <w:rPr>
            <w:rStyle w:val="Hyperlinkki"/>
            <w:noProof/>
            <w:rPrChange w:id="273" w:author="Tekijä">
              <w:rPr>
                <w:rStyle w:val="Hyperlinkki"/>
                <w:noProof/>
              </w:rPr>
            </w:rPrChange>
          </w:rPr>
          <w:delText>1.3</w:delText>
        </w:r>
        <w:r w:rsidRPr="00960EF1" w:rsidDel="00640FE3">
          <w:rPr>
            <w:rFonts w:ascii="Calibri" w:hAnsi="Calibri"/>
            <w:smallCaps w:val="0"/>
            <w:noProof/>
            <w:sz w:val="22"/>
            <w:szCs w:val="22"/>
            <w:lang w:eastAsia="fi-FI"/>
          </w:rPr>
          <w:tab/>
        </w:r>
        <w:r w:rsidRPr="00640FE3" w:rsidDel="00640FE3">
          <w:rPr>
            <w:rStyle w:val="Hyperlinkki"/>
            <w:noProof/>
            <w:rPrChange w:id="274" w:author="Tekijä">
              <w:rPr>
                <w:rStyle w:val="Hyperlinkki"/>
                <w:noProof/>
              </w:rPr>
            </w:rPrChange>
          </w:rPr>
          <w:delText>Viitatut määrittelyt</w:delText>
        </w:r>
        <w:r w:rsidDel="00640FE3">
          <w:rPr>
            <w:noProof/>
            <w:webHidden/>
          </w:rPr>
          <w:tab/>
          <w:delText>8</w:delText>
        </w:r>
      </w:del>
    </w:p>
    <w:p w:rsidR="00371AB0" w:rsidRPr="00960EF1" w:rsidDel="00640FE3" w:rsidRDefault="00371AB0">
      <w:pPr>
        <w:pStyle w:val="Sisluet1"/>
        <w:tabs>
          <w:tab w:val="left" w:pos="480"/>
          <w:tab w:val="right" w:leader="dot" w:pos="9629"/>
        </w:tabs>
        <w:rPr>
          <w:del w:id="275" w:author="Tekijä"/>
          <w:rFonts w:ascii="Calibri" w:hAnsi="Calibri"/>
          <w:b w:val="0"/>
          <w:caps w:val="0"/>
          <w:noProof/>
          <w:sz w:val="22"/>
          <w:szCs w:val="22"/>
          <w:lang w:eastAsia="fi-FI"/>
        </w:rPr>
      </w:pPr>
      <w:del w:id="276" w:author="Tekijä">
        <w:r w:rsidRPr="00640FE3" w:rsidDel="00640FE3">
          <w:rPr>
            <w:rStyle w:val="Hyperlinkki"/>
            <w:noProof/>
            <w:rPrChange w:id="277" w:author="Tekijä">
              <w:rPr>
                <w:rStyle w:val="Hyperlinkki"/>
                <w:noProof/>
              </w:rPr>
            </w:rPrChange>
          </w:rPr>
          <w:delText>2.</w:delText>
        </w:r>
        <w:r w:rsidRPr="00960EF1" w:rsidDel="00640FE3">
          <w:rPr>
            <w:rFonts w:ascii="Calibri" w:hAnsi="Calibri"/>
            <w:b w:val="0"/>
            <w:caps w:val="0"/>
            <w:noProof/>
            <w:sz w:val="22"/>
            <w:szCs w:val="22"/>
            <w:lang w:eastAsia="fi-FI"/>
          </w:rPr>
          <w:tab/>
        </w:r>
        <w:r w:rsidRPr="00640FE3" w:rsidDel="00640FE3">
          <w:rPr>
            <w:rStyle w:val="Hyperlinkki"/>
            <w:noProof/>
            <w:rPrChange w:id="278" w:author="Tekijä">
              <w:rPr>
                <w:rStyle w:val="Hyperlinkki"/>
                <w:noProof/>
              </w:rPr>
            </w:rPrChange>
          </w:rPr>
          <w:delText>PAIKALLISTETUT</w:delText>
        </w:r>
        <w:r w:rsidDel="00640FE3">
          <w:rPr>
            <w:noProof/>
            <w:webHidden/>
          </w:rPr>
          <w:tab/>
          <w:delText>9</w:delText>
        </w:r>
      </w:del>
    </w:p>
    <w:p w:rsidR="00371AB0" w:rsidRPr="00960EF1" w:rsidDel="00640FE3" w:rsidRDefault="00371AB0">
      <w:pPr>
        <w:pStyle w:val="Sisluet2"/>
        <w:tabs>
          <w:tab w:val="left" w:pos="720"/>
          <w:tab w:val="right" w:leader="dot" w:pos="9629"/>
        </w:tabs>
        <w:rPr>
          <w:del w:id="279" w:author="Tekijä"/>
          <w:rFonts w:ascii="Calibri" w:hAnsi="Calibri"/>
          <w:smallCaps w:val="0"/>
          <w:noProof/>
          <w:sz w:val="22"/>
          <w:szCs w:val="22"/>
          <w:lang w:eastAsia="fi-FI"/>
        </w:rPr>
      </w:pPr>
      <w:del w:id="280" w:author="Tekijä">
        <w:r w:rsidRPr="00640FE3" w:rsidDel="00640FE3">
          <w:rPr>
            <w:rStyle w:val="Hyperlinkki"/>
            <w:noProof/>
            <w:highlight w:val="white"/>
            <w:lang w:eastAsia="fi-FI"/>
            <w:rPrChange w:id="281" w:author="Tekijä">
              <w:rPr>
                <w:rStyle w:val="Hyperlinkki"/>
                <w:noProof/>
                <w:highlight w:val="white"/>
                <w:lang w:eastAsia="fi-FI"/>
              </w:rPr>
            </w:rPrChange>
          </w:rPr>
          <w:delText>2.1</w:delText>
        </w:r>
        <w:r w:rsidRPr="00960EF1" w:rsidDel="00640FE3">
          <w:rPr>
            <w:rFonts w:ascii="Calibri" w:hAnsi="Calibri"/>
            <w:smallCaps w:val="0"/>
            <w:noProof/>
            <w:sz w:val="22"/>
            <w:szCs w:val="22"/>
            <w:lang w:eastAsia="fi-FI"/>
          </w:rPr>
          <w:tab/>
        </w:r>
        <w:r w:rsidRPr="00640FE3" w:rsidDel="00640FE3">
          <w:rPr>
            <w:rStyle w:val="Hyperlinkki"/>
            <w:noProof/>
            <w:rPrChange w:id="282" w:author="Tekijä">
              <w:rPr>
                <w:rStyle w:val="Hyperlinkki"/>
                <w:noProof/>
              </w:rPr>
            </w:rPrChange>
          </w:rPr>
          <w:delText>Nimi - Entity name (EN)</w:delText>
        </w:r>
        <w:r w:rsidDel="00640FE3">
          <w:rPr>
            <w:noProof/>
            <w:webHidden/>
          </w:rPr>
          <w:tab/>
          <w:delText>9</w:delText>
        </w:r>
      </w:del>
    </w:p>
    <w:p w:rsidR="00371AB0" w:rsidRPr="00960EF1" w:rsidDel="00640FE3" w:rsidRDefault="00371AB0">
      <w:pPr>
        <w:pStyle w:val="Sisluet3"/>
        <w:tabs>
          <w:tab w:val="left" w:pos="1200"/>
          <w:tab w:val="right" w:leader="dot" w:pos="9629"/>
        </w:tabs>
        <w:rPr>
          <w:del w:id="283" w:author="Tekijä"/>
          <w:rFonts w:ascii="Calibri" w:hAnsi="Calibri"/>
          <w:i w:val="0"/>
          <w:noProof/>
          <w:sz w:val="22"/>
          <w:szCs w:val="22"/>
          <w:lang w:eastAsia="fi-FI"/>
        </w:rPr>
      </w:pPr>
      <w:del w:id="284" w:author="Tekijä">
        <w:r w:rsidRPr="00640FE3" w:rsidDel="00640FE3">
          <w:rPr>
            <w:rStyle w:val="Hyperlinkki"/>
            <w:noProof/>
            <w:rPrChange w:id="285" w:author="Tekijä">
              <w:rPr>
                <w:rStyle w:val="Hyperlinkki"/>
                <w:noProof/>
              </w:rPr>
            </w:rPrChange>
          </w:rPr>
          <w:delText>2.1.1</w:delText>
        </w:r>
        <w:r w:rsidRPr="00960EF1" w:rsidDel="00640FE3">
          <w:rPr>
            <w:rFonts w:ascii="Calibri" w:hAnsi="Calibri"/>
            <w:i w:val="0"/>
            <w:noProof/>
            <w:sz w:val="22"/>
            <w:szCs w:val="22"/>
            <w:lang w:eastAsia="fi-FI"/>
          </w:rPr>
          <w:tab/>
        </w:r>
        <w:r w:rsidRPr="00640FE3" w:rsidDel="00640FE3">
          <w:rPr>
            <w:rStyle w:val="Hyperlinkki"/>
            <w:noProof/>
            <w:rPrChange w:id="286" w:author="Tekijä">
              <w:rPr>
                <w:rStyle w:val="Hyperlinkki"/>
                <w:noProof/>
              </w:rPr>
            </w:rPrChange>
          </w:rPr>
          <w:delText>Nimen osa – Entity Part (ENXP)</w:delText>
        </w:r>
        <w:r w:rsidDel="00640FE3">
          <w:rPr>
            <w:noProof/>
            <w:webHidden/>
          </w:rPr>
          <w:tab/>
          <w:delText>9</w:delText>
        </w:r>
      </w:del>
    </w:p>
    <w:p w:rsidR="00371AB0" w:rsidRPr="00960EF1" w:rsidDel="00640FE3" w:rsidRDefault="00371AB0">
      <w:pPr>
        <w:pStyle w:val="Sisluet3"/>
        <w:tabs>
          <w:tab w:val="left" w:pos="1200"/>
          <w:tab w:val="right" w:leader="dot" w:pos="9629"/>
        </w:tabs>
        <w:rPr>
          <w:del w:id="287" w:author="Tekijä"/>
          <w:rFonts w:ascii="Calibri" w:hAnsi="Calibri"/>
          <w:i w:val="0"/>
          <w:noProof/>
          <w:sz w:val="22"/>
          <w:szCs w:val="22"/>
          <w:lang w:eastAsia="fi-FI"/>
        </w:rPr>
      </w:pPr>
      <w:del w:id="288" w:author="Tekijä">
        <w:r w:rsidRPr="00640FE3" w:rsidDel="00640FE3">
          <w:rPr>
            <w:rStyle w:val="Hyperlinkki"/>
            <w:noProof/>
            <w:rPrChange w:id="289" w:author="Tekijä">
              <w:rPr>
                <w:rStyle w:val="Hyperlinkki"/>
                <w:noProof/>
              </w:rPr>
            </w:rPrChange>
          </w:rPr>
          <w:delText>2.1.2</w:delText>
        </w:r>
        <w:r w:rsidRPr="00960EF1" w:rsidDel="00640FE3">
          <w:rPr>
            <w:rFonts w:ascii="Calibri" w:hAnsi="Calibri"/>
            <w:i w:val="0"/>
            <w:noProof/>
            <w:sz w:val="22"/>
            <w:szCs w:val="22"/>
            <w:lang w:eastAsia="fi-FI"/>
          </w:rPr>
          <w:tab/>
        </w:r>
        <w:r w:rsidRPr="00640FE3" w:rsidDel="00640FE3">
          <w:rPr>
            <w:rStyle w:val="Hyperlinkki"/>
            <w:noProof/>
            <w:rPrChange w:id="290" w:author="Tekijä">
              <w:rPr>
                <w:rStyle w:val="Hyperlinkki"/>
                <w:noProof/>
              </w:rPr>
            </w:rPrChange>
          </w:rPr>
          <w:delText>Yksinkertainen nimi – Trivial Name (TN)</w:delText>
        </w:r>
        <w:r w:rsidDel="00640FE3">
          <w:rPr>
            <w:noProof/>
            <w:webHidden/>
          </w:rPr>
          <w:tab/>
          <w:delText>10</w:delText>
        </w:r>
      </w:del>
    </w:p>
    <w:p w:rsidR="00371AB0" w:rsidRPr="00960EF1" w:rsidDel="00640FE3" w:rsidRDefault="00371AB0">
      <w:pPr>
        <w:pStyle w:val="Sisluet2"/>
        <w:tabs>
          <w:tab w:val="left" w:pos="720"/>
          <w:tab w:val="right" w:leader="dot" w:pos="9629"/>
        </w:tabs>
        <w:rPr>
          <w:del w:id="291" w:author="Tekijä"/>
          <w:rFonts w:ascii="Calibri" w:hAnsi="Calibri"/>
          <w:smallCaps w:val="0"/>
          <w:noProof/>
          <w:sz w:val="22"/>
          <w:szCs w:val="22"/>
          <w:lang w:eastAsia="fi-FI"/>
        </w:rPr>
      </w:pPr>
      <w:del w:id="292" w:author="Tekijä">
        <w:r w:rsidRPr="00640FE3" w:rsidDel="00640FE3">
          <w:rPr>
            <w:rStyle w:val="Hyperlinkki"/>
            <w:noProof/>
            <w:rPrChange w:id="293" w:author="Tekijä">
              <w:rPr>
                <w:rStyle w:val="Hyperlinkki"/>
                <w:noProof/>
              </w:rPr>
            </w:rPrChange>
          </w:rPr>
          <w:delText>2.2</w:delText>
        </w:r>
        <w:r w:rsidRPr="00960EF1" w:rsidDel="00640FE3">
          <w:rPr>
            <w:rFonts w:ascii="Calibri" w:hAnsi="Calibri"/>
            <w:smallCaps w:val="0"/>
            <w:noProof/>
            <w:sz w:val="22"/>
            <w:szCs w:val="22"/>
            <w:lang w:eastAsia="fi-FI"/>
          </w:rPr>
          <w:tab/>
        </w:r>
        <w:r w:rsidRPr="00640FE3" w:rsidDel="00640FE3">
          <w:rPr>
            <w:rStyle w:val="Hyperlinkki"/>
            <w:noProof/>
            <w:rPrChange w:id="294" w:author="Tekijä">
              <w:rPr>
                <w:rStyle w:val="Hyperlinkki"/>
                <w:noProof/>
              </w:rPr>
            </w:rPrChange>
          </w:rPr>
          <w:delText>Organisaation nimi - Organization name (ON)</w:delText>
        </w:r>
        <w:r w:rsidDel="00640FE3">
          <w:rPr>
            <w:noProof/>
            <w:webHidden/>
          </w:rPr>
          <w:tab/>
          <w:delText>10</w:delText>
        </w:r>
      </w:del>
    </w:p>
    <w:p w:rsidR="00371AB0" w:rsidRPr="00960EF1" w:rsidDel="00640FE3" w:rsidRDefault="00371AB0">
      <w:pPr>
        <w:pStyle w:val="Sisluet3"/>
        <w:tabs>
          <w:tab w:val="left" w:pos="1200"/>
          <w:tab w:val="right" w:leader="dot" w:pos="9629"/>
        </w:tabs>
        <w:rPr>
          <w:del w:id="295" w:author="Tekijä"/>
          <w:rFonts w:ascii="Calibri" w:hAnsi="Calibri"/>
          <w:i w:val="0"/>
          <w:noProof/>
          <w:sz w:val="22"/>
          <w:szCs w:val="22"/>
          <w:lang w:eastAsia="fi-FI"/>
        </w:rPr>
      </w:pPr>
      <w:del w:id="296" w:author="Tekijä">
        <w:r w:rsidRPr="00640FE3" w:rsidDel="00640FE3">
          <w:rPr>
            <w:rStyle w:val="Hyperlinkki"/>
            <w:noProof/>
            <w:rPrChange w:id="297" w:author="Tekijä">
              <w:rPr>
                <w:rStyle w:val="Hyperlinkki"/>
                <w:noProof/>
              </w:rPr>
            </w:rPrChange>
          </w:rPr>
          <w:delText>2.2.1</w:delText>
        </w:r>
        <w:r w:rsidRPr="00960EF1" w:rsidDel="00640FE3">
          <w:rPr>
            <w:rFonts w:ascii="Calibri" w:hAnsi="Calibri"/>
            <w:i w:val="0"/>
            <w:noProof/>
            <w:sz w:val="22"/>
            <w:szCs w:val="22"/>
            <w:lang w:eastAsia="fi-FI"/>
          </w:rPr>
          <w:tab/>
        </w:r>
        <w:r w:rsidRPr="00640FE3" w:rsidDel="00640FE3">
          <w:rPr>
            <w:rStyle w:val="Hyperlinkki"/>
            <w:noProof/>
            <w:rPrChange w:id="298" w:author="Tekijä">
              <w:rPr>
                <w:rStyle w:val="Hyperlinkki"/>
                <w:noProof/>
              </w:rPr>
            </w:rPrChange>
          </w:rPr>
          <w:delText>Näyttömuoto</w:delText>
        </w:r>
        <w:r w:rsidDel="00640FE3">
          <w:rPr>
            <w:noProof/>
            <w:webHidden/>
          </w:rPr>
          <w:tab/>
          <w:delText>10</w:delText>
        </w:r>
      </w:del>
    </w:p>
    <w:p w:rsidR="00371AB0" w:rsidRPr="00960EF1" w:rsidDel="00640FE3" w:rsidRDefault="00371AB0">
      <w:pPr>
        <w:pStyle w:val="Sisluet2"/>
        <w:tabs>
          <w:tab w:val="left" w:pos="720"/>
          <w:tab w:val="right" w:leader="dot" w:pos="9629"/>
        </w:tabs>
        <w:rPr>
          <w:del w:id="299" w:author="Tekijä"/>
          <w:rFonts w:ascii="Calibri" w:hAnsi="Calibri"/>
          <w:smallCaps w:val="0"/>
          <w:noProof/>
          <w:sz w:val="22"/>
          <w:szCs w:val="22"/>
          <w:lang w:eastAsia="fi-FI"/>
        </w:rPr>
      </w:pPr>
      <w:del w:id="300" w:author="Tekijä">
        <w:r w:rsidRPr="00640FE3" w:rsidDel="00640FE3">
          <w:rPr>
            <w:rStyle w:val="Hyperlinkki"/>
            <w:noProof/>
            <w:rPrChange w:id="301" w:author="Tekijä">
              <w:rPr>
                <w:rStyle w:val="Hyperlinkki"/>
                <w:noProof/>
              </w:rPr>
            </w:rPrChange>
          </w:rPr>
          <w:delText>2.3</w:delText>
        </w:r>
        <w:r w:rsidRPr="00960EF1" w:rsidDel="00640FE3">
          <w:rPr>
            <w:rFonts w:ascii="Calibri" w:hAnsi="Calibri"/>
            <w:smallCaps w:val="0"/>
            <w:noProof/>
            <w:sz w:val="22"/>
            <w:szCs w:val="22"/>
            <w:lang w:eastAsia="fi-FI"/>
          </w:rPr>
          <w:tab/>
        </w:r>
        <w:r w:rsidRPr="00640FE3" w:rsidDel="00640FE3">
          <w:rPr>
            <w:rStyle w:val="Hyperlinkki"/>
            <w:noProof/>
            <w:rPrChange w:id="302" w:author="Tekijä">
              <w:rPr>
                <w:rStyle w:val="Hyperlinkki"/>
                <w:noProof/>
              </w:rPr>
            </w:rPrChange>
          </w:rPr>
          <w:delText>Henki</w:delText>
        </w:r>
        <w:r w:rsidRPr="00640FE3" w:rsidDel="00640FE3">
          <w:rPr>
            <w:rStyle w:val="Hyperlinkki"/>
            <w:noProof/>
            <w:rPrChange w:id="303" w:author="Tekijä">
              <w:rPr>
                <w:rStyle w:val="Hyperlinkki"/>
                <w:noProof/>
              </w:rPr>
            </w:rPrChange>
          </w:rPr>
          <w:delText>l</w:delText>
        </w:r>
        <w:r w:rsidRPr="00640FE3" w:rsidDel="00640FE3">
          <w:rPr>
            <w:rStyle w:val="Hyperlinkki"/>
            <w:noProof/>
            <w:rPrChange w:id="304" w:author="Tekijä">
              <w:rPr>
                <w:rStyle w:val="Hyperlinkki"/>
                <w:noProof/>
              </w:rPr>
            </w:rPrChange>
          </w:rPr>
          <w:delText>ön nimi - Person name (PN)</w:delText>
        </w:r>
        <w:r w:rsidDel="00640FE3">
          <w:rPr>
            <w:noProof/>
            <w:webHidden/>
          </w:rPr>
          <w:tab/>
          <w:delText>11</w:delText>
        </w:r>
      </w:del>
    </w:p>
    <w:p w:rsidR="00371AB0" w:rsidRPr="00960EF1" w:rsidDel="00640FE3" w:rsidRDefault="00371AB0">
      <w:pPr>
        <w:pStyle w:val="Sisluet3"/>
        <w:tabs>
          <w:tab w:val="left" w:pos="1200"/>
          <w:tab w:val="right" w:leader="dot" w:pos="9629"/>
        </w:tabs>
        <w:rPr>
          <w:del w:id="305" w:author="Tekijä"/>
          <w:rFonts w:ascii="Calibri" w:hAnsi="Calibri"/>
          <w:i w:val="0"/>
          <w:noProof/>
          <w:sz w:val="22"/>
          <w:szCs w:val="22"/>
          <w:lang w:eastAsia="fi-FI"/>
        </w:rPr>
      </w:pPr>
      <w:del w:id="306" w:author="Tekijä">
        <w:r w:rsidRPr="00640FE3" w:rsidDel="00640FE3">
          <w:rPr>
            <w:rStyle w:val="Hyperlinkki"/>
            <w:noProof/>
            <w:rPrChange w:id="307" w:author="Tekijä">
              <w:rPr>
                <w:rStyle w:val="Hyperlinkki"/>
                <w:noProof/>
              </w:rPr>
            </w:rPrChange>
          </w:rPr>
          <w:delText>2.3.1</w:delText>
        </w:r>
        <w:r w:rsidRPr="00960EF1" w:rsidDel="00640FE3">
          <w:rPr>
            <w:rFonts w:ascii="Calibri" w:hAnsi="Calibri"/>
            <w:i w:val="0"/>
            <w:noProof/>
            <w:sz w:val="22"/>
            <w:szCs w:val="22"/>
            <w:lang w:eastAsia="fi-FI"/>
          </w:rPr>
          <w:tab/>
        </w:r>
        <w:r w:rsidRPr="00640FE3" w:rsidDel="00640FE3">
          <w:rPr>
            <w:rStyle w:val="Hyperlinkki"/>
            <w:noProof/>
            <w:rPrChange w:id="308" w:author="Tekijä">
              <w:rPr>
                <w:rStyle w:val="Hyperlinkki"/>
                <w:noProof/>
              </w:rPr>
            </w:rPrChange>
          </w:rPr>
          <w:delText>Näyttömuoto</w:delText>
        </w:r>
        <w:r w:rsidDel="00640FE3">
          <w:rPr>
            <w:noProof/>
            <w:webHidden/>
          </w:rPr>
          <w:tab/>
          <w:delText>13</w:delText>
        </w:r>
      </w:del>
    </w:p>
    <w:p w:rsidR="00371AB0" w:rsidRPr="00960EF1" w:rsidDel="00640FE3" w:rsidRDefault="00371AB0">
      <w:pPr>
        <w:pStyle w:val="Sisluet2"/>
        <w:tabs>
          <w:tab w:val="left" w:pos="720"/>
          <w:tab w:val="right" w:leader="dot" w:pos="9629"/>
        </w:tabs>
        <w:rPr>
          <w:del w:id="309" w:author="Tekijä"/>
          <w:rFonts w:ascii="Calibri" w:hAnsi="Calibri"/>
          <w:smallCaps w:val="0"/>
          <w:noProof/>
          <w:sz w:val="22"/>
          <w:szCs w:val="22"/>
          <w:lang w:eastAsia="fi-FI"/>
        </w:rPr>
      </w:pPr>
      <w:del w:id="310" w:author="Tekijä">
        <w:r w:rsidRPr="00640FE3" w:rsidDel="00640FE3">
          <w:rPr>
            <w:rStyle w:val="Hyperlinkki"/>
            <w:noProof/>
            <w:rPrChange w:id="311" w:author="Tekijä">
              <w:rPr>
                <w:rStyle w:val="Hyperlinkki"/>
                <w:noProof/>
              </w:rPr>
            </w:rPrChange>
          </w:rPr>
          <w:delText>2.4</w:delText>
        </w:r>
        <w:r w:rsidRPr="00960EF1" w:rsidDel="00640FE3">
          <w:rPr>
            <w:rFonts w:ascii="Calibri" w:hAnsi="Calibri"/>
            <w:smallCaps w:val="0"/>
            <w:noProof/>
            <w:sz w:val="22"/>
            <w:szCs w:val="22"/>
            <w:lang w:eastAsia="fi-FI"/>
          </w:rPr>
          <w:tab/>
        </w:r>
        <w:r w:rsidRPr="00640FE3" w:rsidDel="00640FE3">
          <w:rPr>
            <w:rStyle w:val="Hyperlinkki"/>
            <w:noProof/>
            <w:rPrChange w:id="312" w:author="Tekijä">
              <w:rPr>
                <w:rStyle w:val="Hyperlinkki"/>
                <w:noProof/>
              </w:rPr>
            </w:rPrChange>
          </w:rPr>
          <w:delText>Osoite - Postal address (AD, ADXP)</w:delText>
        </w:r>
        <w:r w:rsidDel="00640FE3">
          <w:rPr>
            <w:noProof/>
            <w:webHidden/>
          </w:rPr>
          <w:tab/>
          <w:delText>13</w:delText>
        </w:r>
      </w:del>
    </w:p>
    <w:p w:rsidR="00371AB0" w:rsidRPr="00960EF1" w:rsidDel="00640FE3" w:rsidRDefault="00371AB0">
      <w:pPr>
        <w:pStyle w:val="Sisluet3"/>
        <w:tabs>
          <w:tab w:val="left" w:pos="1200"/>
          <w:tab w:val="right" w:leader="dot" w:pos="9629"/>
        </w:tabs>
        <w:rPr>
          <w:del w:id="313" w:author="Tekijä"/>
          <w:rFonts w:ascii="Calibri" w:hAnsi="Calibri"/>
          <w:i w:val="0"/>
          <w:noProof/>
          <w:sz w:val="22"/>
          <w:szCs w:val="22"/>
          <w:lang w:eastAsia="fi-FI"/>
        </w:rPr>
      </w:pPr>
      <w:del w:id="314" w:author="Tekijä">
        <w:r w:rsidRPr="00640FE3" w:rsidDel="00640FE3">
          <w:rPr>
            <w:rStyle w:val="Hyperlinkki"/>
            <w:noProof/>
            <w:rPrChange w:id="315" w:author="Tekijä">
              <w:rPr>
                <w:rStyle w:val="Hyperlinkki"/>
                <w:noProof/>
              </w:rPr>
            </w:rPrChange>
          </w:rPr>
          <w:delText>2.4.1</w:delText>
        </w:r>
        <w:r w:rsidRPr="00960EF1" w:rsidDel="00640FE3">
          <w:rPr>
            <w:rFonts w:ascii="Calibri" w:hAnsi="Calibri"/>
            <w:i w:val="0"/>
            <w:noProof/>
            <w:sz w:val="22"/>
            <w:szCs w:val="22"/>
            <w:lang w:eastAsia="fi-FI"/>
          </w:rPr>
          <w:tab/>
        </w:r>
        <w:r w:rsidRPr="00640FE3" w:rsidDel="00640FE3">
          <w:rPr>
            <w:rStyle w:val="Hyperlinkki"/>
            <w:noProof/>
            <w:rPrChange w:id="316" w:author="Tekijä">
              <w:rPr>
                <w:rStyle w:val="Hyperlinkki"/>
                <w:noProof/>
              </w:rPr>
            </w:rPrChange>
          </w:rPr>
          <w:delText>Näyttömuoto</w:delText>
        </w:r>
        <w:r w:rsidDel="00640FE3">
          <w:rPr>
            <w:noProof/>
            <w:webHidden/>
          </w:rPr>
          <w:tab/>
          <w:delText>15</w:delText>
        </w:r>
      </w:del>
    </w:p>
    <w:p w:rsidR="00371AB0" w:rsidRPr="00960EF1" w:rsidDel="00640FE3" w:rsidRDefault="00371AB0">
      <w:pPr>
        <w:pStyle w:val="Sisluet2"/>
        <w:tabs>
          <w:tab w:val="left" w:pos="720"/>
          <w:tab w:val="right" w:leader="dot" w:pos="9629"/>
        </w:tabs>
        <w:rPr>
          <w:del w:id="317" w:author="Tekijä"/>
          <w:rFonts w:ascii="Calibri" w:hAnsi="Calibri"/>
          <w:smallCaps w:val="0"/>
          <w:noProof/>
          <w:sz w:val="22"/>
          <w:szCs w:val="22"/>
          <w:lang w:eastAsia="fi-FI"/>
        </w:rPr>
      </w:pPr>
      <w:del w:id="318" w:author="Tekijä">
        <w:r w:rsidRPr="00640FE3" w:rsidDel="00640FE3">
          <w:rPr>
            <w:rStyle w:val="Hyperlinkki"/>
            <w:noProof/>
            <w:rPrChange w:id="319" w:author="Tekijä">
              <w:rPr>
                <w:rStyle w:val="Hyperlinkki"/>
                <w:noProof/>
              </w:rPr>
            </w:rPrChange>
          </w:rPr>
          <w:delText>2.5</w:delText>
        </w:r>
        <w:r w:rsidRPr="00960EF1" w:rsidDel="00640FE3">
          <w:rPr>
            <w:rFonts w:ascii="Calibri" w:hAnsi="Calibri"/>
            <w:smallCaps w:val="0"/>
            <w:noProof/>
            <w:sz w:val="22"/>
            <w:szCs w:val="22"/>
            <w:lang w:eastAsia="fi-FI"/>
          </w:rPr>
          <w:tab/>
        </w:r>
        <w:r w:rsidRPr="00640FE3" w:rsidDel="00640FE3">
          <w:rPr>
            <w:rStyle w:val="Hyperlinkki"/>
            <w:noProof/>
            <w:rPrChange w:id="320" w:author="Tekijä">
              <w:rPr>
                <w:rStyle w:val="Hyperlinkki"/>
                <w:noProof/>
              </w:rPr>
            </w:rPrChange>
          </w:rPr>
          <w:delText>Telekommunikaatio-osoite - Telecommunication address (TEL)</w:delText>
        </w:r>
        <w:r w:rsidDel="00640FE3">
          <w:rPr>
            <w:noProof/>
            <w:webHidden/>
          </w:rPr>
          <w:tab/>
          <w:delText>17</w:delText>
        </w:r>
      </w:del>
    </w:p>
    <w:p w:rsidR="00371AB0" w:rsidRPr="00960EF1" w:rsidDel="00640FE3" w:rsidRDefault="00371AB0">
      <w:pPr>
        <w:pStyle w:val="Sisluet3"/>
        <w:tabs>
          <w:tab w:val="left" w:pos="1200"/>
          <w:tab w:val="right" w:leader="dot" w:pos="9629"/>
        </w:tabs>
        <w:rPr>
          <w:del w:id="321" w:author="Tekijä"/>
          <w:rFonts w:ascii="Calibri" w:hAnsi="Calibri"/>
          <w:i w:val="0"/>
          <w:noProof/>
          <w:sz w:val="22"/>
          <w:szCs w:val="22"/>
          <w:lang w:eastAsia="fi-FI"/>
        </w:rPr>
      </w:pPr>
      <w:del w:id="322" w:author="Tekijä">
        <w:r w:rsidRPr="00640FE3" w:rsidDel="00640FE3">
          <w:rPr>
            <w:rStyle w:val="Hyperlinkki"/>
            <w:noProof/>
            <w:rPrChange w:id="323" w:author="Tekijä">
              <w:rPr>
                <w:rStyle w:val="Hyperlinkki"/>
                <w:noProof/>
              </w:rPr>
            </w:rPrChange>
          </w:rPr>
          <w:delText>2.5.1</w:delText>
        </w:r>
        <w:r w:rsidRPr="00960EF1" w:rsidDel="00640FE3">
          <w:rPr>
            <w:rFonts w:ascii="Calibri" w:hAnsi="Calibri"/>
            <w:i w:val="0"/>
            <w:noProof/>
            <w:sz w:val="22"/>
            <w:szCs w:val="22"/>
            <w:lang w:eastAsia="fi-FI"/>
          </w:rPr>
          <w:tab/>
        </w:r>
        <w:r w:rsidRPr="00640FE3" w:rsidDel="00640FE3">
          <w:rPr>
            <w:rStyle w:val="Hyperlinkki"/>
            <w:noProof/>
            <w:rPrChange w:id="324" w:author="Tekijä">
              <w:rPr>
                <w:rStyle w:val="Hyperlinkki"/>
                <w:noProof/>
              </w:rPr>
            </w:rPrChange>
          </w:rPr>
          <w:delText>Näyttömuoto</w:delText>
        </w:r>
        <w:r w:rsidDel="00640FE3">
          <w:rPr>
            <w:noProof/>
            <w:webHidden/>
          </w:rPr>
          <w:tab/>
          <w:delText>18</w:delText>
        </w:r>
      </w:del>
    </w:p>
    <w:p w:rsidR="00371AB0" w:rsidRPr="00960EF1" w:rsidDel="00640FE3" w:rsidRDefault="00371AB0">
      <w:pPr>
        <w:pStyle w:val="Sisluet2"/>
        <w:tabs>
          <w:tab w:val="left" w:pos="720"/>
          <w:tab w:val="right" w:leader="dot" w:pos="9629"/>
        </w:tabs>
        <w:rPr>
          <w:del w:id="325" w:author="Tekijä"/>
          <w:rFonts w:ascii="Calibri" w:hAnsi="Calibri"/>
          <w:smallCaps w:val="0"/>
          <w:noProof/>
          <w:sz w:val="22"/>
          <w:szCs w:val="22"/>
          <w:lang w:eastAsia="fi-FI"/>
        </w:rPr>
      </w:pPr>
      <w:del w:id="326" w:author="Tekijä">
        <w:r w:rsidRPr="00640FE3" w:rsidDel="00640FE3">
          <w:rPr>
            <w:rStyle w:val="Hyperlinkki"/>
            <w:noProof/>
            <w:rPrChange w:id="327" w:author="Tekijä">
              <w:rPr>
                <w:rStyle w:val="Hyperlinkki"/>
                <w:noProof/>
              </w:rPr>
            </w:rPrChange>
          </w:rPr>
          <w:delText>2.6</w:delText>
        </w:r>
        <w:r w:rsidRPr="00960EF1" w:rsidDel="00640FE3">
          <w:rPr>
            <w:rFonts w:ascii="Calibri" w:hAnsi="Calibri"/>
            <w:smallCaps w:val="0"/>
            <w:noProof/>
            <w:sz w:val="22"/>
            <w:szCs w:val="22"/>
            <w:lang w:eastAsia="fi-FI"/>
          </w:rPr>
          <w:tab/>
        </w:r>
        <w:r w:rsidRPr="00640FE3" w:rsidDel="00640FE3">
          <w:rPr>
            <w:rStyle w:val="Hyperlinkki"/>
            <w:noProof/>
            <w:rPrChange w:id="328" w:author="Tekijä">
              <w:rPr>
                <w:rStyle w:val="Hyperlinkki"/>
                <w:noProof/>
              </w:rPr>
            </w:rPrChange>
          </w:rPr>
          <w:delText>Tunniste - Instance identifier (II)</w:delText>
        </w:r>
        <w:r w:rsidDel="00640FE3">
          <w:rPr>
            <w:noProof/>
            <w:webHidden/>
          </w:rPr>
          <w:tab/>
          <w:delText>19</w:delText>
        </w:r>
      </w:del>
    </w:p>
    <w:p w:rsidR="00371AB0" w:rsidRPr="00960EF1" w:rsidDel="00640FE3" w:rsidRDefault="00371AB0">
      <w:pPr>
        <w:pStyle w:val="Sisluet3"/>
        <w:tabs>
          <w:tab w:val="left" w:pos="1200"/>
          <w:tab w:val="right" w:leader="dot" w:pos="9629"/>
        </w:tabs>
        <w:rPr>
          <w:del w:id="329" w:author="Tekijä"/>
          <w:rFonts w:ascii="Calibri" w:hAnsi="Calibri"/>
          <w:i w:val="0"/>
          <w:noProof/>
          <w:sz w:val="22"/>
          <w:szCs w:val="22"/>
          <w:lang w:eastAsia="fi-FI"/>
        </w:rPr>
      </w:pPr>
      <w:del w:id="330" w:author="Tekijä">
        <w:r w:rsidRPr="00640FE3" w:rsidDel="00640FE3">
          <w:rPr>
            <w:rStyle w:val="Hyperlinkki"/>
            <w:noProof/>
            <w:rPrChange w:id="331" w:author="Tekijä">
              <w:rPr>
                <w:rStyle w:val="Hyperlinkki"/>
                <w:noProof/>
              </w:rPr>
            </w:rPrChange>
          </w:rPr>
          <w:delText>2.6.1</w:delText>
        </w:r>
        <w:r w:rsidRPr="00960EF1" w:rsidDel="00640FE3">
          <w:rPr>
            <w:rFonts w:ascii="Calibri" w:hAnsi="Calibri"/>
            <w:i w:val="0"/>
            <w:noProof/>
            <w:sz w:val="22"/>
            <w:szCs w:val="22"/>
            <w:lang w:eastAsia="fi-FI"/>
          </w:rPr>
          <w:tab/>
        </w:r>
        <w:r w:rsidRPr="00640FE3" w:rsidDel="00640FE3">
          <w:rPr>
            <w:rStyle w:val="Hyperlinkki"/>
            <w:noProof/>
            <w:rPrChange w:id="332" w:author="Tekijä">
              <w:rPr>
                <w:rStyle w:val="Hyperlinkki"/>
                <w:noProof/>
              </w:rPr>
            </w:rPrChange>
          </w:rPr>
          <w:delText>Näyttömuoto</w:delText>
        </w:r>
        <w:r w:rsidDel="00640FE3">
          <w:rPr>
            <w:noProof/>
            <w:webHidden/>
          </w:rPr>
          <w:tab/>
          <w:delText>20</w:delText>
        </w:r>
      </w:del>
    </w:p>
    <w:p w:rsidR="00371AB0" w:rsidRPr="00960EF1" w:rsidDel="00640FE3" w:rsidRDefault="00371AB0">
      <w:pPr>
        <w:pStyle w:val="Sisluet2"/>
        <w:tabs>
          <w:tab w:val="left" w:pos="720"/>
          <w:tab w:val="right" w:leader="dot" w:pos="9629"/>
        </w:tabs>
        <w:rPr>
          <w:del w:id="333" w:author="Tekijä"/>
          <w:rFonts w:ascii="Calibri" w:hAnsi="Calibri"/>
          <w:smallCaps w:val="0"/>
          <w:noProof/>
          <w:sz w:val="22"/>
          <w:szCs w:val="22"/>
          <w:lang w:eastAsia="fi-FI"/>
        </w:rPr>
      </w:pPr>
      <w:del w:id="334" w:author="Tekijä">
        <w:r w:rsidRPr="00640FE3" w:rsidDel="00640FE3">
          <w:rPr>
            <w:rStyle w:val="Hyperlinkki"/>
            <w:noProof/>
            <w:rPrChange w:id="335" w:author="Tekijä">
              <w:rPr>
                <w:rStyle w:val="Hyperlinkki"/>
                <w:noProof/>
              </w:rPr>
            </w:rPrChange>
          </w:rPr>
          <w:delText>2.7</w:delText>
        </w:r>
        <w:r w:rsidRPr="00960EF1" w:rsidDel="00640FE3">
          <w:rPr>
            <w:rFonts w:ascii="Calibri" w:hAnsi="Calibri"/>
            <w:smallCaps w:val="0"/>
            <w:noProof/>
            <w:sz w:val="22"/>
            <w:szCs w:val="22"/>
            <w:lang w:eastAsia="fi-FI"/>
          </w:rPr>
          <w:tab/>
        </w:r>
        <w:r w:rsidRPr="00640FE3" w:rsidDel="00640FE3">
          <w:rPr>
            <w:rStyle w:val="Hyperlinkki"/>
            <w:noProof/>
            <w:rPrChange w:id="336" w:author="Tekijä">
              <w:rPr>
                <w:rStyle w:val="Hyperlinkki"/>
                <w:noProof/>
              </w:rPr>
            </w:rPrChange>
          </w:rPr>
          <w:delText>NullFlavor – NULL-arvo</w:delText>
        </w:r>
        <w:r w:rsidDel="00640FE3">
          <w:rPr>
            <w:noProof/>
            <w:webHidden/>
          </w:rPr>
          <w:tab/>
          <w:delText>20</w:delText>
        </w:r>
      </w:del>
    </w:p>
    <w:p w:rsidR="00371AB0" w:rsidRPr="00960EF1" w:rsidDel="00640FE3" w:rsidRDefault="00371AB0">
      <w:pPr>
        <w:pStyle w:val="Sisluet3"/>
        <w:tabs>
          <w:tab w:val="left" w:pos="1200"/>
          <w:tab w:val="right" w:leader="dot" w:pos="9629"/>
        </w:tabs>
        <w:rPr>
          <w:del w:id="337" w:author="Tekijä"/>
          <w:rFonts w:ascii="Calibri" w:hAnsi="Calibri"/>
          <w:i w:val="0"/>
          <w:noProof/>
          <w:sz w:val="22"/>
          <w:szCs w:val="22"/>
          <w:lang w:eastAsia="fi-FI"/>
        </w:rPr>
      </w:pPr>
      <w:del w:id="338" w:author="Tekijä">
        <w:r w:rsidRPr="00640FE3" w:rsidDel="00640FE3">
          <w:rPr>
            <w:rStyle w:val="Hyperlinkki"/>
            <w:noProof/>
            <w:rPrChange w:id="339" w:author="Tekijä">
              <w:rPr>
                <w:rStyle w:val="Hyperlinkki"/>
                <w:noProof/>
              </w:rPr>
            </w:rPrChange>
          </w:rPr>
          <w:delText>2.7.1</w:delText>
        </w:r>
        <w:r w:rsidRPr="00960EF1" w:rsidDel="00640FE3">
          <w:rPr>
            <w:rFonts w:ascii="Calibri" w:hAnsi="Calibri"/>
            <w:i w:val="0"/>
            <w:noProof/>
            <w:sz w:val="22"/>
            <w:szCs w:val="22"/>
            <w:lang w:eastAsia="fi-FI"/>
          </w:rPr>
          <w:tab/>
        </w:r>
        <w:r w:rsidRPr="00640FE3" w:rsidDel="00640FE3">
          <w:rPr>
            <w:rStyle w:val="Hyperlinkki"/>
            <w:noProof/>
            <w:rPrChange w:id="340" w:author="Tekijä">
              <w:rPr>
                <w:rStyle w:val="Hyperlinkki"/>
                <w:noProof/>
              </w:rPr>
            </w:rPrChange>
          </w:rPr>
          <w:delText>Näyttömuoto</w:delText>
        </w:r>
        <w:r w:rsidDel="00640FE3">
          <w:rPr>
            <w:noProof/>
            <w:webHidden/>
          </w:rPr>
          <w:tab/>
          <w:delText>22</w:delText>
        </w:r>
      </w:del>
    </w:p>
    <w:p w:rsidR="00371AB0" w:rsidRPr="00960EF1" w:rsidDel="00640FE3" w:rsidRDefault="00371AB0">
      <w:pPr>
        <w:pStyle w:val="Sisluet1"/>
        <w:tabs>
          <w:tab w:val="left" w:pos="480"/>
          <w:tab w:val="right" w:leader="dot" w:pos="9629"/>
        </w:tabs>
        <w:rPr>
          <w:del w:id="341" w:author="Tekijä"/>
          <w:rFonts w:ascii="Calibri" w:hAnsi="Calibri"/>
          <w:b w:val="0"/>
          <w:caps w:val="0"/>
          <w:noProof/>
          <w:sz w:val="22"/>
          <w:szCs w:val="22"/>
          <w:lang w:eastAsia="fi-FI"/>
        </w:rPr>
      </w:pPr>
      <w:del w:id="342" w:author="Tekijä">
        <w:r w:rsidRPr="00640FE3" w:rsidDel="00640FE3">
          <w:rPr>
            <w:rStyle w:val="Hyperlinkki"/>
            <w:noProof/>
            <w:rPrChange w:id="343" w:author="Tekijä">
              <w:rPr>
                <w:rStyle w:val="Hyperlinkki"/>
                <w:noProof/>
              </w:rPr>
            </w:rPrChange>
          </w:rPr>
          <w:delText>3.</w:delText>
        </w:r>
        <w:r w:rsidRPr="00960EF1" w:rsidDel="00640FE3">
          <w:rPr>
            <w:rFonts w:ascii="Calibri" w:hAnsi="Calibri"/>
            <w:b w:val="0"/>
            <w:caps w:val="0"/>
            <w:noProof/>
            <w:sz w:val="22"/>
            <w:szCs w:val="22"/>
            <w:lang w:eastAsia="fi-FI"/>
          </w:rPr>
          <w:tab/>
        </w:r>
        <w:r w:rsidRPr="00640FE3" w:rsidDel="00640FE3">
          <w:rPr>
            <w:rStyle w:val="Hyperlinkki"/>
            <w:noProof/>
            <w:rPrChange w:id="344" w:author="Tekijä">
              <w:rPr>
                <w:rStyle w:val="Hyperlinkki"/>
                <w:noProof/>
              </w:rPr>
            </w:rPrChange>
          </w:rPr>
          <w:delText>DOKUMENTOIDUT</w:delText>
        </w:r>
        <w:r w:rsidDel="00640FE3">
          <w:rPr>
            <w:noProof/>
            <w:webHidden/>
          </w:rPr>
          <w:tab/>
          <w:delText>23</w:delText>
        </w:r>
      </w:del>
    </w:p>
    <w:p w:rsidR="00371AB0" w:rsidRPr="00960EF1" w:rsidDel="00640FE3" w:rsidRDefault="00371AB0">
      <w:pPr>
        <w:pStyle w:val="Sisluet2"/>
        <w:tabs>
          <w:tab w:val="left" w:pos="720"/>
          <w:tab w:val="right" w:leader="dot" w:pos="9629"/>
        </w:tabs>
        <w:rPr>
          <w:del w:id="345" w:author="Tekijä"/>
          <w:rFonts w:ascii="Calibri" w:hAnsi="Calibri"/>
          <w:smallCaps w:val="0"/>
          <w:noProof/>
          <w:sz w:val="22"/>
          <w:szCs w:val="22"/>
          <w:lang w:eastAsia="fi-FI"/>
        </w:rPr>
      </w:pPr>
      <w:del w:id="346" w:author="Tekijä">
        <w:r w:rsidRPr="00640FE3" w:rsidDel="00640FE3">
          <w:rPr>
            <w:rStyle w:val="Hyperlinkki"/>
            <w:noProof/>
            <w:rPrChange w:id="347" w:author="Tekijä">
              <w:rPr>
                <w:rStyle w:val="Hyperlinkki"/>
                <w:noProof/>
              </w:rPr>
            </w:rPrChange>
          </w:rPr>
          <w:delText>3.1</w:delText>
        </w:r>
        <w:r w:rsidRPr="00960EF1" w:rsidDel="00640FE3">
          <w:rPr>
            <w:rFonts w:ascii="Calibri" w:hAnsi="Calibri"/>
            <w:smallCaps w:val="0"/>
            <w:noProof/>
            <w:sz w:val="22"/>
            <w:szCs w:val="22"/>
            <w:lang w:eastAsia="fi-FI"/>
          </w:rPr>
          <w:tab/>
        </w:r>
        <w:r w:rsidRPr="00640FE3" w:rsidDel="00640FE3">
          <w:rPr>
            <w:rStyle w:val="Hyperlinkki"/>
            <w:noProof/>
            <w:rPrChange w:id="348" w:author="Tekijä">
              <w:rPr>
                <w:rStyle w:val="Hyperlinkki"/>
                <w:noProof/>
              </w:rPr>
            </w:rPrChange>
          </w:rPr>
          <w:delText>Boolean (BL), BooleanNonNull (BN)</w:delText>
        </w:r>
        <w:r w:rsidDel="00640FE3">
          <w:rPr>
            <w:noProof/>
            <w:webHidden/>
          </w:rPr>
          <w:tab/>
          <w:delText>23</w:delText>
        </w:r>
      </w:del>
    </w:p>
    <w:p w:rsidR="00371AB0" w:rsidRPr="00960EF1" w:rsidDel="00640FE3" w:rsidRDefault="00371AB0">
      <w:pPr>
        <w:pStyle w:val="Sisluet2"/>
        <w:tabs>
          <w:tab w:val="left" w:pos="720"/>
          <w:tab w:val="right" w:leader="dot" w:pos="9629"/>
        </w:tabs>
        <w:rPr>
          <w:del w:id="349" w:author="Tekijä"/>
          <w:rFonts w:ascii="Calibri" w:hAnsi="Calibri"/>
          <w:smallCaps w:val="0"/>
          <w:noProof/>
          <w:sz w:val="22"/>
          <w:szCs w:val="22"/>
          <w:lang w:eastAsia="fi-FI"/>
        </w:rPr>
      </w:pPr>
      <w:del w:id="350" w:author="Tekijä">
        <w:r w:rsidRPr="00640FE3" w:rsidDel="00640FE3">
          <w:rPr>
            <w:rStyle w:val="Hyperlinkki"/>
            <w:noProof/>
            <w:rPrChange w:id="351" w:author="Tekijä">
              <w:rPr>
                <w:rStyle w:val="Hyperlinkki"/>
                <w:noProof/>
              </w:rPr>
            </w:rPrChange>
          </w:rPr>
          <w:delText>3.2</w:delText>
        </w:r>
        <w:r w:rsidRPr="00960EF1" w:rsidDel="00640FE3">
          <w:rPr>
            <w:rFonts w:ascii="Calibri" w:hAnsi="Calibri"/>
            <w:smallCaps w:val="0"/>
            <w:noProof/>
            <w:sz w:val="22"/>
            <w:szCs w:val="22"/>
            <w:lang w:eastAsia="fi-FI"/>
          </w:rPr>
          <w:tab/>
        </w:r>
        <w:r w:rsidRPr="00640FE3" w:rsidDel="00640FE3">
          <w:rPr>
            <w:rStyle w:val="Hyperlinkki"/>
            <w:noProof/>
            <w:rPrChange w:id="352" w:author="Tekijä">
              <w:rPr>
                <w:rStyle w:val="Hyperlinkki"/>
                <w:noProof/>
              </w:rPr>
            </w:rPrChange>
          </w:rPr>
          <w:delText>Merkkijono - Character string (ST)</w:delText>
        </w:r>
        <w:r w:rsidDel="00640FE3">
          <w:rPr>
            <w:noProof/>
            <w:webHidden/>
          </w:rPr>
          <w:tab/>
          <w:delText>23</w:delText>
        </w:r>
      </w:del>
    </w:p>
    <w:p w:rsidR="00371AB0" w:rsidRPr="00960EF1" w:rsidDel="00640FE3" w:rsidRDefault="00371AB0">
      <w:pPr>
        <w:pStyle w:val="Sisluet2"/>
        <w:tabs>
          <w:tab w:val="left" w:pos="720"/>
          <w:tab w:val="right" w:leader="dot" w:pos="9629"/>
        </w:tabs>
        <w:rPr>
          <w:del w:id="353" w:author="Tekijä"/>
          <w:rFonts w:ascii="Calibri" w:hAnsi="Calibri"/>
          <w:smallCaps w:val="0"/>
          <w:noProof/>
          <w:sz w:val="22"/>
          <w:szCs w:val="22"/>
          <w:lang w:eastAsia="fi-FI"/>
        </w:rPr>
      </w:pPr>
      <w:del w:id="354" w:author="Tekijä">
        <w:r w:rsidRPr="00640FE3" w:rsidDel="00640FE3">
          <w:rPr>
            <w:rStyle w:val="Hyperlinkki"/>
            <w:noProof/>
            <w:rPrChange w:id="355" w:author="Tekijä">
              <w:rPr>
                <w:rStyle w:val="Hyperlinkki"/>
                <w:noProof/>
              </w:rPr>
            </w:rPrChange>
          </w:rPr>
          <w:delText>3.3</w:delText>
        </w:r>
        <w:r w:rsidRPr="00960EF1" w:rsidDel="00640FE3">
          <w:rPr>
            <w:rFonts w:ascii="Calibri" w:hAnsi="Calibri"/>
            <w:smallCaps w:val="0"/>
            <w:noProof/>
            <w:sz w:val="22"/>
            <w:szCs w:val="22"/>
            <w:lang w:eastAsia="fi-FI"/>
          </w:rPr>
          <w:tab/>
        </w:r>
        <w:r w:rsidRPr="00640FE3" w:rsidDel="00640FE3">
          <w:rPr>
            <w:rStyle w:val="Hyperlinkki"/>
            <w:noProof/>
            <w:rPrChange w:id="356" w:author="Tekijä">
              <w:rPr>
                <w:rStyle w:val="Hyperlinkki"/>
                <w:noProof/>
              </w:rPr>
            </w:rPrChange>
          </w:rPr>
          <w:delText>Koodiarvo - Coded value (CV)</w:delText>
        </w:r>
        <w:r w:rsidDel="00640FE3">
          <w:rPr>
            <w:noProof/>
            <w:webHidden/>
          </w:rPr>
          <w:tab/>
          <w:delText>24</w:delText>
        </w:r>
      </w:del>
    </w:p>
    <w:p w:rsidR="00371AB0" w:rsidRPr="00960EF1" w:rsidDel="00640FE3" w:rsidRDefault="00371AB0">
      <w:pPr>
        <w:pStyle w:val="Sisluet2"/>
        <w:tabs>
          <w:tab w:val="left" w:pos="720"/>
          <w:tab w:val="right" w:leader="dot" w:pos="9629"/>
        </w:tabs>
        <w:rPr>
          <w:del w:id="357" w:author="Tekijä"/>
          <w:rFonts w:ascii="Calibri" w:hAnsi="Calibri"/>
          <w:smallCaps w:val="0"/>
          <w:noProof/>
          <w:sz w:val="22"/>
          <w:szCs w:val="22"/>
          <w:lang w:eastAsia="fi-FI"/>
        </w:rPr>
      </w:pPr>
      <w:del w:id="358" w:author="Tekijä">
        <w:r w:rsidRPr="00640FE3" w:rsidDel="00640FE3">
          <w:rPr>
            <w:rStyle w:val="Hyperlinkki"/>
            <w:noProof/>
            <w:rPrChange w:id="359" w:author="Tekijä">
              <w:rPr>
                <w:rStyle w:val="Hyperlinkki"/>
                <w:noProof/>
              </w:rPr>
            </w:rPrChange>
          </w:rPr>
          <w:delText>3.4</w:delText>
        </w:r>
        <w:r w:rsidRPr="00960EF1" w:rsidDel="00640FE3">
          <w:rPr>
            <w:rFonts w:ascii="Calibri" w:hAnsi="Calibri"/>
            <w:smallCaps w:val="0"/>
            <w:noProof/>
            <w:sz w:val="22"/>
            <w:szCs w:val="22"/>
            <w:lang w:eastAsia="fi-FI"/>
          </w:rPr>
          <w:tab/>
        </w:r>
        <w:r w:rsidRPr="00640FE3" w:rsidDel="00640FE3">
          <w:rPr>
            <w:rStyle w:val="Hyperlinkki"/>
            <w:noProof/>
            <w:rPrChange w:id="360" w:author="Tekijä">
              <w:rPr>
                <w:rStyle w:val="Hyperlinkki"/>
                <w:noProof/>
              </w:rPr>
            </w:rPrChange>
          </w:rPr>
          <w:delText>Concept Descriptor (CD)</w:delText>
        </w:r>
        <w:r w:rsidDel="00640FE3">
          <w:rPr>
            <w:noProof/>
            <w:webHidden/>
          </w:rPr>
          <w:tab/>
          <w:delText>27</w:delText>
        </w:r>
      </w:del>
    </w:p>
    <w:p w:rsidR="00371AB0" w:rsidRPr="00960EF1" w:rsidDel="00640FE3" w:rsidRDefault="00371AB0">
      <w:pPr>
        <w:pStyle w:val="Sisluet2"/>
        <w:tabs>
          <w:tab w:val="left" w:pos="720"/>
          <w:tab w:val="right" w:leader="dot" w:pos="9629"/>
        </w:tabs>
        <w:rPr>
          <w:del w:id="361" w:author="Tekijä"/>
          <w:rFonts w:ascii="Calibri" w:hAnsi="Calibri"/>
          <w:smallCaps w:val="0"/>
          <w:noProof/>
          <w:sz w:val="22"/>
          <w:szCs w:val="22"/>
          <w:lang w:eastAsia="fi-FI"/>
        </w:rPr>
      </w:pPr>
      <w:del w:id="362" w:author="Tekijä">
        <w:r w:rsidRPr="00640FE3" w:rsidDel="00640FE3">
          <w:rPr>
            <w:rStyle w:val="Hyperlinkki"/>
            <w:noProof/>
            <w:rPrChange w:id="363" w:author="Tekijä">
              <w:rPr>
                <w:rStyle w:val="Hyperlinkki"/>
                <w:noProof/>
              </w:rPr>
            </w:rPrChange>
          </w:rPr>
          <w:delText>3.5</w:delText>
        </w:r>
        <w:r w:rsidRPr="00960EF1" w:rsidDel="00640FE3">
          <w:rPr>
            <w:rFonts w:ascii="Calibri" w:hAnsi="Calibri"/>
            <w:smallCaps w:val="0"/>
            <w:noProof/>
            <w:sz w:val="22"/>
            <w:szCs w:val="22"/>
            <w:lang w:eastAsia="fi-FI"/>
          </w:rPr>
          <w:tab/>
        </w:r>
        <w:r w:rsidRPr="00640FE3" w:rsidDel="00640FE3">
          <w:rPr>
            <w:rStyle w:val="Hyperlinkki"/>
            <w:noProof/>
            <w:rPrChange w:id="364" w:author="Tekijä">
              <w:rPr>
                <w:rStyle w:val="Hyperlinkki"/>
                <w:noProof/>
              </w:rPr>
            </w:rPrChange>
          </w:rPr>
          <w:delText>Koodiarvo kiinnitetyllä koodistolla - Coded simple value (CS)</w:delText>
        </w:r>
        <w:r w:rsidDel="00640FE3">
          <w:rPr>
            <w:noProof/>
            <w:webHidden/>
          </w:rPr>
          <w:tab/>
          <w:delText>28</w:delText>
        </w:r>
      </w:del>
    </w:p>
    <w:p w:rsidR="00371AB0" w:rsidRPr="00960EF1" w:rsidDel="00640FE3" w:rsidRDefault="00371AB0">
      <w:pPr>
        <w:pStyle w:val="Sisluet2"/>
        <w:tabs>
          <w:tab w:val="left" w:pos="720"/>
          <w:tab w:val="right" w:leader="dot" w:pos="9629"/>
        </w:tabs>
        <w:rPr>
          <w:del w:id="365" w:author="Tekijä"/>
          <w:rFonts w:ascii="Calibri" w:hAnsi="Calibri"/>
          <w:smallCaps w:val="0"/>
          <w:noProof/>
          <w:sz w:val="22"/>
          <w:szCs w:val="22"/>
          <w:lang w:eastAsia="fi-FI"/>
        </w:rPr>
      </w:pPr>
      <w:del w:id="366" w:author="Tekijä">
        <w:r w:rsidRPr="00640FE3" w:rsidDel="00640FE3">
          <w:rPr>
            <w:rStyle w:val="Hyperlinkki"/>
            <w:noProof/>
            <w:rPrChange w:id="367" w:author="Tekijä">
              <w:rPr>
                <w:rStyle w:val="Hyperlinkki"/>
                <w:noProof/>
              </w:rPr>
            </w:rPrChange>
          </w:rPr>
          <w:delText>3.6</w:delText>
        </w:r>
        <w:r w:rsidRPr="00960EF1" w:rsidDel="00640FE3">
          <w:rPr>
            <w:rFonts w:ascii="Calibri" w:hAnsi="Calibri"/>
            <w:smallCaps w:val="0"/>
            <w:noProof/>
            <w:sz w:val="22"/>
            <w:szCs w:val="22"/>
            <w:lang w:eastAsia="fi-FI"/>
          </w:rPr>
          <w:tab/>
        </w:r>
        <w:r w:rsidRPr="00640FE3" w:rsidDel="00640FE3">
          <w:rPr>
            <w:rStyle w:val="Hyperlinkki"/>
            <w:noProof/>
            <w:rPrChange w:id="368" w:author="Tekijä">
              <w:rPr>
                <w:rStyle w:val="Hyperlinkki"/>
                <w:noProof/>
              </w:rPr>
            </w:rPrChange>
          </w:rPr>
          <w:delText>Koodiarvo vaihtoehtoisilla koodistoilla - Coded with equivalents (CE)</w:delText>
        </w:r>
        <w:r w:rsidDel="00640FE3">
          <w:rPr>
            <w:noProof/>
            <w:webHidden/>
          </w:rPr>
          <w:tab/>
          <w:delText>28</w:delText>
        </w:r>
      </w:del>
    </w:p>
    <w:p w:rsidR="00371AB0" w:rsidRPr="00960EF1" w:rsidDel="00640FE3" w:rsidRDefault="00371AB0">
      <w:pPr>
        <w:pStyle w:val="Sisluet2"/>
        <w:tabs>
          <w:tab w:val="left" w:pos="720"/>
          <w:tab w:val="right" w:leader="dot" w:pos="9629"/>
        </w:tabs>
        <w:rPr>
          <w:del w:id="369" w:author="Tekijä"/>
          <w:rFonts w:ascii="Calibri" w:hAnsi="Calibri"/>
          <w:smallCaps w:val="0"/>
          <w:noProof/>
          <w:sz w:val="22"/>
          <w:szCs w:val="22"/>
          <w:lang w:eastAsia="fi-FI"/>
        </w:rPr>
      </w:pPr>
      <w:del w:id="370" w:author="Tekijä">
        <w:r w:rsidRPr="00640FE3" w:rsidDel="00640FE3">
          <w:rPr>
            <w:rStyle w:val="Hyperlinkki"/>
            <w:noProof/>
            <w:rPrChange w:id="371" w:author="Tekijä">
              <w:rPr>
                <w:rStyle w:val="Hyperlinkki"/>
                <w:noProof/>
              </w:rPr>
            </w:rPrChange>
          </w:rPr>
          <w:delText>3.7</w:delText>
        </w:r>
        <w:r w:rsidRPr="00960EF1" w:rsidDel="00640FE3">
          <w:rPr>
            <w:rFonts w:ascii="Calibri" w:hAnsi="Calibri"/>
            <w:smallCaps w:val="0"/>
            <w:noProof/>
            <w:sz w:val="22"/>
            <w:szCs w:val="22"/>
            <w:lang w:eastAsia="fi-FI"/>
          </w:rPr>
          <w:tab/>
        </w:r>
        <w:r w:rsidRPr="00640FE3" w:rsidDel="00640FE3">
          <w:rPr>
            <w:rStyle w:val="Hyperlinkki"/>
            <w:noProof/>
            <w:rPrChange w:id="372" w:author="Tekijä">
              <w:rPr>
                <w:rStyle w:val="Hyperlinkki"/>
                <w:noProof/>
              </w:rPr>
            </w:rPrChange>
          </w:rPr>
          <w:delText>Merkkijono koodiarvolla - Character String with Code (SC)</w:delText>
        </w:r>
        <w:r w:rsidDel="00640FE3">
          <w:rPr>
            <w:noProof/>
            <w:webHidden/>
          </w:rPr>
          <w:tab/>
          <w:delText>29</w:delText>
        </w:r>
      </w:del>
    </w:p>
    <w:p w:rsidR="00371AB0" w:rsidRPr="00960EF1" w:rsidDel="00640FE3" w:rsidRDefault="00371AB0">
      <w:pPr>
        <w:pStyle w:val="Sisluet2"/>
        <w:tabs>
          <w:tab w:val="left" w:pos="720"/>
          <w:tab w:val="right" w:leader="dot" w:pos="9629"/>
        </w:tabs>
        <w:rPr>
          <w:del w:id="373" w:author="Tekijä"/>
          <w:rFonts w:ascii="Calibri" w:hAnsi="Calibri"/>
          <w:smallCaps w:val="0"/>
          <w:noProof/>
          <w:sz w:val="22"/>
          <w:szCs w:val="22"/>
          <w:lang w:eastAsia="fi-FI"/>
        </w:rPr>
      </w:pPr>
      <w:del w:id="374" w:author="Tekijä">
        <w:r w:rsidRPr="00640FE3" w:rsidDel="00640FE3">
          <w:rPr>
            <w:rStyle w:val="Hyperlinkki"/>
            <w:noProof/>
            <w:rPrChange w:id="375" w:author="Tekijä">
              <w:rPr>
                <w:rStyle w:val="Hyperlinkki"/>
                <w:noProof/>
              </w:rPr>
            </w:rPrChange>
          </w:rPr>
          <w:delText>3.8</w:delText>
        </w:r>
        <w:r w:rsidRPr="00960EF1" w:rsidDel="00640FE3">
          <w:rPr>
            <w:rFonts w:ascii="Calibri" w:hAnsi="Calibri"/>
            <w:smallCaps w:val="0"/>
            <w:noProof/>
            <w:sz w:val="22"/>
            <w:szCs w:val="22"/>
            <w:lang w:eastAsia="fi-FI"/>
          </w:rPr>
          <w:tab/>
        </w:r>
        <w:r w:rsidRPr="00640FE3" w:rsidDel="00640FE3">
          <w:rPr>
            <w:rStyle w:val="Hyperlinkki"/>
            <w:noProof/>
            <w:rPrChange w:id="376" w:author="Tekijä">
              <w:rPr>
                <w:rStyle w:val="Hyperlinkki"/>
                <w:noProof/>
              </w:rPr>
            </w:rPrChange>
          </w:rPr>
          <w:delText>Kokonaisluku - Integer number (INT)</w:delText>
        </w:r>
        <w:r w:rsidDel="00640FE3">
          <w:rPr>
            <w:noProof/>
            <w:webHidden/>
          </w:rPr>
          <w:tab/>
          <w:delText>29</w:delText>
        </w:r>
      </w:del>
    </w:p>
    <w:p w:rsidR="00371AB0" w:rsidRPr="00960EF1" w:rsidDel="00640FE3" w:rsidRDefault="00371AB0">
      <w:pPr>
        <w:pStyle w:val="Sisluet2"/>
        <w:tabs>
          <w:tab w:val="left" w:pos="720"/>
          <w:tab w:val="right" w:leader="dot" w:pos="9629"/>
        </w:tabs>
        <w:rPr>
          <w:del w:id="377" w:author="Tekijä"/>
          <w:rFonts w:ascii="Calibri" w:hAnsi="Calibri"/>
          <w:smallCaps w:val="0"/>
          <w:noProof/>
          <w:sz w:val="22"/>
          <w:szCs w:val="22"/>
          <w:lang w:eastAsia="fi-FI"/>
        </w:rPr>
      </w:pPr>
      <w:del w:id="378" w:author="Tekijä">
        <w:r w:rsidRPr="00640FE3" w:rsidDel="00640FE3">
          <w:rPr>
            <w:rStyle w:val="Hyperlinkki"/>
            <w:noProof/>
            <w:rPrChange w:id="379" w:author="Tekijä">
              <w:rPr>
                <w:rStyle w:val="Hyperlinkki"/>
                <w:noProof/>
              </w:rPr>
            </w:rPrChange>
          </w:rPr>
          <w:delText>3.9</w:delText>
        </w:r>
        <w:r w:rsidRPr="00960EF1" w:rsidDel="00640FE3">
          <w:rPr>
            <w:rFonts w:ascii="Calibri" w:hAnsi="Calibri"/>
            <w:smallCaps w:val="0"/>
            <w:noProof/>
            <w:sz w:val="22"/>
            <w:szCs w:val="22"/>
            <w:lang w:eastAsia="fi-FI"/>
          </w:rPr>
          <w:tab/>
        </w:r>
        <w:r w:rsidRPr="00640FE3" w:rsidDel="00640FE3">
          <w:rPr>
            <w:rStyle w:val="Hyperlinkki"/>
            <w:noProof/>
            <w:rPrChange w:id="380" w:author="Tekijä">
              <w:rPr>
                <w:rStyle w:val="Hyperlinkki"/>
                <w:noProof/>
              </w:rPr>
            </w:rPrChange>
          </w:rPr>
          <w:delText>Väli - Interval etc. (IVL, IVL&lt;PQ&gt;, IVL&lt;TS&gt;)</w:delText>
        </w:r>
        <w:r w:rsidDel="00640FE3">
          <w:rPr>
            <w:noProof/>
            <w:webHidden/>
          </w:rPr>
          <w:tab/>
          <w:delText>30</w:delText>
        </w:r>
      </w:del>
    </w:p>
    <w:p w:rsidR="00371AB0" w:rsidRPr="00960EF1" w:rsidDel="00640FE3" w:rsidRDefault="00371AB0">
      <w:pPr>
        <w:pStyle w:val="Sisluet2"/>
        <w:tabs>
          <w:tab w:val="left" w:pos="960"/>
          <w:tab w:val="right" w:leader="dot" w:pos="9629"/>
        </w:tabs>
        <w:rPr>
          <w:del w:id="381" w:author="Tekijä"/>
          <w:rFonts w:ascii="Calibri" w:hAnsi="Calibri"/>
          <w:smallCaps w:val="0"/>
          <w:noProof/>
          <w:sz w:val="22"/>
          <w:szCs w:val="22"/>
          <w:lang w:eastAsia="fi-FI"/>
        </w:rPr>
      </w:pPr>
      <w:del w:id="382" w:author="Tekijä">
        <w:r w:rsidRPr="00640FE3" w:rsidDel="00640FE3">
          <w:rPr>
            <w:rStyle w:val="Hyperlinkki"/>
            <w:noProof/>
            <w:rPrChange w:id="383" w:author="Tekijä">
              <w:rPr>
                <w:rStyle w:val="Hyperlinkki"/>
                <w:noProof/>
              </w:rPr>
            </w:rPrChange>
          </w:rPr>
          <w:delText>3.10</w:delText>
        </w:r>
        <w:r w:rsidRPr="00960EF1" w:rsidDel="00640FE3">
          <w:rPr>
            <w:rFonts w:ascii="Calibri" w:hAnsi="Calibri"/>
            <w:smallCaps w:val="0"/>
            <w:noProof/>
            <w:sz w:val="22"/>
            <w:szCs w:val="22"/>
            <w:lang w:eastAsia="fi-FI"/>
          </w:rPr>
          <w:tab/>
        </w:r>
        <w:r w:rsidRPr="00640FE3" w:rsidDel="00640FE3">
          <w:rPr>
            <w:rStyle w:val="Hyperlinkki"/>
            <w:noProof/>
            <w:rPrChange w:id="384" w:author="Tekijä">
              <w:rPr>
                <w:rStyle w:val="Hyperlinkki"/>
                <w:noProof/>
              </w:rPr>
            </w:rPrChange>
          </w:rPr>
          <w:delText>Rahasumma - Monetary amount (MO)</w:delText>
        </w:r>
        <w:r w:rsidDel="00640FE3">
          <w:rPr>
            <w:noProof/>
            <w:webHidden/>
          </w:rPr>
          <w:tab/>
          <w:delText>33</w:delText>
        </w:r>
      </w:del>
    </w:p>
    <w:p w:rsidR="00371AB0" w:rsidRPr="00960EF1" w:rsidDel="00640FE3" w:rsidRDefault="00371AB0">
      <w:pPr>
        <w:pStyle w:val="Sisluet2"/>
        <w:tabs>
          <w:tab w:val="left" w:pos="960"/>
          <w:tab w:val="right" w:leader="dot" w:pos="9629"/>
        </w:tabs>
        <w:rPr>
          <w:del w:id="385" w:author="Tekijä"/>
          <w:rFonts w:ascii="Calibri" w:hAnsi="Calibri"/>
          <w:smallCaps w:val="0"/>
          <w:noProof/>
          <w:sz w:val="22"/>
          <w:szCs w:val="22"/>
          <w:lang w:eastAsia="fi-FI"/>
        </w:rPr>
      </w:pPr>
      <w:del w:id="386" w:author="Tekijä">
        <w:r w:rsidRPr="00640FE3" w:rsidDel="00640FE3">
          <w:rPr>
            <w:rStyle w:val="Hyperlinkki"/>
            <w:noProof/>
            <w:rPrChange w:id="387" w:author="Tekijä">
              <w:rPr>
                <w:rStyle w:val="Hyperlinkki"/>
                <w:noProof/>
              </w:rPr>
            </w:rPrChange>
          </w:rPr>
          <w:delText>3.11</w:delText>
        </w:r>
        <w:r w:rsidRPr="00960EF1" w:rsidDel="00640FE3">
          <w:rPr>
            <w:rFonts w:ascii="Calibri" w:hAnsi="Calibri"/>
            <w:smallCaps w:val="0"/>
            <w:noProof/>
            <w:sz w:val="22"/>
            <w:szCs w:val="22"/>
            <w:lang w:eastAsia="fi-FI"/>
          </w:rPr>
          <w:tab/>
        </w:r>
        <w:r w:rsidRPr="00640FE3" w:rsidDel="00640FE3">
          <w:rPr>
            <w:rStyle w:val="Hyperlinkki"/>
            <w:noProof/>
            <w:rPrChange w:id="388" w:author="Tekijä">
              <w:rPr>
                <w:rStyle w:val="Hyperlinkki"/>
                <w:noProof/>
              </w:rPr>
            </w:rPrChange>
          </w:rPr>
          <w:delText>Määrä - Physical quantity (PQ)</w:delText>
        </w:r>
        <w:r w:rsidDel="00640FE3">
          <w:rPr>
            <w:noProof/>
            <w:webHidden/>
          </w:rPr>
          <w:tab/>
          <w:delText>34</w:delText>
        </w:r>
      </w:del>
    </w:p>
    <w:p w:rsidR="00371AB0" w:rsidRPr="00960EF1" w:rsidDel="00640FE3" w:rsidRDefault="00371AB0">
      <w:pPr>
        <w:pStyle w:val="Sisluet2"/>
        <w:tabs>
          <w:tab w:val="left" w:pos="960"/>
          <w:tab w:val="right" w:leader="dot" w:pos="9629"/>
        </w:tabs>
        <w:rPr>
          <w:del w:id="389" w:author="Tekijä"/>
          <w:rFonts w:ascii="Calibri" w:hAnsi="Calibri"/>
          <w:smallCaps w:val="0"/>
          <w:noProof/>
          <w:sz w:val="22"/>
          <w:szCs w:val="22"/>
          <w:lang w:eastAsia="fi-FI"/>
        </w:rPr>
      </w:pPr>
      <w:del w:id="390" w:author="Tekijä">
        <w:r w:rsidRPr="00640FE3" w:rsidDel="00640FE3">
          <w:rPr>
            <w:rStyle w:val="Hyperlinkki"/>
            <w:noProof/>
            <w:rPrChange w:id="391" w:author="Tekijä">
              <w:rPr>
                <w:rStyle w:val="Hyperlinkki"/>
                <w:noProof/>
              </w:rPr>
            </w:rPrChange>
          </w:rPr>
          <w:delText>3.12</w:delText>
        </w:r>
        <w:r w:rsidRPr="00960EF1" w:rsidDel="00640FE3">
          <w:rPr>
            <w:rFonts w:ascii="Calibri" w:hAnsi="Calibri"/>
            <w:smallCaps w:val="0"/>
            <w:noProof/>
            <w:sz w:val="22"/>
            <w:szCs w:val="22"/>
            <w:lang w:eastAsia="fi-FI"/>
          </w:rPr>
          <w:tab/>
        </w:r>
        <w:r w:rsidRPr="00640FE3" w:rsidDel="00640FE3">
          <w:rPr>
            <w:rStyle w:val="Hyperlinkki"/>
            <w:noProof/>
            <w:rPrChange w:id="392" w:author="Tekijä">
              <w:rPr>
                <w:rStyle w:val="Hyperlinkki"/>
                <w:noProof/>
              </w:rPr>
            </w:rPrChange>
          </w:rPr>
          <w:delText>Physical Quantity Representation (PQR)</w:delText>
        </w:r>
        <w:r w:rsidDel="00640FE3">
          <w:rPr>
            <w:noProof/>
            <w:webHidden/>
          </w:rPr>
          <w:tab/>
          <w:delText>35</w:delText>
        </w:r>
      </w:del>
    </w:p>
    <w:p w:rsidR="00371AB0" w:rsidRPr="00960EF1" w:rsidDel="00640FE3" w:rsidRDefault="00371AB0">
      <w:pPr>
        <w:pStyle w:val="Sisluet2"/>
        <w:tabs>
          <w:tab w:val="left" w:pos="960"/>
          <w:tab w:val="right" w:leader="dot" w:pos="9629"/>
        </w:tabs>
        <w:rPr>
          <w:del w:id="393" w:author="Tekijä"/>
          <w:rFonts w:ascii="Calibri" w:hAnsi="Calibri"/>
          <w:smallCaps w:val="0"/>
          <w:noProof/>
          <w:sz w:val="22"/>
          <w:szCs w:val="22"/>
          <w:lang w:eastAsia="fi-FI"/>
        </w:rPr>
      </w:pPr>
      <w:del w:id="394" w:author="Tekijä">
        <w:r w:rsidRPr="00640FE3" w:rsidDel="00640FE3">
          <w:rPr>
            <w:rStyle w:val="Hyperlinkki"/>
            <w:noProof/>
            <w:rPrChange w:id="395" w:author="Tekijä">
              <w:rPr>
                <w:rStyle w:val="Hyperlinkki"/>
                <w:noProof/>
              </w:rPr>
            </w:rPrChange>
          </w:rPr>
          <w:delText>3.13</w:delText>
        </w:r>
        <w:r w:rsidRPr="00960EF1" w:rsidDel="00640FE3">
          <w:rPr>
            <w:rFonts w:ascii="Calibri" w:hAnsi="Calibri"/>
            <w:smallCaps w:val="0"/>
            <w:noProof/>
            <w:sz w:val="22"/>
            <w:szCs w:val="22"/>
            <w:lang w:eastAsia="fi-FI"/>
          </w:rPr>
          <w:tab/>
        </w:r>
        <w:r w:rsidRPr="00640FE3" w:rsidDel="00640FE3">
          <w:rPr>
            <w:rStyle w:val="Hyperlinkki"/>
            <w:noProof/>
            <w:rPrChange w:id="396" w:author="Tekijä">
              <w:rPr>
                <w:rStyle w:val="Hyperlinkki"/>
                <w:noProof/>
              </w:rPr>
            </w:rPrChange>
          </w:rPr>
          <w:delText>Aika - Point in time (TS)</w:delText>
        </w:r>
        <w:r w:rsidDel="00640FE3">
          <w:rPr>
            <w:noProof/>
            <w:webHidden/>
          </w:rPr>
          <w:tab/>
          <w:delText>35</w:delText>
        </w:r>
      </w:del>
    </w:p>
    <w:p w:rsidR="00371AB0" w:rsidRPr="00960EF1" w:rsidDel="00640FE3" w:rsidRDefault="00371AB0">
      <w:pPr>
        <w:pStyle w:val="Sisluet2"/>
        <w:tabs>
          <w:tab w:val="left" w:pos="960"/>
          <w:tab w:val="right" w:leader="dot" w:pos="9629"/>
        </w:tabs>
        <w:rPr>
          <w:del w:id="397" w:author="Tekijä"/>
          <w:rFonts w:ascii="Calibri" w:hAnsi="Calibri"/>
          <w:smallCaps w:val="0"/>
          <w:noProof/>
          <w:sz w:val="22"/>
          <w:szCs w:val="22"/>
          <w:lang w:eastAsia="fi-FI"/>
        </w:rPr>
      </w:pPr>
      <w:del w:id="398" w:author="Tekijä">
        <w:r w:rsidRPr="00640FE3" w:rsidDel="00640FE3">
          <w:rPr>
            <w:rStyle w:val="Hyperlinkki"/>
            <w:noProof/>
            <w:rPrChange w:id="399" w:author="Tekijä">
              <w:rPr>
                <w:rStyle w:val="Hyperlinkki"/>
                <w:noProof/>
              </w:rPr>
            </w:rPrChange>
          </w:rPr>
          <w:delText>3.14</w:delText>
        </w:r>
        <w:r w:rsidRPr="00960EF1" w:rsidDel="00640FE3">
          <w:rPr>
            <w:rFonts w:ascii="Calibri" w:hAnsi="Calibri"/>
            <w:smallCaps w:val="0"/>
            <w:noProof/>
            <w:sz w:val="22"/>
            <w:szCs w:val="22"/>
            <w:lang w:eastAsia="fi-FI"/>
          </w:rPr>
          <w:tab/>
        </w:r>
        <w:r w:rsidRPr="00640FE3" w:rsidDel="00640FE3">
          <w:rPr>
            <w:rStyle w:val="Hyperlinkki"/>
            <w:noProof/>
            <w:rPrChange w:id="400" w:author="Tekijä">
              <w:rPr>
                <w:rStyle w:val="Hyperlinkki"/>
                <w:noProof/>
              </w:rPr>
            </w:rPrChange>
          </w:rPr>
          <w:delText>Reaaliluku - Real number (REAL)</w:delText>
        </w:r>
        <w:r w:rsidDel="00640FE3">
          <w:rPr>
            <w:noProof/>
            <w:webHidden/>
          </w:rPr>
          <w:tab/>
          <w:delText>37</w:delText>
        </w:r>
      </w:del>
    </w:p>
    <w:p w:rsidR="00371AB0" w:rsidRPr="00960EF1" w:rsidDel="00640FE3" w:rsidRDefault="00371AB0">
      <w:pPr>
        <w:pStyle w:val="Sisluet2"/>
        <w:tabs>
          <w:tab w:val="left" w:pos="960"/>
          <w:tab w:val="right" w:leader="dot" w:pos="9629"/>
        </w:tabs>
        <w:rPr>
          <w:del w:id="401" w:author="Tekijä"/>
          <w:rFonts w:ascii="Calibri" w:hAnsi="Calibri"/>
          <w:smallCaps w:val="0"/>
          <w:noProof/>
          <w:sz w:val="22"/>
          <w:szCs w:val="22"/>
          <w:lang w:eastAsia="fi-FI"/>
        </w:rPr>
      </w:pPr>
      <w:del w:id="402" w:author="Tekijä">
        <w:r w:rsidRPr="00640FE3" w:rsidDel="00640FE3">
          <w:rPr>
            <w:rStyle w:val="Hyperlinkki"/>
            <w:noProof/>
            <w:highlight w:val="white"/>
            <w:lang w:eastAsia="fi-FI"/>
            <w:rPrChange w:id="403" w:author="Tekijä">
              <w:rPr>
                <w:rStyle w:val="Hyperlinkki"/>
                <w:noProof/>
                <w:highlight w:val="white"/>
                <w:lang w:eastAsia="fi-FI"/>
              </w:rPr>
            </w:rPrChange>
          </w:rPr>
          <w:delText>3.15</w:delText>
        </w:r>
        <w:r w:rsidRPr="00960EF1" w:rsidDel="00640FE3">
          <w:rPr>
            <w:rFonts w:ascii="Calibri" w:hAnsi="Calibri"/>
            <w:smallCaps w:val="0"/>
            <w:noProof/>
            <w:sz w:val="22"/>
            <w:szCs w:val="22"/>
            <w:lang w:eastAsia="fi-FI"/>
          </w:rPr>
          <w:tab/>
        </w:r>
        <w:r w:rsidRPr="00640FE3" w:rsidDel="00640FE3">
          <w:rPr>
            <w:rStyle w:val="Hyperlinkki"/>
            <w:noProof/>
            <w:rPrChange w:id="404" w:author="Tekijä">
              <w:rPr>
                <w:rStyle w:val="Hyperlinkki"/>
                <w:noProof/>
              </w:rPr>
            </w:rPrChange>
          </w:rPr>
          <w:delText>Ratio (RTO)</w:delText>
        </w:r>
        <w:r w:rsidDel="00640FE3">
          <w:rPr>
            <w:noProof/>
            <w:webHidden/>
          </w:rPr>
          <w:tab/>
          <w:delText>38</w:delText>
        </w:r>
      </w:del>
    </w:p>
    <w:p w:rsidR="00371AB0" w:rsidRPr="00960EF1" w:rsidDel="00640FE3" w:rsidRDefault="00371AB0">
      <w:pPr>
        <w:pStyle w:val="Sisluet2"/>
        <w:tabs>
          <w:tab w:val="left" w:pos="960"/>
          <w:tab w:val="right" w:leader="dot" w:pos="9629"/>
        </w:tabs>
        <w:rPr>
          <w:del w:id="405" w:author="Tekijä"/>
          <w:rFonts w:ascii="Calibri" w:hAnsi="Calibri"/>
          <w:smallCaps w:val="0"/>
          <w:noProof/>
          <w:sz w:val="22"/>
          <w:szCs w:val="22"/>
          <w:lang w:eastAsia="fi-FI"/>
        </w:rPr>
      </w:pPr>
      <w:del w:id="406" w:author="Tekijä">
        <w:r w:rsidRPr="00640FE3" w:rsidDel="00640FE3">
          <w:rPr>
            <w:rStyle w:val="Hyperlinkki"/>
            <w:noProof/>
            <w:rPrChange w:id="407" w:author="Tekijä">
              <w:rPr>
                <w:rStyle w:val="Hyperlinkki"/>
                <w:noProof/>
              </w:rPr>
            </w:rPrChange>
          </w:rPr>
          <w:delText>3.16</w:delText>
        </w:r>
        <w:r w:rsidRPr="00960EF1" w:rsidDel="00640FE3">
          <w:rPr>
            <w:rFonts w:ascii="Calibri" w:hAnsi="Calibri"/>
            <w:smallCaps w:val="0"/>
            <w:noProof/>
            <w:sz w:val="22"/>
            <w:szCs w:val="22"/>
            <w:lang w:eastAsia="fi-FI"/>
          </w:rPr>
          <w:tab/>
        </w:r>
        <w:r w:rsidRPr="00640FE3" w:rsidDel="00640FE3">
          <w:rPr>
            <w:rStyle w:val="Hyperlinkki"/>
            <w:noProof/>
            <w:rPrChange w:id="408" w:author="Tekijä">
              <w:rPr>
                <w:rStyle w:val="Hyperlinkki"/>
                <w:noProof/>
              </w:rPr>
            </w:rPrChange>
          </w:rPr>
          <w:delText>Lista - Sequence (LIST)</w:delText>
        </w:r>
        <w:r w:rsidDel="00640FE3">
          <w:rPr>
            <w:noProof/>
            <w:webHidden/>
          </w:rPr>
          <w:tab/>
          <w:delText>39</w:delText>
        </w:r>
      </w:del>
    </w:p>
    <w:p w:rsidR="00371AB0" w:rsidRPr="00960EF1" w:rsidDel="00640FE3" w:rsidRDefault="00371AB0">
      <w:pPr>
        <w:pStyle w:val="Sisluet2"/>
        <w:tabs>
          <w:tab w:val="left" w:pos="960"/>
          <w:tab w:val="right" w:leader="dot" w:pos="9629"/>
        </w:tabs>
        <w:rPr>
          <w:del w:id="409" w:author="Tekijä"/>
          <w:rFonts w:ascii="Calibri" w:hAnsi="Calibri"/>
          <w:smallCaps w:val="0"/>
          <w:noProof/>
          <w:sz w:val="22"/>
          <w:szCs w:val="22"/>
          <w:lang w:eastAsia="fi-FI"/>
        </w:rPr>
      </w:pPr>
      <w:del w:id="410" w:author="Tekijä">
        <w:r w:rsidRPr="00640FE3" w:rsidDel="00640FE3">
          <w:rPr>
            <w:rStyle w:val="Hyperlinkki"/>
            <w:noProof/>
            <w:rPrChange w:id="411" w:author="Tekijä">
              <w:rPr>
                <w:rStyle w:val="Hyperlinkki"/>
                <w:noProof/>
              </w:rPr>
            </w:rPrChange>
          </w:rPr>
          <w:delText>3.17</w:delText>
        </w:r>
        <w:r w:rsidRPr="00960EF1" w:rsidDel="00640FE3">
          <w:rPr>
            <w:rFonts w:ascii="Calibri" w:hAnsi="Calibri"/>
            <w:smallCaps w:val="0"/>
            <w:noProof/>
            <w:sz w:val="22"/>
            <w:szCs w:val="22"/>
            <w:lang w:eastAsia="fi-FI"/>
          </w:rPr>
          <w:tab/>
        </w:r>
        <w:r w:rsidRPr="00640FE3" w:rsidDel="00640FE3">
          <w:rPr>
            <w:rStyle w:val="Hyperlinkki"/>
            <w:noProof/>
            <w:rPrChange w:id="412" w:author="Tekijä">
              <w:rPr>
                <w:rStyle w:val="Hyperlinkki"/>
                <w:noProof/>
              </w:rPr>
            </w:rPrChange>
          </w:rPr>
          <w:delText>Joukko - Set (Set)</w:delText>
        </w:r>
        <w:r w:rsidDel="00640FE3">
          <w:rPr>
            <w:noProof/>
            <w:webHidden/>
          </w:rPr>
          <w:tab/>
          <w:delText>40</w:delText>
        </w:r>
      </w:del>
    </w:p>
    <w:p w:rsidR="00371AB0" w:rsidRPr="00960EF1" w:rsidDel="00640FE3" w:rsidRDefault="00371AB0">
      <w:pPr>
        <w:pStyle w:val="Sisluet2"/>
        <w:tabs>
          <w:tab w:val="left" w:pos="960"/>
          <w:tab w:val="right" w:leader="dot" w:pos="9629"/>
        </w:tabs>
        <w:rPr>
          <w:del w:id="413" w:author="Tekijä"/>
          <w:rFonts w:ascii="Calibri" w:hAnsi="Calibri"/>
          <w:smallCaps w:val="0"/>
          <w:noProof/>
          <w:sz w:val="22"/>
          <w:szCs w:val="22"/>
          <w:lang w:eastAsia="fi-FI"/>
        </w:rPr>
      </w:pPr>
      <w:del w:id="414" w:author="Tekijä">
        <w:r w:rsidRPr="00640FE3" w:rsidDel="00640FE3">
          <w:rPr>
            <w:rStyle w:val="Hyperlinkki"/>
            <w:noProof/>
            <w:highlight w:val="white"/>
            <w:rPrChange w:id="415" w:author="Tekijä">
              <w:rPr>
                <w:rStyle w:val="Hyperlinkki"/>
                <w:noProof/>
                <w:highlight w:val="white"/>
              </w:rPr>
            </w:rPrChange>
          </w:rPr>
          <w:delText>3.18</w:delText>
        </w:r>
        <w:r w:rsidRPr="00960EF1" w:rsidDel="00640FE3">
          <w:rPr>
            <w:rFonts w:ascii="Calibri" w:hAnsi="Calibri"/>
            <w:smallCaps w:val="0"/>
            <w:noProof/>
            <w:sz w:val="22"/>
            <w:szCs w:val="22"/>
            <w:lang w:eastAsia="fi-FI"/>
          </w:rPr>
          <w:tab/>
        </w:r>
        <w:r w:rsidRPr="00640FE3" w:rsidDel="00640FE3">
          <w:rPr>
            <w:rStyle w:val="Hyperlinkki"/>
            <w:noProof/>
            <w:rPrChange w:id="416" w:author="Tekijä">
              <w:rPr>
                <w:rStyle w:val="Hyperlinkki"/>
                <w:noProof/>
              </w:rPr>
            </w:rPrChange>
          </w:rPr>
          <w:delText>Bag (BAG)</w:delText>
        </w:r>
        <w:r w:rsidDel="00640FE3">
          <w:rPr>
            <w:noProof/>
            <w:webHidden/>
          </w:rPr>
          <w:tab/>
          <w:delText>41</w:delText>
        </w:r>
      </w:del>
    </w:p>
    <w:p w:rsidR="00371AB0" w:rsidRPr="00960EF1" w:rsidDel="00640FE3" w:rsidRDefault="00371AB0">
      <w:pPr>
        <w:pStyle w:val="Sisluet1"/>
        <w:tabs>
          <w:tab w:val="left" w:pos="480"/>
          <w:tab w:val="right" w:leader="dot" w:pos="9629"/>
        </w:tabs>
        <w:rPr>
          <w:del w:id="417" w:author="Tekijä"/>
          <w:rFonts w:ascii="Calibri" w:hAnsi="Calibri"/>
          <w:b w:val="0"/>
          <w:caps w:val="0"/>
          <w:noProof/>
          <w:sz w:val="22"/>
          <w:szCs w:val="22"/>
          <w:lang w:eastAsia="fi-FI"/>
        </w:rPr>
      </w:pPr>
      <w:del w:id="418" w:author="Tekijä">
        <w:r w:rsidRPr="00640FE3" w:rsidDel="00640FE3">
          <w:rPr>
            <w:rStyle w:val="Hyperlinkki"/>
            <w:noProof/>
            <w:highlight w:val="white"/>
            <w:lang w:eastAsia="fi-FI"/>
            <w:rPrChange w:id="419" w:author="Tekijä">
              <w:rPr>
                <w:rStyle w:val="Hyperlinkki"/>
                <w:noProof/>
                <w:highlight w:val="white"/>
                <w:lang w:eastAsia="fi-FI"/>
              </w:rPr>
            </w:rPrChange>
          </w:rPr>
          <w:delText>4.</w:delText>
        </w:r>
        <w:r w:rsidRPr="00960EF1" w:rsidDel="00640FE3">
          <w:rPr>
            <w:rFonts w:ascii="Calibri" w:hAnsi="Calibri"/>
            <w:b w:val="0"/>
            <w:caps w:val="0"/>
            <w:noProof/>
            <w:sz w:val="22"/>
            <w:szCs w:val="22"/>
            <w:lang w:eastAsia="fi-FI"/>
          </w:rPr>
          <w:tab/>
        </w:r>
        <w:r w:rsidRPr="00640FE3" w:rsidDel="00640FE3">
          <w:rPr>
            <w:rStyle w:val="Hyperlinkki"/>
            <w:noProof/>
            <w:highlight w:val="white"/>
            <w:lang w:eastAsia="fi-FI"/>
            <w:rPrChange w:id="420" w:author="Tekijä">
              <w:rPr>
                <w:rStyle w:val="Hyperlinkki"/>
                <w:noProof/>
                <w:highlight w:val="white"/>
                <w:lang w:eastAsia="fi-FI"/>
              </w:rPr>
            </w:rPrChange>
          </w:rPr>
          <w:delText>MUUT HL7-TIETOTYYPIT</w:delText>
        </w:r>
        <w:r w:rsidDel="00640FE3">
          <w:rPr>
            <w:noProof/>
            <w:webHidden/>
          </w:rPr>
          <w:tab/>
          <w:delText>42</w:delText>
        </w:r>
      </w:del>
    </w:p>
    <w:p w:rsidR="00371AB0" w:rsidRPr="00960EF1" w:rsidDel="00640FE3" w:rsidRDefault="00371AB0">
      <w:pPr>
        <w:pStyle w:val="Sisluet2"/>
        <w:tabs>
          <w:tab w:val="left" w:pos="720"/>
          <w:tab w:val="right" w:leader="dot" w:pos="9629"/>
        </w:tabs>
        <w:rPr>
          <w:del w:id="421" w:author="Tekijä"/>
          <w:rFonts w:ascii="Calibri" w:hAnsi="Calibri"/>
          <w:smallCaps w:val="0"/>
          <w:noProof/>
          <w:sz w:val="22"/>
          <w:szCs w:val="22"/>
          <w:lang w:eastAsia="fi-FI"/>
        </w:rPr>
      </w:pPr>
      <w:del w:id="422" w:author="Tekijä">
        <w:r w:rsidRPr="00640FE3" w:rsidDel="00640FE3">
          <w:rPr>
            <w:rStyle w:val="Hyperlinkki"/>
            <w:noProof/>
            <w:rPrChange w:id="423" w:author="Tekijä">
              <w:rPr>
                <w:rStyle w:val="Hyperlinkki"/>
                <w:noProof/>
              </w:rPr>
            </w:rPrChange>
          </w:rPr>
          <w:delText>4.1</w:delText>
        </w:r>
        <w:r w:rsidRPr="00960EF1" w:rsidDel="00640FE3">
          <w:rPr>
            <w:rFonts w:ascii="Calibri" w:hAnsi="Calibri"/>
            <w:smallCaps w:val="0"/>
            <w:noProof/>
            <w:sz w:val="22"/>
            <w:szCs w:val="22"/>
            <w:lang w:eastAsia="fi-FI"/>
          </w:rPr>
          <w:tab/>
        </w:r>
        <w:r w:rsidRPr="00640FE3" w:rsidDel="00640FE3">
          <w:rPr>
            <w:rStyle w:val="Hyperlinkki"/>
            <w:noProof/>
            <w:rPrChange w:id="424" w:author="Tekijä">
              <w:rPr>
                <w:rStyle w:val="Hyperlinkki"/>
                <w:noProof/>
              </w:rPr>
            </w:rPrChange>
          </w:rPr>
          <w:delText>Abstract Type Quantity (QTY)</w:delText>
        </w:r>
        <w:r w:rsidDel="00640FE3">
          <w:rPr>
            <w:noProof/>
            <w:webHidden/>
          </w:rPr>
          <w:tab/>
          <w:delText>42</w:delText>
        </w:r>
      </w:del>
    </w:p>
    <w:p w:rsidR="00371AB0" w:rsidRPr="00960EF1" w:rsidDel="00640FE3" w:rsidRDefault="00371AB0">
      <w:pPr>
        <w:pStyle w:val="Sisluet2"/>
        <w:tabs>
          <w:tab w:val="left" w:pos="720"/>
          <w:tab w:val="right" w:leader="dot" w:pos="9629"/>
        </w:tabs>
        <w:rPr>
          <w:del w:id="425" w:author="Tekijä"/>
          <w:rFonts w:ascii="Calibri" w:hAnsi="Calibri"/>
          <w:smallCaps w:val="0"/>
          <w:noProof/>
          <w:sz w:val="22"/>
          <w:szCs w:val="22"/>
          <w:lang w:eastAsia="fi-FI"/>
        </w:rPr>
      </w:pPr>
      <w:del w:id="426" w:author="Tekijä">
        <w:r w:rsidRPr="00640FE3" w:rsidDel="00640FE3">
          <w:rPr>
            <w:rStyle w:val="Hyperlinkki"/>
            <w:noProof/>
            <w:highlight w:val="white"/>
            <w:lang w:eastAsia="fi-FI"/>
            <w:rPrChange w:id="427" w:author="Tekijä">
              <w:rPr>
                <w:rStyle w:val="Hyperlinkki"/>
                <w:noProof/>
                <w:highlight w:val="white"/>
                <w:lang w:eastAsia="fi-FI"/>
              </w:rPr>
            </w:rPrChange>
          </w:rPr>
          <w:delText>4.2</w:delText>
        </w:r>
        <w:r w:rsidRPr="00960EF1" w:rsidDel="00640FE3">
          <w:rPr>
            <w:rFonts w:ascii="Calibri" w:hAnsi="Calibri"/>
            <w:smallCaps w:val="0"/>
            <w:noProof/>
            <w:sz w:val="22"/>
            <w:szCs w:val="22"/>
            <w:lang w:eastAsia="fi-FI"/>
          </w:rPr>
          <w:tab/>
        </w:r>
        <w:r w:rsidRPr="00640FE3" w:rsidDel="00640FE3">
          <w:rPr>
            <w:rStyle w:val="Hyperlinkki"/>
            <w:noProof/>
            <w:highlight w:val="white"/>
            <w:lang w:eastAsia="fi-FI"/>
            <w:rPrChange w:id="428" w:author="Tekijä">
              <w:rPr>
                <w:rStyle w:val="Hyperlinkki"/>
                <w:noProof/>
                <w:highlight w:val="white"/>
                <w:lang w:eastAsia="fi-FI"/>
              </w:rPr>
            </w:rPrChange>
          </w:rPr>
          <w:delText>Binary data (BIN)</w:delText>
        </w:r>
        <w:r w:rsidDel="00640FE3">
          <w:rPr>
            <w:noProof/>
            <w:webHidden/>
          </w:rPr>
          <w:tab/>
          <w:delText>42</w:delText>
        </w:r>
      </w:del>
    </w:p>
    <w:p w:rsidR="00371AB0" w:rsidRPr="00960EF1" w:rsidDel="00640FE3" w:rsidRDefault="00371AB0">
      <w:pPr>
        <w:pStyle w:val="Sisluet2"/>
        <w:tabs>
          <w:tab w:val="left" w:pos="720"/>
          <w:tab w:val="right" w:leader="dot" w:pos="9629"/>
        </w:tabs>
        <w:rPr>
          <w:del w:id="429" w:author="Tekijä"/>
          <w:rFonts w:ascii="Calibri" w:hAnsi="Calibri"/>
          <w:smallCaps w:val="0"/>
          <w:noProof/>
          <w:sz w:val="22"/>
          <w:szCs w:val="22"/>
          <w:lang w:eastAsia="fi-FI"/>
        </w:rPr>
      </w:pPr>
      <w:del w:id="430" w:author="Tekijä">
        <w:r w:rsidRPr="00640FE3" w:rsidDel="00640FE3">
          <w:rPr>
            <w:rStyle w:val="Hyperlinkki"/>
            <w:noProof/>
            <w:highlight w:val="white"/>
            <w:lang w:eastAsia="fi-FI"/>
            <w:rPrChange w:id="431" w:author="Tekijä">
              <w:rPr>
                <w:rStyle w:val="Hyperlinkki"/>
                <w:noProof/>
                <w:highlight w:val="white"/>
                <w:lang w:eastAsia="fi-FI"/>
              </w:rPr>
            </w:rPrChange>
          </w:rPr>
          <w:delText>4.3</w:delText>
        </w:r>
        <w:r w:rsidRPr="00960EF1" w:rsidDel="00640FE3">
          <w:rPr>
            <w:rFonts w:ascii="Calibri" w:hAnsi="Calibri"/>
            <w:smallCaps w:val="0"/>
            <w:noProof/>
            <w:sz w:val="22"/>
            <w:szCs w:val="22"/>
            <w:lang w:eastAsia="fi-FI"/>
          </w:rPr>
          <w:tab/>
        </w:r>
        <w:r w:rsidRPr="00640FE3" w:rsidDel="00640FE3">
          <w:rPr>
            <w:rStyle w:val="Hyperlinkki"/>
            <w:noProof/>
            <w:rPrChange w:id="432" w:author="Tekijä">
              <w:rPr>
                <w:rStyle w:val="Hyperlinkki"/>
                <w:noProof/>
              </w:rPr>
            </w:rPrChange>
          </w:rPr>
          <w:delText>Calendar (CAL)</w:delText>
        </w:r>
        <w:r w:rsidDel="00640FE3">
          <w:rPr>
            <w:noProof/>
            <w:webHidden/>
          </w:rPr>
          <w:tab/>
          <w:delText>42</w:delText>
        </w:r>
      </w:del>
    </w:p>
    <w:p w:rsidR="00371AB0" w:rsidRPr="00960EF1" w:rsidDel="00640FE3" w:rsidRDefault="00371AB0">
      <w:pPr>
        <w:pStyle w:val="Sisluet2"/>
        <w:tabs>
          <w:tab w:val="left" w:pos="720"/>
          <w:tab w:val="right" w:leader="dot" w:pos="9629"/>
        </w:tabs>
        <w:rPr>
          <w:del w:id="433" w:author="Tekijä"/>
          <w:rFonts w:ascii="Calibri" w:hAnsi="Calibri"/>
          <w:smallCaps w:val="0"/>
          <w:noProof/>
          <w:sz w:val="22"/>
          <w:szCs w:val="22"/>
          <w:lang w:eastAsia="fi-FI"/>
        </w:rPr>
      </w:pPr>
      <w:del w:id="434" w:author="Tekijä">
        <w:r w:rsidRPr="00640FE3" w:rsidDel="00640FE3">
          <w:rPr>
            <w:rStyle w:val="Hyperlinkki"/>
            <w:noProof/>
            <w:highlight w:val="white"/>
            <w:lang w:eastAsia="fi-FI"/>
            <w:rPrChange w:id="435" w:author="Tekijä">
              <w:rPr>
                <w:rStyle w:val="Hyperlinkki"/>
                <w:noProof/>
                <w:highlight w:val="white"/>
                <w:lang w:eastAsia="fi-FI"/>
              </w:rPr>
            </w:rPrChange>
          </w:rPr>
          <w:delText>4.4</w:delText>
        </w:r>
        <w:r w:rsidRPr="00960EF1" w:rsidDel="00640FE3">
          <w:rPr>
            <w:rFonts w:ascii="Calibri" w:hAnsi="Calibri"/>
            <w:smallCaps w:val="0"/>
            <w:noProof/>
            <w:sz w:val="22"/>
            <w:szCs w:val="22"/>
            <w:lang w:eastAsia="fi-FI"/>
          </w:rPr>
          <w:tab/>
        </w:r>
        <w:r w:rsidRPr="00640FE3" w:rsidDel="00640FE3">
          <w:rPr>
            <w:rStyle w:val="Hyperlinkki"/>
            <w:noProof/>
            <w:rPrChange w:id="436" w:author="Tekijä">
              <w:rPr>
                <w:rStyle w:val="Hyperlinkki"/>
                <w:noProof/>
              </w:rPr>
            </w:rPrChange>
          </w:rPr>
          <w:delText>Calendar Cycle (CLCY)</w:delText>
        </w:r>
        <w:r w:rsidDel="00640FE3">
          <w:rPr>
            <w:noProof/>
            <w:webHidden/>
          </w:rPr>
          <w:tab/>
          <w:delText>42</w:delText>
        </w:r>
      </w:del>
    </w:p>
    <w:p w:rsidR="00371AB0" w:rsidRPr="00960EF1" w:rsidDel="00640FE3" w:rsidRDefault="00371AB0">
      <w:pPr>
        <w:pStyle w:val="Sisluet2"/>
        <w:tabs>
          <w:tab w:val="left" w:pos="720"/>
          <w:tab w:val="right" w:leader="dot" w:pos="9629"/>
        </w:tabs>
        <w:rPr>
          <w:del w:id="437" w:author="Tekijä"/>
          <w:rFonts w:ascii="Calibri" w:hAnsi="Calibri"/>
          <w:smallCaps w:val="0"/>
          <w:noProof/>
          <w:sz w:val="22"/>
          <w:szCs w:val="22"/>
          <w:lang w:eastAsia="fi-FI"/>
        </w:rPr>
      </w:pPr>
      <w:del w:id="438" w:author="Tekijä">
        <w:r w:rsidRPr="00640FE3" w:rsidDel="00640FE3">
          <w:rPr>
            <w:rStyle w:val="Hyperlinkki"/>
            <w:noProof/>
            <w:highlight w:val="white"/>
            <w:lang w:eastAsia="fi-FI"/>
            <w:rPrChange w:id="439" w:author="Tekijä">
              <w:rPr>
                <w:rStyle w:val="Hyperlinkki"/>
                <w:noProof/>
                <w:highlight w:val="white"/>
                <w:lang w:eastAsia="fi-FI"/>
              </w:rPr>
            </w:rPrChange>
          </w:rPr>
          <w:delText>4.5</w:delText>
        </w:r>
        <w:r w:rsidRPr="00960EF1" w:rsidDel="00640FE3">
          <w:rPr>
            <w:rFonts w:ascii="Calibri" w:hAnsi="Calibri"/>
            <w:smallCaps w:val="0"/>
            <w:noProof/>
            <w:sz w:val="22"/>
            <w:szCs w:val="22"/>
            <w:lang w:eastAsia="fi-FI"/>
          </w:rPr>
          <w:tab/>
        </w:r>
        <w:r w:rsidRPr="00640FE3" w:rsidDel="00640FE3">
          <w:rPr>
            <w:rStyle w:val="Hyperlinkki"/>
            <w:noProof/>
            <w:rPrChange w:id="440" w:author="Tekijä">
              <w:rPr>
                <w:rStyle w:val="Hyperlinkki"/>
                <w:noProof/>
              </w:rPr>
            </w:rPrChange>
          </w:rPr>
          <w:delText>Coded Ordinal (CO)</w:delText>
        </w:r>
        <w:r w:rsidDel="00640FE3">
          <w:rPr>
            <w:noProof/>
            <w:webHidden/>
          </w:rPr>
          <w:tab/>
          <w:delText>42</w:delText>
        </w:r>
      </w:del>
    </w:p>
    <w:p w:rsidR="00371AB0" w:rsidRPr="00960EF1" w:rsidDel="00640FE3" w:rsidRDefault="00371AB0">
      <w:pPr>
        <w:pStyle w:val="Sisluet2"/>
        <w:tabs>
          <w:tab w:val="left" w:pos="720"/>
          <w:tab w:val="right" w:leader="dot" w:pos="9629"/>
        </w:tabs>
        <w:rPr>
          <w:del w:id="441" w:author="Tekijä"/>
          <w:rFonts w:ascii="Calibri" w:hAnsi="Calibri"/>
          <w:smallCaps w:val="0"/>
          <w:noProof/>
          <w:sz w:val="22"/>
          <w:szCs w:val="22"/>
          <w:lang w:eastAsia="fi-FI"/>
        </w:rPr>
      </w:pPr>
      <w:del w:id="442" w:author="Tekijä">
        <w:r w:rsidRPr="00640FE3" w:rsidDel="00640FE3">
          <w:rPr>
            <w:rStyle w:val="Hyperlinkki"/>
            <w:noProof/>
            <w:highlight w:val="white"/>
            <w:rPrChange w:id="443" w:author="Tekijä">
              <w:rPr>
                <w:rStyle w:val="Hyperlinkki"/>
                <w:noProof/>
                <w:highlight w:val="white"/>
              </w:rPr>
            </w:rPrChange>
          </w:rPr>
          <w:delText>4.6</w:delText>
        </w:r>
        <w:r w:rsidRPr="00960EF1" w:rsidDel="00640FE3">
          <w:rPr>
            <w:rFonts w:ascii="Calibri" w:hAnsi="Calibri"/>
            <w:smallCaps w:val="0"/>
            <w:noProof/>
            <w:sz w:val="22"/>
            <w:szCs w:val="22"/>
            <w:lang w:eastAsia="fi-FI"/>
          </w:rPr>
          <w:tab/>
        </w:r>
        <w:r w:rsidRPr="00640FE3" w:rsidDel="00640FE3">
          <w:rPr>
            <w:rStyle w:val="Hyperlinkki"/>
            <w:noProof/>
            <w:rPrChange w:id="444" w:author="Tekijä">
              <w:rPr>
                <w:rStyle w:val="Hyperlinkki"/>
                <w:noProof/>
              </w:rPr>
            </w:rPrChange>
          </w:rPr>
          <w:delText>Concept Role (CR)</w:delText>
        </w:r>
        <w:r w:rsidDel="00640FE3">
          <w:rPr>
            <w:noProof/>
            <w:webHidden/>
          </w:rPr>
          <w:tab/>
          <w:delText>43</w:delText>
        </w:r>
      </w:del>
    </w:p>
    <w:p w:rsidR="00371AB0" w:rsidRPr="00960EF1" w:rsidDel="00640FE3" w:rsidRDefault="00371AB0">
      <w:pPr>
        <w:pStyle w:val="Sisluet2"/>
        <w:tabs>
          <w:tab w:val="left" w:pos="720"/>
          <w:tab w:val="right" w:leader="dot" w:pos="9629"/>
        </w:tabs>
        <w:rPr>
          <w:del w:id="445" w:author="Tekijä"/>
          <w:rFonts w:ascii="Calibri" w:hAnsi="Calibri"/>
          <w:smallCaps w:val="0"/>
          <w:noProof/>
          <w:sz w:val="22"/>
          <w:szCs w:val="22"/>
          <w:lang w:eastAsia="fi-FI"/>
        </w:rPr>
      </w:pPr>
      <w:del w:id="446" w:author="Tekijä">
        <w:r w:rsidRPr="00640FE3" w:rsidDel="00640FE3">
          <w:rPr>
            <w:rStyle w:val="Hyperlinkki"/>
            <w:noProof/>
            <w:rPrChange w:id="447" w:author="Tekijä">
              <w:rPr>
                <w:rStyle w:val="Hyperlinkki"/>
                <w:noProof/>
              </w:rPr>
            </w:rPrChange>
          </w:rPr>
          <w:delText>4.7</w:delText>
        </w:r>
        <w:r w:rsidRPr="00960EF1" w:rsidDel="00640FE3">
          <w:rPr>
            <w:rFonts w:ascii="Calibri" w:hAnsi="Calibri"/>
            <w:smallCaps w:val="0"/>
            <w:noProof/>
            <w:sz w:val="22"/>
            <w:szCs w:val="22"/>
            <w:lang w:eastAsia="fi-FI"/>
          </w:rPr>
          <w:tab/>
        </w:r>
        <w:r w:rsidRPr="00640FE3" w:rsidDel="00640FE3">
          <w:rPr>
            <w:rStyle w:val="Hyperlinkki"/>
            <w:noProof/>
            <w:rPrChange w:id="448" w:author="Tekijä">
              <w:rPr>
                <w:rStyle w:val="Hyperlinkki"/>
                <w:noProof/>
              </w:rPr>
            </w:rPrChange>
          </w:rPr>
          <w:delText>Muodostettu lista - Generated sequence (GLIST)</w:delText>
        </w:r>
        <w:r w:rsidDel="00640FE3">
          <w:rPr>
            <w:noProof/>
            <w:webHidden/>
          </w:rPr>
          <w:tab/>
          <w:delText>43</w:delText>
        </w:r>
      </w:del>
    </w:p>
    <w:p w:rsidR="00371AB0" w:rsidRPr="00960EF1" w:rsidDel="00640FE3" w:rsidRDefault="00371AB0">
      <w:pPr>
        <w:pStyle w:val="Sisluet2"/>
        <w:tabs>
          <w:tab w:val="left" w:pos="720"/>
          <w:tab w:val="right" w:leader="dot" w:pos="9629"/>
        </w:tabs>
        <w:rPr>
          <w:del w:id="449" w:author="Tekijä"/>
          <w:rFonts w:ascii="Calibri" w:hAnsi="Calibri"/>
          <w:smallCaps w:val="0"/>
          <w:noProof/>
          <w:sz w:val="22"/>
          <w:szCs w:val="22"/>
          <w:lang w:eastAsia="fi-FI"/>
        </w:rPr>
      </w:pPr>
      <w:del w:id="450" w:author="Tekijä">
        <w:r w:rsidRPr="00640FE3" w:rsidDel="00640FE3">
          <w:rPr>
            <w:rStyle w:val="Hyperlinkki"/>
            <w:noProof/>
            <w:highlight w:val="white"/>
            <w:lang w:eastAsia="fi-FI"/>
            <w:rPrChange w:id="451" w:author="Tekijä">
              <w:rPr>
                <w:rStyle w:val="Hyperlinkki"/>
                <w:noProof/>
                <w:highlight w:val="white"/>
                <w:lang w:eastAsia="fi-FI"/>
              </w:rPr>
            </w:rPrChange>
          </w:rPr>
          <w:delText>4.8</w:delText>
        </w:r>
        <w:r w:rsidRPr="00960EF1" w:rsidDel="00640FE3">
          <w:rPr>
            <w:rFonts w:ascii="Calibri" w:hAnsi="Calibri"/>
            <w:smallCaps w:val="0"/>
            <w:noProof/>
            <w:sz w:val="22"/>
            <w:szCs w:val="22"/>
            <w:lang w:eastAsia="fi-FI"/>
          </w:rPr>
          <w:tab/>
        </w:r>
        <w:r w:rsidRPr="00640FE3" w:rsidDel="00640FE3">
          <w:rPr>
            <w:rStyle w:val="Hyperlinkki"/>
            <w:noProof/>
            <w:rPrChange w:id="452" w:author="Tekijä">
              <w:rPr>
                <w:rStyle w:val="Hyperlinkki"/>
                <w:noProof/>
              </w:rPr>
            </w:rPrChange>
          </w:rPr>
          <w:delText>DCE Universal Unique Identifier (UUID)</w:delText>
        </w:r>
        <w:r w:rsidDel="00640FE3">
          <w:rPr>
            <w:noProof/>
            <w:webHidden/>
          </w:rPr>
          <w:tab/>
          <w:delText>43</w:delText>
        </w:r>
      </w:del>
    </w:p>
    <w:p w:rsidR="00371AB0" w:rsidRPr="00960EF1" w:rsidDel="00640FE3" w:rsidRDefault="00371AB0">
      <w:pPr>
        <w:pStyle w:val="Sisluet2"/>
        <w:tabs>
          <w:tab w:val="left" w:pos="720"/>
          <w:tab w:val="right" w:leader="dot" w:pos="9629"/>
        </w:tabs>
        <w:rPr>
          <w:del w:id="453" w:author="Tekijä"/>
          <w:rFonts w:ascii="Calibri" w:hAnsi="Calibri"/>
          <w:smallCaps w:val="0"/>
          <w:noProof/>
          <w:sz w:val="22"/>
          <w:szCs w:val="22"/>
          <w:lang w:eastAsia="fi-FI"/>
        </w:rPr>
      </w:pPr>
      <w:del w:id="454" w:author="Tekijä">
        <w:r w:rsidRPr="00640FE3" w:rsidDel="00640FE3">
          <w:rPr>
            <w:rStyle w:val="Hyperlinkki"/>
            <w:noProof/>
            <w:highlight w:val="white"/>
            <w:lang w:eastAsia="fi-FI"/>
            <w:rPrChange w:id="455" w:author="Tekijä">
              <w:rPr>
                <w:rStyle w:val="Hyperlinkki"/>
                <w:noProof/>
                <w:highlight w:val="white"/>
                <w:lang w:eastAsia="fi-FI"/>
              </w:rPr>
            </w:rPrChange>
          </w:rPr>
          <w:delText>4.9</w:delText>
        </w:r>
        <w:r w:rsidRPr="00960EF1" w:rsidDel="00640FE3">
          <w:rPr>
            <w:rFonts w:ascii="Calibri" w:hAnsi="Calibri"/>
            <w:smallCaps w:val="0"/>
            <w:noProof/>
            <w:sz w:val="22"/>
            <w:szCs w:val="22"/>
            <w:lang w:eastAsia="fi-FI"/>
          </w:rPr>
          <w:tab/>
        </w:r>
        <w:r w:rsidRPr="00640FE3" w:rsidDel="00640FE3">
          <w:rPr>
            <w:rStyle w:val="Hyperlinkki"/>
            <w:noProof/>
            <w:rPrChange w:id="456" w:author="Tekijä">
              <w:rPr>
                <w:rStyle w:val="Hyperlinkki"/>
                <w:noProof/>
              </w:rPr>
            </w:rPrChange>
          </w:rPr>
          <w:delText>Encapsulated Data (ED)</w:delText>
        </w:r>
        <w:r w:rsidDel="00640FE3">
          <w:rPr>
            <w:noProof/>
            <w:webHidden/>
          </w:rPr>
          <w:tab/>
          <w:delText>43</w:delText>
        </w:r>
      </w:del>
    </w:p>
    <w:p w:rsidR="00371AB0" w:rsidRPr="00960EF1" w:rsidDel="00640FE3" w:rsidRDefault="00371AB0">
      <w:pPr>
        <w:pStyle w:val="Sisluet2"/>
        <w:tabs>
          <w:tab w:val="left" w:pos="960"/>
          <w:tab w:val="right" w:leader="dot" w:pos="9629"/>
        </w:tabs>
        <w:rPr>
          <w:del w:id="457" w:author="Tekijä"/>
          <w:rFonts w:ascii="Calibri" w:hAnsi="Calibri"/>
          <w:smallCaps w:val="0"/>
          <w:noProof/>
          <w:sz w:val="22"/>
          <w:szCs w:val="22"/>
          <w:lang w:eastAsia="fi-FI"/>
        </w:rPr>
      </w:pPr>
      <w:del w:id="458" w:author="Tekijä">
        <w:r w:rsidRPr="00640FE3" w:rsidDel="00640FE3">
          <w:rPr>
            <w:rStyle w:val="Hyperlinkki"/>
            <w:noProof/>
            <w:highlight w:val="white"/>
            <w:lang w:eastAsia="fi-FI"/>
            <w:rPrChange w:id="459" w:author="Tekijä">
              <w:rPr>
                <w:rStyle w:val="Hyperlinkki"/>
                <w:noProof/>
                <w:highlight w:val="white"/>
                <w:lang w:eastAsia="fi-FI"/>
              </w:rPr>
            </w:rPrChange>
          </w:rPr>
          <w:delText>4.10</w:delText>
        </w:r>
        <w:r w:rsidRPr="00960EF1" w:rsidDel="00640FE3">
          <w:rPr>
            <w:rFonts w:ascii="Calibri" w:hAnsi="Calibri"/>
            <w:smallCaps w:val="0"/>
            <w:noProof/>
            <w:sz w:val="22"/>
            <w:szCs w:val="22"/>
            <w:lang w:eastAsia="fi-FI"/>
          </w:rPr>
          <w:tab/>
        </w:r>
        <w:r w:rsidRPr="00640FE3" w:rsidDel="00640FE3">
          <w:rPr>
            <w:rStyle w:val="Hyperlinkki"/>
            <w:noProof/>
            <w:rPrChange w:id="460" w:author="Tekijä">
              <w:rPr>
                <w:rStyle w:val="Hyperlinkki"/>
                <w:noProof/>
              </w:rPr>
            </w:rPrChange>
          </w:rPr>
          <w:delText>Event-Related Periodic Interval of Time (EIVL)</w:delText>
        </w:r>
        <w:r w:rsidDel="00640FE3">
          <w:rPr>
            <w:noProof/>
            <w:webHidden/>
          </w:rPr>
          <w:tab/>
          <w:delText>44</w:delText>
        </w:r>
      </w:del>
    </w:p>
    <w:p w:rsidR="00371AB0" w:rsidRPr="00960EF1" w:rsidDel="00640FE3" w:rsidRDefault="00371AB0">
      <w:pPr>
        <w:pStyle w:val="Sisluet2"/>
        <w:tabs>
          <w:tab w:val="left" w:pos="960"/>
          <w:tab w:val="right" w:leader="dot" w:pos="9629"/>
        </w:tabs>
        <w:rPr>
          <w:del w:id="461" w:author="Tekijä"/>
          <w:rFonts w:ascii="Calibri" w:hAnsi="Calibri"/>
          <w:smallCaps w:val="0"/>
          <w:noProof/>
          <w:sz w:val="22"/>
          <w:szCs w:val="22"/>
          <w:lang w:eastAsia="fi-FI"/>
        </w:rPr>
      </w:pPr>
      <w:del w:id="462" w:author="Tekijä">
        <w:r w:rsidRPr="00640FE3" w:rsidDel="00640FE3">
          <w:rPr>
            <w:rStyle w:val="Hyperlinkki"/>
            <w:noProof/>
            <w:highlight w:val="white"/>
            <w:lang w:eastAsia="fi-FI"/>
            <w:rPrChange w:id="463" w:author="Tekijä">
              <w:rPr>
                <w:rStyle w:val="Hyperlinkki"/>
                <w:noProof/>
                <w:highlight w:val="white"/>
                <w:lang w:eastAsia="fi-FI"/>
              </w:rPr>
            </w:rPrChange>
          </w:rPr>
          <w:delText>4.11</w:delText>
        </w:r>
        <w:r w:rsidRPr="00960EF1" w:rsidDel="00640FE3">
          <w:rPr>
            <w:rFonts w:ascii="Calibri" w:hAnsi="Calibri"/>
            <w:smallCaps w:val="0"/>
            <w:noProof/>
            <w:sz w:val="22"/>
            <w:szCs w:val="22"/>
            <w:lang w:eastAsia="fi-FI"/>
          </w:rPr>
          <w:tab/>
        </w:r>
        <w:r w:rsidRPr="00640FE3" w:rsidDel="00640FE3">
          <w:rPr>
            <w:rStyle w:val="Hyperlinkki"/>
            <w:noProof/>
            <w:rPrChange w:id="464" w:author="Tekijä">
              <w:rPr>
                <w:rStyle w:val="Hyperlinkki"/>
                <w:noProof/>
              </w:rPr>
            </w:rPrChange>
          </w:rPr>
          <w:delText>General Timing Specification (GTS)</w:delText>
        </w:r>
        <w:r w:rsidDel="00640FE3">
          <w:rPr>
            <w:noProof/>
            <w:webHidden/>
          </w:rPr>
          <w:tab/>
          <w:delText>44</w:delText>
        </w:r>
      </w:del>
    </w:p>
    <w:p w:rsidR="00371AB0" w:rsidRPr="00960EF1" w:rsidDel="00640FE3" w:rsidRDefault="00371AB0">
      <w:pPr>
        <w:pStyle w:val="Sisluet2"/>
        <w:tabs>
          <w:tab w:val="left" w:pos="960"/>
          <w:tab w:val="right" w:leader="dot" w:pos="9629"/>
        </w:tabs>
        <w:rPr>
          <w:del w:id="465" w:author="Tekijä"/>
          <w:rFonts w:ascii="Calibri" w:hAnsi="Calibri"/>
          <w:smallCaps w:val="0"/>
          <w:noProof/>
          <w:sz w:val="22"/>
          <w:szCs w:val="22"/>
          <w:lang w:eastAsia="fi-FI"/>
        </w:rPr>
      </w:pPr>
      <w:del w:id="466" w:author="Tekijä">
        <w:r w:rsidRPr="00640FE3" w:rsidDel="00640FE3">
          <w:rPr>
            <w:rStyle w:val="Hyperlinkki"/>
            <w:noProof/>
            <w:highlight w:val="white"/>
            <w:lang w:eastAsia="fi-FI"/>
            <w:rPrChange w:id="467" w:author="Tekijä">
              <w:rPr>
                <w:rStyle w:val="Hyperlinkki"/>
                <w:noProof/>
                <w:highlight w:val="white"/>
                <w:lang w:eastAsia="fi-FI"/>
              </w:rPr>
            </w:rPrChange>
          </w:rPr>
          <w:delText>4.12</w:delText>
        </w:r>
        <w:r w:rsidRPr="00960EF1" w:rsidDel="00640FE3">
          <w:rPr>
            <w:rFonts w:ascii="Calibri" w:hAnsi="Calibri"/>
            <w:smallCaps w:val="0"/>
            <w:noProof/>
            <w:sz w:val="22"/>
            <w:szCs w:val="22"/>
            <w:lang w:eastAsia="fi-FI"/>
          </w:rPr>
          <w:tab/>
        </w:r>
        <w:r w:rsidRPr="00640FE3" w:rsidDel="00640FE3">
          <w:rPr>
            <w:rStyle w:val="Hyperlinkki"/>
            <w:noProof/>
            <w:rPrChange w:id="468" w:author="Tekijä">
              <w:rPr>
                <w:rStyle w:val="Hyperlinkki"/>
                <w:noProof/>
              </w:rPr>
            </w:rPrChange>
          </w:rPr>
          <w:delText>History (HIST)</w:delText>
        </w:r>
        <w:r w:rsidDel="00640FE3">
          <w:rPr>
            <w:noProof/>
            <w:webHidden/>
          </w:rPr>
          <w:tab/>
          <w:delText>44</w:delText>
        </w:r>
      </w:del>
    </w:p>
    <w:p w:rsidR="00371AB0" w:rsidRPr="00960EF1" w:rsidDel="00640FE3" w:rsidRDefault="00371AB0">
      <w:pPr>
        <w:pStyle w:val="Sisluet2"/>
        <w:tabs>
          <w:tab w:val="left" w:pos="960"/>
          <w:tab w:val="right" w:leader="dot" w:pos="9629"/>
        </w:tabs>
        <w:rPr>
          <w:del w:id="469" w:author="Tekijä"/>
          <w:rFonts w:ascii="Calibri" w:hAnsi="Calibri"/>
          <w:smallCaps w:val="0"/>
          <w:noProof/>
          <w:sz w:val="22"/>
          <w:szCs w:val="22"/>
          <w:lang w:eastAsia="fi-FI"/>
        </w:rPr>
      </w:pPr>
      <w:del w:id="470" w:author="Tekijä">
        <w:r w:rsidRPr="00640FE3" w:rsidDel="00640FE3">
          <w:rPr>
            <w:rStyle w:val="Hyperlinkki"/>
            <w:noProof/>
            <w:highlight w:val="white"/>
            <w:lang w:eastAsia="fi-FI"/>
            <w:rPrChange w:id="471" w:author="Tekijä">
              <w:rPr>
                <w:rStyle w:val="Hyperlinkki"/>
                <w:noProof/>
                <w:highlight w:val="white"/>
                <w:lang w:eastAsia="fi-FI"/>
              </w:rPr>
            </w:rPrChange>
          </w:rPr>
          <w:delText>4.13</w:delText>
        </w:r>
        <w:r w:rsidRPr="00960EF1" w:rsidDel="00640FE3">
          <w:rPr>
            <w:rFonts w:ascii="Calibri" w:hAnsi="Calibri"/>
            <w:smallCaps w:val="0"/>
            <w:noProof/>
            <w:sz w:val="22"/>
            <w:szCs w:val="22"/>
            <w:lang w:eastAsia="fi-FI"/>
          </w:rPr>
          <w:tab/>
        </w:r>
        <w:r w:rsidRPr="00640FE3" w:rsidDel="00640FE3">
          <w:rPr>
            <w:rStyle w:val="Hyperlinkki"/>
            <w:noProof/>
            <w:rPrChange w:id="472" w:author="Tekijä">
              <w:rPr>
                <w:rStyle w:val="Hyperlinkki"/>
                <w:noProof/>
              </w:rPr>
            </w:rPrChange>
          </w:rPr>
          <w:delText>History Item (HXIT)</w:delText>
        </w:r>
        <w:r w:rsidDel="00640FE3">
          <w:rPr>
            <w:noProof/>
            <w:webHidden/>
          </w:rPr>
          <w:tab/>
          <w:delText>44</w:delText>
        </w:r>
      </w:del>
    </w:p>
    <w:p w:rsidR="00371AB0" w:rsidRPr="00960EF1" w:rsidDel="00640FE3" w:rsidRDefault="00371AB0">
      <w:pPr>
        <w:pStyle w:val="Sisluet2"/>
        <w:tabs>
          <w:tab w:val="left" w:pos="960"/>
          <w:tab w:val="right" w:leader="dot" w:pos="9629"/>
        </w:tabs>
        <w:rPr>
          <w:del w:id="473" w:author="Tekijä"/>
          <w:rFonts w:ascii="Calibri" w:hAnsi="Calibri"/>
          <w:smallCaps w:val="0"/>
          <w:noProof/>
          <w:sz w:val="22"/>
          <w:szCs w:val="22"/>
          <w:lang w:eastAsia="fi-FI"/>
        </w:rPr>
      </w:pPr>
      <w:del w:id="474" w:author="Tekijä">
        <w:r w:rsidRPr="00640FE3" w:rsidDel="00640FE3">
          <w:rPr>
            <w:rStyle w:val="Hyperlinkki"/>
            <w:noProof/>
            <w:highlight w:val="white"/>
            <w:lang w:eastAsia="fi-FI"/>
            <w:rPrChange w:id="475" w:author="Tekijä">
              <w:rPr>
                <w:rStyle w:val="Hyperlinkki"/>
                <w:noProof/>
                <w:highlight w:val="white"/>
                <w:lang w:eastAsia="fi-FI"/>
              </w:rPr>
            </w:rPrChange>
          </w:rPr>
          <w:delText>4.14</w:delText>
        </w:r>
        <w:r w:rsidRPr="00960EF1" w:rsidDel="00640FE3">
          <w:rPr>
            <w:rFonts w:ascii="Calibri" w:hAnsi="Calibri"/>
            <w:smallCaps w:val="0"/>
            <w:noProof/>
            <w:sz w:val="22"/>
            <w:szCs w:val="22"/>
            <w:lang w:eastAsia="fi-FI"/>
          </w:rPr>
          <w:tab/>
        </w:r>
        <w:r w:rsidRPr="00640FE3" w:rsidDel="00640FE3">
          <w:rPr>
            <w:rStyle w:val="Hyperlinkki"/>
            <w:noProof/>
            <w:rPrChange w:id="476" w:author="Tekijä">
              <w:rPr>
                <w:rStyle w:val="Hyperlinkki"/>
                <w:noProof/>
              </w:rPr>
            </w:rPrChange>
          </w:rPr>
          <w:delText>HL7 Reserved Identifier Scheme (RUID)</w:delText>
        </w:r>
        <w:r w:rsidDel="00640FE3">
          <w:rPr>
            <w:noProof/>
            <w:webHidden/>
          </w:rPr>
          <w:tab/>
          <w:delText>44</w:delText>
        </w:r>
      </w:del>
    </w:p>
    <w:p w:rsidR="00371AB0" w:rsidRPr="00960EF1" w:rsidDel="00640FE3" w:rsidRDefault="00371AB0">
      <w:pPr>
        <w:pStyle w:val="Sisluet2"/>
        <w:tabs>
          <w:tab w:val="left" w:pos="960"/>
          <w:tab w:val="right" w:leader="dot" w:pos="9629"/>
        </w:tabs>
        <w:rPr>
          <w:del w:id="477" w:author="Tekijä"/>
          <w:rFonts w:ascii="Calibri" w:hAnsi="Calibri"/>
          <w:smallCaps w:val="0"/>
          <w:noProof/>
          <w:sz w:val="22"/>
          <w:szCs w:val="22"/>
          <w:lang w:eastAsia="fi-FI"/>
        </w:rPr>
      </w:pPr>
      <w:del w:id="478" w:author="Tekijä">
        <w:r w:rsidRPr="00640FE3" w:rsidDel="00640FE3">
          <w:rPr>
            <w:rStyle w:val="Hyperlinkki"/>
            <w:noProof/>
            <w:highlight w:val="white"/>
            <w:lang w:eastAsia="fi-FI"/>
            <w:rPrChange w:id="479" w:author="Tekijä">
              <w:rPr>
                <w:rStyle w:val="Hyperlinkki"/>
                <w:noProof/>
                <w:highlight w:val="white"/>
                <w:lang w:eastAsia="fi-FI"/>
              </w:rPr>
            </w:rPrChange>
          </w:rPr>
          <w:delText>4.15</w:delText>
        </w:r>
        <w:r w:rsidRPr="00960EF1" w:rsidDel="00640FE3">
          <w:rPr>
            <w:rFonts w:ascii="Calibri" w:hAnsi="Calibri"/>
            <w:smallCaps w:val="0"/>
            <w:noProof/>
            <w:sz w:val="22"/>
            <w:szCs w:val="22"/>
            <w:lang w:eastAsia="fi-FI"/>
          </w:rPr>
          <w:tab/>
        </w:r>
        <w:r w:rsidRPr="00640FE3" w:rsidDel="00640FE3">
          <w:rPr>
            <w:rStyle w:val="Hyperlinkki"/>
            <w:noProof/>
            <w:rPrChange w:id="480" w:author="Tekijä">
              <w:rPr>
                <w:rStyle w:val="Hyperlinkki"/>
                <w:noProof/>
              </w:rPr>
            </w:rPrChange>
          </w:rPr>
          <w:delText>ISO Object Identifier (OID)</w:delText>
        </w:r>
        <w:r w:rsidDel="00640FE3">
          <w:rPr>
            <w:noProof/>
            <w:webHidden/>
          </w:rPr>
          <w:tab/>
          <w:delText>45</w:delText>
        </w:r>
      </w:del>
    </w:p>
    <w:p w:rsidR="00371AB0" w:rsidRPr="00960EF1" w:rsidDel="00640FE3" w:rsidRDefault="00371AB0">
      <w:pPr>
        <w:pStyle w:val="Sisluet2"/>
        <w:tabs>
          <w:tab w:val="left" w:pos="960"/>
          <w:tab w:val="right" w:leader="dot" w:pos="9629"/>
        </w:tabs>
        <w:rPr>
          <w:del w:id="481" w:author="Tekijä"/>
          <w:rFonts w:ascii="Calibri" w:hAnsi="Calibri"/>
          <w:smallCaps w:val="0"/>
          <w:noProof/>
          <w:sz w:val="22"/>
          <w:szCs w:val="22"/>
          <w:lang w:eastAsia="fi-FI"/>
        </w:rPr>
      </w:pPr>
      <w:del w:id="482" w:author="Tekijä">
        <w:r w:rsidRPr="00640FE3" w:rsidDel="00640FE3">
          <w:rPr>
            <w:rStyle w:val="Hyperlinkki"/>
            <w:noProof/>
            <w:highlight w:val="white"/>
            <w:lang w:eastAsia="fi-FI"/>
            <w:rPrChange w:id="483" w:author="Tekijä">
              <w:rPr>
                <w:rStyle w:val="Hyperlinkki"/>
                <w:noProof/>
                <w:highlight w:val="white"/>
                <w:lang w:eastAsia="fi-FI"/>
              </w:rPr>
            </w:rPrChange>
          </w:rPr>
          <w:delText>4.16</w:delText>
        </w:r>
        <w:r w:rsidRPr="00960EF1" w:rsidDel="00640FE3">
          <w:rPr>
            <w:rFonts w:ascii="Calibri" w:hAnsi="Calibri"/>
            <w:smallCaps w:val="0"/>
            <w:noProof/>
            <w:sz w:val="22"/>
            <w:szCs w:val="22"/>
            <w:lang w:eastAsia="fi-FI"/>
          </w:rPr>
          <w:tab/>
        </w:r>
        <w:r w:rsidRPr="00640FE3" w:rsidDel="00640FE3">
          <w:rPr>
            <w:rStyle w:val="Hyperlinkki"/>
            <w:noProof/>
            <w:rPrChange w:id="484" w:author="Tekijä">
              <w:rPr>
                <w:rStyle w:val="Hyperlinkki"/>
                <w:noProof/>
              </w:rPr>
            </w:rPrChange>
          </w:rPr>
          <w:delText>Non-Parametric Probability Distribution (NPPD)</w:delText>
        </w:r>
        <w:r w:rsidDel="00640FE3">
          <w:rPr>
            <w:noProof/>
            <w:webHidden/>
          </w:rPr>
          <w:tab/>
          <w:delText>45</w:delText>
        </w:r>
      </w:del>
    </w:p>
    <w:p w:rsidR="00371AB0" w:rsidRPr="00960EF1" w:rsidDel="00640FE3" w:rsidRDefault="00371AB0">
      <w:pPr>
        <w:pStyle w:val="Sisluet2"/>
        <w:tabs>
          <w:tab w:val="left" w:pos="960"/>
          <w:tab w:val="right" w:leader="dot" w:pos="9629"/>
        </w:tabs>
        <w:rPr>
          <w:del w:id="485" w:author="Tekijä"/>
          <w:rFonts w:ascii="Calibri" w:hAnsi="Calibri"/>
          <w:smallCaps w:val="0"/>
          <w:noProof/>
          <w:sz w:val="22"/>
          <w:szCs w:val="22"/>
          <w:lang w:eastAsia="fi-FI"/>
        </w:rPr>
      </w:pPr>
      <w:del w:id="486" w:author="Tekijä">
        <w:r w:rsidRPr="00640FE3" w:rsidDel="00640FE3">
          <w:rPr>
            <w:rStyle w:val="Hyperlinkki"/>
            <w:noProof/>
            <w:highlight w:val="white"/>
            <w:lang w:eastAsia="fi-FI"/>
            <w:rPrChange w:id="487" w:author="Tekijä">
              <w:rPr>
                <w:rStyle w:val="Hyperlinkki"/>
                <w:noProof/>
                <w:highlight w:val="white"/>
                <w:lang w:eastAsia="fi-FI"/>
              </w:rPr>
            </w:rPrChange>
          </w:rPr>
          <w:delText>4.17</w:delText>
        </w:r>
        <w:r w:rsidRPr="00960EF1" w:rsidDel="00640FE3">
          <w:rPr>
            <w:rFonts w:ascii="Calibri" w:hAnsi="Calibri"/>
            <w:smallCaps w:val="0"/>
            <w:noProof/>
            <w:sz w:val="22"/>
            <w:szCs w:val="22"/>
            <w:lang w:eastAsia="fi-FI"/>
          </w:rPr>
          <w:tab/>
        </w:r>
        <w:r w:rsidRPr="00640FE3" w:rsidDel="00640FE3">
          <w:rPr>
            <w:rStyle w:val="Hyperlinkki"/>
            <w:noProof/>
            <w:rPrChange w:id="488" w:author="Tekijä">
              <w:rPr>
                <w:rStyle w:val="Hyperlinkki"/>
                <w:noProof/>
              </w:rPr>
            </w:rPrChange>
          </w:rPr>
          <w:delText>Parametric Probability Distribution (PPD)</w:delText>
        </w:r>
        <w:r w:rsidDel="00640FE3">
          <w:rPr>
            <w:noProof/>
            <w:webHidden/>
          </w:rPr>
          <w:tab/>
          <w:delText>45</w:delText>
        </w:r>
      </w:del>
    </w:p>
    <w:p w:rsidR="00371AB0" w:rsidRPr="00960EF1" w:rsidDel="00640FE3" w:rsidRDefault="00371AB0">
      <w:pPr>
        <w:pStyle w:val="Sisluet2"/>
        <w:tabs>
          <w:tab w:val="left" w:pos="960"/>
          <w:tab w:val="right" w:leader="dot" w:pos="9629"/>
        </w:tabs>
        <w:rPr>
          <w:del w:id="489" w:author="Tekijä"/>
          <w:rFonts w:ascii="Calibri" w:hAnsi="Calibri"/>
          <w:smallCaps w:val="0"/>
          <w:noProof/>
          <w:sz w:val="22"/>
          <w:szCs w:val="22"/>
          <w:lang w:eastAsia="fi-FI"/>
        </w:rPr>
      </w:pPr>
      <w:del w:id="490" w:author="Tekijä">
        <w:r w:rsidRPr="00640FE3" w:rsidDel="00640FE3">
          <w:rPr>
            <w:rStyle w:val="Hyperlinkki"/>
            <w:noProof/>
            <w:highlight w:val="white"/>
            <w:lang w:eastAsia="fi-FI"/>
            <w:rPrChange w:id="491" w:author="Tekijä">
              <w:rPr>
                <w:rStyle w:val="Hyperlinkki"/>
                <w:noProof/>
                <w:highlight w:val="white"/>
                <w:lang w:eastAsia="fi-FI"/>
              </w:rPr>
            </w:rPrChange>
          </w:rPr>
          <w:delText>4.18</w:delText>
        </w:r>
        <w:r w:rsidRPr="00960EF1" w:rsidDel="00640FE3">
          <w:rPr>
            <w:rFonts w:ascii="Calibri" w:hAnsi="Calibri"/>
            <w:smallCaps w:val="0"/>
            <w:noProof/>
            <w:sz w:val="22"/>
            <w:szCs w:val="22"/>
            <w:lang w:eastAsia="fi-FI"/>
          </w:rPr>
          <w:tab/>
        </w:r>
        <w:r w:rsidRPr="00640FE3" w:rsidDel="00640FE3">
          <w:rPr>
            <w:rStyle w:val="Hyperlinkki"/>
            <w:noProof/>
            <w:rPrChange w:id="492" w:author="Tekijä">
              <w:rPr>
                <w:rStyle w:val="Hyperlinkki"/>
                <w:noProof/>
              </w:rPr>
            </w:rPrChange>
          </w:rPr>
          <w:delText>Parametric Probability Distributions over Physical Quantities (PPD&lt;PQ&gt;)</w:delText>
        </w:r>
        <w:r w:rsidDel="00640FE3">
          <w:rPr>
            <w:noProof/>
            <w:webHidden/>
          </w:rPr>
          <w:tab/>
          <w:delText>45</w:delText>
        </w:r>
      </w:del>
    </w:p>
    <w:p w:rsidR="00371AB0" w:rsidRPr="00960EF1" w:rsidDel="00640FE3" w:rsidRDefault="00371AB0">
      <w:pPr>
        <w:pStyle w:val="Sisluet2"/>
        <w:tabs>
          <w:tab w:val="left" w:pos="960"/>
          <w:tab w:val="right" w:leader="dot" w:pos="9629"/>
        </w:tabs>
        <w:rPr>
          <w:del w:id="493" w:author="Tekijä"/>
          <w:rFonts w:ascii="Calibri" w:hAnsi="Calibri"/>
          <w:smallCaps w:val="0"/>
          <w:noProof/>
          <w:sz w:val="22"/>
          <w:szCs w:val="22"/>
          <w:lang w:eastAsia="fi-FI"/>
        </w:rPr>
      </w:pPr>
      <w:del w:id="494" w:author="Tekijä">
        <w:r w:rsidRPr="00640FE3" w:rsidDel="00640FE3">
          <w:rPr>
            <w:rStyle w:val="Hyperlinkki"/>
            <w:noProof/>
            <w:highlight w:val="white"/>
            <w:lang w:eastAsia="fi-FI"/>
            <w:rPrChange w:id="495" w:author="Tekijä">
              <w:rPr>
                <w:rStyle w:val="Hyperlinkki"/>
                <w:noProof/>
                <w:highlight w:val="white"/>
                <w:lang w:eastAsia="fi-FI"/>
              </w:rPr>
            </w:rPrChange>
          </w:rPr>
          <w:delText>4.19</w:delText>
        </w:r>
        <w:r w:rsidRPr="00960EF1" w:rsidDel="00640FE3">
          <w:rPr>
            <w:rFonts w:ascii="Calibri" w:hAnsi="Calibri"/>
            <w:smallCaps w:val="0"/>
            <w:noProof/>
            <w:sz w:val="22"/>
            <w:szCs w:val="22"/>
            <w:lang w:eastAsia="fi-FI"/>
          </w:rPr>
          <w:tab/>
        </w:r>
        <w:r w:rsidRPr="00640FE3" w:rsidDel="00640FE3">
          <w:rPr>
            <w:rStyle w:val="Hyperlinkki"/>
            <w:noProof/>
            <w:rPrChange w:id="496" w:author="Tekijä">
              <w:rPr>
                <w:rStyle w:val="Hyperlinkki"/>
                <w:noProof/>
              </w:rPr>
            </w:rPrChange>
          </w:rPr>
          <w:delText>Periodic Interval of Time (PIVL)</w:delText>
        </w:r>
        <w:r w:rsidDel="00640FE3">
          <w:rPr>
            <w:noProof/>
            <w:webHidden/>
          </w:rPr>
          <w:tab/>
          <w:delText>45</w:delText>
        </w:r>
      </w:del>
    </w:p>
    <w:p w:rsidR="00371AB0" w:rsidRPr="00960EF1" w:rsidDel="00640FE3" w:rsidRDefault="00371AB0">
      <w:pPr>
        <w:pStyle w:val="Sisluet2"/>
        <w:tabs>
          <w:tab w:val="left" w:pos="960"/>
          <w:tab w:val="right" w:leader="dot" w:pos="9629"/>
        </w:tabs>
        <w:rPr>
          <w:del w:id="497" w:author="Tekijä"/>
          <w:rFonts w:ascii="Calibri" w:hAnsi="Calibri"/>
          <w:smallCaps w:val="0"/>
          <w:noProof/>
          <w:sz w:val="22"/>
          <w:szCs w:val="22"/>
          <w:lang w:eastAsia="fi-FI"/>
        </w:rPr>
      </w:pPr>
      <w:del w:id="498" w:author="Tekijä">
        <w:r w:rsidRPr="00640FE3" w:rsidDel="00640FE3">
          <w:rPr>
            <w:rStyle w:val="Hyperlinkki"/>
            <w:noProof/>
            <w:highlight w:val="white"/>
            <w:lang w:eastAsia="fi-FI"/>
            <w:rPrChange w:id="499" w:author="Tekijä">
              <w:rPr>
                <w:rStyle w:val="Hyperlinkki"/>
                <w:noProof/>
                <w:highlight w:val="white"/>
                <w:lang w:eastAsia="fi-FI"/>
              </w:rPr>
            </w:rPrChange>
          </w:rPr>
          <w:delText>4.20</w:delText>
        </w:r>
        <w:r w:rsidRPr="00960EF1" w:rsidDel="00640FE3">
          <w:rPr>
            <w:rFonts w:ascii="Calibri" w:hAnsi="Calibri"/>
            <w:smallCaps w:val="0"/>
            <w:noProof/>
            <w:sz w:val="22"/>
            <w:szCs w:val="22"/>
            <w:lang w:eastAsia="fi-FI"/>
          </w:rPr>
          <w:tab/>
        </w:r>
        <w:r w:rsidRPr="00640FE3" w:rsidDel="00640FE3">
          <w:rPr>
            <w:rStyle w:val="Hyperlinkki"/>
            <w:noProof/>
            <w:rPrChange w:id="500" w:author="Tekijä">
              <w:rPr>
                <w:rStyle w:val="Hyperlinkki"/>
                <w:noProof/>
              </w:rPr>
            </w:rPrChange>
          </w:rPr>
          <w:delText>Probability Distribution over Real Numbers (PPD&lt;REAL&gt;)</w:delText>
        </w:r>
        <w:r w:rsidDel="00640FE3">
          <w:rPr>
            <w:noProof/>
            <w:webHidden/>
          </w:rPr>
          <w:tab/>
          <w:delText>45</w:delText>
        </w:r>
      </w:del>
    </w:p>
    <w:p w:rsidR="00371AB0" w:rsidRPr="00960EF1" w:rsidDel="00640FE3" w:rsidRDefault="00371AB0">
      <w:pPr>
        <w:pStyle w:val="Sisluet2"/>
        <w:tabs>
          <w:tab w:val="left" w:pos="960"/>
          <w:tab w:val="right" w:leader="dot" w:pos="9629"/>
        </w:tabs>
        <w:rPr>
          <w:del w:id="501" w:author="Tekijä"/>
          <w:rFonts w:ascii="Calibri" w:hAnsi="Calibri"/>
          <w:smallCaps w:val="0"/>
          <w:noProof/>
          <w:sz w:val="22"/>
          <w:szCs w:val="22"/>
          <w:lang w:eastAsia="fi-FI"/>
        </w:rPr>
      </w:pPr>
      <w:del w:id="502" w:author="Tekijä">
        <w:r w:rsidRPr="00640FE3" w:rsidDel="00640FE3">
          <w:rPr>
            <w:rStyle w:val="Hyperlinkki"/>
            <w:noProof/>
            <w:highlight w:val="white"/>
            <w:lang w:eastAsia="fi-FI"/>
            <w:rPrChange w:id="503" w:author="Tekijä">
              <w:rPr>
                <w:rStyle w:val="Hyperlinkki"/>
                <w:noProof/>
                <w:highlight w:val="white"/>
                <w:lang w:eastAsia="fi-FI"/>
              </w:rPr>
            </w:rPrChange>
          </w:rPr>
          <w:delText>4.21</w:delText>
        </w:r>
        <w:r w:rsidRPr="00960EF1" w:rsidDel="00640FE3">
          <w:rPr>
            <w:rFonts w:ascii="Calibri" w:hAnsi="Calibri"/>
            <w:smallCaps w:val="0"/>
            <w:noProof/>
            <w:sz w:val="22"/>
            <w:szCs w:val="22"/>
            <w:lang w:eastAsia="fi-FI"/>
          </w:rPr>
          <w:tab/>
        </w:r>
        <w:r w:rsidRPr="00640FE3" w:rsidDel="00640FE3">
          <w:rPr>
            <w:rStyle w:val="Hyperlinkki"/>
            <w:noProof/>
            <w:rPrChange w:id="504" w:author="Tekijä">
              <w:rPr>
                <w:rStyle w:val="Hyperlinkki"/>
                <w:noProof/>
              </w:rPr>
            </w:rPrChange>
          </w:rPr>
          <w:delText>Probability Distribution over Time Points (PPD&lt;TS&gt;)</w:delText>
        </w:r>
        <w:r w:rsidDel="00640FE3">
          <w:rPr>
            <w:noProof/>
            <w:webHidden/>
          </w:rPr>
          <w:tab/>
          <w:delText>45</w:delText>
        </w:r>
      </w:del>
    </w:p>
    <w:p w:rsidR="00371AB0" w:rsidRPr="00960EF1" w:rsidDel="00640FE3" w:rsidRDefault="00371AB0">
      <w:pPr>
        <w:pStyle w:val="Sisluet2"/>
        <w:tabs>
          <w:tab w:val="left" w:pos="960"/>
          <w:tab w:val="right" w:leader="dot" w:pos="9629"/>
        </w:tabs>
        <w:rPr>
          <w:del w:id="505" w:author="Tekijä"/>
          <w:rFonts w:ascii="Calibri" w:hAnsi="Calibri"/>
          <w:smallCaps w:val="0"/>
          <w:noProof/>
          <w:sz w:val="22"/>
          <w:szCs w:val="22"/>
          <w:lang w:eastAsia="fi-FI"/>
        </w:rPr>
      </w:pPr>
      <w:del w:id="506" w:author="Tekijä">
        <w:r w:rsidRPr="00640FE3" w:rsidDel="00640FE3">
          <w:rPr>
            <w:rStyle w:val="Hyperlinkki"/>
            <w:noProof/>
            <w:highlight w:val="white"/>
            <w:lang w:eastAsia="fi-FI"/>
            <w:rPrChange w:id="507" w:author="Tekijä">
              <w:rPr>
                <w:rStyle w:val="Hyperlinkki"/>
                <w:noProof/>
                <w:highlight w:val="white"/>
                <w:lang w:eastAsia="fi-FI"/>
              </w:rPr>
            </w:rPrChange>
          </w:rPr>
          <w:delText>4.22</w:delText>
        </w:r>
        <w:r w:rsidRPr="00960EF1" w:rsidDel="00640FE3">
          <w:rPr>
            <w:rFonts w:ascii="Calibri" w:hAnsi="Calibri"/>
            <w:smallCaps w:val="0"/>
            <w:noProof/>
            <w:sz w:val="22"/>
            <w:szCs w:val="22"/>
            <w:lang w:eastAsia="fi-FI"/>
          </w:rPr>
          <w:tab/>
        </w:r>
        <w:r w:rsidRPr="00640FE3" w:rsidDel="00640FE3">
          <w:rPr>
            <w:rStyle w:val="Hyperlinkki"/>
            <w:noProof/>
            <w:rPrChange w:id="508" w:author="Tekijä">
              <w:rPr>
                <w:rStyle w:val="Hyperlinkki"/>
                <w:noProof/>
              </w:rPr>
            </w:rPrChange>
          </w:rPr>
          <w:delText>SampledSequence (SLIST)</w:delText>
        </w:r>
        <w:r w:rsidDel="00640FE3">
          <w:rPr>
            <w:noProof/>
            <w:webHidden/>
          </w:rPr>
          <w:tab/>
          <w:delText>46</w:delText>
        </w:r>
      </w:del>
    </w:p>
    <w:p w:rsidR="00371AB0" w:rsidRPr="00960EF1" w:rsidDel="00640FE3" w:rsidRDefault="00371AB0">
      <w:pPr>
        <w:pStyle w:val="Sisluet2"/>
        <w:tabs>
          <w:tab w:val="left" w:pos="960"/>
          <w:tab w:val="right" w:leader="dot" w:pos="9629"/>
        </w:tabs>
        <w:rPr>
          <w:del w:id="509" w:author="Tekijä"/>
          <w:rFonts w:ascii="Calibri" w:hAnsi="Calibri"/>
          <w:smallCaps w:val="0"/>
          <w:noProof/>
          <w:sz w:val="22"/>
          <w:szCs w:val="22"/>
          <w:lang w:eastAsia="fi-FI"/>
        </w:rPr>
      </w:pPr>
      <w:del w:id="510" w:author="Tekijä">
        <w:r w:rsidRPr="00640FE3" w:rsidDel="00640FE3">
          <w:rPr>
            <w:rStyle w:val="Hyperlinkki"/>
            <w:noProof/>
            <w:highlight w:val="white"/>
            <w:lang w:eastAsia="fi-FI"/>
            <w:rPrChange w:id="511" w:author="Tekijä">
              <w:rPr>
                <w:rStyle w:val="Hyperlinkki"/>
                <w:noProof/>
                <w:highlight w:val="white"/>
                <w:lang w:eastAsia="fi-FI"/>
              </w:rPr>
            </w:rPrChange>
          </w:rPr>
          <w:delText>4.23</w:delText>
        </w:r>
        <w:r w:rsidRPr="00960EF1" w:rsidDel="00640FE3">
          <w:rPr>
            <w:rFonts w:ascii="Calibri" w:hAnsi="Calibri"/>
            <w:smallCaps w:val="0"/>
            <w:noProof/>
            <w:sz w:val="22"/>
            <w:szCs w:val="22"/>
            <w:lang w:eastAsia="fi-FI"/>
          </w:rPr>
          <w:tab/>
        </w:r>
        <w:r w:rsidRPr="00640FE3" w:rsidDel="00640FE3">
          <w:rPr>
            <w:rStyle w:val="Hyperlinkki"/>
            <w:noProof/>
            <w:rPrChange w:id="512" w:author="Tekijä">
              <w:rPr>
                <w:rStyle w:val="Hyperlinkki"/>
                <w:noProof/>
              </w:rPr>
            </w:rPrChange>
          </w:rPr>
          <w:delText>Uncertain Value - Probabilistic (UVP)</w:delText>
        </w:r>
        <w:r w:rsidDel="00640FE3">
          <w:rPr>
            <w:noProof/>
            <w:webHidden/>
          </w:rPr>
          <w:tab/>
          <w:delText>46</w:delText>
        </w:r>
      </w:del>
    </w:p>
    <w:p w:rsidR="00371AB0" w:rsidRPr="00960EF1" w:rsidDel="00640FE3" w:rsidRDefault="00371AB0">
      <w:pPr>
        <w:pStyle w:val="Sisluet2"/>
        <w:tabs>
          <w:tab w:val="left" w:pos="960"/>
          <w:tab w:val="right" w:leader="dot" w:pos="9629"/>
        </w:tabs>
        <w:rPr>
          <w:del w:id="513" w:author="Tekijä"/>
          <w:rFonts w:ascii="Calibri" w:hAnsi="Calibri"/>
          <w:smallCaps w:val="0"/>
          <w:noProof/>
          <w:sz w:val="22"/>
          <w:szCs w:val="22"/>
          <w:lang w:eastAsia="fi-FI"/>
        </w:rPr>
      </w:pPr>
      <w:del w:id="514" w:author="Tekijä">
        <w:r w:rsidRPr="00640FE3" w:rsidDel="00640FE3">
          <w:rPr>
            <w:rStyle w:val="Hyperlinkki"/>
            <w:noProof/>
            <w:highlight w:val="white"/>
            <w:lang w:eastAsia="fi-FI"/>
            <w:rPrChange w:id="515" w:author="Tekijä">
              <w:rPr>
                <w:rStyle w:val="Hyperlinkki"/>
                <w:noProof/>
                <w:highlight w:val="white"/>
                <w:lang w:eastAsia="fi-FI"/>
              </w:rPr>
            </w:rPrChange>
          </w:rPr>
          <w:delText>4.24</w:delText>
        </w:r>
        <w:r w:rsidRPr="00960EF1" w:rsidDel="00640FE3">
          <w:rPr>
            <w:rFonts w:ascii="Calibri" w:hAnsi="Calibri"/>
            <w:smallCaps w:val="0"/>
            <w:noProof/>
            <w:sz w:val="22"/>
            <w:szCs w:val="22"/>
            <w:lang w:eastAsia="fi-FI"/>
          </w:rPr>
          <w:tab/>
        </w:r>
        <w:r w:rsidRPr="00640FE3" w:rsidDel="00640FE3">
          <w:rPr>
            <w:rStyle w:val="Hyperlinkki"/>
            <w:noProof/>
            <w:rPrChange w:id="516" w:author="Tekijä">
              <w:rPr>
                <w:rStyle w:val="Hyperlinkki"/>
                <w:noProof/>
              </w:rPr>
            </w:rPrChange>
          </w:rPr>
          <w:delText>Unique Identifier String (UID)</w:delText>
        </w:r>
        <w:r w:rsidDel="00640FE3">
          <w:rPr>
            <w:noProof/>
            <w:webHidden/>
          </w:rPr>
          <w:tab/>
          <w:delText>46</w:delText>
        </w:r>
      </w:del>
    </w:p>
    <w:p w:rsidR="00371AB0" w:rsidRPr="00960EF1" w:rsidDel="00640FE3" w:rsidRDefault="00371AB0">
      <w:pPr>
        <w:pStyle w:val="Sisluet2"/>
        <w:tabs>
          <w:tab w:val="left" w:pos="960"/>
          <w:tab w:val="right" w:leader="dot" w:pos="9629"/>
        </w:tabs>
        <w:rPr>
          <w:del w:id="517" w:author="Tekijä"/>
          <w:rFonts w:ascii="Calibri" w:hAnsi="Calibri"/>
          <w:smallCaps w:val="0"/>
          <w:noProof/>
          <w:sz w:val="22"/>
          <w:szCs w:val="22"/>
          <w:lang w:eastAsia="fi-FI"/>
        </w:rPr>
      </w:pPr>
      <w:del w:id="518" w:author="Tekijä">
        <w:r w:rsidRPr="00640FE3" w:rsidDel="00640FE3">
          <w:rPr>
            <w:rStyle w:val="Hyperlinkki"/>
            <w:noProof/>
            <w:highlight w:val="white"/>
            <w:lang w:eastAsia="fi-FI"/>
            <w:rPrChange w:id="519" w:author="Tekijä">
              <w:rPr>
                <w:rStyle w:val="Hyperlinkki"/>
                <w:noProof/>
                <w:highlight w:val="white"/>
                <w:lang w:eastAsia="fi-FI"/>
              </w:rPr>
            </w:rPrChange>
          </w:rPr>
          <w:delText>4.25</w:delText>
        </w:r>
        <w:r w:rsidRPr="00960EF1" w:rsidDel="00640FE3">
          <w:rPr>
            <w:rFonts w:ascii="Calibri" w:hAnsi="Calibri"/>
            <w:smallCaps w:val="0"/>
            <w:noProof/>
            <w:sz w:val="22"/>
            <w:szCs w:val="22"/>
            <w:lang w:eastAsia="fi-FI"/>
          </w:rPr>
          <w:tab/>
        </w:r>
        <w:r w:rsidRPr="00640FE3" w:rsidDel="00640FE3">
          <w:rPr>
            <w:rStyle w:val="Hyperlinkki"/>
            <w:noProof/>
            <w:rPrChange w:id="520" w:author="Tekijä">
              <w:rPr>
                <w:rStyle w:val="Hyperlinkki"/>
                <w:noProof/>
              </w:rPr>
            </w:rPrChange>
          </w:rPr>
          <w:delText>Universal Resource Locator (URL)</w:delText>
        </w:r>
        <w:r w:rsidDel="00640FE3">
          <w:rPr>
            <w:noProof/>
            <w:webHidden/>
          </w:rPr>
          <w:tab/>
          <w:delText>46</w:delText>
        </w:r>
      </w:del>
    </w:p>
    <w:p w:rsidR="00371AB0" w:rsidRPr="00960EF1" w:rsidDel="00640FE3" w:rsidRDefault="00371AB0">
      <w:pPr>
        <w:pStyle w:val="Sisluet1"/>
        <w:tabs>
          <w:tab w:val="left" w:pos="480"/>
          <w:tab w:val="right" w:leader="dot" w:pos="9629"/>
        </w:tabs>
        <w:rPr>
          <w:del w:id="521" w:author="Tekijä"/>
          <w:rFonts w:ascii="Calibri" w:hAnsi="Calibri"/>
          <w:b w:val="0"/>
          <w:caps w:val="0"/>
          <w:noProof/>
          <w:sz w:val="22"/>
          <w:szCs w:val="22"/>
          <w:lang w:eastAsia="fi-FI"/>
        </w:rPr>
      </w:pPr>
      <w:del w:id="522" w:author="Tekijä">
        <w:r w:rsidRPr="00640FE3" w:rsidDel="00640FE3">
          <w:rPr>
            <w:rStyle w:val="Hyperlinkki"/>
            <w:noProof/>
            <w:highlight w:val="white"/>
            <w:lang w:val="en-US" w:eastAsia="fi-FI"/>
            <w:rPrChange w:id="523" w:author="Tekijä">
              <w:rPr>
                <w:rStyle w:val="Hyperlinkki"/>
                <w:noProof/>
                <w:highlight w:val="white"/>
                <w:lang w:val="en-US" w:eastAsia="fi-FI"/>
              </w:rPr>
            </w:rPrChange>
          </w:rPr>
          <w:delText>5.</w:delText>
        </w:r>
        <w:r w:rsidRPr="00960EF1" w:rsidDel="00640FE3">
          <w:rPr>
            <w:rFonts w:ascii="Calibri" w:hAnsi="Calibri"/>
            <w:b w:val="0"/>
            <w:caps w:val="0"/>
            <w:noProof/>
            <w:sz w:val="22"/>
            <w:szCs w:val="22"/>
            <w:lang w:eastAsia="fi-FI"/>
          </w:rPr>
          <w:tab/>
        </w:r>
        <w:r w:rsidRPr="00640FE3" w:rsidDel="00640FE3">
          <w:rPr>
            <w:rStyle w:val="Hyperlinkki"/>
            <w:noProof/>
            <w:highlight w:val="white"/>
            <w:lang w:val="en-US" w:eastAsia="fi-FI"/>
            <w:rPrChange w:id="524" w:author="Tekijä">
              <w:rPr>
                <w:rStyle w:val="Hyperlinkki"/>
                <w:noProof/>
                <w:highlight w:val="white"/>
                <w:lang w:val="en-US" w:eastAsia="fi-FI"/>
              </w:rPr>
            </w:rPrChange>
          </w:rPr>
          <w:delText>HAKEMISTO</w:delText>
        </w:r>
        <w:r w:rsidDel="00640FE3">
          <w:rPr>
            <w:noProof/>
            <w:webHidden/>
          </w:rPr>
          <w:tab/>
          <w:delText>47</w:delText>
        </w:r>
      </w:del>
    </w:p>
    <w:p w:rsidR="00371AB0" w:rsidRPr="00960EF1" w:rsidDel="00640FE3" w:rsidRDefault="00371AB0">
      <w:pPr>
        <w:pStyle w:val="Sisluet1"/>
        <w:tabs>
          <w:tab w:val="left" w:pos="480"/>
          <w:tab w:val="right" w:leader="dot" w:pos="9629"/>
        </w:tabs>
        <w:rPr>
          <w:del w:id="525" w:author="Tekijä"/>
          <w:rFonts w:ascii="Calibri" w:hAnsi="Calibri"/>
          <w:b w:val="0"/>
          <w:caps w:val="0"/>
          <w:noProof/>
          <w:sz w:val="22"/>
          <w:szCs w:val="22"/>
          <w:lang w:eastAsia="fi-FI"/>
        </w:rPr>
      </w:pPr>
      <w:del w:id="526" w:author="Tekijä">
        <w:r w:rsidRPr="00640FE3" w:rsidDel="00640FE3">
          <w:rPr>
            <w:rStyle w:val="Hyperlinkki"/>
            <w:noProof/>
            <w:highlight w:val="white"/>
            <w:lang w:eastAsia="fi-FI"/>
            <w:rPrChange w:id="527" w:author="Tekijä">
              <w:rPr>
                <w:rStyle w:val="Hyperlinkki"/>
                <w:noProof/>
                <w:highlight w:val="white"/>
                <w:lang w:eastAsia="fi-FI"/>
              </w:rPr>
            </w:rPrChange>
          </w:rPr>
          <w:delText>6.</w:delText>
        </w:r>
        <w:r w:rsidRPr="00960EF1" w:rsidDel="00640FE3">
          <w:rPr>
            <w:rFonts w:ascii="Calibri" w:hAnsi="Calibri"/>
            <w:b w:val="0"/>
            <w:caps w:val="0"/>
            <w:noProof/>
            <w:sz w:val="22"/>
            <w:szCs w:val="22"/>
            <w:lang w:eastAsia="fi-FI"/>
          </w:rPr>
          <w:tab/>
        </w:r>
        <w:r w:rsidRPr="00640FE3" w:rsidDel="00640FE3">
          <w:rPr>
            <w:rStyle w:val="Hyperlinkki"/>
            <w:noProof/>
            <w:highlight w:val="white"/>
            <w:lang w:eastAsia="fi-FI"/>
            <w:rPrChange w:id="528" w:author="Tekijä">
              <w:rPr>
                <w:rStyle w:val="Hyperlinkki"/>
                <w:noProof/>
                <w:highlight w:val="white"/>
                <w:lang w:eastAsia="fi-FI"/>
              </w:rPr>
            </w:rPrChange>
          </w:rPr>
          <w:delText>TIETOTYYPPITUNNISTEET</w:delText>
        </w:r>
        <w:r w:rsidDel="00640FE3">
          <w:rPr>
            <w:noProof/>
            <w:webHidden/>
          </w:rPr>
          <w:tab/>
          <w:delText>49</w:delText>
        </w:r>
      </w:del>
    </w:p>
    <w:p w:rsidR="000F4A9C" w:rsidRDefault="000F4A9C">
      <w:r>
        <w:rPr>
          <w:b/>
          <w:caps/>
          <w:sz w:val="20"/>
        </w:rPr>
        <w:fldChar w:fldCharType="end"/>
      </w:r>
      <w:r>
        <w:tab/>
        <w:t xml:space="preserve"> </w:t>
      </w:r>
    </w:p>
    <w:p w:rsidR="000F4A9C" w:rsidRDefault="000F4A9C">
      <w:pPr>
        <w:pStyle w:val="Yltunniste"/>
        <w:rPr>
          <w:noProof w:val="0"/>
        </w:rPr>
      </w:pPr>
      <w:r>
        <w:rPr>
          <w:noProof w:val="0"/>
          <w:u w:val="single"/>
        </w:rPr>
        <w:br w:type="page"/>
      </w:r>
      <w:bookmarkStart w:id="529" w:name="_Toc450648959"/>
      <w:bookmarkStart w:id="530" w:name="_Toc450704290"/>
      <w:bookmarkEnd w:id="529"/>
      <w:bookmarkEnd w:id="530"/>
    </w:p>
    <w:p w:rsidR="000F4A9C" w:rsidRDefault="000F4A9C">
      <w:pPr>
        <w:pStyle w:val="Otsikko1"/>
      </w:pPr>
      <w:bookmarkStart w:id="531" w:name="_Toc58484517"/>
      <w:r>
        <w:t>Johdanto</w:t>
      </w:r>
      <w:bookmarkEnd w:id="531"/>
    </w:p>
    <w:p w:rsidR="009515A2" w:rsidRDefault="000F4A9C">
      <w:r>
        <w:t xml:space="preserve">HL7-yhdistys on määritellyt suuren joukon perustietotyyppejä käytettäväksi V3-sanomissa ja CDA-dokumenteissa. Tämä määrittelydokumentti kuvaa Suomessa käytettävät tietotyypit ja niiden suositellun käyttötavan. </w:t>
      </w:r>
      <w:r w:rsidR="009515A2">
        <w:t xml:space="preserve">Kanta-määrittelyjen osalta tietotyyppien käyttötapa on sitova, ellei erillisissä toteutusoppaissa muuta mainita. </w:t>
      </w:r>
    </w:p>
    <w:p w:rsidR="009515A2" w:rsidRDefault="009515A2"/>
    <w:p w:rsidR="000F4A9C" w:rsidRDefault="000F4A9C">
      <w:r>
        <w:t>Kaikki V3 sanomissa käytössä olevat tietotyypit eivät ole käytettävissä CDA:ssa – CDA:ssa käytettävät muodot tulee tarkastaa viime kädessä CDA-standardista. Tässä dokumentissa on poikkeavuuksia myös eriteltynä.</w:t>
      </w:r>
    </w:p>
    <w:p w:rsidR="000F4A9C" w:rsidRDefault="000F4A9C"/>
    <w:p w:rsidR="000F4A9C" w:rsidRDefault="000F4A9C">
      <w:r>
        <w:t>Tietotyypit on jaoteltu kolmeen ryhmään:</w:t>
      </w:r>
    </w:p>
    <w:p w:rsidR="000F4A9C" w:rsidRDefault="000F4A9C">
      <w:pPr>
        <w:numPr>
          <w:ilvl w:val="0"/>
          <w:numId w:val="17"/>
        </w:numPr>
      </w:pPr>
      <w:r>
        <w:t>Paikallistetut</w:t>
      </w:r>
    </w:p>
    <w:p w:rsidR="000F4A9C" w:rsidRDefault="000F4A9C">
      <w:pPr>
        <w:numPr>
          <w:ilvl w:val="0"/>
          <w:numId w:val="17"/>
        </w:numPr>
      </w:pPr>
      <w:r>
        <w:t>Dokumentoidut</w:t>
      </w:r>
    </w:p>
    <w:p w:rsidR="000F4A9C" w:rsidRDefault="000F4A9C">
      <w:pPr>
        <w:numPr>
          <w:ilvl w:val="0"/>
          <w:numId w:val="17"/>
        </w:numPr>
      </w:pPr>
      <w:r>
        <w:t>Luetteloidut</w:t>
      </w:r>
    </w:p>
    <w:p w:rsidR="000F4A9C" w:rsidRDefault="000F4A9C"/>
    <w:p w:rsidR="000F4A9C" w:rsidRDefault="000F4A9C">
      <w:r>
        <w:t>Paikallistettujen ja dokumentoitujen tietotyyppien osalta esitetään myös näyttömuoto.</w:t>
      </w:r>
    </w:p>
    <w:p w:rsidR="000F4A9C" w:rsidRDefault="000F4A9C"/>
    <w:p w:rsidR="000F4A9C" w:rsidRDefault="000F4A9C">
      <w:r>
        <w:t>Määritys perustuu ANSI/HL7 V3 Datatypes, Release 1-2004, 29.11.2004, joka myös sisältää kaikkien tietotyyppien formaalit määrittelyt. HL7 tietotyyppimäärittelyt sisältävät abstraktin määrityksen sekä XML ITS spesifikaation. Tämä määrittely perustuu XML ITS spesifikaatioon, joka on abstraktin määrityksen implementaatio ja kuvaa miten tietotyypit esitetään käytännössä.</w:t>
      </w:r>
    </w:p>
    <w:p w:rsidR="000F4A9C" w:rsidRDefault="000F4A9C"/>
    <w:p w:rsidR="000F4A9C" w:rsidRDefault="000F4A9C">
      <w:r>
        <w:t>Virallinen ANSI hyväksytty normatiivinen CDA R2 versio vuodelta 2005 sisältää omat tietotyyppi</w:t>
      </w:r>
      <w:r w:rsidR="00AF46C6">
        <w:t>-</w:t>
      </w:r>
      <w:r>
        <w:t xml:space="preserve"> ja vocabulary scheemat, joita tulisi käyttää CDA R2 dokumenttien validoinnissa. Ballot paketeissa olevat scheemat ovat uudempia ja ne eroavat jonkin verran normatiivisista CDA R2 scheemoista.</w:t>
      </w:r>
    </w:p>
    <w:p w:rsidR="000F4A9C" w:rsidRDefault="000F4A9C"/>
    <w:p w:rsidR="000F4A9C" w:rsidRDefault="000F4A9C">
      <w:pPr>
        <w:rPr>
          <w:color w:val="000000"/>
        </w:rPr>
      </w:pPr>
      <w:r>
        <w:t xml:space="preserve">Tietotyyppien osalta kansainvälisesti ollaan työstämässä asiaa eteenpäin. Työtä tehdään yhdessä ISO:n kanssa ja HL7 V3 Datatypes Release 2 tulee ilmeisesti olemaan yhteinen standardi ISO TC 215:n kanssa. Kiinnostuneet voivat perehtyä esimerkiksi HL7 </w:t>
      </w:r>
      <w:r>
        <w:rPr>
          <w:color w:val="000000"/>
        </w:rPr>
        <w:t>V3 January 2008 Ballot paketista löytyviin ISO datatypes määrittelyihin hakemistossa html\infrastructure\its_r2. Tätä työtä seurataan Suomessa ja ohjeistusta tarkennetaan tarvittavin osin, kun kv-määritykset etenevät hyväksyntään asti.</w:t>
      </w:r>
    </w:p>
    <w:p w:rsidR="000F4A9C" w:rsidRDefault="000F4A9C">
      <w:pPr>
        <w:rPr>
          <w:color w:val="000000"/>
        </w:rPr>
      </w:pPr>
    </w:p>
    <w:p w:rsidR="000F4A9C" w:rsidRDefault="000F4A9C">
      <w:bookmarkStart w:id="532" w:name="OLE_LINK3"/>
      <w:bookmarkStart w:id="533" w:name="OLE_LINK4"/>
      <w:r>
        <w:t>Kansalliset lisäpiirteet on toteutettu:</w:t>
      </w:r>
    </w:p>
    <w:p w:rsidR="000F4A9C" w:rsidRDefault="000F4A9C">
      <w:pPr>
        <w:numPr>
          <w:ilvl w:val="0"/>
          <w:numId w:val="16"/>
        </w:numPr>
      </w:pPr>
      <w:r>
        <w:t>http://www.jhs-suositukset.fi/suomi/jhs106</w:t>
      </w:r>
    </w:p>
    <w:p w:rsidR="000F4A9C" w:rsidRDefault="000F4A9C"/>
    <w:p w:rsidR="000F4A9C" w:rsidRDefault="000F4A9C" w:rsidP="001C6910">
      <w:pPr>
        <w:pStyle w:val="Otsikko2"/>
      </w:pPr>
      <w:bookmarkStart w:id="534" w:name="_Toc58484518"/>
      <w:r>
        <w:t>Mikä on tietotyyppi?</w:t>
      </w:r>
      <w:bookmarkEnd w:id="534"/>
    </w:p>
    <w:p w:rsidR="000F4A9C" w:rsidRDefault="000F4A9C">
      <w:r>
        <w:t>Tietotyyppi on sovittu esitystapa sen kuvaamalle asialle.</w:t>
      </w:r>
    </w:p>
    <w:p w:rsidR="000F4A9C" w:rsidRDefault="000F4A9C"/>
    <w:p w:rsidR="000F4A9C" w:rsidRDefault="000F4A9C" w:rsidP="001C6910">
      <w:pPr>
        <w:pStyle w:val="Otsikko2"/>
      </w:pPr>
      <w:bookmarkStart w:id="535" w:name="_Toc58484519"/>
      <w:r>
        <w:t>Näyttömuoto</w:t>
      </w:r>
      <w:bookmarkEnd w:id="535"/>
    </w:p>
    <w:p w:rsidR="000F4A9C" w:rsidRDefault="000F4A9C">
      <w:r>
        <w:t>Tietotyyppeillä itsellään ei ole varsinaisesti näyttömuotoa, termi liittyy CDA R2 dokumenttien rakenteiseen - ja näyttömuotoon. Perusjärjestelmä tuottaa koko kertomuksen sisällön aina CDA R2 näyttömuodossa, jota voidaan katsella selaimella hyödyntäen esimerkiksi standardin mukaista XSL-tyylitiedostoa ns. virallisen näyttömuodon esittämisessä. Perusjärjestelmät tuottavat vähintään pakollisten ydintietojen osalta sisällön myös rakenteisessa muodossa. Ydintietojen lisäksi perusjärjestelmät voivat tuottaa muitakin tietoja rakenteisessa muodossa. Rakenteiset muodot noudattavat standardia.</w:t>
      </w:r>
    </w:p>
    <w:p w:rsidR="000F4A9C" w:rsidRDefault="000F4A9C"/>
    <w:p w:rsidR="000F4A9C" w:rsidRDefault="000F4A9C">
      <w:r>
        <w:t>Näyttöön ei pitäisi lähtökohtaisesti tuoda mitään rakenteisesta osasta, vaan ainoastaan näyttömuodon pitäisi olla näytettävää. Tämä perussääntö ei koske asiakirjan metatietoja (Header osuutta)  - niistä näytölle parsitaan suoraan rakennemuodosta. Rakennemuodon pitäisi siis olla luonteeltaan näyttömuotoa teknistä käsittelyä varten täsmentävää ja se voi tarjota erikseen näytettäväksi lisää yksityiskohtia. Jos tietoa tuotettaessa oletetaan, että joku rakenneosa näytetään eikä sitä siksi ole näyttömuodossa, eivät kaikki sitä osaa näyttää. Samoin jos joku muu sijoittaa kyseisen tiedon myös näyttömuotoon, toinen saattaa näyttää saman tiedon kahteen kertaan.</w:t>
      </w:r>
    </w:p>
    <w:p w:rsidR="000F4A9C" w:rsidRDefault="000F4A9C"/>
    <w:p w:rsidR="000F4A9C" w:rsidRDefault="000F4A9C">
      <w:r>
        <w:t>Tietotyyppien sovellettavuuden takia tähän dokumenttiin on koottu myös suositukset näyttömuodon osalta. Tarkemmin asiaa on määritelty Kertomus ja lomakkeet</w:t>
      </w:r>
      <w:r w:rsidR="009515A2">
        <w:t xml:space="preserve"> soveltamisoppaassa</w:t>
      </w:r>
      <w:r>
        <w:t xml:space="preserve"> [8]</w:t>
      </w:r>
      <w:r w:rsidR="009515A2">
        <w:t xml:space="preserve"> sekä tarkemmissa soveltamisaluekohtaisissa soveltamisoppaissa</w:t>
      </w:r>
      <w:r>
        <w:t>.</w:t>
      </w:r>
    </w:p>
    <w:p w:rsidR="000F4A9C" w:rsidRDefault="000F4A9C"/>
    <w:p w:rsidR="000F4A9C" w:rsidRDefault="000F4A9C">
      <w:r>
        <w:t>Keskeisiä soveltamisohjeita näyttömuodon osalta</w:t>
      </w:r>
    </w:p>
    <w:p w:rsidR="000F4A9C" w:rsidRDefault="000F4A9C">
      <w:pPr>
        <w:numPr>
          <w:ilvl w:val="0"/>
          <w:numId w:val="16"/>
        </w:numPr>
      </w:pPr>
      <w:r>
        <w:t>CDA R2 rakenteessa on pyrittävä mahdollisimman yksinkertaiseen esitykseen eli kukin eri asia (laboratoriotulos, lääkitys, lausunto ym.) omaan itsenäiseen component-rakenteeseen, joka sisältää näyttömuodon (text) ja tarvittaessa rakennemuodon.</w:t>
      </w:r>
    </w:p>
    <w:p w:rsidR="000F4A9C" w:rsidRDefault="000F4A9C">
      <w:pPr>
        <w:numPr>
          <w:ilvl w:val="0"/>
          <w:numId w:val="16"/>
        </w:numPr>
      </w:pPr>
      <w:r>
        <w:t>kertomuksen tulostusmuoto noudattaa STM opasta ja tiedot esitetään palstoitettuna [8, luku 2.1.1]</w:t>
      </w:r>
    </w:p>
    <w:p w:rsidR="000F4A9C" w:rsidRDefault="000F4A9C">
      <w:pPr>
        <w:numPr>
          <w:ilvl w:val="0"/>
          <w:numId w:val="16"/>
        </w:numPr>
      </w:pPr>
      <w:r>
        <w:t>Tekstin jäsentämistä varten on oma schemansa (NarrativeBlock.xds). Sen ja tyylitiedoston yhteistyön avulla voidaan teksti tuottaa katselijalle mahdollisimman havainnollisena. [8, luku 2.2.5]. Sen avulla voidaan esimerkiksi tekstiä jäsennellä ja taulukoida, antaa alaviittauksia, näytää linkkejä sekä kuvia. Arkistoitavien asiakirjojen osalta tullaan antamaan tarkempi ohjeistus, mitä tyylejä saa käyttää sähköisessä säilytyksessä. Tätä ohjeistusta ei ole vielä olemassa.</w:t>
      </w:r>
    </w:p>
    <w:p w:rsidR="000F4A9C" w:rsidRDefault="000F4A9C"/>
    <w:p w:rsidR="000F4A9C" w:rsidRDefault="000F4A9C" w:rsidP="001C6910">
      <w:pPr>
        <w:pStyle w:val="Otsikko2"/>
      </w:pPr>
      <w:bookmarkStart w:id="536" w:name="_Toc58484520"/>
      <w:r>
        <w:t>Viitatut määrittelyt</w:t>
      </w:r>
      <w:bookmarkEnd w:id="536"/>
    </w:p>
    <w:tbl>
      <w:tblPr>
        <w:tblW w:w="0" w:type="auto"/>
        <w:tblLook w:val="01E0" w:firstRow="1" w:lastRow="1" w:firstColumn="1" w:lastColumn="1" w:noHBand="0" w:noVBand="0"/>
      </w:tblPr>
      <w:tblGrid>
        <w:gridCol w:w="616"/>
        <w:gridCol w:w="1470"/>
        <w:gridCol w:w="7553"/>
      </w:tblGrid>
      <w:tr w:rsidR="000F4A9C">
        <w:tc>
          <w:tcPr>
            <w:tcW w:w="534" w:type="dxa"/>
          </w:tcPr>
          <w:p w:rsidR="000F4A9C" w:rsidRDefault="000F4A9C">
            <w:pPr>
              <w:rPr>
                <w:szCs w:val="24"/>
              </w:rPr>
            </w:pPr>
            <w:r>
              <w:rPr>
                <w:szCs w:val="24"/>
              </w:rPr>
              <w:t>[1]</w:t>
            </w:r>
          </w:p>
        </w:tc>
        <w:tc>
          <w:tcPr>
            <w:tcW w:w="1275" w:type="dxa"/>
          </w:tcPr>
          <w:p w:rsidR="000F4A9C" w:rsidRDefault="000F4A9C">
            <w:pPr>
              <w:rPr>
                <w:szCs w:val="24"/>
              </w:rPr>
            </w:pPr>
            <w:r>
              <w:rPr>
                <w:szCs w:val="24"/>
              </w:rPr>
              <w:t>JHS 106</w:t>
            </w:r>
          </w:p>
        </w:tc>
        <w:tc>
          <w:tcPr>
            <w:tcW w:w="8046" w:type="dxa"/>
          </w:tcPr>
          <w:p w:rsidR="000F4A9C" w:rsidRDefault="000F4A9C">
            <w:pPr>
              <w:rPr>
                <w:szCs w:val="24"/>
              </w:rPr>
            </w:pPr>
            <w:r>
              <w:rPr>
                <w:szCs w:val="24"/>
              </w:rPr>
              <w:t>Osoitteen esittäminen, JHS-106,[</w:t>
            </w:r>
            <w:hyperlink r:id="rId14" w:history="1">
              <w:r>
                <w:rPr>
                  <w:rStyle w:val="Hyperlinkki"/>
                  <w:szCs w:val="24"/>
                </w:rPr>
                <w:t>http://www.jhs-suositukset.fi/suomi/jhs106</w:t>
              </w:r>
            </w:hyperlink>
            <w:r>
              <w:rPr>
                <w:szCs w:val="24"/>
              </w:rPr>
              <w:t>]</w:t>
            </w:r>
          </w:p>
        </w:tc>
      </w:tr>
      <w:tr w:rsidR="000F4A9C">
        <w:tc>
          <w:tcPr>
            <w:tcW w:w="534" w:type="dxa"/>
          </w:tcPr>
          <w:p w:rsidR="000F4A9C" w:rsidRDefault="000F4A9C">
            <w:pPr>
              <w:rPr>
                <w:szCs w:val="24"/>
                <w:lang w:val="en-US"/>
              </w:rPr>
            </w:pPr>
            <w:r>
              <w:rPr>
                <w:szCs w:val="24"/>
                <w:lang w:val="en-US"/>
              </w:rPr>
              <w:t>[2]</w:t>
            </w:r>
          </w:p>
        </w:tc>
        <w:tc>
          <w:tcPr>
            <w:tcW w:w="1275" w:type="dxa"/>
          </w:tcPr>
          <w:p w:rsidR="000F4A9C" w:rsidRDefault="000F4A9C">
            <w:pPr>
              <w:rPr>
                <w:szCs w:val="24"/>
                <w:lang w:val="en-US"/>
              </w:rPr>
            </w:pPr>
            <w:r>
              <w:rPr>
                <w:szCs w:val="24"/>
                <w:lang w:val="en-US"/>
              </w:rPr>
              <w:t>RFC 2396</w:t>
            </w:r>
          </w:p>
        </w:tc>
        <w:tc>
          <w:tcPr>
            <w:tcW w:w="8046" w:type="dxa"/>
          </w:tcPr>
          <w:p w:rsidR="000F4A9C" w:rsidRDefault="000F4A9C">
            <w:pPr>
              <w:rPr>
                <w:szCs w:val="24"/>
                <w:lang w:val="en-US"/>
              </w:rPr>
            </w:pPr>
            <w:r>
              <w:rPr>
                <w:szCs w:val="24"/>
                <w:lang w:val="en-US"/>
              </w:rPr>
              <w:t xml:space="preserve">Universal Resource Locator [ </w:t>
            </w:r>
            <w:hyperlink r:id="rId15" w:history="1">
              <w:r>
                <w:rPr>
                  <w:rStyle w:val="Hyperlinkki"/>
                  <w:szCs w:val="24"/>
                  <w:lang w:val="en-US"/>
                </w:rPr>
                <w:t>http://www.ietf.org/</w:t>
              </w:r>
              <w:r>
                <w:rPr>
                  <w:rStyle w:val="Hyperlinkki"/>
                  <w:szCs w:val="24"/>
                  <w:lang w:val="en-US"/>
                </w:rPr>
                <w:t>r</w:t>
              </w:r>
              <w:r>
                <w:rPr>
                  <w:rStyle w:val="Hyperlinkki"/>
                  <w:szCs w:val="24"/>
                  <w:lang w:val="en-US"/>
                </w:rPr>
                <w:t>fc/rfc2396.txt</w:t>
              </w:r>
            </w:hyperlink>
            <w:r>
              <w:rPr>
                <w:szCs w:val="24"/>
                <w:lang w:val="en-US"/>
              </w:rPr>
              <w:t xml:space="preserve"> ]</w:t>
            </w:r>
          </w:p>
        </w:tc>
      </w:tr>
      <w:tr w:rsidR="000F4A9C">
        <w:tc>
          <w:tcPr>
            <w:tcW w:w="534" w:type="dxa"/>
          </w:tcPr>
          <w:p w:rsidR="000F4A9C" w:rsidRDefault="000F4A9C">
            <w:pPr>
              <w:rPr>
                <w:szCs w:val="24"/>
                <w:lang w:val="en-US"/>
              </w:rPr>
            </w:pPr>
            <w:r>
              <w:rPr>
                <w:szCs w:val="24"/>
                <w:lang w:val="en-US"/>
              </w:rPr>
              <w:t>[3]</w:t>
            </w:r>
          </w:p>
        </w:tc>
        <w:tc>
          <w:tcPr>
            <w:tcW w:w="1275" w:type="dxa"/>
          </w:tcPr>
          <w:p w:rsidR="000F4A9C" w:rsidRDefault="000F4A9C">
            <w:pPr>
              <w:rPr>
                <w:szCs w:val="24"/>
                <w:lang w:val="en-US"/>
              </w:rPr>
            </w:pPr>
            <w:r>
              <w:rPr>
                <w:szCs w:val="24"/>
                <w:lang w:val="en-US"/>
              </w:rPr>
              <w:t>RFC 2806</w:t>
            </w:r>
          </w:p>
        </w:tc>
        <w:tc>
          <w:tcPr>
            <w:tcW w:w="8046" w:type="dxa"/>
          </w:tcPr>
          <w:p w:rsidR="000F4A9C" w:rsidRDefault="000F4A9C">
            <w:pPr>
              <w:rPr>
                <w:szCs w:val="24"/>
                <w:lang w:val="en-US"/>
              </w:rPr>
            </w:pPr>
            <w:r>
              <w:rPr>
                <w:szCs w:val="24"/>
                <w:lang w:val="en-US"/>
              </w:rPr>
              <w:t xml:space="preserve">Telephone number URL [ </w:t>
            </w:r>
            <w:hyperlink r:id="rId16" w:history="1">
              <w:r>
                <w:rPr>
                  <w:rStyle w:val="Hyperlinkki"/>
                  <w:szCs w:val="24"/>
                  <w:lang w:val="en-US"/>
                </w:rPr>
                <w:t>http://www.ietf.org/rfc/</w:t>
              </w:r>
              <w:r>
                <w:rPr>
                  <w:rStyle w:val="Hyperlinkki"/>
                  <w:szCs w:val="24"/>
                  <w:lang w:val="en-US"/>
                </w:rPr>
                <w:t>r</w:t>
              </w:r>
              <w:r>
                <w:rPr>
                  <w:rStyle w:val="Hyperlinkki"/>
                  <w:szCs w:val="24"/>
                  <w:lang w:val="en-US"/>
                </w:rPr>
                <w:t>fc2806.txt</w:t>
              </w:r>
            </w:hyperlink>
            <w:r>
              <w:rPr>
                <w:szCs w:val="24"/>
                <w:lang w:val="en-US"/>
              </w:rPr>
              <w:t xml:space="preserve"> ]</w:t>
            </w:r>
          </w:p>
        </w:tc>
      </w:tr>
      <w:tr w:rsidR="000F4A9C">
        <w:tc>
          <w:tcPr>
            <w:tcW w:w="534" w:type="dxa"/>
          </w:tcPr>
          <w:p w:rsidR="000F4A9C" w:rsidRDefault="000F4A9C">
            <w:pPr>
              <w:rPr>
                <w:szCs w:val="24"/>
              </w:rPr>
            </w:pPr>
            <w:r>
              <w:rPr>
                <w:szCs w:val="24"/>
              </w:rPr>
              <w:t>[4]</w:t>
            </w:r>
          </w:p>
        </w:tc>
        <w:tc>
          <w:tcPr>
            <w:tcW w:w="1275" w:type="dxa"/>
          </w:tcPr>
          <w:p w:rsidR="000F4A9C" w:rsidRDefault="000F4A9C">
            <w:pPr>
              <w:rPr>
                <w:szCs w:val="24"/>
              </w:rPr>
            </w:pPr>
            <w:r>
              <w:rPr>
                <w:szCs w:val="24"/>
              </w:rPr>
              <w:t>JHS 159</w:t>
            </w:r>
          </w:p>
        </w:tc>
        <w:tc>
          <w:tcPr>
            <w:tcW w:w="8046" w:type="dxa"/>
          </w:tcPr>
          <w:p w:rsidR="000F4A9C" w:rsidRDefault="000F4A9C">
            <w:pPr>
              <w:rPr>
                <w:szCs w:val="24"/>
              </w:rPr>
            </w:pPr>
            <w:r>
              <w:rPr>
                <w:szCs w:val="24"/>
              </w:rPr>
              <w:t xml:space="preserve">ISO OID-tunnuksen soveltaminen julkishallinnossa </w:t>
            </w:r>
          </w:p>
          <w:p w:rsidR="000F4A9C" w:rsidRDefault="000F4A9C">
            <w:pPr>
              <w:rPr>
                <w:szCs w:val="24"/>
              </w:rPr>
            </w:pPr>
            <w:r>
              <w:rPr>
                <w:szCs w:val="24"/>
              </w:rPr>
              <w:t xml:space="preserve">[ </w:t>
            </w:r>
            <w:hyperlink r:id="rId17" w:history="1">
              <w:r>
                <w:rPr>
                  <w:rStyle w:val="Hyperlinkki"/>
                  <w:szCs w:val="24"/>
                </w:rPr>
                <w:t>http://www.jhs-suositukset.fi/suomi/jhs159</w:t>
              </w:r>
            </w:hyperlink>
            <w:r>
              <w:rPr>
                <w:szCs w:val="24"/>
              </w:rPr>
              <w:t xml:space="preserve"> ] </w:t>
            </w:r>
          </w:p>
        </w:tc>
      </w:tr>
      <w:tr w:rsidR="000F4A9C">
        <w:tc>
          <w:tcPr>
            <w:tcW w:w="534" w:type="dxa"/>
          </w:tcPr>
          <w:p w:rsidR="000F4A9C" w:rsidRDefault="000F4A9C">
            <w:pPr>
              <w:rPr>
                <w:szCs w:val="24"/>
              </w:rPr>
            </w:pPr>
            <w:r>
              <w:rPr>
                <w:szCs w:val="24"/>
              </w:rPr>
              <w:t>[5]</w:t>
            </w:r>
          </w:p>
        </w:tc>
        <w:tc>
          <w:tcPr>
            <w:tcW w:w="1275" w:type="dxa"/>
          </w:tcPr>
          <w:p w:rsidR="000F4A9C" w:rsidRDefault="000F4A9C">
            <w:pPr>
              <w:rPr>
                <w:szCs w:val="24"/>
              </w:rPr>
            </w:pPr>
          </w:p>
        </w:tc>
        <w:tc>
          <w:tcPr>
            <w:tcW w:w="8046" w:type="dxa"/>
          </w:tcPr>
          <w:p w:rsidR="000F4A9C" w:rsidRDefault="000F4A9C">
            <w:pPr>
              <w:rPr>
                <w:szCs w:val="24"/>
              </w:rPr>
            </w:pPr>
            <w:r>
              <w:rPr>
                <w:szCs w:val="24"/>
              </w:rPr>
              <w:t xml:space="preserve">ISO OID-yksilöintitunnuksen käytön kansalliset periaatteet sosiaali-ja terveysalalla (Antero Ensio, 2007). </w:t>
            </w:r>
          </w:p>
        </w:tc>
      </w:tr>
      <w:tr w:rsidR="000F4A9C">
        <w:tc>
          <w:tcPr>
            <w:tcW w:w="534" w:type="dxa"/>
          </w:tcPr>
          <w:p w:rsidR="000F4A9C" w:rsidRDefault="000F4A9C">
            <w:pPr>
              <w:rPr>
                <w:szCs w:val="24"/>
                <w:lang w:val="en-US"/>
              </w:rPr>
            </w:pPr>
            <w:r>
              <w:rPr>
                <w:szCs w:val="24"/>
                <w:lang w:val="en-US"/>
              </w:rPr>
              <w:t>[6]</w:t>
            </w:r>
          </w:p>
        </w:tc>
        <w:tc>
          <w:tcPr>
            <w:tcW w:w="1275" w:type="dxa"/>
          </w:tcPr>
          <w:p w:rsidR="000F4A9C" w:rsidRDefault="000F4A9C">
            <w:pPr>
              <w:rPr>
                <w:szCs w:val="24"/>
                <w:lang w:val="en-US"/>
              </w:rPr>
            </w:pPr>
            <w:r>
              <w:rPr>
                <w:szCs w:val="24"/>
                <w:lang w:val="en-US"/>
              </w:rPr>
              <w:t>UCUM</w:t>
            </w:r>
          </w:p>
        </w:tc>
        <w:tc>
          <w:tcPr>
            <w:tcW w:w="8046" w:type="dxa"/>
          </w:tcPr>
          <w:p w:rsidR="000F4A9C" w:rsidRDefault="000F4A9C">
            <w:pPr>
              <w:rPr>
                <w:szCs w:val="24"/>
                <w:lang w:val="en-GB"/>
              </w:rPr>
            </w:pPr>
            <w:r>
              <w:rPr>
                <w:color w:val="000000"/>
                <w:szCs w:val="24"/>
                <w:lang w:val="en-GB"/>
              </w:rPr>
              <w:t>Unified Code for Units of Measure (UCUM) [</w:t>
            </w:r>
            <w:hyperlink r:id="rId18" w:history="1">
              <w:r w:rsidR="009C39C2" w:rsidRPr="009C39C2">
                <w:rPr>
                  <w:rStyle w:val="Hyperlinkki"/>
                  <w:lang w:val="en-US"/>
                </w:rPr>
                <w:t>http://unitsofmeasure.org/ucum.html</w:t>
              </w:r>
            </w:hyperlink>
            <w:r>
              <w:rPr>
                <w:color w:val="000000"/>
                <w:szCs w:val="24"/>
                <w:lang w:val="en-GB"/>
              </w:rPr>
              <w:t>].</w:t>
            </w:r>
          </w:p>
        </w:tc>
      </w:tr>
      <w:tr w:rsidR="000F4A9C">
        <w:tc>
          <w:tcPr>
            <w:tcW w:w="534" w:type="dxa"/>
          </w:tcPr>
          <w:p w:rsidR="000F4A9C" w:rsidRDefault="000F4A9C">
            <w:pPr>
              <w:rPr>
                <w:szCs w:val="24"/>
              </w:rPr>
            </w:pPr>
            <w:r>
              <w:rPr>
                <w:szCs w:val="24"/>
              </w:rPr>
              <w:t>[7]</w:t>
            </w:r>
          </w:p>
        </w:tc>
        <w:tc>
          <w:tcPr>
            <w:tcW w:w="1275" w:type="dxa"/>
          </w:tcPr>
          <w:p w:rsidR="000F4A9C" w:rsidRDefault="000F4A9C">
            <w:pPr>
              <w:rPr>
                <w:szCs w:val="24"/>
              </w:rPr>
            </w:pPr>
            <w:r>
              <w:rPr>
                <w:szCs w:val="24"/>
              </w:rPr>
              <w:t>ISO 4217</w:t>
            </w:r>
          </w:p>
        </w:tc>
        <w:tc>
          <w:tcPr>
            <w:tcW w:w="8046" w:type="dxa"/>
          </w:tcPr>
          <w:p w:rsidR="000F4A9C" w:rsidRDefault="000F4A9C">
            <w:pPr>
              <w:rPr>
                <w:color w:val="000000"/>
                <w:szCs w:val="24"/>
              </w:rPr>
            </w:pPr>
            <w:r>
              <w:rPr>
                <w:color w:val="000000"/>
                <w:szCs w:val="24"/>
              </w:rPr>
              <w:t>Valuuttakoodit.</w:t>
            </w:r>
          </w:p>
          <w:p w:rsidR="000F4A9C" w:rsidRDefault="000F4A9C">
            <w:pPr>
              <w:rPr>
                <w:color w:val="000000"/>
                <w:szCs w:val="24"/>
              </w:rPr>
            </w:pPr>
            <w:hyperlink r:id="rId19" w:history="1">
              <w:r>
                <w:rPr>
                  <w:rStyle w:val="Hyperlinkki"/>
                  <w:szCs w:val="24"/>
                  <w:lang w:eastAsia="fi-FI"/>
                </w:rPr>
                <w:t>http://www.iso.org/iso/en/prods-services/popstds/currencycodeslist.html</w:t>
              </w:r>
            </w:hyperlink>
          </w:p>
        </w:tc>
      </w:tr>
      <w:tr w:rsidR="000F4A9C" w:rsidRPr="00506B94">
        <w:tc>
          <w:tcPr>
            <w:tcW w:w="534" w:type="dxa"/>
          </w:tcPr>
          <w:p w:rsidR="000F4A9C" w:rsidRDefault="000F4A9C">
            <w:pPr>
              <w:rPr>
                <w:szCs w:val="24"/>
              </w:rPr>
            </w:pPr>
            <w:r>
              <w:rPr>
                <w:szCs w:val="24"/>
              </w:rPr>
              <w:t>[8]</w:t>
            </w:r>
          </w:p>
        </w:tc>
        <w:tc>
          <w:tcPr>
            <w:tcW w:w="1275" w:type="dxa"/>
          </w:tcPr>
          <w:p w:rsidR="000F4A9C" w:rsidRDefault="000F4A9C">
            <w:pPr>
              <w:rPr>
                <w:szCs w:val="24"/>
              </w:rPr>
            </w:pPr>
            <w:r>
              <w:rPr>
                <w:szCs w:val="24"/>
              </w:rPr>
              <w:t>HL7 Finland</w:t>
            </w:r>
            <w:r w:rsidR="00A0584F">
              <w:rPr>
                <w:szCs w:val="24"/>
              </w:rPr>
              <w:t>/Kela</w:t>
            </w:r>
          </w:p>
        </w:tc>
        <w:tc>
          <w:tcPr>
            <w:tcW w:w="8046" w:type="dxa"/>
          </w:tcPr>
          <w:p w:rsidR="000F4A9C" w:rsidRPr="00A0584F" w:rsidRDefault="000F4A9C" w:rsidP="00A0584F">
            <w:pPr>
              <w:rPr>
                <w:color w:val="000000"/>
                <w:szCs w:val="24"/>
              </w:rPr>
            </w:pPr>
            <w:r>
              <w:rPr>
                <w:color w:val="000000"/>
                <w:szCs w:val="24"/>
              </w:rPr>
              <w:t xml:space="preserve">Kertomus ja lomakkeet. </w:t>
            </w:r>
            <w:r w:rsidR="00A0584F" w:rsidRPr="00A0584F">
              <w:rPr>
                <w:color w:val="000000"/>
                <w:szCs w:val="24"/>
              </w:rPr>
              <w:t>K</w:t>
            </w:r>
            <w:r w:rsidR="00A0584F" w:rsidRPr="0092157C">
              <w:rPr>
                <w:color w:val="000000"/>
                <w:szCs w:val="24"/>
              </w:rPr>
              <w:t xml:space="preserve">s. </w:t>
            </w:r>
            <w:r w:rsidR="00A0584F" w:rsidRPr="00506B94">
              <w:rPr>
                <w:color w:val="000000"/>
                <w:szCs w:val="24"/>
              </w:rPr>
              <w:t>tuorein versio www.kanta.fi.</w:t>
            </w:r>
          </w:p>
        </w:tc>
      </w:tr>
      <w:tr w:rsidR="000F4A9C" w:rsidRPr="00371AB0">
        <w:tc>
          <w:tcPr>
            <w:tcW w:w="534" w:type="dxa"/>
          </w:tcPr>
          <w:p w:rsidR="000F4A9C" w:rsidRPr="00506B94" w:rsidRDefault="000F4A9C">
            <w:pPr>
              <w:rPr>
                <w:szCs w:val="24"/>
                <w:lang w:val="sv-SE"/>
              </w:rPr>
            </w:pPr>
            <w:r w:rsidRPr="00506B94">
              <w:rPr>
                <w:szCs w:val="24"/>
                <w:lang w:val="sv-SE"/>
              </w:rPr>
              <w:t>[9]</w:t>
            </w:r>
          </w:p>
        </w:tc>
        <w:tc>
          <w:tcPr>
            <w:tcW w:w="1275" w:type="dxa"/>
          </w:tcPr>
          <w:p w:rsidR="000F4A9C" w:rsidRPr="00506B94" w:rsidRDefault="000F4A9C">
            <w:pPr>
              <w:rPr>
                <w:szCs w:val="24"/>
                <w:lang w:val="sv-SE"/>
              </w:rPr>
            </w:pPr>
            <w:r w:rsidRPr="00506B94">
              <w:rPr>
                <w:szCs w:val="24"/>
                <w:lang w:val="sv-SE"/>
              </w:rPr>
              <w:t>HL7</w:t>
            </w:r>
          </w:p>
        </w:tc>
        <w:tc>
          <w:tcPr>
            <w:tcW w:w="8046" w:type="dxa"/>
          </w:tcPr>
          <w:p w:rsidR="000F4A9C" w:rsidRPr="00371AB0" w:rsidRDefault="000F4A9C">
            <w:pPr>
              <w:rPr>
                <w:color w:val="000000"/>
                <w:szCs w:val="24"/>
                <w:lang w:val="en-US"/>
              </w:rPr>
            </w:pPr>
            <w:r w:rsidRPr="00371AB0">
              <w:rPr>
                <w:color w:val="000000"/>
                <w:szCs w:val="24"/>
                <w:lang w:val="en-US"/>
              </w:rPr>
              <w:t>HL7 OID registry</w:t>
            </w:r>
          </w:p>
          <w:p w:rsidR="000F4A9C" w:rsidRPr="00371AB0" w:rsidRDefault="000F4A9C">
            <w:pPr>
              <w:rPr>
                <w:color w:val="000000"/>
                <w:szCs w:val="24"/>
                <w:lang w:val="en-US"/>
              </w:rPr>
            </w:pPr>
            <w:r w:rsidRPr="00371AB0">
              <w:rPr>
                <w:szCs w:val="24"/>
                <w:lang w:val="en-US" w:eastAsia="fi-FI"/>
              </w:rPr>
              <w:t>[</w:t>
            </w:r>
            <w:hyperlink r:id="rId20" w:history="1">
              <w:r w:rsidRPr="00371AB0">
                <w:rPr>
                  <w:color w:val="0000FF"/>
                  <w:szCs w:val="24"/>
                  <w:u w:val="single"/>
                  <w:lang w:val="en-US" w:eastAsia="fi-FI"/>
                </w:rPr>
                <w:t>http://www.hl7.org/oid/index.cfm</w:t>
              </w:r>
            </w:hyperlink>
            <w:r w:rsidRPr="00371AB0">
              <w:rPr>
                <w:szCs w:val="24"/>
                <w:lang w:val="en-US" w:eastAsia="fi-FI"/>
              </w:rPr>
              <w:t>]</w:t>
            </w:r>
          </w:p>
        </w:tc>
      </w:tr>
      <w:tr w:rsidR="000F4A9C">
        <w:tc>
          <w:tcPr>
            <w:tcW w:w="534" w:type="dxa"/>
          </w:tcPr>
          <w:p w:rsidR="000F4A9C" w:rsidRDefault="000F4A9C">
            <w:pPr>
              <w:rPr>
                <w:szCs w:val="24"/>
                <w:lang w:val="sv-SE"/>
              </w:rPr>
            </w:pPr>
            <w:r>
              <w:rPr>
                <w:szCs w:val="24"/>
                <w:lang w:val="sv-SE"/>
              </w:rPr>
              <w:t>[10]</w:t>
            </w:r>
          </w:p>
        </w:tc>
        <w:tc>
          <w:tcPr>
            <w:tcW w:w="1275" w:type="dxa"/>
          </w:tcPr>
          <w:p w:rsidR="000F4A9C" w:rsidRDefault="000F4A9C">
            <w:pPr>
              <w:rPr>
                <w:szCs w:val="24"/>
                <w:lang w:val="sv-SE"/>
              </w:rPr>
            </w:pPr>
            <w:r>
              <w:rPr>
                <w:szCs w:val="24"/>
                <w:lang w:val="sv-SE"/>
              </w:rPr>
              <w:t>HL7 Finland</w:t>
            </w:r>
          </w:p>
        </w:tc>
        <w:tc>
          <w:tcPr>
            <w:tcW w:w="8046" w:type="dxa"/>
          </w:tcPr>
          <w:p w:rsidR="000F4A9C" w:rsidRDefault="000F4A9C">
            <w:pPr>
              <w:rPr>
                <w:color w:val="000000"/>
                <w:szCs w:val="24"/>
                <w:lang w:val="sv-SE"/>
              </w:rPr>
            </w:pPr>
            <w:r>
              <w:rPr>
                <w:color w:val="000000"/>
                <w:szCs w:val="24"/>
                <w:lang w:val="sv-SE"/>
              </w:rPr>
              <w:t>V3 messaging opas</w:t>
            </w:r>
          </w:p>
        </w:tc>
      </w:tr>
      <w:tr w:rsidR="000F4A9C">
        <w:tc>
          <w:tcPr>
            <w:tcW w:w="534" w:type="dxa"/>
          </w:tcPr>
          <w:p w:rsidR="000F4A9C" w:rsidRDefault="000F4A9C">
            <w:pPr>
              <w:rPr>
                <w:szCs w:val="24"/>
                <w:lang w:val="en-US"/>
              </w:rPr>
            </w:pPr>
            <w:r>
              <w:rPr>
                <w:szCs w:val="24"/>
                <w:lang w:val="en-US"/>
              </w:rPr>
              <w:t>[11]</w:t>
            </w:r>
          </w:p>
        </w:tc>
        <w:tc>
          <w:tcPr>
            <w:tcW w:w="1275" w:type="dxa"/>
          </w:tcPr>
          <w:p w:rsidR="000F4A9C" w:rsidRDefault="000F4A9C">
            <w:pPr>
              <w:rPr>
                <w:szCs w:val="24"/>
                <w:lang w:val="en-US"/>
              </w:rPr>
            </w:pPr>
            <w:r>
              <w:rPr>
                <w:szCs w:val="24"/>
                <w:lang w:val="en-US"/>
              </w:rPr>
              <w:t>World Wide Web Consortium (W3C)</w:t>
            </w:r>
          </w:p>
        </w:tc>
        <w:tc>
          <w:tcPr>
            <w:tcW w:w="8046" w:type="dxa"/>
          </w:tcPr>
          <w:p w:rsidR="000F4A9C" w:rsidRDefault="000F4A9C">
            <w:pPr>
              <w:rPr>
                <w:color w:val="000000"/>
                <w:szCs w:val="24"/>
              </w:rPr>
            </w:pPr>
            <w:r>
              <w:rPr>
                <w:color w:val="000000"/>
                <w:szCs w:val="24"/>
              </w:rPr>
              <w:t>XML tietotyyppimäärittely:</w:t>
            </w:r>
            <w:r>
              <w:rPr>
                <w:color w:val="000000"/>
                <w:szCs w:val="24"/>
              </w:rPr>
              <w:br/>
              <w:t xml:space="preserve"> </w:t>
            </w:r>
            <w:hyperlink r:id="rId21" w:history="1">
              <w:r>
                <w:rPr>
                  <w:rStyle w:val="Hyperlinkki"/>
                  <w:szCs w:val="24"/>
                </w:rPr>
                <w:t>http://www.w3.org/TR/2001/REC-</w:t>
              </w:r>
              <w:r>
                <w:rPr>
                  <w:rStyle w:val="Hyperlinkki"/>
                  <w:szCs w:val="24"/>
                </w:rPr>
                <w:t>x</w:t>
              </w:r>
              <w:r>
                <w:rPr>
                  <w:rStyle w:val="Hyperlinkki"/>
                  <w:szCs w:val="24"/>
                </w:rPr>
                <w:t>mlschema-2-20010502/</w:t>
              </w:r>
            </w:hyperlink>
          </w:p>
        </w:tc>
      </w:tr>
      <w:tr w:rsidR="00640FE3">
        <w:trPr>
          <w:ins w:id="537" w:author="Tekijä"/>
        </w:trPr>
        <w:tc>
          <w:tcPr>
            <w:tcW w:w="534" w:type="dxa"/>
          </w:tcPr>
          <w:p w:rsidR="00640FE3" w:rsidRDefault="00640FE3">
            <w:pPr>
              <w:rPr>
                <w:ins w:id="538" w:author="Tekijä"/>
                <w:szCs w:val="24"/>
                <w:lang w:val="en-US"/>
              </w:rPr>
            </w:pPr>
            <w:ins w:id="539" w:author="Tekijä">
              <w:r>
                <w:rPr>
                  <w:szCs w:val="24"/>
                  <w:lang w:val="en-US"/>
                </w:rPr>
                <w:t>[12]</w:t>
              </w:r>
            </w:ins>
          </w:p>
        </w:tc>
        <w:tc>
          <w:tcPr>
            <w:tcW w:w="1275" w:type="dxa"/>
          </w:tcPr>
          <w:p w:rsidR="00640FE3" w:rsidRDefault="00640FE3">
            <w:pPr>
              <w:rPr>
                <w:ins w:id="540" w:author="Tekijä"/>
                <w:szCs w:val="24"/>
                <w:lang w:val="en-US"/>
              </w:rPr>
            </w:pPr>
          </w:p>
        </w:tc>
        <w:tc>
          <w:tcPr>
            <w:tcW w:w="8046" w:type="dxa"/>
          </w:tcPr>
          <w:p w:rsidR="00640FE3" w:rsidRPr="00640FE3" w:rsidRDefault="00640FE3" w:rsidP="00640FE3">
            <w:pPr>
              <w:rPr>
                <w:ins w:id="541" w:author="Tekijä"/>
                <w:color w:val="000000"/>
                <w:szCs w:val="24"/>
              </w:rPr>
            </w:pPr>
            <w:ins w:id="542" w:author="Tekijä">
              <w:r w:rsidRPr="00640FE3">
                <w:rPr>
                  <w:color w:val="000000"/>
                  <w:szCs w:val="24"/>
                </w:rPr>
                <w:t xml:space="preserve">Etu- ja sukunimilaki (19.12.2017/946) </w:t>
              </w:r>
            </w:ins>
          </w:p>
          <w:p w:rsidR="00640FE3" w:rsidRDefault="00640FE3" w:rsidP="00640FE3">
            <w:pPr>
              <w:rPr>
                <w:ins w:id="543" w:author="Tekijä"/>
                <w:color w:val="000000"/>
                <w:szCs w:val="24"/>
              </w:rPr>
            </w:pPr>
            <w:ins w:id="544" w:author="Tekijä">
              <w:r>
                <w:rPr>
                  <w:color w:val="000000"/>
                  <w:szCs w:val="24"/>
                </w:rPr>
                <w:fldChar w:fldCharType="begin"/>
              </w:r>
              <w:r>
                <w:rPr>
                  <w:color w:val="000000"/>
                  <w:szCs w:val="24"/>
                </w:rPr>
                <w:instrText xml:space="preserve"> HYPERLINK "https://www.finlex.fi/fi/laki/ajantasa/2017/20170946" </w:instrText>
              </w:r>
              <w:r>
                <w:rPr>
                  <w:color w:val="000000"/>
                  <w:szCs w:val="24"/>
                </w:rPr>
              </w:r>
              <w:r>
                <w:rPr>
                  <w:color w:val="000000"/>
                  <w:szCs w:val="24"/>
                </w:rPr>
                <w:fldChar w:fldCharType="separate"/>
              </w:r>
              <w:r w:rsidRPr="00640FE3">
                <w:rPr>
                  <w:rStyle w:val="Hyperlinkki"/>
                  <w:szCs w:val="24"/>
                </w:rPr>
                <w:t>Etu- ja sukunimilaki 946/2017 - Ajantasainen lainsäädäntö - FINLEX ®</w:t>
              </w:r>
              <w:r>
                <w:rPr>
                  <w:color w:val="000000"/>
                  <w:szCs w:val="24"/>
                </w:rPr>
                <w:fldChar w:fldCharType="end"/>
              </w:r>
            </w:ins>
          </w:p>
        </w:tc>
      </w:tr>
    </w:tbl>
    <w:p w:rsidR="000F4A9C" w:rsidRDefault="000F4A9C">
      <w:pPr>
        <w:pStyle w:val="Otsikko1"/>
      </w:pPr>
      <w:bookmarkStart w:id="545" w:name="_Toc58484521"/>
      <w:bookmarkEnd w:id="532"/>
      <w:bookmarkEnd w:id="533"/>
      <w:r>
        <w:t>PAIKALLISTETUT</w:t>
      </w:r>
      <w:bookmarkEnd w:id="545"/>
    </w:p>
    <w:p w:rsidR="000F4A9C" w:rsidRDefault="000F4A9C" w:rsidP="001C6910">
      <w:pPr>
        <w:pStyle w:val="Otsikko2"/>
        <w:rPr>
          <w:highlight w:val="white"/>
          <w:lang w:eastAsia="fi-FI"/>
        </w:rPr>
      </w:pPr>
      <w:bookmarkStart w:id="546" w:name="_Toc58484522"/>
      <w:r>
        <w:t>Nimi</w:t>
      </w:r>
      <w:r>
        <w:fldChar w:fldCharType="begin"/>
      </w:r>
      <w:r>
        <w:instrText xml:space="preserve"> XE "Nimi" </w:instrText>
      </w:r>
      <w:r>
        <w:fldChar w:fldCharType="end"/>
      </w:r>
      <w:r>
        <w:t xml:space="preserve"> - Entity name (EN</w:t>
      </w:r>
      <w:r>
        <w:fldChar w:fldCharType="begin"/>
      </w:r>
      <w:r>
        <w:instrText xml:space="preserve"> XE "EN" \f"DT"</w:instrText>
      </w:r>
      <w:r>
        <w:fldChar w:fldCharType="end"/>
      </w:r>
      <w:r>
        <w:fldChar w:fldCharType="begin"/>
      </w:r>
      <w:r>
        <w:instrText xml:space="preserve"> XE "ENXP" \f"DT"</w:instrText>
      </w:r>
      <w:r>
        <w:fldChar w:fldCharType="end"/>
      </w:r>
      <w:r>
        <w:t>)</w:t>
      </w:r>
      <w:bookmarkEnd w:id="546"/>
    </w:p>
    <w:p w:rsidR="000F4A9C" w:rsidRDefault="000F4A9C">
      <w:r>
        <w:t xml:space="preserve">EN kuvaa henkilön, organisaation, paikan tai minkä tahansa muun asian nimeä. Nimi voi olla kahdenlainen, joko yksi merkkijono sellaisenaan tai se voi olla rakenteinen ja muodostua joukosta nimen osia, joilla jokaisella on merkitys, esimerkiksi etunimi, sukunimi jne. Nimen osat on kuvattu seuraavassa luvussa. </w:t>
      </w:r>
    </w:p>
    <w:p w:rsidR="000F4A9C" w:rsidRDefault="000F4A9C"/>
    <w:p w:rsidR="000F4A9C" w:rsidRDefault="000F4A9C">
      <w:r>
        <w:t>Lisäksi nimessä voi olla IVL&lt;TS&gt;-tyyppinen validTime-elementti, joka kertoo kyseisen nimen voimassaoloajan. Nimen voimassaoloaika kuvaa siis koko nimen voimassaoloaikaa eikä yksittäisen nimen osan voimassaoloaikaa.</w:t>
      </w:r>
    </w:p>
    <w:p w:rsidR="000F4A9C" w:rsidRDefault="000F4A9C"/>
    <w:p w:rsidR="000F4A9C" w:rsidRDefault="000F4A9C">
      <w:pPr>
        <w:keepNext/>
      </w:pPr>
      <w:r>
        <w:t>Nimessä on vapaaehtoinen use-attribuutti, joka kertoo nimen käyttötarkoituksen. Käyttötarkoituksen ensisijainen käyttökohde on henkilön nimi. Käyttötarkoitus on jokin seuraavista: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
        <w:gridCol w:w="1981"/>
        <w:gridCol w:w="6693"/>
      </w:tblGrid>
      <w:tr w:rsidR="000F4A9C">
        <w:tc>
          <w:tcPr>
            <w:tcW w:w="959" w:type="dxa"/>
          </w:tcPr>
          <w:p w:rsidR="000F4A9C" w:rsidRDefault="000F4A9C">
            <w:pPr>
              <w:keepNext/>
              <w:rPr>
                <w:b/>
              </w:rPr>
            </w:pPr>
            <w:r>
              <w:rPr>
                <w:b/>
              </w:rPr>
              <w:t>Koodi</w:t>
            </w:r>
          </w:p>
        </w:tc>
        <w:tc>
          <w:tcPr>
            <w:tcW w:w="1984" w:type="dxa"/>
          </w:tcPr>
          <w:p w:rsidR="000F4A9C" w:rsidRDefault="000F4A9C">
            <w:pPr>
              <w:keepNext/>
              <w:rPr>
                <w:b/>
              </w:rPr>
            </w:pPr>
            <w:r>
              <w:rPr>
                <w:b/>
              </w:rPr>
              <w:t>Merkitys</w:t>
            </w:r>
          </w:p>
        </w:tc>
        <w:tc>
          <w:tcPr>
            <w:tcW w:w="6912" w:type="dxa"/>
          </w:tcPr>
          <w:p w:rsidR="000F4A9C" w:rsidRDefault="000F4A9C">
            <w:pPr>
              <w:keepNext/>
              <w:rPr>
                <w:b/>
              </w:rPr>
            </w:pPr>
            <w:r>
              <w:rPr>
                <w:b/>
              </w:rPr>
              <w:t>Selite</w:t>
            </w:r>
          </w:p>
        </w:tc>
      </w:tr>
      <w:tr w:rsidR="000F4A9C">
        <w:tc>
          <w:tcPr>
            <w:tcW w:w="959" w:type="dxa"/>
          </w:tcPr>
          <w:p w:rsidR="000F4A9C" w:rsidRDefault="000F4A9C">
            <w:pPr>
              <w:keepNext/>
            </w:pPr>
            <w:r>
              <w:t>C</w:t>
            </w:r>
          </w:p>
        </w:tc>
        <w:tc>
          <w:tcPr>
            <w:tcW w:w="1984" w:type="dxa"/>
          </w:tcPr>
          <w:p w:rsidR="000F4A9C" w:rsidRDefault="000F4A9C">
            <w:pPr>
              <w:keepNext/>
            </w:pPr>
            <w:r>
              <w:t>License</w:t>
            </w:r>
          </w:p>
        </w:tc>
        <w:tc>
          <w:tcPr>
            <w:tcW w:w="6912" w:type="dxa"/>
          </w:tcPr>
          <w:p w:rsidR="000F4A9C" w:rsidRDefault="000F4A9C">
            <w:pPr>
              <w:keepNext/>
            </w:pPr>
            <w:r>
              <w:t>Nimi esimerkiksi ajokortissa, jos se poikkeaa virallisesta nimestä (ei käytössä Suomessa)</w:t>
            </w:r>
          </w:p>
        </w:tc>
      </w:tr>
      <w:tr w:rsidR="000F4A9C">
        <w:tc>
          <w:tcPr>
            <w:tcW w:w="959" w:type="dxa"/>
          </w:tcPr>
          <w:p w:rsidR="000F4A9C" w:rsidRDefault="000F4A9C">
            <w:pPr>
              <w:keepNext/>
            </w:pPr>
            <w:r>
              <w:t>I</w:t>
            </w:r>
          </w:p>
        </w:tc>
        <w:tc>
          <w:tcPr>
            <w:tcW w:w="1984" w:type="dxa"/>
          </w:tcPr>
          <w:p w:rsidR="000F4A9C" w:rsidRDefault="000F4A9C">
            <w:pPr>
              <w:keepNext/>
            </w:pPr>
            <w:r>
              <w:t>Indigenious/tribal</w:t>
            </w:r>
          </w:p>
        </w:tc>
        <w:tc>
          <w:tcPr>
            <w:tcW w:w="6912" w:type="dxa"/>
          </w:tcPr>
          <w:p w:rsidR="000F4A9C" w:rsidRDefault="000F4A9C">
            <w:pPr>
              <w:keepNext/>
            </w:pPr>
            <w:r>
              <w:t>Heimo- tai alkuasukasnimi (ei käytössä Suomessa)</w:t>
            </w:r>
          </w:p>
        </w:tc>
      </w:tr>
      <w:tr w:rsidR="000F4A9C">
        <w:tc>
          <w:tcPr>
            <w:tcW w:w="959" w:type="dxa"/>
          </w:tcPr>
          <w:p w:rsidR="000F4A9C" w:rsidRDefault="000F4A9C">
            <w:pPr>
              <w:keepNext/>
            </w:pPr>
            <w:r>
              <w:t>L</w:t>
            </w:r>
          </w:p>
        </w:tc>
        <w:tc>
          <w:tcPr>
            <w:tcW w:w="1984" w:type="dxa"/>
          </w:tcPr>
          <w:p w:rsidR="000F4A9C" w:rsidRDefault="000F4A9C">
            <w:pPr>
              <w:keepNext/>
            </w:pPr>
            <w:r>
              <w:t>Legal</w:t>
            </w:r>
          </w:p>
        </w:tc>
        <w:tc>
          <w:tcPr>
            <w:tcW w:w="6912" w:type="dxa"/>
          </w:tcPr>
          <w:p w:rsidR="000F4A9C" w:rsidRDefault="000F4A9C">
            <w:pPr>
              <w:keepNext/>
            </w:pPr>
            <w:r>
              <w:t>Virallinen nimi</w:t>
            </w:r>
          </w:p>
        </w:tc>
      </w:tr>
      <w:tr w:rsidR="000F4A9C">
        <w:tc>
          <w:tcPr>
            <w:tcW w:w="959" w:type="dxa"/>
          </w:tcPr>
          <w:p w:rsidR="000F4A9C" w:rsidRDefault="000F4A9C">
            <w:pPr>
              <w:keepNext/>
            </w:pPr>
            <w:r>
              <w:t>P</w:t>
            </w:r>
          </w:p>
        </w:tc>
        <w:tc>
          <w:tcPr>
            <w:tcW w:w="1984" w:type="dxa"/>
          </w:tcPr>
          <w:p w:rsidR="000F4A9C" w:rsidRDefault="000F4A9C">
            <w:pPr>
              <w:keepNext/>
            </w:pPr>
            <w:r>
              <w:t>Pseudonym</w:t>
            </w:r>
          </w:p>
        </w:tc>
        <w:tc>
          <w:tcPr>
            <w:tcW w:w="6912" w:type="dxa"/>
          </w:tcPr>
          <w:p w:rsidR="000F4A9C" w:rsidRDefault="000F4A9C">
            <w:pPr>
              <w:keepNext/>
            </w:pPr>
            <w:r>
              <w:t>Henkilön itsensä itsestään käyttämä nimi</w:t>
            </w:r>
          </w:p>
        </w:tc>
      </w:tr>
      <w:tr w:rsidR="000F4A9C">
        <w:tc>
          <w:tcPr>
            <w:tcW w:w="959" w:type="dxa"/>
          </w:tcPr>
          <w:p w:rsidR="000F4A9C" w:rsidRDefault="000F4A9C">
            <w:pPr>
              <w:keepNext/>
              <w:rPr>
                <w:lang w:val="en-US"/>
              </w:rPr>
            </w:pPr>
            <w:r>
              <w:rPr>
                <w:lang w:val="en-US"/>
              </w:rPr>
              <w:t>A</w:t>
            </w:r>
          </w:p>
        </w:tc>
        <w:tc>
          <w:tcPr>
            <w:tcW w:w="1984" w:type="dxa"/>
          </w:tcPr>
          <w:p w:rsidR="000F4A9C" w:rsidRDefault="000F4A9C">
            <w:pPr>
              <w:keepNext/>
              <w:rPr>
                <w:lang w:val="en-US"/>
              </w:rPr>
            </w:pPr>
            <w:r>
              <w:rPr>
                <w:lang w:val="en-US"/>
              </w:rPr>
              <w:t>Artist/stage</w:t>
            </w:r>
          </w:p>
        </w:tc>
        <w:tc>
          <w:tcPr>
            <w:tcW w:w="6912" w:type="dxa"/>
          </w:tcPr>
          <w:p w:rsidR="000F4A9C" w:rsidRDefault="000F4A9C">
            <w:pPr>
              <w:keepNext/>
              <w:rPr>
                <w:lang w:val="en-US"/>
              </w:rPr>
            </w:pPr>
            <w:r>
              <w:rPr>
                <w:lang w:val="en-US"/>
              </w:rPr>
              <w:t>Artistinimi</w:t>
            </w:r>
          </w:p>
        </w:tc>
      </w:tr>
      <w:tr w:rsidR="000F4A9C">
        <w:tc>
          <w:tcPr>
            <w:tcW w:w="959" w:type="dxa"/>
          </w:tcPr>
          <w:p w:rsidR="000F4A9C" w:rsidRDefault="000F4A9C">
            <w:pPr>
              <w:keepNext/>
              <w:rPr>
                <w:lang w:val="en-US"/>
              </w:rPr>
            </w:pPr>
            <w:r>
              <w:rPr>
                <w:lang w:val="en-US"/>
              </w:rPr>
              <w:t xml:space="preserve">R </w:t>
            </w:r>
          </w:p>
        </w:tc>
        <w:tc>
          <w:tcPr>
            <w:tcW w:w="1984" w:type="dxa"/>
          </w:tcPr>
          <w:p w:rsidR="000F4A9C" w:rsidRDefault="000F4A9C">
            <w:pPr>
              <w:keepNext/>
              <w:rPr>
                <w:lang w:val="en-US"/>
              </w:rPr>
            </w:pPr>
            <w:r>
              <w:rPr>
                <w:lang w:val="en-US"/>
              </w:rPr>
              <w:t>Religious</w:t>
            </w:r>
          </w:p>
        </w:tc>
        <w:tc>
          <w:tcPr>
            <w:tcW w:w="6912" w:type="dxa"/>
          </w:tcPr>
          <w:p w:rsidR="000F4A9C" w:rsidRDefault="000F4A9C">
            <w:pPr>
              <w:keepNext/>
            </w:pPr>
            <w:r>
              <w:t>Nimi uskonnollisessa kontekstissa</w:t>
            </w:r>
          </w:p>
        </w:tc>
      </w:tr>
      <w:tr w:rsidR="000F4A9C">
        <w:tc>
          <w:tcPr>
            <w:tcW w:w="959" w:type="dxa"/>
          </w:tcPr>
          <w:p w:rsidR="000F4A9C" w:rsidRDefault="000F4A9C">
            <w:r>
              <w:t>SRCH</w:t>
            </w:r>
          </w:p>
        </w:tc>
        <w:tc>
          <w:tcPr>
            <w:tcW w:w="1984" w:type="dxa"/>
          </w:tcPr>
          <w:p w:rsidR="000F4A9C" w:rsidRDefault="000F4A9C">
            <w:r>
              <w:t>Search</w:t>
            </w:r>
          </w:p>
        </w:tc>
        <w:tc>
          <w:tcPr>
            <w:tcW w:w="6912" w:type="dxa"/>
          </w:tcPr>
          <w:p w:rsidR="000F4A9C" w:rsidRDefault="000F4A9C">
            <w:r>
              <w:t>Nimi hakuja varten</w:t>
            </w:r>
          </w:p>
        </w:tc>
      </w:tr>
    </w:tbl>
    <w:p w:rsidR="000F4A9C" w:rsidRDefault="000F4A9C"/>
    <w:p w:rsidR="000F4A9C" w:rsidRDefault="000F4A9C">
      <w:r>
        <w:t>Nimeä, jolle ei ole määritelty use-attributtia, voidaan käyttää mihin tahansa käyttötarkoitukseen. Jos käyttötarkoitus on annettu, sitä pitää ensisijaisesti käyttää tässä käyttötarkoituksessa.</w:t>
      </w:r>
    </w:p>
    <w:p w:rsidR="000F4A9C" w:rsidRDefault="000F4A9C"/>
    <w:p w:rsidR="000F4A9C" w:rsidRDefault="000F4A9C">
      <w:r>
        <w:t xml:space="preserve">Suomessa </w:t>
      </w:r>
      <w:r w:rsidR="004501DC">
        <w:t xml:space="preserve">suositellaan </w:t>
      </w:r>
      <w:r>
        <w:t>käyttä</w:t>
      </w:r>
      <w:r w:rsidR="004501DC">
        <w:t>mään</w:t>
      </w:r>
      <w:r>
        <w:t xml:space="preserve"> nimeä ilman käyttötarkoitusta</w:t>
      </w:r>
      <w:r w:rsidR="004501DC">
        <w:t>, jolloin sen käyttötarkoitus on tulkintana virallinen nimi (L)</w:t>
      </w:r>
      <w:r>
        <w:t xml:space="preserve"> </w:t>
      </w:r>
      <w:r w:rsidR="004501DC">
        <w:t xml:space="preserve">. Sen </w:t>
      </w:r>
      <w:r>
        <w:t>lisäksi voidaan antaa toinen nimi, jonka käyttötarkoitus on P tai A.</w:t>
      </w:r>
    </w:p>
    <w:p w:rsidR="000F4A9C" w:rsidRDefault="000F4A9C"/>
    <w:p w:rsidR="000F4A9C" w:rsidRDefault="000F4A9C">
      <w:r>
        <w:t xml:space="preserve">Henkilön nimi on kuvattu luvussa </w:t>
      </w:r>
      <w:r>
        <w:fldChar w:fldCharType="begin"/>
      </w:r>
      <w:r>
        <w:instrText xml:space="preserve"> REF _Ref166915391 \r \h </w:instrText>
      </w:r>
      <w:r>
        <w:fldChar w:fldCharType="separate"/>
      </w:r>
      <w:r>
        <w:t>2.3</w:t>
      </w:r>
      <w:r>
        <w:fldChar w:fldCharType="end"/>
      </w:r>
      <w:r>
        <w:t xml:space="preserve">. Organisaation nimi on kuvattu luvussa </w:t>
      </w:r>
      <w:r>
        <w:fldChar w:fldCharType="begin"/>
      </w:r>
      <w:r>
        <w:instrText xml:space="preserve"> REF _Ref166915415 \r \h </w:instrText>
      </w:r>
      <w:r>
        <w:fldChar w:fldCharType="separate"/>
      </w:r>
      <w:r>
        <w:t>2.2</w:t>
      </w:r>
      <w:r>
        <w:fldChar w:fldCharType="end"/>
      </w:r>
      <w:r>
        <w:t xml:space="preserve">. </w:t>
      </w:r>
    </w:p>
    <w:p w:rsidR="000F4A9C" w:rsidRDefault="000F4A9C"/>
    <w:p w:rsidR="000F4A9C" w:rsidRPr="00665B2E" w:rsidRDefault="000F4A9C" w:rsidP="001C6910">
      <w:pPr>
        <w:pStyle w:val="Otsikko3"/>
        <w:rPr>
          <w:lang w:val="fi-FI"/>
        </w:rPr>
      </w:pPr>
      <w:bookmarkStart w:id="547" w:name="_Toc58484523"/>
      <w:r w:rsidRPr="00665B2E">
        <w:rPr>
          <w:lang w:val="fi-FI"/>
        </w:rPr>
        <w:t>Nimen osa – Entity Part (ENXP)</w:t>
      </w:r>
      <w:bookmarkEnd w:id="547"/>
    </w:p>
    <w:p w:rsidR="000F4A9C" w:rsidRDefault="000F4A9C">
      <w:r>
        <w:t>Nimi muodostuu joukosta nimen osia. Nimen osassa on vapaaehtoinen qualifier-attribuutti, joka kertoo sen tarkenteen. Nimessä voi olla useita samannimisiäkin nimen osa -elementtejä. Jokaisessa nimen osassa saa olla vain yksi nimi, esimerkiksi jokaisesta etunimestä on muodostettava oma given-elementtinsä.</w:t>
      </w:r>
    </w:p>
    <w:p w:rsidR="000F4A9C" w:rsidRDefault="000F4A9C"/>
    <w:p w:rsidR="000F4A9C" w:rsidRDefault="000F4A9C">
      <w:r>
        <w:t xml:space="preserve">Nimen osa on jokin seuraavista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6"/>
        <w:gridCol w:w="1412"/>
        <w:gridCol w:w="7001"/>
      </w:tblGrid>
      <w:tr w:rsidR="000F4A9C">
        <w:tc>
          <w:tcPr>
            <w:tcW w:w="1101" w:type="dxa"/>
          </w:tcPr>
          <w:p w:rsidR="000F4A9C" w:rsidRDefault="000F4A9C">
            <w:pPr>
              <w:rPr>
                <w:b/>
              </w:rPr>
            </w:pPr>
            <w:r>
              <w:rPr>
                <w:b/>
              </w:rPr>
              <w:t>Elementti</w:t>
            </w:r>
          </w:p>
        </w:tc>
        <w:tc>
          <w:tcPr>
            <w:tcW w:w="1417" w:type="dxa"/>
          </w:tcPr>
          <w:p w:rsidR="000F4A9C" w:rsidRDefault="000F4A9C">
            <w:pPr>
              <w:rPr>
                <w:b/>
              </w:rPr>
            </w:pPr>
            <w:r>
              <w:rPr>
                <w:b/>
              </w:rPr>
              <w:t>Merkitys</w:t>
            </w:r>
          </w:p>
        </w:tc>
        <w:tc>
          <w:tcPr>
            <w:tcW w:w="7229" w:type="dxa"/>
          </w:tcPr>
          <w:p w:rsidR="000F4A9C" w:rsidRDefault="000F4A9C">
            <w:pPr>
              <w:rPr>
                <w:b/>
              </w:rPr>
            </w:pPr>
            <w:r>
              <w:rPr>
                <w:b/>
              </w:rPr>
              <w:t>Huom!</w:t>
            </w:r>
          </w:p>
        </w:tc>
      </w:tr>
      <w:tr w:rsidR="000F4A9C">
        <w:tc>
          <w:tcPr>
            <w:tcW w:w="1101" w:type="dxa"/>
          </w:tcPr>
          <w:p w:rsidR="000F4A9C" w:rsidRDefault="000F4A9C">
            <w:r>
              <w:t>family</w:t>
            </w:r>
          </w:p>
        </w:tc>
        <w:tc>
          <w:tcPr>
            <w:tcW w:w="1417" w:type="dxa"/>
          </w:tcPr>
          <w:p w:rsidR="000F4A9C" w:rsidRDefault="000F4A9C">
            <w:r>
              <w:t>Sukunimi</w:t>
            </w:r>
          </w:p>
        </w:tc>
        <w:tc>
          <w:tcPr>
            <w:tcW w:w="7229" w:type="dxa"/>
          </w:tcPr>
          <w:p w:rsidR="000F4A9C" w:rsidRDefault="000F4A9C">
            <w:r>
              <w:t>Henkilön sukunimi, esimerkiksi väestötietojärjestelmästä.</w:t>
            </w:r>
          </w:p>
        </w:tc>
      </w:tr>
      <w:tr w:rsidR="000F4A9C">
        <w:tc>
          <w:tcPr>
            <w:tcW w:w="1101" w:type="dxa"/>
          </w:tcPr>
          <w:p w:rsidR="000F4A9C" w:rsidRDefault="000F4A9C">
            <w:r>
              <w:t>given</w:t>
            </w:r>
          </w:p>
        </w:tc>
        <w:tc>
          <w:tcPr>
            <w:tcW w:w="1417" w:type="dxa"/>
          </w:tcPr>
          <w:p w:rsidR="000F4A9C" w:rsidRDefault="000F4A9C">
            <w:r>
              <w:t>Etunimi</w:t>
            </w:r>
          </w:p>
        </w:tc>
        <w:tc>
          <w:tcPr>
            <w:tcW w:w="7229" w:type="dxa"/>
          </w:tcPr>
          <w:p w:rsidR="000F4A9C" w:rsidRDefault="000F4A9C">
            <w:r>
              <w:t>Henkilön etunimi</w:t>
            </w:r>
          </w:p>
        </w:tc>
      </w:tr>
      <w:tr w:rsidR="000F4A9C">
        <w:tc>
          <w:tcPr>
            <w:tcW w:w="1101" w:type="dxa"/>
          </w:tcPr>
          <w:p w:rsidR="000F4A9C" w:rsidRDefault="000F4A9C">
            <w:r>
              <w:t>prefix</w:t>
            </w:r>
          </w:p>
        </w:tc>
        <w:tc>
          <w:tcPr>
            <w:tcW w:w="1417" w:type="dxa"/>
          </w:tcPr>
          <w:p w:rsidR="000F4A9C" w:rsidRDefault="000F4A9C">
            <w:r>
              <w:t>Etuliite</w:t>
            </w:r>
          </w:p>
        </w:tc>
        <w:tc>
          <w:tcPr>
            <w:tcW w:w="7229" w:type="dxa"/>
          </w:tcPr>
          <w:p w:rsidR="000F4A9C" w:rsidRDefault="000F4A9C">
            <w:r>
              <w:t>Henkilön nimen edessä esitettävä tieto.</w:t>
            </w:r>
          </w:p>
        </w:tc>
      </w:tr>
      <w:tr w:rsidR="000F4A9C">
        <w:tc>
          <w:tcPr>
            <w:tcW w:w="1101" w:type="dxa"/>
          </w:tcPr>
          <w:p w:rsidR="000F4A9C" w:rsidRDefault="000F4A9C">
            <w:r>
              <w:t>suffix</w:t>
            </w:r>
          </w:p>
        </w:tc>
        <w:tc>
          <w:tcPr>
            <w:tcW w:w="1417" w:type="dxa"/>
          </w:tcPr>
          <w:p w:rsidR="000F4A9C" w:rsidRDefault="000F4A9C">
            <w:r>
              <w:t>Loppuliite</w:t>
            </w:r>
          </w:p>
        </w:tc>
        <w:tc>
          <w:tcPr>
            <w:tcW w:w="7229" w:type="dxa"/>
          </w:tcPr>
          <w:p w:rsidR="000F4A9C" w:rsidRDefault="000F4A9C">
            <w:r>
              <w:t>Henkilön nimen jälkeen esitettävä tieto.</w:t>
            </w:r>
          </w:p>
        </w:tc>
      </w:tr>
      <w:tr w:rsidR="000F4A9C">
        <w:tc>
          <w:tcPr>
            <w:tcW w:w="1101" w:type="dxa"/>
          </w:tcPr>
          <w:p w:rsidR="000F4A9C" w:rsidRDefault="000F4A9C">
            <w:r>
              <w:t>delimiter</w:t>
            </w:r>
          </w:p>
        </w:tc>
        <w:tc>
          <w:tcPr>
            <w:tcW w:w="1417" w:type="dxa"/>
          </w:tcPr>
          <w:p w:rsidR="000F4A9C" w:rsidRDefault="000F4A9C">
            <w:r>
              <w:t>Välimerkki</w:t>
            </w:r>
          </w:p>
        </w:tc>
        <w:tc>
          <w:tcPr>
            <w:tcW w:w="7229" w:type="dxa"/>
          </w:tcPr>
          <w:p w:rsidR="000F4A9C" w:rsidRDefault="000F4A9C"/>
        </w:tc>
      </w:tr>
    </w:tbl>
    <w:p w:rsidR="000F4A9C" w:rsidRDefault="000F4A9C"/>
    <w:p w:rsidR="000F4A9C" w:rsidRDefault="000F4A9C">
      <w:pPr>
        <w:keepNext/>
      </w:pPr>
      <w:r>
        <w:t>Jokaisessa nimen osa –elementissä voi olla lisäksi tarkenne, joka kuvaa nimen osan merkitystä tai taustaa. Tarkenne on qualifier-attribuutissa ja sen arvo voi olla jokin seuraavista: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
        <w:gridCol w:w="1443"/>
        <w:gridCol w:w="7230"/>
      </w:tblGrid>
      <w:tr w:rsidR="000F4A9C">
        <w:tc>
          <w:tcPr>
            <w:tcW w:w="959" w:type="dxa"/>
          </w:tcPr>
          <w:p w:rsidR="000F4A9C" w:rsidRDefault="000F4A9C">
            <w:pPr>
              <w:keepNext/>
              <w:rPr>
                <w:b/>
              </w:rPr>
            </w:pPr>
            <w:r>
              <w:rPr>
                <w:b/>
              </w:rPr>
              <w:t>Koodi</w:t>
            </w:r>
          </w:p>
        </w:tc>
        <w:tc>
          <w:tcPr>
            <w:tcW w:w="1443" w:type="dxa"/>
          </w:tcPr>
          <w:p w:rsidR="000F4A9C" w:rsidRDefault="000F4A9C">
            <w:pPr>
              <w:keepNext/>
              <w:rPr>
                <w:b/>
              </w:rPr>
            </w:pPr>
            <w:r>
              <w:rPr>
                <w:b/>
              </w:rPr>
              <w:t>Merkitys</w:t>
            </w:r>
          </w:p>
        </w:tc>
        <w:tc>
          <w:tcPr>
            <w:tcW w:w="7453" w:type="dxa"/>
          </w:tcPr>
          <w:p w:rsidR="000F4A9C" w:rsidRDefault="000F4A9C">
            <w:pPr>
              <w:keepNext/>
              <w:rPr>
                <w:b/>
              </w:rPr>
            </w:pPr>
            <w:r>
              <w:rPr>
                <w:b/>
              </w:rPr>
              <w:t>Selite</w:t>
            </w:r>
          </w:p>
        </w:tc>
      </w:tr>
      <w:tr w:rsidR="000F4A9C">
        <w:tc>
          <w:tcPr>
            <w:tcW w:w="959" w:type="dxa"/>
          </w:tcPr>
          <w:p w:rsidR="000F4A9C" w:rsidRDefault="000F4A9C">
            <w:pPr>
              <w:keepNext/>
              <w:rPr>
                <w:lang w:val="en-US"/>
              </w:rPr>
            </w:pPr>
            <w:r>
              <w:rPr>
                <w:lang w:val="en-US"/>
              </w:rPr>
              <w:t>LS</w:t>
            </w:r>
          </w:p>
        </w:tc>
        <w:tc>
          <w:tcPr>
            <w:tcW w:w="1443" w:type="dxa"/>
          </w:tcPr>
          <w:p w:rsidR="000F4A9C" w:rsidRDefault="000F4A9C">
            <w:pPr>
              <w:keepNext/>
              <w:rPr>
                <w:lang w:val="en-US"/>
              </w:rPr>
            </w:pPr>
            <w:r>
              <w:rPr>
                <w:lang w:val="en-US"/>
              </w:rPr>
              <w:t>Legal status</w:t>
            </w:r>
          </w:p>
        </w:tc>
        <w:tc>
          <w:tcPr>
            <w:tcW w:w="7453" w:type="dxa"/>
          </w:tcPr>
          <w:p w:rsidR="000F4A9C" w:rsidRDefault="000F4A9C">
            <w:pPr>
              <w:keepNext/>
            </w:pPr>
            <w:r>
              <w:t>Organisaation juridista asemaa kuvaava loppuliite, esim. ”Oy”, ”Oyj”, ”Ky”, ”Inc.”, ”Ltd.”, ”Gmbh”.</w:t>
            </w:r>
          </w:p>
        </w:tc>
      </w:tr>
      <w:tr w:rsidR="000F4A9C">
        <w:tc>
          <w:tcPr>
            <w:tcW w:w="959" w:type="dxa"/>
          </w:tcPr>
          <w:p w:rsidR="000F4A9C" w:rsidRDefault="000F4A9C">
            <w:pPr>
              <w:keepNext/>
            </w:pPr>
            <w:r>
              <w:t>AC</w:t>
            </w:r>
          </w:p>
        </w:tc>
        <w:tc>
          <w:tcPr>
            <w:tcW w:w="1443" w:type="dxa"/>
          </w:tcPr>
          <w:p w:rsidR="000F4A9C" w:rsidRDefault="000F4A9C">
            <w:pPr>
              <w:keepNext/>
            </w:pPr>
            <w:r>
              <w:t>Academic</w:t>
            </w:r>
          </w:p>
        </w:tc>
        <w:tc>
          <w:tcPr>
            <w:tcW w:w="7453" w:type="dxa"/>
          </w:tcPr>
          <w:p w:rsidR="000F4A9C" w:rsidRDefault="000F4A9C">
            <w:pPr>
              <w:keepNext/>
            </w:pPr>
            <w:r>
              <w:t>Henkilön etuliite tai loppuliite, joka kuvaa akateemista koulutusta, ammattinimikettä tai virkanimikettä. Esim. ”ylilääkäri.”,”LK”, “TT”</w:t>
            </w:r>
          </w:p>
        </w:tc>
      </w:tr>
      <w:tr w:rsidR="000F4A9C">
        <w:tc>
          <w:tcPr>
            <w:tcW w:w="959" w:type="dxa"/>
          </w:tcPr>
          <w:p w:rsidR="000F4A9C" w:rsidRDefault="000F4A9C">
            <w:pPr>
              <w:keepNext/>
            </w:pPr>
            <w:r>
              <w:t>NB</w:t>
            </w:r>
          </w:p>
        </w:tc>
        <w:tc>
          <w:tcPr>
            <w:tcW w:w="1443" w:type="dxa"/>
          </w:tcPr>
          <w:p w:rsidR="000F4A9C" w:rsidRDefault="000F4A9C">
            <w:pPr>
              <w:keepNext/>
            </w:pPr>
            <w:r>
              <w:t>Nobility</w:t>
            </w:r>
          </w:p>
        </w:tc>
        <w:tc>
          <w:tcPr>
            <w:tcW w:w="7453" w:type="dxa"/>
          </w:tcPr>
          <w:p w:rsidR="000F4A9C" w:rsidRDefault="000F4A9C">
            <w:pPr>
              <w:keepNext/>
            </w:pPr>
            <w:r>
              <w:t>Aatelisarvoa kuvaava nimen osa.</w:t>
            </w:r>
          </w:p>
        </w:tc>
      </w:tr>
      <w:tr w:rsidR="000F4A9C">
        <w:tc>
          <w:tcPr>
            <w:tcW w:w="959" w:type="dxa"/>
          </w:tcPr>
          <w:p w:rsidR="000F4A9C" w:rsidRDefault="000F4A9C">
            <w:pPr>
              <w:keepNext/>
            </w:pPr>
            <w:r>
              <w:t>PR</w:t>
            </w:r>
          </w:p>
        </w:tc>
        <w:tc>
          <w:tcPr>
            <w:tcW w:w="1443" w:type="dxa"/>
          </w:tcPr>
          <w:p w:rsidR="000F4A9C" w:rsidRDefault="000F4A9C">
            <w:pPr>
              <w:keepNext/>
            </w:pPr>
            <w:r>
              <w:t>Professional</w:t>
            </w:r>
          </w:p>
        </w:tc>
        <w:tc>
          <w:tcPr>
            <w:tcW w:w="7453" w:type="dxa"/>
          </w:tcPr>
          <w:p w:rsidR="000F4A9C" w:rsidRDefault="000F4A9C">
            <w:pPr>
              <w:keepNext/>
            </w:pPr>
            <w:r>
              <w:t>Loppuliite, joka kuvaa kuulumista johonkin ammatilliseen järjestöön.</w:t>
            </w:r>
          </w:p>
        </w:tc>
      </w:tr>
      <w:tr w:rsidR="000F4A9C">
        <w:tc>
          <w:tcPr>
            <w:tcW w:w="959" w:type="dxa"/>
          </w:tcPr>
          <w:p w:rsidR="000F4A9C" w:rsidRDefault="000F4A9C">
            <w:pPr>
              <w:keepNext/>
            </w:pPr>
            <w:r>
              <w:t>VV</w:t>
            </w:r>
          </w:p>
        </w:tc>
        <w:tc>
          <w:tcPr>
            <w:tcW w:w="1443" w:type="dxa"/>
          </w:tcPr>
          <w:p w:rsidR="000F4A9C" w:rsidRDefault="000F4A9C">
            <w:pPr>
              <w:keepNext/>
            </w:pPr>
            <w:r>
              <w:t>Voorvoegsel</w:t>
            </w:r>
          </w:p>
        </w:tc>
        <w:tc>
          <w:tcPr>
            <w:tcW w:w="7453" w:type="dxa"/>
          </w:tcPr>
          <w:p w:rsidR="000F4A9C" w:rsidRDefault="000F4A9C">
            <w:pPr>
              <w:keepNext/>
            </w:pPr>
            <w:r>
              <w:t>Esimerkiksi Hollannissa käytettävä nimen etuliite, esim. ”van”, ”der”.</w:t>
            </w:r>
          </w:p>
        </w:tc>
      </w:tr>
      <w:tr w:rsidR="000F4A9C">
        <w:tc>
          <w:tcPr>
            <w:tcW w:w="959" w:type="dxa"/>
          </w:tcPr>
          <w:p w:rsidR="000F4A9C" w:rsidRDefault="000F4A9C">
            <w:pPr>
              <w:keepNext/>
              <w:rPr>
                <w:lang w:val="en-US"/>
              </w:rPr>
            </w:pPr>
            <w:r>
              <w:rPr>
                <w:lang w:val="en-US"/>
              </w:rPr>
              <w:t>AD</w:t>
            </w:r>
          </w:p>
        </w:tc>
        <w:tc>
          <w:tcPr>
            <w:tcW w:w="1443" w:type="dxa"/>
          </w:tcPr>
          <w:p w:rsidR="000F4A9C" w:rsidRDefault="000F4A9C">
            <w:pPr>
              <w:keepNext/>
              <w:rPr>
                <w:lang w:val="en-US"/>
              </w:rPr>
            </w:pPr>
            <w:r>
              <w:rPr>
                <w:lang w:val="en-US"/>
              </w:rPr>
              <w:t>Adopted</w:t>
            </w:r>
          </w:p>
        </w:tc>
        <w:tc>
          <w:tcPr>
            <w:tcW w:w="7453" w:type="dxa"/>
          </w:tcPr>
          <w:p w:rsidR="000F4A9C" w:rsidRDefault="000F4A9C">
            <w:pPr>
              <w:keepNext/>
              <w:rPr>
                <w:lang w:val="en-US"/>
              </w:rPr>
            </w:pPr>
            <w:r>
              <w:rPr>
                <w:lang w:val="en-US"/>
              </w:rPr>
              <w:t>Adoptiossa saatu nimi.</w:t>
            </w:r>
          </w:p>
        </w:tc>
      </w:tr>
      <w:tr w:rsidR="000F4A9C">
        <w:tc>
          <w:tcPr>
            <w:tcW w:w="959" w:type="dxa"/>
          </w:tcPr>
          <w:p w:rsidR="000F4A9C" w:rsidRDefault="000F4A9C">
            <w:pPr>
              <w:keepNext/>
            </w:pPr>
            <w:r>
              <w:t>BR</w:t>
            </w:r>
          </w:p>
        </w:tc>
        <w:tc>
          <w:tcPr>
            <w:tcW w:w="1443" w:type="dxa"/>
          </w:tcPr>
          <w:p w:rsidR="000F4A9C" w:rsidRDefault="000F4A9C">
            <w:pPr>
              <w:keepNext/>
            </w:pPr>
            <w:r>
              <w:t>Birth</w:t>
            </w:r>
          </w:p>
        </w:tc>
        <w:tc>
          <w:tcPr>
            <w:tcW w:w="7453" w:type="dxa"/>
          </w:tcPr>
          <w:p w:rsidR="000F4A9C" w:rsidRDefault="000F4A9C">
            <w:pPr>
              <w:keepNext/>
            </w:pPr>
            <w:r>
              <w:t xml:space="preserve">Syntymässä saatu nimi, erityisesti sukunimi. </w:t>
            </w:r>
          </w:p>
        </w:tc>
      </w:tr>
      <w:tr w:rsidR="000F4A9C">
        <w:tc>
          <w:tcPr>
            <w:tcW w:w="959" w:type="dxa"/>
          </w:tcPr>
          <w:p w:rsidR="000F4A9C" w:rsidRDefault="000F4A9C">
            <w:pPr>
              <w:keepNext/>
            </w:pPr>
            <w:r>
              <w:t>SP</w:t>
            </w:r>
          </w:p>
        </w:tc>
        <w:tc>
          <w:tcPr>
            <w:tcW w:w="1443" w:type="dxa"/>
          </w:tcPr>
          <w:p w:rsidR="000F4A9C" w:rsidRDefault="000F4A9C">
            <w:pPr>
              <w:keepNext/>
            </w:pPr>
            <w:r>
              <w:t>Spouse</w:t>
            </w:r>
          </w:p>
        </w:tc>
        <w:tc>
          <w:tcPr>
            <w:tcW w:w="7453" w:type="dxa"/>
          </w:tcPr>
          <w:p w:rsidR="000F4A9C" w:rsidRDefault="000F4A9C">
            <w:pPr>
              <w:keepNext/>
            </w:pPr>
            <w:r>
              <w:t>Avioliiton solmimisen yhteydessä saatu nimi, yleensä sukunimi.</w:t>
            </w:r>
          </w:p>
        </w:tc>
      </w:tr>
      <w:tr w:rsidR="000F4A9C">
        <w:tc>
          <w:tcPr>
            <w:tcW w:w="959" w:type="dxa"/>
          </w:tcPr>
          <w:p w:rsidR="000F4A9C" w:rsidRDefault="000F4A9C">
            <w:pPr>
              <w:keepNext/>
            </w:pPr>
            <w:r>
              <w:t>CL</w:t>
            </w:r>
          </w:p>
        </w:tc>
        <w:tc>
          <w:tcPr>
            <w:tcW w:w="1443" w:type="dxa"/>
          </w:tcPr>
          <w:p w:rsidR="000F4A9C" w:rsidRDefault="000F4A9C">
            <w:pPr>
              <w:keepNext/>
            </w:pPr>
            <w:r>
              <w:t>Callme</w:t>
            </w:r>
          </w:p>
        </w:tc>
        <w:tc>
          <w:tcPr>
            <w:tcW w:w="7453" w:type="dxa"/>
          </w:tcPr>
          <w:p w:rsidR="000F4A9C" w:rsidRDefault="000F4A9C">
            <w:pPr>
              <w:keepNext/>
            </w:pPr>
            <w:r>
              <w:t>Kutsumanimi</w:t>
            </w:r>
            <w:r>
              <w:rPr>
                <w:lang w:val="en-US"/>
              </w:rPr>
              <w:fldChar w:fldCharType="begin"/>
            </w:r>
            <w:r>
              <w:instrText xml:space="preserve"> XE "Kutsumanimi" </w:instrText>
            </w:r>
            <w:r>
              <w:rPr>
                <w:lang w:val="en-US"/>
              </w:rPr>
              <w:fldChar w:fldCharType="end"/>
            </w:r>
          </w:p>
        </w:tc>
      </w:tr>
      <w:tr w:rsidR="000F4A9C">
        <w:tc>
          <w:tcPr>
            <w:tcW w:w="959" w:type="dxa"/>
          </w:tcPr>
          <w:p w:rsidR="000F4A9C" w:rsidRDefault="000F4A9C">
            <w:pPr>
              <w:keepNext/>
            </w:pPr>
            <w:r>
              <w:t>IN</w:t>
            </w:r>
          </w:p>
        </w:tc>
        <w:tc>
          <w:tcPr>
            <w:tcW w:w="1443" w:type="dxa"/>
          </w:tcPr>
          <w:p w:rsidR="000F4A9C" w:rsidRDefault="000F4A9C">
            <w:pPr>
              <w:keepNext/>
            </w:pPr>
            <w:r>
              <w:t>Initial</w:t>
            </w:r>
          </w:p>
        </w:tc>
        <w:tc>
          <w:tcPr>
            <w:tcW w:w="7453" w:type="dxa"/>
          </w:tcPr>
          <w:p w:rsidR="000F4A9C" w:rsidRDefault="000F4A9C">
            <w:pPr>
              <w:keepNext/>
            </w:pPr>
            <w:r>
              <w:t>Tarkenne kuvaa että nimen osa on itseasiassa vain nimikirjain.</w:t>
            </w:r>
          </w:p>
        </w:tc>
      </w:tr>
      <w:tr w:rsidR="000F4A9C">
        <w:tc>
          <w:tcPr>
            <w:tcW w:w="959" w:type="dxa"/>
          </w:tcPr>
          <w:p w:rsidR="000F4A9C" w:rsidRDefault="000F4A9C">
            <w:r>
              <w:t>TITLE</w:t>
            </w:r>
          </w:p>
        </w:tc>
        <w:tc>
          <w:tcPr>
            <w:tcW w:w="1443" w:type="dxa"/>
          </w:tcPr>
          <w:p w:rsidR="000F4A9C" w:rsidRDefault="000F4A9C">
            <w:r>
              <w:t>Title</w:t>
            </w:r>
          </w:p>
        </w:tc>
        <w:tc>
          <w:tcPr>
            <w:tcW w:w="7453" w:type="dxa"/>
          </w:tcPr>
          <w:p w:rsidR="000F4A9C" w:rsidRDefault="000F4A9C">
            <w:r>
              <w:t>Etu- tai loppuliite, joka kuvaa otsikon koko nimelle.</w:t>
            </w:r>
          </w:p>
        </w:tc>
      </w:tr>
    </w:tbl>
    <w:p w:rsidR="000F4A9C" w:rsidRDefault="000F4A9C"/>
    <w:p w:rsidR="000F4A9C" w:rsidRPr="000F4A9C" w:rsidRDefault="000F4A9C" w:rsidP="001C6910">
      <w:pPr>
        <w:pStyle w:val="Otsikko3"/>
      </w:pPr>
      <w:bookmarkStart w:id="548" w:name="_Toc58484524"/>
      <w:r w:rsidRPr="000F4A9C">
        <w:t>Yksinkertainen nimi – Trivial Name</w:t>
      </w:r>
      <w:r>
        <w:fldChar w:fldCharType="begin"/>
      </w:r>
      <w:r w:rsidRPr="000F4A9C">
        <w:instrText xml:space="preserve"> XE "Trivial Name" </w:instrText>
      </w:r>
      <w:r>
        <w:fldChar w:fldCharType="end"/>
      </w:r>
      <w:r w:rsidRPr="000F4A9C">
        <w:t xml:space="preserve"> (TN</w:t>
      </w:r>
      <w:r>
        <w:fldChar w:fldCharType="begin"/>
      </w:r>
      <w:r w:rsidRPr="000F4A9C">
        <w:instrText xml:space="preserve"> XE "TN" \f"DT"</w:instrText>
      </w:r>
      <w:r>
        <w:fldChar w:fldCharType="end"/>
      </w:r>
      <w:r w:rsidRPr="000F4A9C">
        <w:t>)</w:t>
      </w:r>
      <w:bookmarkEnd w:id="548"/>
    </w:p>
    <w:p w:rsidR="000F4A9C" w:rsidRDefault="000F4A9C">
      <w:r>
        <w:t>Tämä tietotyyppi sallii vain yksikertaisen muodon ilman tarkenteita. Siis yhden merkkijonon  sellaisenaan ilman nimen osia.</w:t>
      </w:r>
    </w:p>
    <w:p w:rsidR="000F4A9C" w:rsidRDefault="000F4A9C"/>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color w:val="0000FF"/>
                <w:szCs w:val="24"/>
                <w:highlight w:val="white"/>
              </w:rPr>
              <w:t>&lt;</w:t>
            </w:r>
            <w:r>
              <w:rPr>
                <w:color w:val="800000"/>
                <w:szCs w:val="24"/>
                <w:highlight w:val="white"/>
              </w:rPr>
              <w:t>name</w:t>
            </w:r>
            <w:r>
              <w:rPr>
                <w:color w:val="0000FF"/>
                <w:szCs w:val="24"/>
                <w:highlight w:val="white"/>
              </w:rPr>
              <w:t>&gt;</w:t>
            </w:r>
            <w:r>
              <w:rPr>
                <w:color w:val="000000"/>
                <w:szCs w:val="24"/>
                <w:highlight w:val="white"/>
              </w:rPr>
              <w:t>KYS, Osasto 25</w:t>
            </w: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color w:val="0000FF"/>
                <w:szCs w:val="24"/>
                <w:highlight w:val="white"/>
              </w:rPr>
              <w:t>&lt;</w:t>
            </w:r>
            <w:r>
              <w:rPr>
                <w:color w:val="800000"/>
                <w:szCs w:val="24"/>
                <w:highlight w:val="white"/>
              </w:rPr>
              <w:t>name</w:t>
            </w:r>
            <w:r>
              <w:rPr>
                <w:color w:val="0000FF"/>
                <w:szCs w:val="24"/>
                <w:highlight w:val="white"/>
              </w:rPr>
              <w:t>&gt;</w:t>
            </w:r>
            <w:r>
              <w:rPr>
                <w:color w:val="000000"/>
                <w:szCs w:val="24"/>
                <w:highlight w:val="white"/>
              </w:rPr>
              <w:t>Neuvotteluhuone 157</w:t>
            </w: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p w:rsidR="000F4A9C" w:rsidRDefault="000F4A9C">
      <w:r>
        <w:t>Yksinkertainen nimi –tietotyyppiä käytetään vain tilanteissa joissa nimi on ensisijaisesti kuvailevaa tietoa tai joissa jakoa nimen osiin ei voida tehdä.</w:t>
      </w:r>
    </w:p>
    <w:p w:rsidR="000F4A9C" w:rsidRDefault="000F4A9C"/>
    <w:p w:rsidR="000F4A9C" w:rsidRDefault="000F4A9C" w:rsidP="001C6910">
      <w:pPr>
        <w:pStyle w:val="Otsikko2"/>
      </w:pPr>
      <w:bookmarkStart w:id="549" w:name="_Ref166915415"/>
      <w:bookmarkStart w:id="550" w:name="_Toc58484525"/>
      <w:r>
        <w:t>Organisaation nimi</w:t>
      </w:r>
      <w:r>
        <w:fldChar w:fldCharType="begin"/>
      </w:r>
      <w:r>
        <w:instrText xml:space="preserve"> XE "Organisaation nimi" </w:instrText>
      </w:r>
      <w:r>
        <w:fldChar w:fldCharType="end"/>
      </w:r>
      <w:r>
        <w:t xml:space="preserve"> - Organization name</w:t>
      </w:r>
      <w:r>
        <w:fldChar w:fldCharType="begin"/>
      </w:r>
      <w:r>
        <w:instrText xml:space="preserve"> XE "Organization name" </w:instrText>
      </w:r>
      <w:r>
        <w:fldChar w:fldCharType="end"/>
      </w:r>
      <w:r>
        <w:t xml:space="preserve"> (ON</w:t>
      </w:r>
      <w:r>
        <w:fldChar w:fldCharType="begin"/>
      </w:r>
      <w:r>
        <w:instrText xml:space="preserve"> XE "ON" \f"DT"</w:instrText>
      </w:r>
      <w:r>
        <w:fldChar w:fldCharType="end"/>
      </w:r>
      <w:r>
        <w:t>)</w:t>
      </w:r>
      <w:bookmarkEnd w:id="549"/>
      <w:bookmarkEnd w:id="550"/>
    </w:p>
    <w:p w:rsidR="000F4A9C" w:rsidRDefault="000F4A9C">
      <w:r>
        <w:t>ON on nimen (EN) alatyyppi, jota käytetään kuvaamaan organisaation nimeä..</w:t>
      </w:r>
    </w:p>
    <w:p w:rsidR="000F4A9C" w:rsidRDefault="000F4A9C"/>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color w:val="0000FF"/>
                <w:szCs w:val="24"/>
                <w:highlight w:val="white"/>
              </w:rPr>
              <w:t>&lt;</w:t>
            </w:r>
            <w:r>
              <w:rPr>
                <w:color w:val="800000"/>
                <w:szCs w:val="24"/>
                <w:highlight w:val="white"/>
              </w:rPr>
              <w:t>name</w:t>
            </w:r>
            <w:r>
              <w:rPr>
                <w:color w:val="0000FF"/>
                <w:szCs w:val="24"/>
                <w:highlight w:val="white"/>
              </w:rPr>
              <w:t>&gt;</w:t>
            </w:r>
            <w:r>
              <w:rPr>
                <w:color w:val="000000"/>
                <w:szCs w:val="24"/>
                <w:highlight w:val="white"/>
              </w:rPr>
              <w:t>HUS-Röntgen, Jorvin yksikkö</w:t>
            </w: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color w:val="0000FF"/>
                <w:szCs w:val="24"/>
                <w:highlight w:val="white"/>
              </w:rPr>
              <w:t>&lt;</w:t>
            </w:r>
            <w:r>
              <w:rPr>
                <w:color w:val="800000"/>
                <w:szCs w:val="24"/>
                <w:highlight w:val="white"/>
              </w:rPr>
              <w:t>name</w:t>
            </w:r>
            <w:r>
              <w:rPr>
                <w:color w:val="0000FF"/>
                <w:szCs w:val="24"/>
                <w:highlight w:val="white"/>
              </w:rPr>
              <w:t>&gt;</w:t>
            </w:r>
            <w:r>
              <w:rPr>
                <w:color w:val="000000"/>
                <w:szCs w:val="24"/>
                <w:highlight w:val="white"/>
              </w:rPr>
              <w:t>Helsingin-Uudenmaan sairaanhoitopiiri</w:t>
            </w: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p w:rsidR="000F4A9C" w:rsidRDefault="000F4A9C">
      <w:r>
        <w:t>Organisaation nimissä käytetään yksinkertaista esitysmuotoa, muodostetaan samoin kuin yksinkertainen nimi (TN). Organisaation nimen osalta ei käytetä etu- ja loppuliitteitä erillisissä elementeissä.</w:t>
      </w:r>
    </w:p>
    <w:p w:rsidR="000F4A9C" w:rsidRDefault="000F4A9C"/>
    <w:p w:rsidR="00371AB0" w:rsidRDefault="00371AB0"/>
    <w:p w:rsidR="00371AB0" w:rsidRDefault="00371AB0"/>
    <w:p w:rsidR="000F4A9C" w:rsidRDefault="000F4A9C" w:rsidP="001C6910">
      <w:pPr>
        <w:pStyle w:val="Otsikko3"/>
      </w:pPr>
      <w:bookmarkStart w:id="551" w:name="_Toc58484526"/>
      <w:r>
        <w:t>Näyttömuoto</w:t>
      </w:r>
      <w:bookmarkEnd w:id="551"/>
    </w:p>
    <w:p w:rsidR="000F4A9C" w:rsidRDefault="000F4A9C">
      <w:r>
        <w:t>Yksikertainen nimi esitetään näyttömuodossa sellaisenaan.</w:t>
      </w:r>
    </w:p>
    <w:p w:rsidR="000F4A9C" w:rsidRDefault="000F4A9C"/>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color w:val="0000FF"/>
                <w:szCs w:val="24"/>
                <w:highlight w:val="white"/>
              </w:rPr>
            </w:pPr>
            <w:r>
              <w:rPr>
                <w:color w:val="0000FF"/>
                <w:szCs w:val="24"/>
                <w:highlight w:val="white"/>
              </w:rPr>
              <w:t>&lt;</w:t>
            </w:r>
            <w:r>
              <w:rPr>
                <w:color w:val="800000"/>
                <w:szCs w:val="24"/>
                <w:highlight w:val="white"/>
              </w:rPr>
              <w:t>title</w:t>
            </w:r>
            <w:r>
              <w:rPr>
                <w:color w:val="0000FF"/>
                <w:szCs w:val="24"/>
                <w:highlight w:val="white"/>
              </w:rPr>
              <w:t>&gt;</w:t>
            </w:r>
            <w:r>
              <w:rPr>
                <w:color w:val="000000"/>
                <w:szCs w:val="24"/>
                <w:highlight w:val="white"/>
              </w:rPr>
              <w:t>Yksikön nimi</w:t>
            </w:r>
            <w:r>
              <w:rPr>
                <w:color w:val="0000FF"/>
                <w:szCs w:val="24"/>
                <w:highlight w:val="white"/>
              </w:rPr>
              <w:t>&lt;/</w:t>
            </w:r>
            <w:r>
              <w:rPr>
                <w:color w:val="800000"/>
                <w:szCs w:val="24"/>
                <w:highlight w:val="white"/>
              </w:rPr>
              <w:t>title</w:t>
            </w:r>
            <w:r>
              <w:rPr>
                <w:color w:val="0000FF"/>
                <w:szCs w:val="24"/>
                <w:highlight w:val="white"/>
              </w:rPr>
              <w:t>&gt;</w:t>
            </w:r>
          </w:p>
          <w:p w:rsidR="000F4A9C" w:rsidRDefault="000F4A9C">
            <w:r>
              <w:rPr>
                <w:color w:val="0000FF"/>
                <w:szCs w:val="24"/>
                <w:highlight w:val="white"/>
              </w:rPr>
              <w:t>&lt;</w:t>
            </w:r>
            <w:r>
              <w:rPr>
                <w:color w:val="800000"/>
                <w:szCs w:val="24"/>
                <w:highlight w:val="white"/>
              </w:rPr>
              <w:t>text</w:t>
            </w:r>
            <w:r>
              <w:rPr>
                <w:color w:val="0000FF"/>
                <w:szCs w:val="24"/>
                <w:highlight w:val="white"/>
              </w:rPr>
              <w:t>&gt;</w:t>
            </w:r>
            <w:r>
              <w:rPr>
                <w:color w:val="000000"/>
                <w:szCs w:val="24"/>
                <w:highlight w:val="white"/>
              </w:rPr>
              <w:t>HUS-Röntgen, Jorvin yksikkö</w:t>
            </w:r>
            <w:r>
              <w:rPr>
                <w:color w:val="0000FF"/>
                <w:szCs w:val="24"/>
                <w:highlight w:val="white"/>
              </w:rPr>
              <w:t>&lt;/</w:t>
            </w:r>
            <w:r>
              <w:rPr>
                <w:color w:val="800000"/>
                <w:szCs w:val="24"/>
                <w:highlight w:val="white"/>
              </w:rPr>
              <w:t>text</w:t>
            </w:r>
            <w:r>
              <w:rPr>
                <w:color w:val="0000FF"/>
                <w:szCs w:val="24"/>
                <w:highlight w:val="white"/>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Korostus"/>
                <w:b/>
                <w:bCs/>
                <w:i w:val="0"/>
                <w:iCs w:val="0"/>
                <w:color w:val="008000"/>
              </w:rPr>
              <w:t xml:space="preserve">Yksikön nimi: </w:t>
            </w:r>
            <w:r>
              <w:rPr>
                <w:rStyle w:val="Korostus"/>
                <w:b/>
                <w:bCs/>
                <w:i w:val="0"/>
                <w:iCs w:val="0"/>
                <w:color w:val="008000"/>
              </w:rPr>
              <w:br/>
              <w:t xml:space="preserve">                       </w:t>
            </w:r>
            <w:r>
              <w:rPr>
                <w:rStyle w:val="Korostus"/>
                <w:b/>
                <w:bCs/>
                <w:i w:val="0"/>
                <w:iCs w:val="0"/>
              </w:rPr>
              <w:t>HUS-Röntgen, Jorvin yksikkö</w:t>
            </w:r>
          </w:p>
        </w:tc>
      </w:tr>
    </w:tbl>
    <w:p w:rsidR="000F4A9C" w:rsidRDefault="000F4A9C"/>
    <w:p w:rsidR="000F4A9C" w:rsidRPr="00665B2E" w:rsidRDefault="000F4A9C" w:rsidP="001C6910">
      <w:pPr>
        <w:pStyle w:val="Otsikko2"/>
        <w:rPr>
          <w:lang w:val="fi-FI"/>
        </w:rPr>
      </w:pPr>
      <w:bookmarkStart w:id="552" w:name="_Ref166915391"/>
      <w:bookmarkStart w:id="553" w:name="_Toc58484527"/>
      <w:r w:rsidRPr="00665B2E">
        <w:rPr>
          <w:lang w:val="fi-FI"/>
        </w:rPr>
        <w:t>Henkilön nimi</w:t>
      </w:r>
      <w:r>
        <w:fldChar w:fldCharType="begin"/>
      </w:r>
      <w:r w:rsidRPr="00665B2E">
        <w:rPr>
          <w:lang w:val="fi-FI"/>
        </w:rPr>
        <w:instrText xml:space="preserve"> XE "Henkilön nimi" </w:instrText>
      </w:r>
      <w:r>
        <w:fldChar w:fldCharType="end"/>
      </w:r>
      <w:r w:rsidRPr="00665B2E">
        <w:rPr>
          <w:lang w:val="fi-FI"/>
        </w:rPr>
        <w:t xml:space="preserve"> - Person name</w:t>
      </w:r>
      <w:r>
        <w:fldChar w:fldCharType="begin"/>
      </w:r>
      <w:r w:rsidRPr="00665B2E">
        <w:rPr>
          <w:lang w:val="fi-FI"/>
        </w:rPr>
        <w:instrText xml:space="preserve"> XE "Person name" </w:instrText>
      </w:r>
      <w:r>
        <w:fldChar w:fldCharType="end"/>
      </w:r>
      <w:r w:rsidRPr="00665B2E">
        <w:rPr>
          <w:lang w:val="fi-FI"/>
        </w:rPr>
        <w:t xml:space="preserve"> (PN</w:t>
      </w:r>
      <w:r>
        <w:fldChar w:fldCharType="begin"/>
      </w:r>
      <w:r w:rsidRPr="00665B2E">
        <w:rPr>
          <w:lang w:val="fi-FI"/>
        </w:rPr>
        <w:instrText xml:space="preserve"> XE "PN" \f"DT"</w:instrText>
      </w:r>
      <w:r>
        <w:fldChar w:fldCharType="end"/>
      </w:r>
      <w:r w:rsidRPr="00665B2E">
        <w:rPr>
          <w:lang w:val="fi-FI"/>
        </w:rPr>
        <w:t>)</w:t>
      </w:r>
      <w:bookmarkEnd w:id="552"/>
      <w:bookmarkEnd w:id="553"/>
    </w:p>
    <w:p w:rsidR="000F4A9C" w:rsidRDefault="000F4A9C">
      <w:r>
        <w:t xml:space="preserve">Nimi, joka kuvaa henkilöä. Rakenteista muotoa on aina käytettävä eli henkilön nimestä tulee erotella etunimet, sukunimi ja kutsumanimi omiksi nimen osikseen. Nimen esittäminen yhtenä merkkijonona on sallittua vain, jos järjestelmässä tai sovelluksessa nimen osia ei ole eroteltu etu- ja sukunimiin. </w:t>
      </w:r>
      <w:r w:rsidR="00273B5B" w:rsidRPr="00B11103">
        <w:rPr>
          <w:b/>
        </w:rPr>
        <w:t>Huom. Kanta-palvelut ei tue nimen esittämistä yhtenä merkkijonona PN-tietotyypillä.</w:t>
      </w:r>
      <w:r w:rsidR="00273B5B">
        <w:t xml:space="preserve"> </w:t>
      </w:r>
      <w:r>
        <w:t>Sekamuoto, jossa osa nimestä on ilman nimen osia ja osa eroteltuna nimen osiin, ei ole Suomessa sallittu. Poikkeuksena tähän sääntöön on aatelisarvot ja muut vastaavat sukunimen etuliitteet, mikäli järjestelmässä ne eivät ole eroteltuna, voidaan ne esittää myös family elementissä sukunimen kanssa.</w:t>
      </w:r>
    </w:p>
    <w:p w:rsidR="000F4A9C" w:rsidRDefault="000F4A9C"/>
    <w:p w:rsidR="000F4A9C" w:rsidRDefault="000F4A9C">
      <w:r>
        <w:t>Esimerkki virallisen nimen esittämisestä</w:t>
      </w:r>
      <w:r w:rsidR="004501DC">
        <w:t xml:space="preserve"> on seuraavassa. Kyseessä on kuitenkin teoreettinen esimerkki</w:t>
      </w:r>
      <w:r w:rsidR="00471676">
        <w:t xml:space="preserve"> sellaista tilannetta varten, jossa on tarpeen korostaa nimen virallista statusta</w:t>
      </w:r>
      <w:r w:rsidR="004501DC">
        <w:t>. Kuten luvussa 2.1. linjattiin</w:t>
      </w:r>
      <w:r w:rsidR="00471676">
        <w:t>,</w:t>
      </w:r>
      <w:r w:rsidR="004501DC">
        <w:t xml:space="preserve"> niin Suomessa suositellaan käyttämään nimeä ilman käyttötarkoitusta</w:t>
      </w:r>
      <w:r w:rsidR="00471676">
        <w:t>. T</w:t>
      </w:r>
      <w:r w:rsidR="004501DC">
        <w:t xml:space="preserve">ulkintana </w:t>
      </w:r>
      <w:r w:rsidR="00471676">
        <w:t xml:space="preserve">käyttötarkoitus on tällöin lähinnä </w:t>
      </w:r>
      <w:r w:rsidR="004501DC">
        <w:t>viralli</w:t>
      </w:r>
      <w:r w:rsidR="00471676">
        <w:t>sta nimeä</w:t>
      </w:r>
      <w:r w:rsidR="004501DC">
        <w:t>.</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 xml:space="preserve">name </w:t>
            </w:r>
            <w:r>
              <w:rPr>
                <w:color w:val="FF0000"/>
                <w:szCs w:val="24"/>
                <w:highlight w:val="white"/>
                <w:lang w:val="en-US"/>
              </w:rPr>
              <w:t>use</w:t>
            </w:r>
            <w:r>
              <w:rPr>
                <w:color w:val="0000FF"/>
                <w:szCs w:val="24"/>
                <w:highlight w:val="white"/>
                <w:lang w:val="en-US"/>
              </w:rPr>
              <w:t>="</w:t>
            </w:r>
            <w:r>
              <w:rPr>
                <w:color w:val="000000"/>
                <w:szCs w:val="24"/>
                <w:highlight w:val="white"/>
                <w:lang w:val="en-US"/>
              </w:rPr>
              <w:t>L</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Erkki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Matti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CL</w:t>
            </w:r>
            <w:r>
              <w:rPr>
                <w:color w:val="0000FF"/>
                <w:szCs w:val="24"/>
                <w:highlight w:val="white"/>
                <w:lang w:val="en-US"/>
              </w:rPr>
              <w:t>"&gt;</w:t>
            </w:r>
            <w:r>
              <w:rPr>
                <w:color w:val="000000"/>
                <w:szCs w:val="24"/>
                <w:highlight w:val="white"/>
                <w:lang w:val="en-US"/>
              </w:rPr>
              <w:t>Matti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autoSpaceDE w:val="0"/>
              <w:autoSpaceDN w:val="0"/>
              <w:adjustRightInd w:val="0"/>
              <w:rPr>
                <w:color w:val="0000FF"/>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Meikäläinen</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p w:rsidR="000F4A9C" w:rsidRDefault="000F4A9C">
      <w:pPr>
        <w:rPr>
          <w:ins w:id="554" w:author="Tekijä"/>
        </w:rPr>
      </w:pPr>
      <w:r>
        <w:t xml:space="preserve">Etunimet ja sukunimet luetellaan kaikki samassa järjestyksessä kuin missä ne ovat väestörekisterissä. Kutsumanimi esitetään etunimien jälkeen omassa elementissään, jossa on qualifier-attribuutti arvolla ”CL”. Vaikka kutsumanimi olisi yksi etunimistä, se esitetään omassa elementissään.Mikäli järjestelmässä ei ole eroteltuna kutsumanimeä, kutsumanimen kohdalle laitetaan ensimmäinen nimi. Kutsumanimi voi olla eri kuin VRK:n virallinen kutsumanimi, tässä voi käyttää esimerkiksi potilaan antamaa nimeä. Etuliitteet esitetään ennen muita nimen osia ja loppuliitteet viimeisenä. Etunimiä voi Suomen lain mukaan olla enintään </w:t>
      </w:r>
      <w:r w:rsidR="00273B5B">
        <w:t xml:space="preserve">4 </w:t>
      </w:r>
      <w:r>
        <w:t xml:space="preserve">kappaletta ja kutsumanimiä 1. Given-elementtejä voi siis olla enintään </w:t>
      </w:r>
      <w:r w:rsidR="00273B5B">
        <w:t xml:space="preserve">5 </w:t>
      </w:r>
      <w:r>
        <w:t xml:space="preserve">kappaletta ja ne kirjataan virallisessa järjestyksessä. Ulkomaalaisten potilaiden osalta, joilla etunimiä on tätä enemmän, suositellaan käyttämään tarvittava lisämäärä Given elementtejä – tulkitseva järjestelmä hyödyntää näistä niin monta, kuin järjestelmä pystyy käsittelemään. Moniosaisissa sukunimissä kirjoitetaan kaikki sukunimen osat family elementtiin peräkkäin. </w:t>
      </w:r>
    </w:p>
    <w:p w:rsidR="00640FE3" w:rsidRDefault="00640FE3">
      <w:pPr>
        <w:rPr>
          <w:ins w:id="555" w:author="Tekijä"/>
        </w:rPr>
      </w:pPr>
    </w:p>
    <w:p w:rsidR="00640FE3" w:rsidRDefault="00640FE3">
      <w:ins w:id="556" w:author="Tekijä">
        <w:r w:rsidRPr="00640FE3">
          <w:t>Kanta-palveluissa etunimissä ja sukunimissä sallitaan vain kirjaimet ja yhdysmerkit silloin kun henkilö on yksilöity virallisella henkilötunnuksella. Tämä sääntö perustuu Suomen Etu- ja sukunimilakiin [12]. Jos henkilö on yksilöity tilapäisellä yksilöintitunnuksella, nimissä sallitaan edellä mainittujen merkkien lisäksi myös numeroita.</w:t>
        </w:r>
      </w:ins>
    </w:p>
    <w:p w:rsidR="000F4A9C" w:rsidRDefault="000F4A9C"/>
    <w:p w:rsidR="000F4A9C" w:rsidRDefault="000F4A9C">
      <w:r>
        <w:t>Akateemiset koulutusta ja virkaa tai tehtävää kuvaavat tiedot sijoitetaan loppuliitteiksi ja luetellaan sukunimen jälkeen siten, että akateemisen koulutuksen tiedot ovat ensin ja virka tai tehtävä näiden jälkeen. Suomessa tosin näiden tietojen ei mielletä kuuluvan osaksi virallista nimeä, joten niitä ei ole tarpeen esittää. Tarvittaessa esittämiseen on käytettävissä myös muita rakenteita.</w:t>
      </w:r>
    </w:p>
    <w:p w:rsidR="00163634" w:rsidRDefault="00163634"/>
    <w:p w:rsidR="00163634" w:rsidRDefault="00163634" w:rsidP="00163634">
      <w:r>
        <w:t>HUOM. Kanta-palveluiden Sähköisessä reseptissä ja Potilastiedon arkistossa tuetaan jatkossa vain yhtä suffix-elementtiä, suffix-elementin toistumista ei tueta</w:t>
      </w:r>
      <w:r w:rsidR="00640381">
        <w:t xml:space="preserve"> (ei huomioida metatietojen poiminnassa)</w:t>
      </w:r>
      <w:r>
        <w:t>. Näin kaikki loppuliitteet on laitettava yhteen suffix-elementtiin</w:t>
      </w:r>
      <w:r w:rsidR="00A624B9">
        <w:t xml:space="preserve"> välilyönnein eroteltuna</w:t>
      </w:r>
      <w:r>
        <w:t xml:space="preserve">. Sosiaalihuollon asiakastiedon arkisto ei tue suffix-elementtiä lainkaan. </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keepNext/>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p w:rsidR="000F4A9C" w:rsidRDefault="000F4A9C">
            <w:pPr>
              <w:keepNext/>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Erkki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keepNext/>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Matti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keepNext/>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CL</w:t>
            </w:r>
            <w:r>
              <w:rPr>
                <w:color w:val="0000FF"/>
                <w:szCs w:val="24"/>
                <w:highlight w:val="white"/>
                <w:lang w:val="en-US"/>
              </w:rPr>
              <w:t>"&gt;</w:t>
            </w:r>
            <w:r>
              <w:rPr>
                <w:color w:val="000000"/>
                <w:szCs w:val="24"/>
                <w:highlight w:val="white"/>
                <w:lang w:val="en-US"/>
              </w:rPr>
              <w:t>Matti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keepNext/>
              <w:autoSpaceDE w:val="0"/>
              <w:autoSpaceDN w:val="0"/>
              <w:adjustRightInd w:val="0"/>
              <w:rPr>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Meikäläinen</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tc>
      </w:tr>
    </w:tbl>
    <w:p w:rsid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Toivo</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Tohtori</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suffix</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AC</w:t>
            </w:r>
            <w:r>
              <w:rPr>
                <w:color w:val="0000FF"/>
                <w:szCs w:val="24"/>
                <w:highlight w:val="white"/>
                <w:lang w:val="en-US"/>
              </w:rPr>
              <w:t>"&gt;</w:t>
            </w:r>
            <w:r>
              <w:rPr>
                <w:color w:val="000000"/>
                <w:szCs w:val="24"/>
                <w:highlight w:val="white"/>
                <w:lang w:val="en-US"/>
              </w:rPr>
              <w:t>LT</w:t>
            </w:r>
            <w:r>
              <w:rPr>
                <w:color w:val="0000FF"/>
                <w:szCs w:val="24"/>
                <w:highlight w:val="white"/>
                <w:lang w:val="en-US"/>
              </w:rPr>
              <w:t>&lt;/</w:t>
            </w:r>
            <w:r>
              <w:rPr>
                <w:color w:val="800000"/>
                <w:szCs w:val="24"/>
                <w:highlight w:val="white"/>
                <w:lang w:val="en-US"/>
              </w:rPr>
              <w:t>suffix</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suffix</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AC</w:t>
            </w:r>
            <w:r>
              <w:rPr>
                <w:color w:val="0000FF"/>
                <w:szCs w:val="24"/>
                <w:highlight w:val="white"/>
                <w:lang w:val="en-US"/>
              </w:rPr>
              <w:t>"&gt;</w:t>
            </w:r>
            <w:r>
              <w:rPr>
                <w:color w:val="000000"/>
                <w:szCs w:val="24"/>
                <w:highlight w:val="white"/>
                <w:lang w:val="en-US"/>
              </w:rPr>
              <w:t>ylilääkäri</w:t>
            </w:r>
            <w:r>
              <w:rPr>
                <w:color w:val="0000FF"/>
                <w:szCs w:val="24"/>
                <w:highlight w:val="white"/>
                <w:lang w:val="en-US"/>
              </w:rPr>
              <w:t>&lt;/</w:t>
            </w:r>
            <w:r>
              <w:rPr>
                <w:color w:val="800000"/>
                <w:szCs w:val="24"/>
                <w:highlight w:val="white"/>
                <w:lang w:val="en-US"/>
              </w:rPr>
              <w:t>suffix</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p w:rsidR="00A624B9" w:rsidRDefault="00A624B9">
      <w:r>
        <w:t>Kanta-palveluissa käytettävän yhden suffix-toistuman esimerkki useiden loppuliitteiden yhteydessä:</w:t>
      </w:r>
    </w:p>
    <w:p w:rsidR="00A624B9" w:rsidRPr="00B11103" w:rsidRDefault="00A624B9" w:rsidP="00A624B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A624B9" w:rsidTr="009F5376">
        <w:tc>
          <w:tcPr>
            <w:tcW w:w="9855" w:type="dxa"/>
          </w:tcPr>
          <w:p w:rsidR="00A624B9" w:rsidRDefault="00A624B9" w:rsidP="009F5376">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p w:rsidR="00A624B9" w:rsidRDefault="00A624B9" w:rsidP="009F5376">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Toivo</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A624B9" w:rsidRDefault="00A624B9" w:rsidP="009F5376">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Tohtori</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rsidR="00A624B9" w:rsidRDefault="00A624B9" w:rsidP="009F5376">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suffix</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AC</w:t>
            </w:r>
            <w:r>
              <w:rPr>
                <w:color w:val="0000FF"/>
                <w:szCs w:val="24"/>
                <w:highlight w:val="white"/>
                <w:lang w:val="en-US"/>
              </w:rPr>
              <w:t xml:space="preserve">"&gt;LT </w:t>
            </w:r>
            <w:r>
              <w:rPr>
                <w:color w:val="000000"/>
                <w:szCs w:val="24"/>
                <w:highlight w:val="white"/>
                <w:lang w:val="en-US"/>
              </w:rPr>
              <w:t>ylilääkäri</w:t>
            </w:r>
            <w:r>
              <w:rPr>
                <w:color w:val="0000FF"/>
                <w:szCs w:val="24"/>
                <w:highlight w:val="white"/>
                <w:lang w:val="en-US"/>
              </w:rPr>
              <w:t>&lt;/</w:t>
            </w:r>
            <w:r>
              <w:rPr>
                <w:color w:val="800000"/>
                <w:szCs w:val="24"/>
                <w:highlight w:val="white"/>
                <w:lang w:val="en-US"/>
              </w:rPr>
              <w:t>suffix</w:t>
            </w:r>
            <w:r>
              <w:rPr>
                <w:color w:val="0000FF"/>
                <w:szCs w:val="24"/>
                <w:highlight w:val="white"/>
                <w:lang w:val="en-US"/>
              </w:rPr>
              <w:t>&gt;</w:t>
            </w:r>
          </w:p>
          <w:p w:rsidR="00A624B9" w:rsidRDefault="00A624B9" w:rsidP="009F5376">
            <w:pPr>
              <w:autoSpaceDE w:val="0"/>
              <w:autoSpaceDN w:val="0"/>
              <w:adjustRightInd w:val="0"/>
              <w:rPr>
                <w:color w:val="000000"/>
                <w:szCs w:val="24"/>
                <w:highlight w:val="white"/>
              </w:rPr>
            </w:pPr>
            <w:r>
              <w:rPr>
                <w:color w:val="0000FF"/>
                <w:szCs w:val="24"/>
                <w:highlight w:val="white"/>
              </w:rPr>
              <w:t>&lt;/</w:t>
            </w:r>
            <w:r>
              <w:rPr>
                <w:color w:val="800000"/>
                <w:szCs w:val="24"/>
                <w:highlight w:val="white"/>
              </w:rPr>
              <w:t>name</w:t>
            </w:r>
            <w:r>
              <w:rPr>
                <w:color w:val="0000FF"/>
                <w:szCs w:val="24"/>
                <w:highlight w:val="white"/>
              </w:rPr>
              <w:t>&gt;</w:t>
            </w:r>
          </w:p>
        </w:tc>
      </w:tr>
    </w:tbl>
    <w:p w:rsidR="00A624B9" w:rsidRDefault="00A624B9"/>
    <w:p w:rsidR="00A624B9" w:rsidRDefault="00A624B9"/>
    <w:p w:rsidR="000F4A9C" w:rsidRDefault="000F4A9C">
      <w:r>
        <w:t>Aatelisarvoa kuvaava nimen osa ilmaistaan etuliitteellä. Mikäli järjestelmässä ei ole eroteltuna aatelisarvoa, se voidaan esittää myös family elementissä sukunimen kanssa.</w:t>
      </w:r>
      <w:r w:rsidR="0074777E">
        <w:t xml:space="preserve"> Samoin Suomessa on sallittua esittää myös muut nimen etuliitteet NB qualifierilla, mikäli järjestelmässä ei ole eroteltuna (vertaa VV: Hollannissa käytettävä nimen etuliite, esim. ”van”, ”der”).</w:t>
      </w:r>
    </w:p>
    <w:p w:rsidR="000F4A9C" w:rsidRDefault="000F4A9C"/>
    <w:p w:rsidR="00A624B9" w:rsidRDefault="00A624B9" w:rsidP="00A624B9">
      <w:r>
        <w:t>HUOM. Kanta-palveluiden Sähköisessä reseptissä ja Potilastiedon arkistossa tuetaan jatkossa vain  yhtä prefix-elementtiä, prefix-elementin toistumista ei tueta</w:t>
      </w:r>
      <w:r w:rsidR="00640381">
        <w:t xml:space="preserve"> (ei huomioida metatietojen poiminnassa)</w:t>
      </w:r>
      <w:r>
        <w:t xml:space="preserve">. Näin kaikki loppuliitteet on laitettava yhteen prefix-elementtiin välilyönnein eroteltuna. Sosiaalihuollon asiakastiedon arkisto ei tue prefix-elementtiä lainkaan. </w:t>
      </w:r>
    </w:p>
    <w:p w:rsidR="00A624B9" w:rsidRDefault="00A624B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Ernest</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prefix</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NB</w:t>
            </w:r>
            <w:r>
              <w:rPr>
                <w:color w:val="0000FF"/>
                <w:szCs w:val="24"/>
                <w:highlight w:val="white"/>
                <w:lang w:val="en-US"/>
              </w:rPr>
              <w:t>"&gt;</w:t>
            </w:r>
            <w:r>
              <w:rPr>
                <w:color w:val="000000"/>
                <w:szCs w:val="24"/>
                <w:highlight w:val="white"/>
                <w:lang w:val="en-US"/>
              </w:rPr>
              <w:t>von</w:t>
            </w:r>
            <w:r>
              <w:rPr>
                <w:color w:val="0000FF"/>
                <w:szCs w:val="24"/>
                <w:highlight w:val="white"/>
                <w:lang w:val="en-US"/>
              </w:rPr>
              <w:t>&lt;/</w:t>
            </w:r>
            <w:r>
              <w:rPr>
                <w:color w:val="800000"/>
                <w:szCs w:val="24"/>
                <w:highlight w:val="white"/>
                <w:lang w:val="en-US"/>
              </w:rPr>
              <w:t>prefix</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Aatelinen</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p w:rsidR="00A624B9" w:rsidRDefault="00A624B9" w:rsidP="00A624B9">
      <w:r>
        <w:t>Kanta-palveluissa käytettävän yhden prefix-toistuman esimerkki useiden etuliitteiden yhteydessä:</w:t>
      </w:r>
    </w:p>
    <w:p w:rsidR="00A624B9" w:rsidRDefault="00A624B9" w:rsidP="00A624B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A624B9" w:rsidTr="009F5376">
        <w:tc>
          <w:tcPr>
            <w:tcW w:w="9855" w:type="dxa"/>
          </w:tcPr>
          <w:p w:rsidR="00A624B9" w:rsidRDefault="00A624B9" w:rsidP="009F5376">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p w:rsidR="00A624B9" w:rsidRDefault="00A624B9" w:rsidP="009F5376">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Ernest</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A624B9" w:rsidRDefault="00A624B9" w:rsidP="009F5376">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prefix</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NB</w:t>
            </w:r>
            <w:r>
              <w:rPr>
                <w:color w:val="0000FF"/>
                <w:szCs w:val="24"/>
                <w:highlight w:val="white"/>
                <w:lang w:val="en-US"/>
              </w:rPr>
              <w:t>"&gt;</w:t>
            </w:r>
            <w:r>
              <w:rPr>
                <w:color w:val="000000"/>
                <w:szCs w:val="24"/>
                <w:highlight w:val="white"/>
                <w:lang w:val="en-US"/>
              </w:rPr>
              <w:t>van der</w:t>
            </w:r>
            <w:r>
              <w:rPr>
                <w:color w:val="0000FF"/>
                <w:szCs w:val="24"/>
                <w:highlight w:val="white"/>
                <w:lang w:val="en-US"/>
              </w:rPr>
              <w:t>&lt;/</w:t>
            </w:r>
            <w:r>
              <w:rPr>
                <w:color w:val="800000"/>
                <w:szCs w:val="24"/>
                <w:highlight w:val="white"/>
                <w:lang w:val="en-US"/>
              </w:rPr>
              <w:t>prefix</w:t>
            </w:r>
            <w:r>
              <w:rPr>
                <w:color w:val="0000FF"/>
                <w:szCs w:val="24"/>
                <w:highlight w:val="white"/>
                <w:lang w:val="en-US"/>
              </w:rPr>
              <w:t>&gt;</w:t>
            </w:r>
          </w:p>
          <w:p w:rsidR="00A624B9" w:rsidRDefault="00A624B9" w:rsidP="009F5376">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Aatelinen</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rsidR="00A624B9" w:rsidRDefault="00A624B9" w:rsidP="009F5376">
            <w:pPr>
              <w:autoSpaceDE w:val="0"/>
              <w:autoSpaceDN w:val="0"/>
              <w:adjustRightInd w:val="0"/>
              <w:rPr>
                <w:color w:val="000000"/>
                <w:szCs w:val="24"/>
                <w:highlight w:val="white"/>
              </w:rPr>
            </w:pPr>
            <w:r>
              <w:rPr>
                <w:color w:val="0000FF"/>
                <w:szCs w:val="24"/>
                <w:highlight w:val="white"/>
              </w:rPr>
              <w:t>&lt;/</w:t>
            </w:r>
            <w:r>
              <w:rPr>
                <w:color w:val="800000"/>
                <w:szCs w:val="24"/>
                <w:highlight w:val="white"/>
              </w:rPr>
              <w:t>name</w:t>
            </w:r>
            <w:r>
              <w:rPr>
                <w:color w:val="0000FF"/>
                <w:szCs w:val="24"/>
                <w:highlight w:val="white"/>
              </w:rPr>
              <w:t>&gt;</w:t>
            </w:r>
          </w:p>
        </w:tc>
      </w:tr>
    </w:tbl>
    <w:p w:rsidR="00A624B9" w:rsidRDefault="00A624B9"/>
    <w:p w:rsidR="00A624B9" w:rsidRDefault="00A624B9"/>
    <w:p w:rsidR="000F4A9C" w:rsidRDefault="000F4A9C">
      <w:r>
        <w:t xml:space="preserve">Henkilön nimissä voimassaoloaikojen esittämistä tulee välttää. Samoin nimihistorian siirtäminen on tarpeetonta, koska entiset nimet voidaan tarvittaessa hakea henkilötunnuksella väestörekisteristä. </w:t>
      </w:r>
    </w:p>
    <w:p w:rsidR="000F4A9C" w:rsidRDefault="000F4A9C"/>
    <w:p w:rsidR="000F4A9C" w:rsidRDefault="000F4A9C" w:rsidP="001C6910">
      <w:pPr>
        <w:pStyle w:val="Otsikko3"/>
      </w:pPr>
      <w:bookmarkStart w:id="557" w:name="_Toc58484528"/>
      <w:r>
        <w:t>Näyttömuoto</w:t>
      </w:r>
      <w:bookmarkEnd w:id="557"/>
    </w:p>
    <w:p w:rsidR="000F4A9C" w:rsidRDefault="000F4A9C">
      <w:r>
        <w:t xml:space="preserve">Nimi esitetään aina muodossa ”etuliite Sukunimi, kutsumanimi/1. etunimi loppuliite”. Etuliitteet ja loppuliitteet esitetään omilla paikoillaan. </w:t>
      </w:r>
    </w:p>
    <w:p w:rsidR="000F4A9C" w:rsidRDefault="000F4A9C"/>
    <w:p w:rsidR="000F4A9C" w:rsidRDefault="000F4A9C">
      <w:r>
        <w:t>Nimet CDA Headerissa parsitaan näytettävään muotoon suoraan edellä esitetystä rakanteisesta muodosta. CDA Bodyn sisällä näytettävän nimi esitetään text – paragraph rakenteessa määritellyssä muodossa.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FF"/>
                <w:szCs w:val="24"/>
                <w:highlight w:val="white"/>
                <w:lang w:val="en-US"/>
              </w:rPr>
            </w:pPr>
            <w:r>
              <w:rPr>
                <w:color w:val="0000FF"/>
                <w:szCs w:val="24"/>
                <w:highlight w:val="white"/>
                <w:lang w:val="en-US"/>
              </w:rPr>
              <w:t>…</w:t>
            </w:r>
          </w:p>
          <w:p w:rsidR="000F4A9C" w:rsidRDefault="000F4A9C">
            <w:pPr>
              <w:autoSpaceDE w:val="0"/>
              <w:autoSpaceDN w:val="0"/>
              <w:adjustRightInd w:val="0"/>
              <w:rPr>
                <w:color w:val="0000FF"/>
                <w:szCs w:val="24"/>
                <w:highlight w:val="white"/>
                <w:lang w:val="en-US"/>
              </w:rPr>
            </w:pPr>
            <w:r>
              <w:rPr>
                <w:color w:val="0000FF"/>
                <w:szCs w:val="24"/>
                <w:highlight w:val="white"/>
                <w:lang w:val="en-US"/>
              </w:rPr>
              <w:t>&lt;</w:t>
            </w:r>
            <w:r>
              <w:rPr>
                <w:color w:val="800000"/>
                <w:szCs w:val="24"/>
                <w:highlight w:val="white"/>
                <w:lang w:val="en-US"/>
              </w:rPr>
              <w:t>title</w:t>
            </w:r>
            <w:r>
              <w:rPr>
                <w:color w:val="0000FF"/>
                <w:szCs w:val="24"/>
                <w:highlight w:val="white"/>
                <w:lang w:val="en-US"/>
              </w:rPr>
              <w:t>&gt;</w:t>
            </w:r>
            <w:r>
              <w:rPr>
                <w:szCs w:val="24"/>
                <w:highlight w:val="white"/>
                <w:lang w:val="en-US"/>
              </w:rPr>
              <w:t>Tulotilanne</w:t>
            </w:r>
            <w:r>
              <w:rPr>
                <w:color w:val="0000FF"/>
                <w:szCs w:val="24"/>
                <w:highlight w:val="white"/>
                <w:lang w:val="en-US"/>
              </w:rPr>
              <w:t>&lt;/</w:t>
            </w:r>
            <w:r>
              <w:rPr>
                <w:color w:val="800000"/>
                <w:szCs w:val="24"/>
                <w:highlight w:val="white"/>
                <w:lang w:val="en-US"/>
              </w:rPr>
              <w:t>title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text</w:t>
            </w:r>
            <w:r>
              <w:rPr>
                <w:color w:val="0000FF"/>
                <w:szCs w:val="24"/>
                <w:highlight w:val="white"/>
                <w:lang w:val="en-US"/>
              </w:rPr>
              <w:t>&gt;</w:t>
            </w:r>
          </w:p>
          <w:p w:rsidR="000F4A9C" w:rsidRDefault="000F4A9C">
            <w:pPr>
              <w:autoSpaceDE w:val="0"/>
              <w:autoSpaceDN w:val="0"/>
              <w:adjustRightInd w:val="0"/>
              <w:rPr>
                <w:color w:val="0000FF"/>
                <w:szCs w:val="24"/>
                <w:highlight w:val="white"/>
                <w:lang w:val="de-DE"/>
              </w:rPr>
            </w:pPr>
            <w:r>
              <w:rPr>
                <w:color w:val="000000"/>
                <w:szCs w:val="24"/>
                <w:highlight w:val="white"/>
                <w:lang w:val="en-US"/>
              </w:rPr>
              <w:tab/>
            </w:r>
            <w:r>
              <w:rPr>
                <w:color w:val="0000FF"/>
                <w:szCs w:val="24"/>
                <w:highlight w:val="white"/>
                <w:lang w:val="de-DE"/>
              </w:rPr>
              <w:t>&lt;</w:t>
            </w:r>
            <w:r>
              <w:rPr>
                <w:color w:val="800000"/>
                <w:szCs w:val="24"/>
                <w:highlight w:val="white"/>
                <w:lang w:val="de-DE"/>
              </w:rPr>
              <w:t>paragraph</w:t>
            </w:r>
            <w:r>
              <w:rPr>
                <w:color w:val="0000FF"/>
                <w:szCs w:val="24"/>
                <w:highlight w:val="white"/>
                <w:lang w:val="de-DE"/>
              </w:rPr>
              <w:t>&gt;</w:t>
            </w:r>
            <w:r>
              <w:rPr>
                <w:color w:val="000000"/>
                <w:szCs w:val="24"/>
                <w:highlight w:val="white"/>
                <w:lang w:val="de-DE"/>
              </w:rPr>
              <w:t>Sis. pkl</w:t>
            </w:r>
            <w:r>
              <w:rPr>
                <w:color w:val="0000FF"/>
                <w:szCs w:val="24"/>
                <w:highlight w:val="white"/>
                <w:lang w:val="de-DE"/>
              </w:rPr>
              <w:t>&lt;/</w:t>
            </w:r>
            <w:r>
              <w:rPr>
                <w:color w:val="800000"/>
                <w:szCs w:val="24"/>
                <w:highlight w:val="white"/>
                <w:lang w:val="de-DE"/>
              </w:rPr>
              <w:t>paragraph</w:t>
            </w:r>
            <w:r>
              <w:rPr>
                <w:color w:val="0000FF"/>
                <w:szCs w:val="24"/>
                <w:highlight w:val="white"/>
                <w:lang w:val="de-DE"/>
              </w:rPr>
              <w:t>&gt;</w:t>
            </w:r>
          </w:p>
          <w:p w:rsidR="000F4A9C" w:rsidRDefault="000F4A9C">
            <w:pPr>
              <w:autoSpaceDE w:val="0"/>
              <w:autoSpaceDN w:val="0"/>
              <w:adjustRightInd w:val="0"/>
              <w:rPr>
                <w:color w:val="0000FF"/>
                <w:szCs w:val="24"/>
                <w:highlight w:val="white"/>
              </w:rPr>
            </w:pPr>
            <w:r>
              <w:rPr>
                <w:color w:val="000000"/>
                <w:szCs w:val="24"/>
                <w:highlight w:val="white"/>
                <w:lang w:val="de-DE"/>
              </w:rPr>
              <w:tab/>
            </w:r>
            <w:r>
              <w:rPr>
                <w:color w:val="0000FF"/>
                <w:szCs w:val="24"/>
                <w:highlight w:val="white"/>
              </w:rPr>
              <w:t>&lt;</w:t>
            </w:r>
            <w:r>
              <w:rPr>
                <w:color w:val="800000"/>
                <w:szCs w:val="24"/>
                <w:highlight w:val="white"/>
              </w:rPr>
              <w:t>paragraph</w:t>
            </w:r>
            <w:r>
              <w:rPr>
                <w:color w:val="0000FF"/>
                <w:szCs w:val="24"/>
                <w:highlight w:val="white"/>
              </w:rPr>
              <w:t>&gt;</w:t>
            </w:r>
            <w:r>
              <w:rPr>
                <w:color w:val="000000"/>
                <w:szCs w:val="24"/>
                <w:highlight w:val="white"/>
              </w:rPr>
              <w:t>1.1.2008</w:t>
            </w:r>
            <w:r>
              <w:rPr>
                <w:color w:val="0000FF"/>
                <w:szCs w:val="24"/>
                <w:highlight w:val="white"/>
              </w:rPr>
              <w:t>&lt;/</w:t>
            </w:r>
            <w:r>
              <w:rPr>
                <w:color w:val="800000"/>
                <w:szCs w:val="24"/>
                <w:highlight w:val="white"/>
              </w:rPr>
              <w:t xml:space="preserve"> paragraph</w:t>
            </w:r>
            <w:r>
              <w:rPr>
                <w:color w:val="0000FF"/>
                <w:szCs w:val="24"/>
                <w:highlight w:val="white"/>
              </w:rPr>
              <w:t xml:space="preserve"> &gt;</w:t>
            </w:r>
          </w:p>
          <w:p w:rsidR="000F4A9C" w:rsidRDefault="000F4A9C">
            <w:pPr>
              <w:autoSpaceDE w:val="0"/>
              <w:autoSpaceDN w:val="0"/>
              <w:adjustRightInd w:val="0"/>
              <w:rPr>
                <w:color w:val="000000"/>
                <w:szCs w:val="24"/>
                <w:highlight w:val="white"/>
              </w:rPr>
            </w:pPr>
            <w:r>
              <w:rPr>
                <w:color w:val="000000"/>
                <w:szCs w:val="24"/>
                <w:highlight w:val="white"/>
              </w:rPr>
              <w:tab/>
            </w:r>
            <w:r>
              <w:rPr>
                <w:color w:val="0000FF"/>
                <w:szCs w:val="24"/>
                <w:highlight w:val="white"/>
              </w:rPr>
              <w:t>&lt;</w:t>
            </w:r>
            <w:r>
              <w:rPr>
                <w:color w:val="800000"/>
                <w:szCs w:val="24"/>
                <w:highlight w:val="white"/>
              </w:rPr>
              <w:t>paragraph</w:t>
            </w:r>
            <w:r>
              <w:rPr>
                <w:color w:val="0000FF"/>
                <w:szCs w:val="24"/>
                <w:highlight w:val="white"/>
              </w:rPr>
              <w:t>&gt;</w:t>
            </w:r>
            <w:r>
              <w:rPr>
                <w:color w:val="000000"/>
                <w:szCs w:val="24"/>
              </w:rPr>
              <w:t>Tohtori, Toivo LT ylilääkäri</w:t>
            </w:r>
            <w:r>
              <w:rPr>
                <w:color w:val="0000FF"/>
                <w:szCs w:val="24"/>
                <w:highlight w:val="white"/>
              </w:rPr>
              <w:t>&lt;/</w:t>
            </w:r>
            <w:r>
              <w:rPr>
                <w:color w:val="800000"/>
                <w:szCs w:val="24"/>
                <w:highlight w:val="white"/>
              </w:rPr>
              <w:t>paragraph</w:t>
            </w:r>
            <w:r>
              <w:rPr>
                <w:color w:val="0000FF"/>
                <w:szCs w:val="24"/>
                <w:highlight w:val="white"/>
              </w:rPr>
              <w:t>&gt;</w:t>
            </w:r>
          </w:p>
          <w:p w:rsidR="000F4A9C" w:rsidRDefault="000F4A9C">
            <w:pPr>
              <w:autoSpaceDE w:val="0"/>
              <w:autoSpaceDN w:val="0"/>
              <w:adjustRightInd w:val="0"/>
              <w:rPr>
                <w:color w:val="0000FF"/>
                <w:szCs w:val="24"/>
                <w:highlight w:val="white"/>
              </w:rPr>
            </w:pPr>
            <w:r>
              <w:rPr>
                <w:color w:val="0000FF"/>
                <w:szCs w:val="24"/>
                <w:highlight w:val="white"/>
              </w:rPr>
              <w:t>&lt;/</w:t>
            </w:r>
            <w:r>
              <w:rPr>
                <w:color w:val="800000"/>
                <w:szCs w:val="24"/>
                <w:highlight w:val="white"/>
              </w:rPr>
              <w:t>text</w:t>
            </w:r>
            <w:r>
              <w:rPr>
                <w:color w:val="0000FF"/>
                <w:szCs w:val="24"/>
                <w:highlight w:val="white"/>
              </w:rPr>
              <w:t>&gt;</w:t>
            </w:r>
          </w:p>
          <w:p w:rsidR="000F4A9C" w:rsidRDefault="000F4A9C">
            <w:pPr>
              <w:autoSpaceDE w:val="0"/>
              <w:autoSpaceDN w:val="0"/>
              <w:adjustRightInd w:val="0"/>
              <w:rPr>
                <w:color w:val="000000"/>
                <w:szCs w:val="24"/>
                <w:highlight w:val="white"/>
              </w:rPr>
            </w:pPr>
            <w:r>
              <w:rPr>
                <w:color w:val="0000FF"/>
                <w:szCs w:val="24"/>
                <w:highlight w:val="white"/>
              </w:rPr>
              <w:t>…</w:t>
            </w:r>
          </w:p>
        </w:tc>
      </w:tr>
    </w:tbl>
    <w:p w:rsidR="00471676" w:rsidRDefault="00471676" w:rsidP="0047167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471676" w:rsidTr="000F4A9C">
        <w:tc>
          <w:tcPr>
            <w:tcW w:w="9855" w:type="dxa"/>
          </w:tcPr>
          <w:p w:rsidR="00471676" w:rsidRPr="00471676" w:rsidRDefault="00471676" w:rsidP="00471676">
            <w:pPr>
              <w:keepNext/>
              <w:rPr>
                <w:rStyle w:val="Korostus"/>
                <w:bCs/>
                <w:i w:val="0"/>
                <w:iCs w:val="0"/>
              </w:rPr>
            </w:pPr>
            <w:r>
              <w:rPr>
                <w:rStyle w:val="Korostus"/>
                <w:b/>
                <w:bCs/>
                <w:i w:val="0"/>
                <w:iCs w:val="0"/>
                <w:color w:val="008000"/>
              </w:rPr>
              <w:t xml:space="preserve">Tulotilanne: </w:t>
            </w:r>
            <w:r>
              <w:rPr>
                <w:rStyle w:val="Korostus"/>
                <w:b/>
                <w:bCs/>
                <w:i w:val="0"/>
                <w:iCs w:val="0"/>
                <w:color w:val="008000"/>
              </w:rPr>
              <w:br/>
            </w:r>
            <w:r>
              <w:rPr>
                <w:rStyle w:val="Korostus"/>
                <w:bCs/>
                <w:i w:val="0"/>
                <w:iCs w:val="0"/>
                <w:color w:val="008000"/>
              </w:rPr>
              <w:t xml:space="preserve">                    </w:t>
            </w:r>
            <w:r w:rsidRPr="00471676">
              <w:rPr>
                <w:rStyle w:val="Korostus"/>
                <w:bCs/>
                <w:i w:val="0"/>
                <w:iCs w:val="0"/>
              </w:rPr>
              <w:t>Sis. pkl</w:t>
            </w:r>
          </w:p>
          <w:p w:rsidR="00471676" w:rsidRPr="00471676" w:rsidRDefault="00471676" w:rsidP="00471676">
            <w:pPr>
              <w:keepNext/>
              <w:rPr>
                <w:rStyle w:val="Korostus"/>
                <w:bCs/>
                <w:i w:val="0"/>
                <w:iCs w:val="0"/>
              </w:rPr>
            </w:pPr>
            <w:r>
              <w:rPr>
                <w:rStyle w:val="Korostus"/>
                <w:bCs/>
                <w:i w:val="0"/>
                <w:iCs w:val="0"/>
                <w:color w:val="008000"/>
              </w:rPr>
              <w:t xml:space="preserve">                    </w:t>
            </w:r>
            <w:r w:rsidRPr="00471676">
              <w:rPr>
                <w:rStyle w:val="Korostus"/>
                <w:bCs/>
                <w:i w:val="0"/>
                <w:iCs w:val="0"/>
              </w:rPr>
              <w:t>1.1.2008</w:t>
            </w:r>
          </w:p>
          <w:p w:rsidR="00471676" w:rsidRDefault="00471676" w:rsidP="00471676">
            <w:r>
              <w:rPr>
                <w:rStyle w:val="Korostus"/>
                <w:bCs/>
                <w:i w:val="0"/>
                <w:iCs w:val="0"/>
                <w:color w:val="008000"/>
              </w:rPr>
              <w:t xml:space="preserve">                    </w:t>
            </w:r>
            <w:r w:rsidRPr="00471676">
              <w:rPr>
                <w:rStyle w:val="Korostus"/>
                <w:bCs/>
                <w:i w:val="0"/>
                <w:iCs w:val="0"/>
              </w:rPr>
              <w:t>Tohtori, Toivo LT ylilääkäri</w:t>
            </w:r>
          </w:p>
        </w:tc>
      </w:tr>
    </w:tbl>
    <w:p w:rsidR="00471676" w:rsidRDefault="0047167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ind w:left="426" w:hanging="426"/>
            </w:pPr>
            <w:r>
              <w:rPr>
                <w:rStyle w:val="Korostus"/>
                <w:b/>
                <w:bCs/>
                <w:i w:val="0"/>
                <w:iCs w:val="0"/>
                <w:color w:val="008000"/>
              </w:rPr>
              <w:t xml:space="preserve">13 Potilaan nimi: </w:t>
            </w:r>
            <w:r>
              <w:rPr>
                <w:rStyle w:val="Korostus"/>
                <w:b/>
                <w:bCs/>
                <w:i w:val="0"/>
                <w:iCs w:val="0"/>
              </w:rPr>
              <w:t>Meikäläinen, Matti</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Korostus"/>
                <w:b/>
                <w:bCs/>
                <w:i w:val="0"/>
                <w:iCs w:val="0"/>
                <w:color w:val="008000"/>
              </w:rPr>
              <w:t xml:space="preserve">14 Asiakirjan laatija: </w:t>
            </w:r>
            <w:r>
              <w:rPr>
                <w:rStyle w:val="Korostus"/>
                <w:b/>
                <w:bCs/>
                <w:i w:val="0"/>
                <w:iCs w:val="0"/>
              </w:rPr>
              <w:t>Tohtori, Toivo LT ylilääkäri</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ind w:left="426" w:hanging="426"/>
            </w:pPr>
            <w:r>
              <w:rPr>
                <w:rStyle w:val="Korostus"/>
                <w:b/>
                <w:bCs/>
                <w:i w:val="0"/>
                <w:iCs w:val="0"/>
                <w:color w:val="008000"/>
              </w:rPr>
              <w:t xml:space="preserve">13 Potilaan nimi: </w:t>
            </w:r>
            <w:r>
              <w:rPr>
                <w:rStyle w:val="Korostus"/>
                <w:b/>
                <w:bCs/>
                <w:i w:val="0"/>
                <w:iCs w:val="0"/>
              </w:rPr>
              <w:t>von Aatelinen, Ernest</w:t>
            </w:r>
          </w:p>
        </w:tc>
      </w:tr>
    </w:tbl>
    <w:p w:rsidR="000F4A9C" w:rsidRDefault="000F4A9C"/>
    <w:p w:rsidR="000F4A9C" w:rsidRDefault="000F4A9C">
      <w:r>
        <w:t>Etunimistä esitetään vain kutsumanimi tai jos sitä ei ole, ensimmäinen etunimistä. Muita etunimiä ei esitetä. Nimien osat erotellaan välilyönneillä kuitenkin niin että peräkkäiset välilyönnit esitetään yhtenä.</w:t>
      </w:r>
    </w:p>
    <w:p w:rsidR="000F4A9C" w:rsidRDefault="000F4A9C"/>
    <w:p w:rsidR="00371AB0" w:rsidRDefault="00371AB0"/>
    <w:p w:rsidR="00371AB0" w:rsidRDefault="00371AB0"/>
    <w:p w:rsidR="000F4A9C" w:rsidRDefault="000F4A9C" w:rsidP="001C6910">
      <w:pPr>
        <w:pStyle w:val="Otsikko2"/>
      </w:pPr>
      <w:bookmarkStart w:id="558" w:name="_Toc58484529"/>
      <w:r>
        <w:t>Osoite</w:t>
      </w:r>
      <w:r>
        <w:fldChar w:fldCharType="begin"/>
      </w:r>
      <w:r>
        <w:instrText xml:space="preserve"> XE "Osoite" </w:instrText>
      </w:r>
      <w:r>
        <w:fldChar w:fldCharType="end"/>
      </w:r>
      <w:r>
        <w:t xml:space="preserve"> - Postal address</w:t>
      </w:r>
      <w:r>
        <w:fldChar w:fldCharType="begin"/>
      </w:r>
      <w:r>
        <w:instrText xml:space="preserve"> XE "Postal address" </w:instrText>
      </w:r>
      <w:r>
        <w:fldChar w:fldCharType="end"/>
      </w:r>
      <w:r>
        <w:t xml:space="preserve"> (AD</w:t>
      </w:r>
      <w:r>
        <w:fldChar w:fldCharType="begin"/>
      </w:r>
      <w:r>
        <w:instrText xml:space="preserve"> XE "AD"  \f"DT"</w:instrText>
      </w:r>
      <w:r>
        <w:fldChar w:fldCharType="end"/>
      </w:r>
      <w:r>
        <w:t>, ADXP</w:t>
      </w:r>
      <w:r>
        <w:fldChar w:fldCharType="begin"/>
      </w:r>
      <w:r>
        <w:instrText xml:space="preserve"> XE "ADXP" \f"DT"</w:instrText>
      </w:r>
      <w:r>
        <w:fldChar w:fldCharType="end"/>
      </w:r>
      <w:r>
        <w:t>)</w:t>
      </w:r>
      <w:bookmarkEnd w:id="558"/>
    </w:p>
    <w:p w:rsidR="000F4A9C" w:rsidRDefault="000F4A9C">
      <w:r>
        <w:t xml:space="preserve">Postiosoite esitetään AD-tyyppisen elementin sisällä toistuvilla ADXP-tyypisillä elementeillä. </w:t>
      </w:r>
    </w:p>
    <w:p w:rsidR="000F4A9C" w:rsidRDefault="000F4A9C"/>
    <w:p w:rsidR="000F4A9C" w:rsidRDefault="000F4A9C">
      <w:pPr>
        <w:keepNext/>
      </w:pPr>
      <w:r>
        <w:t>Suomessa käytettävät osoitteen osat ovat: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7"/>
        <w:gridCol w:w="2066"/>
        <w:gridCol w:w="5066"/>
      </w:tblGrid>
      <w:tr w:rsidR="000F4A9C">
        <w:tc>
          <w:tcPr>
            <w:tcW w:w="2513" w:type="dxa"/>
          </w:tcPr>
          <w:p w:rsidR="000F4A9C" w:rsidRDefault="000F4A9C">
            <w:pPr>
              <w:keepNext/>
              <w:rPr>
                <w:b/>
              </w:rPr>
            </w:pPr>
            <w:r>
              <w:rPr>
                <w:b/>
              </w:rPr>
              <w:t>Elementti</w:t>
            </w:r>
          </w:p>
        </w:tc>
        <w:tc>
          <w:tcPr>
            <w:tcW w:w="2092" w:type="dxa"/>
          </w:tcPr>
          <w:p w:rsidR="000F4A9C" w:rsidRDefault="000F4A9C">
            <w:pPr>
              <w:keepNext/>
              <w:rPr>
                <w:b/>
              </w:rPr>
            </w:pPr>
            <w:r>
              <w:rPr>
                <w:b/>
              </w:rPr>
              <w:t>Merkitys</w:t>
            </w:r>
          </w:p>
        </w:tc>
        <w:tc>
          <w:tcPr>
            <w:tcW w:w="5250" w:type="dxa"/>
          </w:tcPr>
          <w:p w:rsidR="000F4A9C" w:rsidRDefault="000F4A9C">
            <w:pPr>
              <w:keepNext/>
              <w:rPr>
                <w:b/>
              </w:rPr>
            </w:pPr>
            <w:r>
              <w:rPr>
                <w:b/>
              </w:rPr>
              <w:t>Huom!</w:t>
            </w:r>
          </w:p>
        </w:tc>
      </w:tr>
      <w:tr w:rsidR="000F4A9C">
        <w:tc>
          <w:tcPr>
            <w:tcW w:w="2513" w:type="dxa"/>
          </w:tcPr>
          <w:p w:rsidR="000F4A9C" w:rsidRDefault="000F4A9C">
            <w:pPr>
              <w:keepNext/>
            </w:pPr>
            <w:r>
              <w:t>streetAddressLine</w:t>
            </w:r>
          </w:p>
        </w:tc>
        <w:tc>
          <w:tcPr>
            <w:tcW w:w="2092" w:type="dxa"/>
          </w:tcPr>
          <w:p w:rsidR="000F4A9C" w:rsidRDefault="000F4A9C">
            <w:pPr>
              <w:keepNext/>
            </w:pPr>
            <w:r>
              <w:t>Katuosoite</w:t>
            </w:r>
          </w:p>
        </w:tc>
        <w:tc>
          <w:tcPr>
            <w:tcW w:w="5250" w:type="dxa"/>
          </w:tcPr>
          <w:p w:rsidR="000F4A9C" w:rsidRDefault="000F4A9C">
            <w:pPr>
              <w:keepNext/>
            </w:pPr>
            <w:r>
              <w:t>Katuosoite kokonaisuudessaan. Kuvaa käyntiosoitteen.</w:t>
            </w:r>
          </w:p>
        </w:tc>
      </w:tr>
      <w:tr w:rsidR="000F4A9C">
        <w:tc>
          <w:tcPr>
            <w:tcW w:w="2513" w:type="dxa"/>
          </w:tcPr>
          <w:p w:rsidR="000F4A9C" w:rsidRDefault="000F4A9C">
            <w:pPr>
              <w:keepNext/>
            </w:pPr>
            <w:r>
              <w:t>country</w:t>
            </w:r>
          </w:p>
        </w:tc>
        <w:tc>
          <w:tcPr>
            <w:tcW w:w="2092" w:type="dxa"/>
          </w:tcPr>
          <w:p w:rsidR="000F4A9C" w:rsidRDefault="000F4A9C">
            <w:pPr>
              <w:keepNext/>
            </w:pPr>
            <w:r>
              <w:t>Maa</w:t>
            </w:r>
          </w:p>
        </w:tc>
        <w:tc>
          <w:tcPr>
            <w:tcW w:w="5250" w:type="dxa"/>
          </w:tcPr>
          <w:p w:rsidR="000F4A9C" w:rsidRDefault="000F4A9C">
            <w:pPr>
              <w:keepNext/>
            </w:pPr>
          </w:p>
        </w:tc>
      </w:tr>
      <w:tr w:rsidR="000F4A9C">
        <w:tc>
          <w:tcPr>
            <w:tcW w:w="2513" w:type="dxa"/>
          </w:tcPr>
          <w:p w:rsidR="000F4A9C" w:rsidRDefault="000F4A9C">
            <w:pPr>
              <w:keepNext/>
            </w:pPr>
            <w:r>
              <w:t>city</w:t>
            </w:r>
          </w:p>
        </w:tc>
        <w:tc>
          <w:tcPr>
            <w:tcW w:w="2092" w:type="dxa"/>
          </w:tcPr>
          <w:p w:rsidR="000F4A9C" w:rsidRDefault="000F4A9C">
            <w:pPr>
              <w:keepNext/>
            </w:pPr>
            <w:r>
              <w:t>Kaupunki tai kunta</w:t>
            </w:r>
          </w:p>
        </w:tc>
        <w:tc>
          <w:tcPr>
            <w:tcW w:w="5250" w:type="dxa"/>
          </w:tcPr>
          <w:p w:rsidR="000F4A9C" w:rsidRDefault="000F4A9C">
            <w:pPr>
              <w:keepNext/>
            </w:pPr>
          </w:p>
        </w:tc>
      </w:tr>
      <w:tr w:rsidR="000F4A9C">
        <w:tc>
          <w:tcPr>
            <w:tcW w:w="2513" w:type="dxa"/>
          </w:tcPr>
          <w:p w:rsidR="000F4A9C" w:rsidRDefault="000F4A9C">
            <w:pPr>
              <w:keepNext/>
            </w:pPr>
            <w:r>
              <w:t>postalCode</w:t>
            </w:r>
          </w:p>
        </w:tc>
        <w:tc>
          <w:tcPr>
            <w:tcW w:w="2092" w:type="dxa"/>
          </w:tcPr>
          <w:p w:rsidR="000F4A9C" w:rsidRDefault="000F4A9C">
            <w:pPr>
              <w:keepNext/>
            </w:pPr>
            <w:r>
              <w:t>Postinumero</w:t>
            </w:r>
          </w:p>
        </w:tc>
        <w:tc>
          <w:tcPr>
            <w:tcW w:w="5250" w:type="dxa"/>
          </w:tcPr>
          <w:p w:rsidR="000F4A9C" w:rsidRDefault="000F4A9C">
            <w:pPr>
              <w:keepNext/>
            </w:pPr>
            <w:r>
              <w:t>Postitoimipaikan numero. Viisi numeromerkkiä.</w:t>
            </w:r>
          </w:p>
        </w:tc>
      </w:tr>
      <w:tr w:rsidR="000F4A9C">
        <w:tc>
          <w:tcPr>
            <w:tcW w:w="2513" w:type="dxa"/>
          </w:tcPr>
          <w:p w:rsidR="000F4A9C" w:rsidRDefault="000F4A9C">
            <w:pPr>
              <w:keepNext/>
            </w:pPr>
            <w:r>
              <w:t xml:space="preserve">careOf </w:t>
            </w:r>
          </w:p>
        </w:tc>
        <w:tc>
          <w:tcPr>
            <w:tcW w:w="2092" w:type="dxa"/>
          </w:tcPr>
          <w:p w:rsidR="000F4A9C" w:rsidRDefault="000F4A9C">
            <w:pPr>
              <w:keepNext/>
            </w:pPr>
            <w:r>
              <w:t>c/o</w:t>
            </w:r>
          </w:p>
        </w:tc>
        <w:tc>
          <w:tcPr>
            <w:tcW w:w="5250" w:type="dxa"/>
          </w:tcPr>
          <w:p w:rsidR="000F4A9C" w:rsidRDefault="000F4A9C">
            <w:pPr>
              <w:keepNext/>
            </w:pPr>
            <w:r>
              <w:t>Care of-tieto eli kenelle lähetys toimitetaan aiotun vastaanottajan puolesta.</w:t>
            </w:r>
          </w:p>
        </w:tc>
      </w:tr>
      <w:tr w:rsidR="000F4A9C">
        <w:tc>
          <w:tcPr>
            <w:tcW w:w="2513" w:type="dxa"/>
          </w:tcPr>
          <w:p w:rsidR="000F4A9C" w:rsidRDefault="000F4A9C">
            <w:pPr>
              <w:keepNext/>
            </w:pPr>
            <w:r>
              <w:t xml:space="preserve">deliveryAddressLine </w:t>
            </w:r>
          </w:p>
        </w:tc>
        <w:tc>
          <w:tcPr>
            <w:tcW w:w="2092" w:type="dxa"/>
          </w:tcPr>
          <w:p w:rsidR="000F4A9C" w:rsidRDefault="000F4A9C">
            <w:pPr>
              <w:keepNext/>
            </w:pPr>
            <w:r>
              <w:t>Toimitusosoite</w:t>
            </w:r>
          </w:p>
        </w:tc>
        <w:tc>
          <w:tcPr>
            <w:tcW w:w="5250" w:type="dxa"/>
          </w:tcPr>
          <w:p w:rsidR="000F4A9C" w:rsidRDefault="000F4A9C">
            <w:pPr>
              <w:keepNext/>
            </w:pPr>
            <w:r>
              <w:t xml:space="preserve">Toimitusosoite. </w:t>
            </w:r>
          </w:p>
        </w:tc>
      </w:tr>
      <w:tr w:rsidR="000F4A9C">
        <w:tc>
          <w:tcPr>
            <w:tcW w:w="2513" w:type="dxa"/>
          </w:tcPr>
          <w:p w:rsidR="000F4A9C" w:rsidRDefault="000F4A9C">
            <w:r>
              <w:t xml:space="preserve">postBox </w:t>
            </w:r>
          </w:p>
        </w:tc>
        <w:tc>
          <w:tcPr>
            <w:tcW w:w="2092" w:type="dxa"/>
          </w:tcPr>
          <w:p w:rsidR="000F4A9C" w:rsidRDefault="000F4A9C">
            <w:r>
              <w:t>Postilokero</w:t>
            </w:r>
          </w:p>
        </w:tc>
        <w:tc>
          <w:tcPr>
            <w:tcW w:w="5250" w:type="dxa"/>
          </w:tcPr>
          <w:p w:rsidR="000F4A9C" w:rsidRDefault="000F4A9C">
            <w:r>
              <w:t>Postilokeron nimi, kun osoite on postiosoite.</w:t>
            </w:r>
          </w:p>
        </w:tc>
      </w:tr>
    </w:tbl>
    <w:p w:rsidR="000F4A9C" w:rsidRDefault="000F4A9C"/>
    <w:p w:rsidR="000F4A9C" w:rsidRDefault="000F4A9C">
      <w:r>
        <w:t xml:space="preserve">Osoitteen tyyppi ja käyttötarkoitus määritellään seuraavalla use-attribuuttiin sijoitettavalla koodistolla: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
        <w:gridCol w:w="2229"/>
        <w:gridCol w:w="6437"/>
      </w:tblGrid>
      <w:tr w:rsidR="000F4A9C">
        <w:tc>
          <w:tcPr>
            <w:tcW w:w="968" w:type="dxa"/>
          </w:tcPr>
          <w:p w:rsidR="000F4A9C" w:rsidRDefault="000F4A9C">
            <w:pPr>
              <w:rPr>
                <w:b/>
              </w:rPr>
            </w:pPr>
            <w:r>
              <w:rPr>
                <w:b/>
              </w:rPr>
              <w:t>Koodi</w:t>
            </w:r>
          </w:p>
        </w:tc>
        <w:tc>
          <w:tcPr>
            <w:tcW w:w="2266" w:type="dxa"/>
          </w:tcPr>
          <w:p w:rsidR="000F4A9C" w:rsidRDefault="000F4A9C">
            <w:pPr>
              <w:rPr>
                <w:b/>
              </w:rPr>
            </w:pPr>
            <w:r>
              <w:rPr>
                <w:b/>
              </w:rPr>
              <w:t>Merkitys</w:t>
            </w:r>
          </w:p>
        </w:tc>
        <w:tc>
          <w:tcPr>
            <w:tcW w:w="6621" w:type="dxa"/>
          </w:tcPr>
          <w:p w:rsidR="000F4A9C" w:rsidRDefault="000F4A9C">
            <w:pPr>
              <w:rPr>
                <w:b/>
              </w:rPr>
            </w:pPr>
            <w:r>
              <w:rPr>
                <w:b/>
              </w:rPr>
              <w:t>Selite</w:t>
            </w:r>
          </w:p>
        </w:tc>
      </w:tr>
      <w:tr w:rsidR="000F4A9C">
        <w:tc>
          <w:tcPr>
            <w:tcW w:w="968" w:type="dxa"/>
          </w:tcPr>
          <w:p w:rsidR="000F4A9C" w:rsidRDefault="000F4A9C">
            <w:pPr>
              <w:rPr>
                <w:lang w:val="en-US"/>
              </w:rPr>
            </w:pPr>
            <w:r>
              <w:rPr>
                <w:lang w:val="en-US"/>
              </w:rPr>
              <w:t>H</w:t>
            </w:r>
          </w:p>
        </w:tc>
        <w:tc>
          <w:tcPr>
            <w:tcW w:w="2266" w:type="dxa"/>
          </w:tcPr>
          <w:p w:rsidR="000F4A9C" w:rsidRDefault="000F4A9C">
            <w:pPr>
              <w:rPr>
                <w:lang w:val="en-US"/>
              </w:rPr>
            </w:pPr>
            <w:r>
              <w:rPr>
                <w:lang w:val="en-US"/>
              </w:rPr>
              <w:t>Home address</w:t>
            </w:r>
          </w:p>
        </w:tc>
        <w:tc>
          <w:tcPr>
            <w:tcW w:w="6621" w:type="dxa"/>
          </w:tcPr>
          <w:p w:rsidR="000F4A9C" w:rsidRDefault="000F4A9C">
            <w:pPr>
              <w:rPr>
                <w:lang w:val="en-US"/>
              </w:rPr>
            </w:pPr>
            <w:r>
              <w:rPr>
                <w:lang w:val="en-US"/>
              </w:rPr>
              <w:t>Kotiosoite</w:t>
            </w:r>
          </w:p>
        </w:tc>
      </w:tr>
      <w:tr w:rsidR="000F4A9C">
        <w:tc>
          <w:tcPr>
            <w:tcW w:w="968" w:type="dxa"/>
          </w:tcPr>
          <w:p w:rsidR="000F4A9C" w:rsidRDefault="000F4A9C">
            <w:pPr>
              <w:rPr>
                <w:lang w:val="en-US"/>
              </w:rPr>
            </w:pPr>
            <w:r>
              <w:rPr>
                <w:lang w:val="en-US"/>
              </w:rPr>
              <w:t>HP</w:t>
            </w:r>
          </w:p>
        </w:tc>
        <w:tc>
          <w:tcPr>
            <w:tcW w:w="2266" w:type="dxa"/>
          </w:tcPr>
          <w:p w:rsidR="000F4A9C" w:rsidRDefault="000F4A9C">
            <w:pPr>
              <w:rPr>
                <w:lang w:val="en-US"/>
              </w:rPr>
            </w:pPr>
            <w:r>
              <w:rPr>
                <w:lang w:val="en-US"/>
              </w:rPr>
              <w:t>Primary home</w:t>
            </w:r>
          </w:p>
        </w:tc>
        <w:tc>
          <w:tcPr>
            <w:tcW w:w="6621" w:type="dxa"/>
          </w:tcPr>
          <w:p w:rsidR="000F4A9C" w:rsidRDefault="000F4A9C">
            <w:r>
              <w:t>Ensisijainen kotiosoite</w:t>
            </w:r>
          </w:p>
        </w:tc>
      </w:tr>
      <w:tr w:rsidR="000F4A9C">
        <w:tc>
          <w:tcPr>
            <w:tcW w:w="968" w:type="dxa"/>
          </w:tcPr>
          <w:p w:rsidR="000F4A9C" w:rsidRDefault="000F4A9C">
            <w:r>
              <w:t>HV</w:t>
            </w:r>
          </w:p>
        </w:tc>
        <w:tc>
          <w:tcPr>
            <w:tcW w:w="2266" w:type="dxa"/>
          </w:tcPr>
          <w:p w:rsidR="000F4A9C" w:rsidRDefault="000F4A9C">
            <w:r>
              <w:t>Vacation home</w:t>
            </w:r>
          </w:p>
        </w:tc>
        <w:tc>
          <w:tcPr>
            <w:tcW w:w="6621" w:type="dxa"/>
          </w:tcPr>
          <w:p w:rsidR="000F4A9C" w:rsidRDefault="000F4A9C">
            <w:r>
              <w:t>Loma-asunnon kotiosoite</w:t>
            </w:r>
          </w:p>
        </w:tc>
      </w:tr>
      <w:tr w:rsidR="000F4A9C">
        <w:tc>
          <w:tcPr>
            <w:tcW w:w="968" w:type="dxa"/>
          </w:tcPr>
          <w:p w:rsidR="000F4A9C" w:rsidRDefault="000F4A9C">
            <w:pPr>
              <w:rPr>
                <w:lang w:val="en-US"/>
              </w:rPr>
            </w:pPr>
            <w:r>
              <w:rPr>
                <w:lang w:val="en-US"/>
              </w:rPr>
              <w:t>WP</w:t>
            </w:r>
          </w:p>
        </w:tc>
        <w:tc>
          <w:tcPr>
            <w:tcW w:w="2266" w:type="dxa"/>
          </w:tcPr>
          <w:p w:rsidR="000F4A9C" w:rsidRDefault="000F4A9C">
            <w:pPr>
              <w:rPr>
                <w:lang w:val="en-US"/>
              </w:rPr>
            </w:pPr>
            <w:r>
              <w:rPr>
                <w:lang w:val="en-US"/>
              </w:rPr>
              <w:t>Work place</w:t>
            </w:r>
          </w:p>
        </w:tc>
        <w:tc>
          <w:tcPr>
            <w:tcW w:w="6621" w:type="dxa"/>
          </w:tcPr>
          <w:p w:rsidR="000F4A9C" w:rsidRDefault="000F4A9C">
            <w:pPr>
              <w:rPr>
                <w:lang w:val="en-US"/>
              </w:rPr>
            </w:pPr>
            <w:r>
              <w:rPr>
                <w:lang w:val="en-US"/>
              </w:rPr>
              <w:t>Työosoite</w:t>
            </w:r>
          </w:p>
        </w:tc>
      </w:tr>
      <w:tr w:rsidR="000F4A9C">
        <w:tc>
          <w:tcPr>
            <w:tcW w:w="968" w:type="dxa"/>
          </w:tcPr>
          <w:p w:rsidR="000F4A9C" w:rsidRDefault="000F4A9C">
            <w:pPr>
              <w:rPr>
                <w:lang w:val="en-US"/>
              </w:rPr>
            </w:pPr>
            <w:r>
              <w:rPr>
                <w:lang w:val="en-US"/>
              </w:rPr>
              <w:t>DIR</w:t>
            </w:r>
          </w:p>
        </w:tc>
        <w:tc>
          <w:tcPr>
            <w:tcW w:w="2266" w:type="dxa"/>
          </w:tcPr>
          <w:p w:rsidR="000F4A9C" w:rsidRDefault="000F4A9C">
            <w:pPr>
              <w:rPr>
                <w:lang w:val="en-US"/>
              </w:rPr>
            </w:pPr>
            <w:r>
              <w:rPr>
                <w:lang w:val="en-US"/>
              </w:rPr>
              <w:t>Direct</w:t>
            </w:r>
          </w:p>
        </w:tc>
        <w:tc>
          <w:tcPr>
            <w:tcW w:w="6621" w:type="dxa"/>
          </w:tcPr>
          <w:p w:rsidR="000F4A9C" w:rsidRDefault="000F4A9C">
            <w:r>
              <w:t>Suora osoite tai puhelinnumero.</w:t>
            </w:r>
          </w:p>
        </w:tc>
      </w:tr>
      <w:tr w:rsidR="000F4A9C">
        <w:tc>
          <w:tcPr>
            <w:tcW w:w="968" w:type="dxa"/>
          </w:tcPr>
          <w:p w:rsidR="000F4A9C" w:rsidRDefault="000F4A9C">
            <w:r>
              <w:t>PUB</w:t>
            </w:r>
          </w:p>
        </w:tc>
        <w:tc>
          <w:tcPr>
            <w:tcW w:w="2266" w:type="dxa"/>
          </w:tcPr>
          <w:p w:rsidR="000F4A9C" w:rsidRDefault="000F4A9C">
            <w:r>
              <w:t>Public</w:t>
            </w:r>
          </w:p>
        </w:tc>
        <w:tc>
          <w:tcPr>
            <w:tcW w:w="6621" w:type="dxa"/>
          </w:tcPr>
          <w:p w:rsidR="000F4A9C" w:rsidRDefault="000F4A9C">
            <w:r>
              <w:t>Osoite on vastaanoton tai puhelinnumero on vaihteen puhelinnumero.</w:t>
            </w:r>
          </w:p>
        </w:tc>
      </w:tr>
      <w:tr w:rsidR="000F4A9C">
        <w:tc>
          <w:tcPr>
            <w:tcW w:w="968" w:type="dxa"/>
          </w:tcPr>
          <w:p w:rsidR="000F4A9C" w:rsidRDefault="000F4A9C">
            <w:pPr>
              <w:rPr>
                <w:lang w:val="en-US"/>
              </w:rPr>
            </w:pPr>
            <w:r>
              <w:rPr>
                <w:lang w:val="en-US"/>
              </w:rPr>
              <w:t>BAD</w:t>
            </w:r>
          </w:p>
        </w:tc>
        <w:tc>
          <w:tcPr>
            <w:tcW w:w="2266" w:type="dxa"/>
          </w:tcPr>
          <w:p w:rsidR="000F4A9C" w:rsidRDefault="000F4A9C">
            <w:pPr>
              <w:rPr>
                <w:lang w:val="en-US"/>
              </w:rPr>
            </w:pPr>
            <w:r>
              <w:rPr>
                <w:lang w:val="en-US"/>
              </w:rPr>
              <w:t>Bad address</w:t>
            </w:r>
          </w:p>
        </w:tc>
        <w:tc>
          <w:tcPr>
            <w:tcW w:w="6621" w:type="dxa"/>
          </w:tcPr>
          <w:p w:rsidR="000F4A9C" w:rsidRDefault="000F4A9C">
            <w:r>
              <w:t>Osoite on havaittu virheelliseksi.</w:t>
            </w:r>
          </w:p>
        </w:tc>
      </w:tr>
      <w:tr w:rsidR="000F4A9C">
        <w:tc>
          <w:tcPr>
            <w:tcW w:w="968" w:type="dxa"/>
          </w:tcPr>
          <w:p w:rsidR="000F4A9C" w:rsidRDefault="000F4A9C">
            <w:pPr>
              <w:rPr>
                <w:lang w:val="en-US"/>
              </w:rPr>
            </w:pPr>
            <w:r>
              <w:rPr>
                <w:lang w:val="en-US"/>
              </w:rPr>
              <w:t>TMP</w:t>
            </w:r>
          </w:p>
        </w:tc>
        <w:tc>
          <w:tcPr>
            <w:tcW w:w="2266" w:type="dxa"/>
          </w:tcPr>
          <w:p w:rsidR="000F4A9C" w:rsidRDefault="000F4A9C">
            <w:pPr>
              <w:rPr>
                <w:lang w:val="en-US"/>
              </w:rPr>
            </w:pPr>
            <w:r>
              <w:rPr>
                <w:lang w:val="en-US"/>
              </w:rPr>
              <w:t>Temporary address</w:t>
            </w:r>
          </w:p>
        </w:tc>
        <w:tc>
          <w:tcPr>
            <w:tcW w:w="6621" w:type="dxa"/>
          </w:tcPr>
          <w:p w:rsidR="000F4A9C" w:rsidRDefault="000F4A9C">
            <w:r>
              <w:t>Väliaikainen osoite.</w:t>
            </w:r>
          </w:p>
        </w:tc>
      </w:tr>
      <w:tr w:rsidR="000F4A9C">
        <w:tc>
          <w:tcPr>
            <w:tcW w:w="968" w:type="dxa"/>
          </w:tcPr>
          <w:p w:rsidR="000F4A9C" w:rsidRDefault="000F4A9C">
            <w:r>
              <w:t>PHYS</w:t>
            </w:r>
          </w:p>
        </w:tc>
        <w:tc>
          <w:tcPr>
            <w:tcW w:w="2266" w:type="dxa"/>
          </w:tcPr>
          <w:p w:rsidR="000F4A9C" w:rsidRDefault="000F4A9C">
            <w:pPr>
              <w:rPr>
                <w:lang w:val="en-US"/>
              </w:rPr>
            </w:pPr>
            <w:r>
              <w:rPr>
                <w:lang w:val="en-US"/>
              </w:rPr>
              <w:t>Physical visit address</w:t>
            </w:r>
          </w:p>
        </w:tc>
        <w:tc>
          <w:tcPr>
            <w:tcW w:w="6621" w:type="dxa"/>
          </w:tcPr>
          <w:p w:rsidR="000F4A9C" w:rsidRDefault="000F4A9C">
            <w:r>
              <w:t>Toimitus- tai käyntiosoite</w:t>
            </w:r>
          </w:p>
        </w:tc>
      </w:tr>
      <w:tr w:rsidR="000F4A9C">
        <w:tc>
          <w:tcPr>
            <w:tcW w:w="968" w:type="dxa"/>
          </w:tcPr>
          <w:p w:rsidR="000F4A9C" w:rsidRDefault="000F4A9C">
            <w:pPr>
              <w:rPr>
                <w:lang w:val="en-US"/>
              </w:rPr>
            </w:pPr>
            <w:r>
              <w:rPr>
                <w:lang w:val="en-US"/>
              </w:rPr>
              <w:t>PST</w:t>
            </w:r>
          </w:p>
        </w:tc>
        <w:tc>
          <w:tcPr>
            <w:tcW w:w="2266" w:type="dxa"/>
          </w:tcPr>
          <w:p w:rsidR="000F4A9C" w:rsidRDefault="000F4A9C">
            <w:pPr>
              <w:rPr>
                <w:lang w:val="en-US"/>
              </w:rPr>
            </w:pPr>
            <w:r>
              <w:rPr>
                <w:lang w:val="en-US"/>
              </w:rPr>
              <w:t>Postal address</w:t>
            </w:r>
          </w:p>
        </w:tc>
        <w:tc>
          <w:tcPr>
            <w:tcW w:w="6621" w:type="dxa"/>
          </w:tcPr>
          <w:p w:rsidR="000F4A9C" w:rsidRDefault="000F4A9C">
            <w:r>
              <w:t>Postiosoite</w:t>
            </w:r>
          </w:p>
        </w:tc>
      </w:tr>
    </w:tbl>
    <w:p w:rsidR="000F4A9C" w:rsidRDefault="000F4A9C"/>
    <w:p w:rsidR="000F4A9C" w:rsidRDefault="000F4A9C">
      <w:pPr>
        <w:keepNext/>
      </w:pPr>
      <w:r>
        <w:t xml:space="preserve">Osoitteen osien järjestys noudattaa JHS 106 –suositusta [1] ja SFS 2488-standardia. Osoitetiedot kirjoitetaan riveille seuraavasti: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3311"/>
        <w:gridCol w:w="2265"/>
        <w:gridCol w:w="3410"/>
      </w:tblGrid>
      <w:tr w:rsidR="000F4A9C">
        <w:tc>
          <w:tcPr>
            <w:tcW w:w="643" w:type="dxa"/>
          </w:tcPr>
          <w:p w:rsidR="000F4A9C" w:rsidRDefault="000F4A9C">
            <w:pPr>
              <w:keepNext/>
              <w:jc w:val="center"/>
              <w:rPr>
                <w:b/>
              </w:rPr>
            </w:pPr>
            <w:r>
              <w:rPr>
                <w:b/>
              </w:rPr>
              <w:t>Rivi</w:t>
            </w:r>
          </w:p>
        </w:tc>
        <w:tc>
          <w:tcPr>
            <w:tcW w:w="3434" w:type="dxa"/>
          </w:tcPr>
          <w:p w:rsidR="000F4A9C" w:rsidRDefault="000F4A9C">
            <w:pPr>
              <w:keepNext/>
              <w:rPr>
                <w:b/>
              </w:rPr>
            </w:pPr>
            <w:r>
              <w:rPr>
                <w:b/>
              </w:rPr>
              <w:t>Tieto</w:t>
            </w:r>
          </w:p>
        </w:tc>
        <w:tc>
          <w:tcPr>
            <w:tcW w:w="2268" w:type="dxa"/>
          </w:tcPr>
          <w:p w:rsidR="000F4A9C" w:rsidRDefault="000F4A9C">
            <w:pPr>
              <w:keepNext/>
              <w:rPr>
                <w:b/>
              </w:rPr>
            </w:pPr>
            <w:r>
              <w:rPr>
                <w:b/>
              </w:rPr>
              <w:t>Elementti</w:t>
            </w:r>
          </w:p>
        </w:tc>
        <w:tc>
          <w:tcPr>
            <w:tcW w:w="3510" w:type="dxa"/>
          </w:tcPr>
          <w:p w:rsidR="000F4A9C" w:rsidRDefault="000F4A9C">
            <w:pPr>
              <w:keepNext/>
              <w:rPr>
                <w:b/>
              </w:rPr>
            </w:pPr>
            <w:r>
              <w:rPr>
                <w:b/>
              </w:rPr>
              <w:t>Selite</w:t>
            </w:r>
          </w:p>
        </w:tc>
      </w:tr>
      <w:tr w:rsidR="000F4A9C">
        <w:tc>
          <w:tcPr>
            <w:tcW w:w="643" w:type="dxa"/>
          </w:tcPr>
          <w:p w:rsidR="000F4A9C" w:rsidRDefault="000F4A9C">
            <w:pPr>
              <w:keepNext/>
              <w:jc w:val="center"/>
            </w:pPr>
            <w:r>
              <w:t>1</w:t>
            </w:r>
          </w:p>
        </w:tc>
        <w:tc>
          <w:tcPr>
            <w:tcW w:w="3434" w:type="dxa"/>
          </w:tcPr>
          <w:p w:rsidR="000F4A9C" w:rsidRDefault="000F4A9C">
            <w:pPr>
              <w:keepNext/>
            </w:pPr>
            <w:r>
              <w:t>Vastaanottajan nimi</w:t>
            </w:r>
          </w:p>
        </w:tc>
        <w:tc>
          <w:tcPr>
            <w:tcW w:w="2268" w:type="dxa"/>
          </w:tcPr>
          <w:p w:rsidR="000F4A9C" w:rsidRDefault="000F4A9C">
            <w:pPr>
              <w:keepNext/>
            </w:pPr>
            <w:r>
              <w:t>Name-elementistä</w:t>
            </w:r>
          </w:p>
        </w:tc>
        <w:tc>
          <w:tcPr>
            <w:tcW w:w="3510" w:type="dxa"/>
          </w:tcPr>
          <w:p w:rsidR="000F4A9C" w:rsidRDefault="000F4A9C">
            <w:pPr>
              <w:keepNext/>
            </w:pPr>
            <w:r>
              <w:t>Ei osa osoitetta.</w:t>
            </w:r>
          </w:p>
        </w:tc>
      </w:tr>
      <w:tr w:rsidR="000F4A9C">
        <w:tc>
          <w:tcPr>
            <w:tcW w:w="643" w:type="dxa"/>
          </w:tcPr>
          <w:p w:rsidR="000F4A9C" w:rsidRDefault="000F4A9C">
            <w:pPr>
              <w:keepNext/>
              <w:jc w:val="center"/>
            </w:pPr>
            <w:r>
              <w:t>2</w:t>
            </w:r>
          </w:p>
        </w:tc>
        <w:tc>
          <w:tcPr>
            <w:tcW w:w="3434" w:type="dxa"/>
          </w:tcPr>
          <w:p w:rsidR="000F4A9C" w:rsidRDefault="000F4A9C">
            <w:pPr>
              <w:keepNext/>
            </w:pPr>
            <w:r>
              <w:t>Vastaanottajan nimen täydenne</w:t>
            </w:r>
          </w:p>
        </w:tc>
        <w:tc>
          <w:tcPr>
            <w:tcW w:w="2268" w:type="dxa"/>
          </w:tcPr>
          <w:p w:rsidR="000F4A9C" w:rsidRDefault="000F4A9C">
            <w:pPr>
              <w:keepNext/>
            </w:pPr>
            <w:r>
              <w:t xml:space="preserve">streetAddressLine / </w:t>
            </w:r>
          </w:p>
          <w:p w:rsidR="000F4A9C" w:rsidRDefault="000F4A9C">
            <w:pPr>
              <w:keepNext/>
            </w:pPr>
            <w:r>
              <w:t>deliveryAddressLine</w:t>
            </w:r>
          </w:p>
        </w:tc>
        <w:tc>
          <w:tcPr>
            <w:tcW w:w="3510" w:type="dxa"/>
          </w:tcPr>
          <w:p w:rsidR="000F4A9C" w:rsidRDefault="000F4A9C">
            <w:pPr>
              <w:keepNext/>
            </w:pPr>
            <w:r>
              <w:t>organisaatioyksikkö, käsittelijä, asunnonhaltija</w:t>
            </w:r>
          </w:p>
        </w:tc>
      </w:tr>
      <w:tr w:rsidR="000F4A9C">
        <w:tc>
          <w:tcPr>
            <w:tcW w:w="643" w:type="dxa"/>
          </w:tcPr>
          <w:p w:rsidR="000F4A9C" w:rsidRDefault="000F4A9C">
            <w:pPr>
              <w:keepNext/>
              <w:jc w:val="center"/>
            </w:pPr>
            <w:r>
              <w:t>3</w:t>
            </w:r>
          </w:p>
        </w:tc>
        <w:tc>
          <w:tcPr>
            <w:tcW w:w="3434" w:type="dxa"/>
          </w:tcPr>
          <w:p w:rsidR="000F4A9C" w:rsidRDefault="000F4A9C">
            <w:pPr>
              <w:keepNext/>
            </w:pPr>
            <w:r>
              <w:t xml:space="preserve">vastaanottajan nimen täydenne tai yrityksen sisäinen postinohjaus </w:t>
            </w:r>
          </w:p>
        </w:tc>
        <w:tc>
          <w:tcPr>
            <w:tcW w:w="2268" w:type="dxa"/>
          </w:tcPr>
          <w:p w:rsidR="000F4A9C" w:rsidRDefault="000F4A9C">
            <w:pPr>
              <w:keepNext/>
              <w:rPr>
                <w:lang w:val="en-US"/>
              </w:rPr>
            </w:pPr>
            <w:r>
              <w:rPr>
                <w:lang w:val="en-US"/>
              </w:rPr>
              <w:t xml:space="preserve">streetAddressLine / </w:t>
            </w:r>
          </w:p>
          <w:p w:rsidR="000F4A9C" w:rsidRDefault="000F4A9C">
            <w:pPr>
              <w:keepNext/>
              <w:rPr>
                <w:lang w:val="en-US"/>
              </w:rPr>
            </w:pPr>
            <w:r>
              <w:rPr>
                <w:lang w:val="en-US"/>
              </w:rPr>
              <w:t>deliveryAddressLine</w:t>
            </w:r>
          </w:p>
        </w:tc>
        <w:tc>
          <w:tcPr>
            <w:tcW w:w="3510" w:type="dxa"/>
          </w:tcPr>
          <w:p w:rsidR="000F4A9C" w:rsidRDefault="000F4A9C">
            <w:pPr>
              <w:keepNext/>
              <w:rPr>
                <w:lang w:val="en-US"/>
              </w:rPr>
            </w:pPr>
          </w:p>
        </w:tc>
      </w:tr>
      <w:tr w:rsidR="000F4A9C">
        <w:tc>
          <w:tcPr>
            <w:tcW w:w="643" w:type="dxa"/>
          </w:tcPr>
          <w:p w:rsidR="000F4A9C" w:rsidRDefault="000F4A9C">
            <w:pPr>
              <w:keepNext/>
              <w:jc w:val="center"/>
              <w:rPr>
                <w:lang w:val="en-US"/>
              </w:rPr>
            </w:pPr>
            <w:r>
              <w:rPr>
                <w:lang w:val="en-US"/>
              </w:rPr>
              <w:t>4</w:t>
            </w:r>
          </w:p>
        </w:tc>
        <w:tc>
          <w:tcPr>
            <w:tcW w:w="3434" w:type="dxa"/>
          </w:tcPr>
          <w:p w:rsidR="000F4A9C" w:rsidRDefault="000F4A9C">
            <w:pPr>
              <w:keepNext/>
              <w:rPr>
                <w:lang w:val="en-US"/>
              </w:rPr>
            </w:pPr>
            <w:r>
              <w:rPr>
                <w:lang w:val="en-US"/>
              </w:rPr>
              <w:t>Jakeluosoite</w:t>
            </w:r>
          </w:p>
        </w:tc>
        <w:tc>
          <w:tcPr>
            <w:tcW w:w="2268" w:type="dxa"/>
          </w:tcPr>
          <w:p w:rsidR="000F4A9C" w:rsidRDefault="000F4A9C">
            <w:pPr>
              <w:keepNext/>
              <w:rPr>
                <w:lang w:val="en-US"/>
              </w:rPr>
            </w:pPr>
            <w:r>
              <w:rPr>
                <w:lang w:val="en-US"/>
              </w:rPr>
              <w:t xml:space="preserve">streetAddressLine / </w:t>
            </w:r>
          </w:p>
          <w:p w:rsidR="000F4A9C" w:rsidRDefault="000F4A9C">
            <w:pPr>
              <w:keepNext/>
              <w:rPr>
                <w:lang w:val="en-US"/>
              </w:rPr>
            </w:pPr>
            <w:r>
              <w:rPr>
                <w:lang w:val="en-US"/>
              </w:rPr>
              <w:t>deliveryAddressLine</w:t>
            </w:r>
          </w:p>
        </w:tc>
        <w:tc>
          <w:tcPr>
            <w:tcW w:w="3510" w:type="dxa"/>
          </w:tcPr>
          <w:p w:rsidR="000F4A9C" w:rsidRDefault="000F4A9C">
            <w:pPr>
              <w:keepNext/>
              <w:rPr>
                <w:lang w:val="en-US"/>
              </w:rPr>
            </w:pPr>
          </w:p>
        </w:tc>
      </w:tr>
      <w:tr w:rsidR="000F4A9C">
        <w:tc>
          <w:tcPr>
            <w:tcW w:w="643" w:type="dxa"/>
          </w:tcPr>
          <w:p w:rsidR="000F4A9C" w:rsidRDefault="000F4A9C">
            <w:pPr>
              <w:jc w:val="center"/>
              <w:rPr>
                <w:lang w:val="en-US"/>
              </w:rPr>
            </w:pPr>
            <w:r>
              <w:rPr>
                <w:lang w:val="en-US"/>
              </w:rPr>
              <w:t>5</w:t>
            </w:r>
          </w:p>
        </w:tc>
        <w:tc>
          <w:tcPr>
            <w:tcW w:w="3434" w:type="dxa"/>
          </w:tcPr>
          <w:p w:rsidR="000F4A9C" w:rsidRDefault="000F4A9C">
            <w:pPr>
              <w:rPr>
                <w:lang w:val="en-US"/>
              </w:rPr>
            </w:pPr>
            <w:r>
              <w:rPr>
                <w:lang w:val="en-US"/>
              </w:rPr>
              <w:t>Postinumero ja postitoimipaikka</w:t>
            </w:r>
          </w:p>
        </w:tc>
        <w:tc>
          <w:tcPr>
            <w:tcW w:w="2268" w:type="dxa"/>
          </w:tcPr>
          <w:p w:rsidR="000F4A9C" w:rsidRDefault="000F4A9C">
            <w:pPr>
              <w:rPr>
                <w:lang w:val="en-US"/>
              </w:rPr>
            </w:pPr>
            <w:r>
              <w:rPr>
                <w:lang w:val="en-US"/>
              </w:rPr>
              <w:t>postalCode, city</w:t>
            </w:r>
          </w:p>
        </w:tc>
        <w:tc>
          <w:tcPr>
            <w:tcW w:w="3510" w:type="dxa"/>
          </w:tcPr>
          <w:p w:rsidR="000F4A9C" w:rsidRDefault="000F4A9C">
            <w:pPr>
              <w:rPr>
                <w:lang w:val="en-US"/>
              </w:rPr>
            </w:pPr>
          </w:p>
        </w:tc>
      </w:tr>
      <w:tr w:rsidR="000F4A9C">
        <w:tc>
          <w:tcPr>
            <w:tcW w:w="643" w:type="dxa"/>
          </w:tcPr>
          <w:p w:rsidR="000F4A9C" w:rsidRDefault="000F4A9C">
            <w:pPr>
              <w:jc w:val="center"/>
              <w:rPr>
                <w:lang w:val="en-US"/>
              </w:rPr>
            </w:pPr>
            <w:r>
              <w:rPr>
                <w:lang w:val="en-US"/>
              </w:rPr>
              <w:t>6.</w:t>
            </w:r>
          </w:p>
        </w:tc>
        <w:tc>
          <w:tcPr>
            <w:tcW w:w="3434" w:type="dxa"/>
          </w:tcPr>
          <w:p w:rsidR="000F4A9C" w:rsidRDefault="000F4A9C">
            <w:pPr>
              <w:rPr>
                <w:lang w:val="en-US"/>
              </w:rPr>
            </w:pPr>
            <w:r>
              <w:rPr>
                <w:lang w:val="en-US"/>
              </w:rPr>
              <w:t>Maa</w:t>
            </w:r>
          </w:p>
        </w:tc>
        <w:tc>
          <w:tcPr>
            <w:tcW w:w="2268" w:type="dxa"/>
          </w:tcPr>
          <w:p w:rsidR="000F4A9C" w:rsidRDefault="000F4A9C">
            <w:pPr>
              <w:rPr>
                <w:lang w:val="en-US"/>
              </w:rPr>
            </w:pPr>
            <w:r>
              <w:rPr>
                <w:lang w:val="en-US"/>
              </w:rPr>
              <w:t>country</w:t>
            </w:r>
          </w:p>
        </w:tc>
        <w:tc>
          <w:tcPr>
            <w:tcW w:w="3510" w:type="dxa"/>
          </w:tcPr>
          <w:p w:rsidR="000F4A9C" w:rsidRDefault="000F4A9C">
            <w:pPr>
              <w:rPr>
                <w:lang w:val="en-US"/>
              </w:rPr>
            </w:pPr>
          </w:p>
        </w:tc>
      </w:tr>
    </w:tbl>
    <w:p w:rsidR="000F4A9C" w:rsidRDefault="000F4A9C">
      <w:pPr>
        <w:rPr>
          <w:lang w:val="en-US"/>
        </w:rPr>
      </w:pPr>
    </w:p>
    <w:p w:rsidR="000F4A9C" w:rsidRDefault="000F4A9C">
      <w:r>
        <w:t>Rivit 2-3 pitää jättää pois, jos ne ovat tyhjiä. StreetAddressLine ja deliveryAddressLine –elementtien käyttäminen sekaisin samassa osoitteessa ei ole sallittua.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addr</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HV</w:t>
            </w:r>
            <w:r>
              <w:rPr>
                <w:color w:val="0000FF"/>
                <w:szCs w:val="24"/>
                <w:highlight w:val="white"/>
                <w:lang w:val="en-US"/>
              </w:rPr>
              <w:t>"&gt;</w:t>
            </w:r>
          </w:p>
          <w:p w:rsidR="000F4A9C" w:rsidRDefault="000F4A9C">
            <w:pPr>
              <w:autoSpaceDE w:val="0"/>
              <w:autoSpaceDN w:val="0"/>
              <w:adjustRightInd w:val="0"/>
              <w:ind w:firstLine="284"/>
              <w:rPr>
                <w:color w:val="000000"/>
                <w:szCs w:val="24"/>
                <w:highlight w:val="white"/>
                <w:lang w:val="en-US"/>
              </w:rPr>
            </w:pPr>
            <w:r>
              <w:rPr>
                <w:color w:val="0000FF"/>
                <w:szCs w:val="24"/>
                <w:highlight w:val="white"/>
                <w:lang w:val="en-US"/>
              </w:rPr>
              <w:t>&lt;</w:t>
            </w:r>
            <w:r>
              <w:rPr>
                <w:color w:val="800000"/>
                <w:szCs w:val="24"/>
                <w:highlight w:val="white"/>
                <w:lang w:val="en-US"/>
              </w:rPr>
              <w:t>streetAddressLine</w:t>
            </w:r>
            <w:r>
              <w:rPr>
                <w:color w:val="0000FF"/>
                <w:szCs w:val="24"/>
                <w:highlight w:val="white"/>
                <w:lang w:val="en-US"/>
              </w:rPr>
              <w:t>&gt;</w:t>
            </w:r>
            <w:r>
              <w:rPr>
                <w:color w:val="000000"/>
                <w:szCs w:val="24"/>
                <w:highlight w:val="white"/>
                <w:lang w:val="en-US"/>
              </w:rPr>
              <w:t>Mökkipolku 1 A 2</w:t>
            </w:r>
            <w:r>
              <w:rPr>
                <w:color w:val="0000FF"/>
                <w:szCs w:val="24"/>
                <w:highlight w:val="white"/>
                <w:lang w:val="en-US"/>
              </w:rPr>
              <w:t>&lt;/</w:t>
            </w:r>
            <w:r>
              <w:rPr>
                <w:color w:val="800000"/>
                <w:szCs w:val="24"/>
                <w:highlight w:val="white"/>
                <w:lang w:val="en-US"/>
              </w:rPr>
              <w:t>streetAddressLine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postalCode</w:t>
            </w:r>
            <w:r>
              <w:rPr>
                <w:color w:val="0000FF"/>
                <w:szCs w:val="24"/>
                <w:highlight w:val="white"/>
                <w:lang w:val="en-US"/>
              </w:rPr>
              <w:t>&gt;</w:t>
            </w:r>
            <w:r>
              <w:rPr>
                <w:color w:val="000000"/>
                <w:szCs w:val="24"/>
                <w:highlight w:val="white"/>
                <w:lang w:val="en-US"/>
              </w:rPr>
              <w:t>12345</w:t>
            </w:r>
            <w:r>
              <w:rPr>
                <w:color w:val="0000FF"/>
                <w:szCs w:val="24"/>
                <w:highlight w:val="white"/>
                <w:lang w:val="en-US"/>
              </w:rPr>
              <w:t>&lt;/</w:t>
            </w:r>
            <w:r>
              <w:rPr>
                <w:color w:val="800000"/>
                <w:szCs w:val="24"/>
                <w:highlight w:val="white"/>
                <w:lang w:val="en-US"/>
              </w:rPr>
              <w:t>postalCode</w:t>
            </w:r>
            <w:r>
              <w:rPr>
                <w:color w:val="0000FF"/>
                <w:szCs w:val="24"/>
                <w:highlight w:val="white"/>
                <w:lang w:val="en-US"/>
              </w:rPr>
              <w:t>&gt;</w:t>
            </w:r>
          </w:p>
          <w:p w:rsidR="000F4A9C" w:rsidRDefault="000F4A9C">
            <w:pPr>
              <w:autoSpaceDE w:val="0"/>
              <w:autoSpaceDN w:val="0"/>
              <w:adjustRightInd w:val="0"/>
              <w:rPr>
                <w:color w:val="0000FF"/>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city</w:t>
            </w:r>
            <w:r>
              <w:rPr>
                <w:color w:val="0000FF"/>
                <w:szCs w:val="24"/>
                <w:highlight w:val="white"/>
                <w:lang w:val="en-US"/>
              </w:rPr>
              <w:t>&gt;</w:t>
            </w:r>
            <w:r>
              <w:rPr>
                <w:color w:val="000000"/>
                <w:szCs w:val="24"/>
                <w:highlight w:val="white"/>
                <w:lang w:val="en-US"/>
              </w:rPr>
              <w:t>MÖKKILÄ</w:t>
            </w:r>
            <w:r>
              <w:rPr>
                <w:color w:val="0000FF"/>
                <w:szCs w:val="24"/>
                <w:highlight w:val="white"/>
                <w:lang w:val="en-US"/>
              </w:rPr>
              <w:t>&lt;/</w:t>
            </w:r>
            <w:r>
              <w:rPr>
                <w:color w:val="800000"/>
                <w:szCs w:val="24"/>
                <w:highlight w:val="white"/>
                <w:lang w:val="en-US"/>
              </w:rPr>
              <w:t>city</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country</w:t>
            </w:r>
            <w:r>
              <w:rPr>
                <w:color w:val="0000FF"/>
                <w:szCs w:val="24"/>
                <w:highlight w:val="white"/>
                <w:lang w:val="en-US"/>
              </w:rPr>
              <w:t>&gt;</w:t>
            </w:r>
            <w:r>
              <w:rPr>
                <w:color w:val="000000"/>
                <w:szCs w:val="24"/>
                <w:highlight w:val="white"/>
                <w:lang w:val="en-US"/>
              </w:rPr>
              <w:t>FINLAND</w:t>
            </w:r>
            <w:r>
              <w:rPr>
                <w:color w:val="0000FF"/>
                <w:szCs w:val="24"/>
                <w:highlight w:val="white"/>
                <w:lang w:val="en-US"/>
              </w:rPr>
              <w:t>&lt;/</w:t>
            </w:r>
            <w:r>
              <w:rPr>
                <w:color w:val="800000"/>
                <w:szCs w:val="24"/>
                <w:highlight w:val="white"/>
                <w:lang w:val="en-US"/>
              </w:rPr>
              <w:t>country</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addr</w:t>
            </w:r>
            <w:r>
              <w:rPr>
                <w:color w:val="0000FF"/>
                <w:szCs w:val="24"/>
                <w:highlight w:val="white"/>
              </w:rPr>
              <w:t>&gt;</w:t>
            </w:r>
          </w:p>
        </w:tc>
      </w:tr>
    </w:tbl>
    <w:p w:rsidR="000F4A9C" w:rsidRDefault="000F4A9C"/>
    <w:p w:rsidR="000F4A9C" w:rsidRDefault="000F4A9C">
      <w:r>
        <w:t>Postitoimipaikka kirjoitetaan suuraakkosin sekä rakenteelliseen että näyttömuotoon.</w:t>
      </w:r>
    </w:p>
    <w:p w:rsidR="000F4A9C" w:rsidRDefault="000F4A9C"/>
    <w:p w:rsidR="000F4A9C" w:rsidRDefault="000F4A9C">
      <w:r>
        <w:t>Maa-tieto laitetaan aina rakenteiseen muotoon ja näyttömuotoon mikäli kyseessä on muu maa kuin Suomi. Maan nimi kirjoitetaan suuraakkosin JHS suosituksen mukaisesti.</w:t>
      </w:r>
    </w:p>
    <w:p w:rsidR="000F4A9C" w:rsidRDefault="000F4A9C"/>
    <w:p w:rsidR="000F4A9C" w:rsidRDefault="000F4A9C">
      <w:r>
        <w:t>Lisäksi osoitteessa voi olla GTS (IVL&lt;TS&gt;)-tyyppinen useablePeriod-elementti, joka kertoo kyseisen osoitteen voimassaoloajan. GTS tietotyyppiä on ensisijaisesti tarkoitettu kuvaamaan syklisyyttä toistuvien ajanjaksojen sisällä, esimerkiksi joka vuosi kesä ja heinäkuussa käytetään vapaa-ajan asunnon osoitetta. Alla esimerkissä osoitteen voimassaoloaikaa on käsitelty selkeyden vuoksi yksilöitynä aikavälinä. Luvussa 4.14 on kuvattu kyseistä tietotyyppiä tarkemmin.</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FF"/>
                <w:szCs w:val="24"/>
                <w:highlight w:val="white"/>
                <w:lang w:val="en-US"/>
              </w:rPr>
            </w:pPr>
            <w:r>
              <w:rPr>
                <w:color w:val="0000FF"/>
                <w:szCs w:val="24"/>
                <w:highlight w:val="white"/>
                <w:lang w:val="en-US"/>
              </w:rPr>
              <w:t>&lt;</w:t>
            </w:r>
            <w:r>
              <w:rPr>
                <w:color w:val="800000"/>
                <w:szCs w:val="24"/>
                <w:highlight w:val="white"/>
                <w:lang w:val="en-US"/>
              </w:rPr>
              <w:t>addr</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HV</w:t>
            </w:r>
            <w:r>
              <w:rPr>
                <w:color w:val="0000FF"/>
                <w:szCs w:val="24"/>
                <w:highlight w:val="white"/>
                <w:lang w:val="en-US"/>
              </w:rPr>
              <w:t>"&gt;</w:t>
            </w:r>
          </w:p>
          <w:p w:rsidR="000F4A9C" w:rsidRDefault="000F4A9C">
            <w:pPr>
              <w:autoSpaceDE w:val="0"/>
              <w:autoSpaceDN w:val="0"/>
              <w:adjustRightInd w:val="0"/>
              <w:rPr>
                <w:color w:val="000000"/>
                <w:szCs w:val="24"/>
                <w:lang w:val="en-US"/>
              </w:rPr>
            </w:pPr>
            <w:r>
              <w:rPr>
                <w:color w:val="0000FF"/>
                <w:szCs w:val="24"/>
                <w:lang w:val="en-US"/>
              </w:rPr>
              <w:t>&lt;</w:t>
            </w:r>
            <w:r>
              <w:rPr>
                <w:color w:val="800000"/>
                <w:szCs w:val="24"/>
                <w:lang w:val="en-US"/>
              </w:rPr>
              <w:t xml:space="preserve">useablePeriod </w:t>
            </w:r>
            <w:r>
              <w:rPr>
                <w:color w:val="FF0000"/>
                <w:szCs w:val="24"/>
                <w:lang w:val="en-US"/>
              </w:rPr>
              <w:t>xsi:type</w:t>
            </w:r>
            <w:r>
              <w:rPr>
                <w:color w:val="0000FF"/>
                <w:szCs w:val="24"/>
                <w:lang w:val="en-US"/>
              </w:rPr>
              <w:t>=”</w:t>
            </w:r>
            <w:r>
              <w:rPr>
                <w:szCs w:val="24"/>
                <w:lang w:val="en-US"/>
              </w:rPr>
              <w:t>IVL_TS</w:t>
            </w:r>
            <w:r>
              <w:rPr>
                <w:color w:val="0000FF"/>
                <w:szCs w:val="24"/>
                <w:lang w:val="en-US"/>
              </w:rPr>
              <w:t>”&gt;</w:t>
            </w:r>
          </w:p>
          <w:p w:rsidR="000F4A9C" w:rsidRDefault="000F4A9C">
            <w:pPr>
              <w:autoSpaceDE w:val="0"/>
              <w:autoSpaceDN w:val="0"/>
              <w:adjustRightInd w:val="0"/>
              <w:rPr>
                <w:color w:val="000000"/>
                <w:szCs w:val="24"/>
                <w:lang w:val="en-US"/>
              </w:rPr>
            </w:pPr>
            <w:r>
              <w:rPr>
                <w:color w:val="000000"/>
                <w:szCs w:val="24"/>
                <w:lang w:val="en-US"/>
              </w:rPr>
              <w:tab/>
            </w:r>
            <w:r>
              <w:rPr>
                <w:color w:val="0000FF"/>
                <w:szCs w:val="24"/>
                <w:lang w:val="en-US"/>
              </w:rPr>
              <w:t>&lt;</w:t>
            </w:r>
            <w:r>
              <w:rPr>
                <w:color w:val="800000"/>
                <w:szCs w:val="24"/>
                <w:lang w:val="en-US"/>
              </w:rPr>
              <w:t>low</w:t>
            </w:r>
            <w:r>
              <w:rPr>
                <w:color w:val="000000"/>
                <w:szCs w:val="24"/>
                <w:lang w:val="en-US"/>
              </w:rPr>
              <w:t xml:space="preserve"> </w:t>
            </w:r>
            <w:r>
              <w:rPr>
                <w:color w:val="FF0000"/>
                <w:szCs w:val="24"/>
                <w:lang w:val="en-US"/>
              </w:rPr>
              <w:t>value</w:t>
            </w:r>
            <w:r>
              <w:rPr>
                <w:color w:val="0000FF"/>
                <w:szCs w:val="24"/>
                <w:lang w:val="en-US"/>
              </w:rPr>
              <w:t>="</w:t>
            </w:r>
            <w:r>
              <w:rPr>
                <w:color w:val="000000"/>
                <w:szCs w:val="24"/>
                <w:lang w:val="en-US"/>
              </w:rPr>
              <w:t>20071101</w:t>
            </w:r>
            <w:r>
              <w:rPr>
                <w:color w:val="0000FF"/>
                <w:szCs w:val="24"/>
                <w:lang w:val="en-US"/>
              </w:rPr>
              <w:t>"</w:t>
            </w:r>
            <w:r>
              <w:rPr>
                <w:color w:val="000000"/>
                <w:szCs w:val="24"/>
                <w:lang w:val="en-US"/>
              </w:rPr>
              <w:t xml:space="preserve"> </w:t>
            </w:r>
            <w:r>
              <w:rPr>
                <w:color w:val="FF0000"/>
                <w:szCs w:val="24"/>
                <w:lang w:val="en-US"/>
              </w:rPr>
              <w:t>inclusive</w:t>
            </w:r>
            <w:r>
              <w:rPr>
                <w:color w:val="0000FF"/>
                <w:szCs w:val="24"/>
                <w:lang w:val="en-US"/>
              </w:rPr>
              <w:t>="</w:t>
            </w:r>
            <w:r>
              <w:rPr>
                <w:color w:val="000000"/>
                <w:szCs w:val="24"/>
                <w:lang w:val="en-US"/>
              </w:rPr>
              <w:t>true</w:t>
            </w:r>
            <w:r>
              <w:rPr>
                <w:color w:val="0000FF"/>
                <w:szCs w:val="24"/>
                <w:lang w:val="en-US"/>
              </w:rPr>
              <w:t>"/&gt;</w:t>
            </w:r>
          </w:p>
          <w:p w:rsidR="000F4A9C" w:rsidRDefault="000F4A9C">
            <w:pPr>
              <w:autoSpaceDE w:val="0"/>
              <w:autoSpaceDN w:val="0"/>
              <w:adjustRightInd w:val="0"/>
              <w:rPr>
                <w:color w:val="000000"/>
                <w:szCs w:val="24"/>
                <w:lang w:val="en-US"/>
              </w:rPr>
            </w:pPr>
            <w:r>
              <w:rPr>
                <w:color w:val="000000"/>
                <w:szCs w:val="24"/>
                <w:lang w:val="en-US"/>
              </w:rPr>
              <w:tab/>
            </w:r>
            <w:r>
              <w:rPr>
                <w:color w:val="0000FF"/>
                <w:szCs w:val="24"/>
                <w:lang w:val="en-US"/>
              </w:rPr>
              <w:t>&lt;</w:t>
            </w:r>
            <w:r>
              <w:rPr>
                <w:color w:val="800000"/>
                <w:szCs w:val="24"/>
                <w:lang w:val="en-US"/>
              </w:rPr>
              <w:t>high</w:t>
            </w:r>
            <w:r>
              <w:rPr>
                <w:color w:val="000000"/>
                <w:szCs w:val="24"/>
                <w:lang w:val="en-US"/>
              </w:rPr>
              <w:t xml:space="preserve"> </w:t>
            </w:r>
            <w:r>
              <w:rPr>
                <w:color w:val="FF0000"/>
                <w:szCs w:val="24"/>
                <w:lang w:val="en-US"/>
              </w:rPr>
              <w:t>value</w:t>
            </w:r>
            <w:r>
              <w:rPr>
                <w:color w:val="000000"/>
                <w:szCs w:val="24"/>
                <w:lang w:val="en-US"/>
              </w:rPr>
              <w:t xml:space="preserve">="20071212" </w:t>
            </w:r>
            <w:r>
              <w:rPr>
                <w:color w:val="FF0000"/>
                <w:szCs w:val="24"/>
                <w:lang w:val="en-US"/>
              </w:rPr>
              <w:t>inclusive</w:t>
            </w:r>
            <w:r>
              <w:rPr>
                <w:color w:val="0000FF"/>
                <w:szCs w:val="24"/>
                <w:lang w:val="en-US"/>
              </w:rPr>
              <w:t>="</w:t>
            </w:r>
            <w:r>
              <w:rPr>
                <w:color w:val="000000"/>
                <w:szCs w:val="24"/>
                <w:lang w:val="en-US"/>
              </w:rPr>
              <w:t>true</w:t>
            </w:r>
            <w:r>
              <w:rPr>
                <w:color w:val="0000FF"/>
                <w:szCs w:val="24"/>
                <w:lang w:val="en-US"/>
              </w:rPr>
              <w:t>"/&gt;</w:t>
            </w:r>
          </w:p>
          <w:p w:rsidR="000F4A9C" w:rsidRDefault="000F4A9C">
            <w:pPr>
              <w:autoSpaceDE w:val="0"/>
              <w:autoSpaceDN w:val="0"/>
              <w:adjustRightInd w:val="0"/>
              <w:rPr>
                <w:color w:val="000000"/>
                <w:szCs w:val="24"/>
                <w:lang w:val="en-US"/>
              </w:rPr>
            </w:pPr>
            <w:r>
              <w:rPr>
                <w:color w:val="0000FF"/>
                <w:szCs w:val="24"/>
                <w:lang w:val="en-US"/>
              </w:rPr>
              <w:t xml:space="preserve">&lt;/ </w:t>
            </w:r>
            <w:r>
              <w:rPr>
                <w:color w:val="800000"/>
                <w:szCs w:val="24"/>
                <w:lang w:val="en-US"/>
              </w:rPr>
              <w:t>useablePeriod</w:t>
            </w:r>
            <w:r>
              <w:rPr>
                <w:color w:val="0000FF"/>
                <w:szCs w:val="24"/>
                <w:lang w:val="en-US"/>
              </w:rPr>
              <w:t xml:space="preserve"> &gt;</w:t>
            </w:r>
          </w:p>
          <w:p w:rsidR="000F4A9C" w:rsidRDefault="000F4A9C">
            <w:pPr>
              <w:autoSpaceDE w:val="0"/>
              <w:autoSpaceDN w:val="0"/>
              <w:adjustRightInd w:val="0"/>
              <w:ind w:firstLine="284"/>
              <w:rPr>
                <w:color w:val="000000"/>
                <w:szCs w:val="24"/>
                <w:highlight w:val="white"/>
                <w:lang w:val="en-US"/>
              </w:rPr>
            </w:pPr>
            <w:r>
              <w:rPr>
                <w:color w:val="0000FF"/>
                <w:szCs w:val="24"/>
                <w:highlight w:val="white"/>
                <w:lang w:val="en-US"/>
              </w:rPr>
              <w:t>&lt;</w:t>
            </w:r>
            <w:r>
              <w:rPr>
                <w:color w:val="800000"/>
                <w:szCs w:val="24"/>
                <w:highlight w:val="white"/>
                <w:lang w:val="en-US"/>
              </w:rPr>
              <w:t>streetAddressLine</w:t>
            </w:r>
            <w:r>
              <w:rPr>
                <w:color w:val="0000FF"/>
                <w:szCs w:val="24"/>
                <w:highlight w:val="white"/>
                <w:lang w:val="en-US"/>
              </w:rPr>
              <w:t>&gt;</w:t>
            </w:r>
            <w:r>
              <w:rPr>
                <w:color w:val="000000"/>
                <w:szCs w:val="24"/>
                <w:highlight w:val="white"/>
                <w:lang w:val="en-US"/>
              </w:rPr>
              <w:t>Mökkipolku 1 A 2</w:t>
            </w:r>
            <w:r>
              <w:rPr>
                <w:color w:val="0000FF"/>
                <w:szCs w:val="24"/>
                <w:highlight w:val="white"/>
                <w:lang w:val="en-US"/>
              </w:rPr>
              <w:t>&lt;/</w:t>
            </w:r>
            <w:r>
              <w:rPr>
                <w:color w:val="800000"/>
                <w:szCs w:val="24"/>
                <w:highlight w:val="white"/>
                <w:lang w:val="en-US"/>
              </w:rPr>
              <w:t>streetAddressLine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postalCode</w:t>
            </w:r>
            <w:r>
              <w:rPr>
                <w:color w:val="0000FF"/>
                <w:szCs w:val="24"/>
                <w:highlight w:val="white"/>
                <w:lang w:val="en-US"/>
              </w:rPr>
              <w:t>&gt;</w:t>
            </w:r>
            <w:r>
              <w:rPr>
                <w:color w:val="000000"/>
                <w:szCs w:val="24"/>
                <w:highlight w:val="white"/>
                <w:lang w:val="en-US"/>
              </w:rPr>
              <w:t>12345</w:t>
            </w:r>
            <w:r>
              <w:rPr>
                <w:color w:val="0000FF"/>
                <w:szCs w:val="24"/>
                <w:highlight w:val="white"/>
                <w:lang w:val="en-US"/>
              </w:rPr>
              <w:t>&lt;/</w:t>
            </w:r>
            <w:r>
              <w:rPr>
                <w:color w:val="800000"/>
                <w:szCs w:val="24"/>
                <w:highlight w:val="white"/>
                <w:lang w:val="en-US"/>
              </w:rPr>
              <w:t>postalCode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city</w:t>
            </w:r>
            <w:r>
              <w:rPr>
                <w:color w:val="0000FF"/>
                <w:szCs w:val="24"/>
                <w:highlight w:val="white"/>
                <w:lang w:val="en-US"/>
              </w:rPr>
              <w:t>&gt;</w:t>
            </w:r>
            <w:r>
              <w:rPr>
                <w:color w:val="000000"/>
                <w:szCs w:val="24"/>
                <w:highlight w:val="white"/>
                <w:lang w:val="en-US"/>
              </w:rPr>
              <w:t>MÖKKILÄ</w:t>
            </w:r>
            <w:r>
              <w:rPr>
                <w:color w:val="0000FF"/>
                <w:szCs w:val="24"/>
                <w:highlight w:val="white"/>
                <w:lang w:val="en-US"/>
              </w:rPr>
              <w:t>&lt;/</w:t>
            </w:r>
            <w:r>
              <w:rPr>
                <w:color w:val="800000"/>
                <w:szCs w:val="24"/>
                <w:highlight w:val="white"/>
                <w:lang w:val="en-US"/>
              </w:rPr>
              <w:t>city</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country</w:t>
            </w:r>
            <w:r>
              <w:rPr>
                <w:color w:val="0000FF"/>
                <w:szCs w:val="24"/>
                <w:highlight w:val="white"/>
                <w:lang w:val="en-US"/>
              </w:rPr>
              <w:t>&gt;</w:t>
            </w:r>
            <w:r>
              <w:rPr>
                <w:color w:val="000000"/>
                <w:szCs w:val="24"/>
                <w:highlight w:val="white"/>
                <w:lang w:val="en-US"/>
              </w:rPr>
              <w:t>FINLAND</w:t>
            </w:r>
            <w:r>
              <w:rPr>
                <w:color w:val="0000FF"/>
                <w:szCs w:val="24"/>
                <w:highlight w:val="white"/>
                <w:lang w:val="en-US"/>
              </w:rPr>
              <w:t>&lt;/</w:t>
            </w:r>
            <w:r>
              <w:rPr>
                <w:color w:val="800000"/>
                <w:szCs w:val="24"/>
                <w:highlight w:val="white"/>
                <w:lang w:val="en-US"/>
              </w:rPr>
              <w:t>country</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addr</w:t>
            </w:r>
            <w:r>
              <w:rPr>
                <w:color w:val="0000FF"/>
                <w:szCs w:val="24"/>
                <w:highlight w:val="white"/>
              </w:rPr>
              <w:t>&gt;</w:t>
            </w:r>
          </w:p>
        </w:tc>
      </w:tr>
    </w:tbl>
    <w:p w:rsidR="000F4A9C" w:rsidRDefault="000F4A9C"/>
    <w:p w:rsidR="000F4A9C" w:rsidRDefault="000F4A9C">
      <w:r>
        <w:t>Vailla vakituista osoitetta olevien osalta ohjeistusta täydennetään jatkossa.</w:t>
      </w:r>
    </w:p>
    <w:p w:rsidR="000F4A9C" w:rsidRDefault="000F4A9C"/>
    <w:p w:rsidR="000F4A9C" w:rsidRDefault="000F4A9C"/>
    <w:p w:rsidR="000F4A9C" w:rsidRDefault="000F4A9C" w:rsidP="001C6910">
      <w:pPr>
        <w:pStyle w:val="Otsikko3"/>
      </w:pPr>
      <w:bookmarkStart w:id="559" w:name="_Toc58484530"/>
      <w:r>
        <w:t>Näyttömuoto</w:t>
      </w:r>
      <w:bookmarkEnd w:id="559"/>
    </w:p>
    <w:p w:rsidR="000F4A9C" w:rsidRDefault="000F4A9C">
      <w:r>
        <w:t>Näyttömuodossa osoitteen osat kirjoitetaan peräkkäin riveittäin esittelyjärjestyksessä. Ahtaassa tilassa, missä osoite on lisätietona, tiedot voidaan esittää yhdellä rivillä, pilkku osoiterivien välissä. Ohjeistusta tarkennetaan tältä osin jatkossa lomakekohtaisin ohjein, yleispäteviä sääntöjä on vaikea määritellä.</w:t>
      </w:r>
    </w:p>
    <w:p w:rsidR="000F4A9C" w:rsidRDefault="000F4A9C"/>
    <w:p w:rsidR="000F4A9C" w:rsidRDefault="000F4A9C">
      <w:r>
        <w:t>Näyttömuodossa postinumeron ja postitoimipaikan väliin tulee yksi välilyönti. Postitoimipaikka kirjoitetaan suuraakkosin. Mikäli käyttötarkoitus on annettu, otsake valitaan sen mukaan.</w:t>
      </w:r>
    </w:p>
    <w:p w:rsidR="000F4A9C" w:rsidRDefault="000F4A9C"/>
    <w:p w:rsidR="000F4A9C" w:rsidRDefault="000F4A9C">
      <w:r>
        <w:t xml:space="preserve">Postinumero kirjataan näyttömuotoon aina FI-12345 muotoon eli maan alkutunnus + ’-’lisätään postinumeron eteen. </w:t>
      </w:r>
    </w:p>
    <w:p w:rsidR="00371AB0" w:rsidRDefault="00371AB0"/>
    <w:p w:rsidR="000F4A9C" w:rsidRDefault="000F4A9C"/>
    <w:p w:rsidR="000F4A9C" w:rsidRDefault="000F4A9C">
      <w:r>
        <w:t>Esimerkkinä henkilötietolomakkeelta yksirivisen osoitteen näyttömuoto: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Korostus"/>
                <w:bCs/>
                <w:i w:val="0"/>
                <w:iCs w:val="0"/>
                <w:lang w:val="en-GB"/>
              </w:rPr>
            </w:pPr>
            <w:r>
              <w:rPr>
                <w:rStyle w:val="Korostus"/>
                <w:bCs/>
                <w:i w:val="0"/>
                <w:iCs w:val="0"/>
                <w:color w:val="0000FF"/>
                <w:lang w:val="en-GB"/>
              </w:rPr>
              <w:t>&lt;</w:t>
            </w:r>
            <w:r>
              <w:rPr>
                <w:rStyle w:val="Korostus"/>
                <w:bCs/>
                <w:i w:val="0"/>
                <w:iCs w:val="0"/>
                <w:color w:val="800000"/>
                <w:lang w:val="en-GB"/>
              </w:rPr>
              <w:t>section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code</w:t>
            </w:r>
            <w:r>
              <w:rPr>
                <w:rStyle w:val="Korostus"/>
                <w:bCs/>
                <w:i w:val="0"/>
                <w:iCs w:val="0"/>
                <w:lang w:val="en-GB"/>
              </w:rPr>
              <w:t xml:space="preserve"> </w:t>
            </w:r>
            <w:r>
              <w:rPr>
                <w:rStyle w:val="Korostus"/>
                <w:bCs/>
                <w:i w:val="0"/>
                <w:iCs w:val="0"/>
                <w:color w:val="FF0000"/>
                <w:lang w:val="en-GB"/>
              </w:rPr>
              <w:t>code</w:t>
            </w:r>
            <w:r>
              <w:rPr>
                <w:rStyle w:val="Korostus"/>
                <w:bCs/>
                <w:i w:val="0"/>
                <w:iCs w:val="0"/>
                <w:color w:val="0000FF"/>
                <w:lang w:val="en-GB"/>
              </w:rPr>
              <w:t>="</w:t>
            </w:r>
            <w:r>
              <w:rPr>
                <w:rStyle w:val="Korostus"/>
                <w:bCs/>
                <w:i w:val="0"/>
                <w:iCs w:val="0"/>
                <w:lang w:val="en-GB"/>
              </w:rPr>
              <w:t>13</w:t>
            </w:r>
            <w:r>
              <w:rPr>
                <w:rStyle w:val="Korostus"/>
                <w:bCs/>
                <w:i w:val="0"/>
                <w:iCs w:val="0"/>
                <w:color w:val="0000FF"/>
                <w:lang w:val="en-GB"/>
              </w:rPr>
              <w:t>"</w:t>
            </w:r>
            <w:r>
              <w:rPr>
                <w:rStyle w:val="Korostus"/>
                <w:bCs/>
                <w:i w:val="0"/>
                <w:iCs w:val="0"/>
                <w:lang w:val="en-GB"/>
              </w:rPr>
              <w:t xml:space="preserve"> </w:t>
            </w:r>
            <w:r>
              <w:rPr>
                <w:rStyle w:val="Korostus"/>
                <w:bCs/>
                <w:i w:val="0"/>
                <w:iCs w:val="0"/>
                <w:color w:val="FF0000"/>
                <w:lang w:val="en-GB"/>
              </w:rPr>
              <w:t>codeSystem</w:t>
            </w:r>
            <w:r>
              <w:rPr>
                <w:rStyle w:val="Korostus"/>
                <w:bCs/>
                <w:i w:val="0"/>
                <w:iCs w:val="0"/>
                <w:color w:val="0000FF"/>
                <w:lang w:val="en-GB"/>
              </w:rPr>
              <w:t>="</w:t>
            </w:r>
            <w:r>
              <w:rPr>
                <w:rStyle w:val="Korostus"/>
                <w:bCs/>
                <w:i w:val="0"/>
                <w:iCs w:val="0"/>
                <w:lang w:val="en-GB"/>
              </w:rPr>
              <w:t>1.2.246.537.6.12.2002.3</w:t>
            </w:r>
            <w:r>
              <w:rPr>
                <w:rStyle w:val="Korostus"/>
                <w:bCs/>
                <w:i w:val="0"/>
                <w:iCs w:val="0"/>
                <w:color w:val="0000FF"/>
                <w:lang w:val="en-GB"/>
              </w:rPr>
              <w:t>"</w:t>
            </w:r>
            <w:r>
              <w:rPr>
                <w:rStyle w:val="Korostus"/>
                <w:bCs/>
                <w:i w:val="0"/>
                <w:iCs w:val="0"/>
                <w:lang w:val="en-GB"/>
              </w:rPr>
              <w:t xml:space="preserve"> </w:t>
            </w:r>
            <w:r>
              <w:rPr>
                <w:rStyle w:val="Korostus"/>
                <w:bCs/>
                <w:i w:val="0"/>
                <w:iCs w:val="0"/>
                <w:color w:val="FF0000"/>
                <w:lang w:val="en-GB"/>
              </w:rPr>
              <w:t>codeSystemName</w:t>
            </w:r>
            <w:r>
              <w:rPr>
                <w:rStyle w:val="Korostus"/>
                <w:bCs/>
                <w:i w:val="0"/>
                <w:iCs w:val="0"/>
                <w:color w:val="0000FF"/>
                <w:lang w:val="en-GB"/>
              </w:rPr>
              <w:t>="</w:t>
            </w:r>
            <w:r>
              <w:rPr>
                <w:rStyle w:val="Korostus"/>
                <w:bCs/>
                <w:i w:val="0"/>
                <w:iCs w:val="0"/>
                <w:lang w:val="en-GB"/>
              </w:rPr>
              <w:t>Lomake HEN</w:t>
            </w:r>
            <w:r>
              <w:rPr>
                <w:rStyle w:val="Korostus"/>
                <w:bCs/>
                <w:i w:val="0"/>
                <w:iCs w:val="0"/>
                <w:color w:val="0000FF"/>
                <w:lang w:val="en-GB"/>
              </w:rPr>
              <w:t>"</w:t>
            </w:r>
            <w:r>
              <w:rPr>
                <w:rStyle w:val="Korostus"/>
                <w:bCs/>
                <w:i w:val="0"/>
                <w:iCs w:val="0"/>
                <w:lang w:val="en-GB"/>
              </w:rPr>
              <w:t xml:space="preserve"> </w:t>
            </w:r>
            <w:r>
              <w:rPr>
                <w:rStyle w:val="Korostus"/>
                <w:bCs/>
                <w:i w:val="0"/>
                <w:iCs w:val="0"/>
                <w:color w:val="FF0000"/>
                <w:lang w:val="en-GB"/>
              </w:rPr>
              <w:t>displayName</w:t>
            </w:r>
            <w:r>
              <w:rPr>
                <w:rStyle w:val="Korostus"/>
                <w:bCs/>
                <w:i w:val="0"/>
                <w:iCs w:val="0"/>
                <w:color w:val="0000FF"/>
                <w:lang w:val="en-GB"/>
              </w:rPr>
              <w:t>="</w:t>
            </w:r>
            <w:r>
              <w:rPr>
                <w:rStyle w:val="Korostus"/>
                <w:bCs/>
                <w:i w:val="0"/>
                <w:iCs w:val="0"/>
                <w:lang w:val="en-GB"/>
              </w:rPr>
              <w:t>Osoite</w:t>
            </w:r>
            <w:r>
              <w:rPr>
                <w:rStyle w:val="Korostus"/>
                <w:bCs/>
                <w:i w:val="0"/>
                <w:iCs w:val="0"/>
                <w:color w:val="0000FF"/>
                <w:lang w:val="en-GB"/>
              </w:rPr>
              <w:t>"/&gt;</w:t>
            </w:r>
          </w:p>
          <w:p w:rsidR="000F4A9C" w:rsidRDefault="000F4A9C">
            <w:pPr>
              <w:rPr>
                <w:rStyle w:val="Korostus"/>
                <w:bCs/>
                <w:i w:val="0"/>
                <w:iCs w:val="0"/>
              </w:rPr>
            </w:pPr>
            <w:r>
              <w:rPr>
                <w:rStyle w:val="Korostus"/>
                <w:bCs/>
                <w:i w:val="0"/>
                <w:iCs w:val="0"/>
                <w:lang w:val="en-GB"/>
              </w:rPr>
              <w:tab/>
            </w:r>
            <w:r>
              <w:rPr>
                <w:rStyle w:val="Korostus"/>
                <w:bCs/>
                <w:i w:val="0"/>
                <w:iCs w:val="0"/>
                <w:color w:val="0000FF"/>
              </w:rPr>
              <w:t>&lt;</w:t>
            </w:r>
            <w:r>
              <w:rPr>
                <w:rStyle w:val="Korostus"/>
                <w:bCs/>
                <w:i w:val="0"/>
                <w:iCs w:val="0"/>
                <w:color w:val="800000"/>
              </w:rPr>
              <w:t>title</w:t>
            </w:r>
            <w:r>
              <w:rPr>
                <w:rStyle w:val="Korostus"/>
                <w:bCs/>
                <w:i w:val="0"/>
                <w:iCs w:val="0"/>
                <w:color w:val="0000FF"/>
              </w:rPr>
              <w:t>&gt;</w:t>
            </w:r>
            <w:r>
              <w:rPr>
                <w:rStyle w:val="Korostus"/>
                <w:bCs/>
                <w:i w:val="0"/>
                <w:iCs w:val="0"/>
              </w:rPr>
              <w:t>Potilaan osoite:</w:t>
            </w:r>
            <w:r>
              <w:rPr>
                <w:rStyle w:val="Korostus"/>
                <w:bCs/>
                <w:i w:val="0"/>
                <w:iCs w:val="0"/>
                <w:color w:val="0000FF"/>
              </w:rPr>
              <w:t>&lt;/</w:t>
            </w:r>
            <w:r>
              <w:rPr>
                <w:rStyle w:val="Korostus"/>
                <w:bCs/>
                <w:i w:val="0"/>
                <w:iCs w:val="0"/>
                <w:color w:val="800000"/>
              </w:rPr>
              <w:t>title</w:t>
            </w:r>
            <w:r>
              <w:rPr>
                <w:rStyle w:val="Korostus"/>
                <w:bCs/>
                <w:i w:val="0"/>
                <w:iCs w:val="0"/>
                <w:color w:val="0000FF"/>
              </w:rPr>
              <w:t>&gt;</w:t>
            </w:r>
          </w:p>
          <w:p w:rsidR="000F4A9C" w:rsidRDefault="000F4A9C">
            <w:pPr>
              <w:rPr>
                <w:rStyle w:val="Korostus"/>
                <w:bCs/>
                <w:i w:val="0"/>
                <w:iCs w:val="0"/>
              </w:rPr>
            </w:pPr>
            <w:r>
              <w:rPr>
                <w:rStyle w:val="Korostus"/>
                <w:bCs/>
                <w:i w:val="0"/>
                <w:iCs w:val="0"/>
              </w:rPr>
              <w:tab/>
            </w:r>
            <w:r>
              <w:rPr>
                <w:rStyle w:val="Korostus"/>
                <w:bCs/>
                <w:i w:val="0"/>
                <w:iCs w:val="0"/>
                <w:color w:val="0000FF"/>
              </w:rPr>
              <w:t>&lt;</w:t>
            </w:r>
            <w:r>
              <w:rPr>
                <w:rStyle w:val="Korostus"/>
                <w:bCs/>
                <w:i w:val="0"/>
                <w:iCs w:val="0"/>
                <w:color w:val="800000"/>
              </w:rPr>
              <w:t>text</w:t>
            </w:r>
            <w:r>
              <w:rPr>
                <w:rStyle w:val="Korostus"/>
                <w:bCs/>
                <w:i w:val="0"/>
                <w:iCs w:val="0"/>
                <w:color w:val="0000FF"/>
              </w:rPr>
              <w:t>&gt;</w:t>
            </w:r>
            <w:r>
              <w:rPr>
                <w:rStyle w:val="NyttArvoChar"/>
                <w:b w:val="0"/>
              </w:rPr>
              <w:t xml:space="preserve"> Mökkipolku 1 A 2, FI-12345 MÖKKILÄ</w:t>
            </w:r>
            <w:r>
              <w:rPr>
                <w:rStyle w:val="Korostus"/>
                <w:bCs/>
                <w:i w:val="0"/>
                <w:iCs w:val="0"/>
                <w:color w:val="0000FF"/>
              </w:rPr>
              <w:t>&lt;/</w:t>
            </w:r>
            <w:r>
              <w:rPr>
                <w:rStyle w:val="Korostus"/>
                <w:bCs/>
                <w:i w:val="0"/>
                <w:iCs w:val="0"/>
                <w:color w:val="800000"/>
              </w:rPr>
              <w:t>text</w:t>
            </w:r>
            <w:r>
              <w:rPr>
                <w:rStyle w:val="Korostus"/>
                <w:bCs/>
                <w:i w:val="0"/>
                <w:iCs w:val="0"/>
                <w:color w:val="0000FF"/>
              </w:rPr>
              <w:t>&gt;</w:t>
            </w:r>
          </w:p>
          <w:p w:rsidR="000F4A9C" w:rsidRDefault="000F4A9C">
            <w:r>
              <w:rPr>
                <w:rStyle w:val="Korostus"/>
                <w:bCs/>
                <w:i w:val="0"/>
                <w:iCs w:val="0"/>
              </w:rPr>
              <w: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ind w:left="284" w:hanging="284"/>
            </w:pPr>
            <w:r>
              <w:rPr>
                <w:rStyle w:val="Korostus"/>
                <w:b/>
                <w:bCs/>
                <w:i w:val="0"/>
                <w:iCs w:val="0"/>
                <w:color w:val="008000"/>
              </w:rPr>
              <w:t xml:space="preserve">Potilaan osoite: </w:t>
            </w:r>
            <w:r>
              <w:rPr>
                <w:rStyle w:val="Korostus"/>
                <w:b/>
                <w:bCs/>
                <w:i w:val="0"/>
                <w:iCs w:val="0"/>
                <w:color w:val="008000"/>
              </w:rPr>
              <w:br/>
              <w:t xml:space="preserve">              </w:t>
            </w:r>
            <w:r>
              <w:rPr>
                <w:rStyle w:val="NyttArvoChar"/>
              </w:rPr>
              <w:t>Mökkipolku 1 A 2, FI-12345 MÖKKILÄ</w:t>
            </w:r>
          </w:p>
        </w:tc>
      </w:tr>
    </w:tbl>
    <w:p w:rsidR="000F4A9C" w:rsidRDefault="000F4A9C"/>
    <w:p w:rsidR="000F4A9C" w:rsidRDefault="000F4A9C">
      <w:r>
        <w:t>Useampirivisen osoitteen näyttömuoto: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tc>
          <w:tcPr>
            <w:tcW w:w="9855" w:type="dxa"/>
          </w:tcPr>
          <w:p w:rsidR="000F4A9C" w:rsidRDefault="000F4A9C">
            <w:pPr>
              <w:rPr>
                <w:rStyle w:val="Korostus"/>
                <w:bCs/>
                <w:i w:val="0"/>
                <w:iCs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Korostus"/>
                <w:bCs/>
                <w:i w:val="0"/>
                <w:iCs w:val="0"/>
                <w:lang w:val="en-GB"/>
              </w:rPr>
              <w:t>Kotiosoite:</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p>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de-DE"/>
              </w:rPr>
            </w:pP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r>
              <w:rPr>
                <w:rStyle w:val="NyttArvoChar"/>
                <w:b w:val="0"/>
                <w:lang w:val="de-DE"/>
              </w:rPr>
              <w:t xml:space="preserve"> Mökkipolku 1 A 2</w:t>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p>
          <w:p w:rsidR="000F4A9C" w:rsidRDefault="000F4A9C">
            <w:pPr>
              <w:rPr>
                <w:rStyle w:val="NyttArvoChar"/>
                <w:b w:val="0"/>
                <w:lang w:val="de-DE"/>
              </w:rPr>
            </w:pP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r>
              <w:rPr>
                <w:rStyle w:val="NyttArvoChar"/>
                <w:b w:val="0"/>
                <w:lang w:val="de-DE"/>
              </w:rPr>
              <w:t xml:space="preserve"> FI-12345 MÖKKILÄ</w:t>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p>
          <w:p w:rsidR="000F4A9C" w:rsidRPr="000F4A9C" w:rsidRDefault="000F4A9C">
            <w:pPr>
              <w:rPr>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p>
        </w:tc>
      </w:tr>
    </w:tbl>
    <w:p w:rsidR="000F4A9C" w:rsidRP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ind w:left="284" w:hanging="284"/>
              <w:rPr>
                <w:rStyle w:val="Korostus"/>
                <w:b/>
                <w:bCs/>
                <w:i w:val="0"/>
                <w:iCs w:val="0"/>
                <w:color w:val="008000"/>
              </w:rPr>
            </w:pPr>
            <w:r>
              <w:rPr>
                <w:rStyle w:val="Korostus"/>
                <w:b/>
                <w:bCs/>
                <w:i w:val="0"/>
                <w:iCs w:val="0"/>
                <w:color w:val="008000"/>
              </w:rPr>
              <w:t xml:space="preserve">Kotiosoite: </w:t>
            </w:r>
          </w:p>
          <w:p w:rsidR="000F4A9C" w:rsidRDefault="000F4A9C">
            <w:pPr>
              <w:ind w:left="284" w:hanging="284"/>
            </w:pPr>
            <w:r>
              <w:rPr>
                <w:rStyle w:val="Korostus"/>
                <w:b/>
                <w:bCs/>
                <w:i w:val="0"/>
                <w:iCs w:val="0"/>
                <w:color w:val="008000"/>
              </w:rPr>
              <w:t xml:space="preserve">                    </w:t>
            </w:r>
            <w:r>
              <w:rPr>
                <w:rStyle w:val="NyttArvoChar"/>
              </w:rPr>
              <w:t>Mökkipolku 1 A 2</w:t>
            </w:r>
            <w:r>
              <w:rPr>
                <w:rStyle w:val="NyttArvoChar"/>
              </w:rPr>
              <w:br/>
              <w:t xml:space="preserve">               FI-12345 MÖKKILÄ</w:t>
            </w:r>
          </w:p>
        </w:tc>
      </w:tr>
    </w:tbl>
    <w:p w:rsidR="000F4A9C" w:rsidRDefault="000F4A9C"/>
    <w:p w:rsidR="000F4A9C" w:rsidRDefault="000F4A9C">
      <w:r>
        <w:t>Ulkomaisen osoitteen osalta kirjataan lisäksi maa.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Korostus"/>
                <w:bCs/>
                <w:i w:val="0"/>
                <w:iCs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Korostus"/>
                <w:bCs/>
                <w:i w:val="0"/>
                <w:iCs w:val="0"/>
                <w:lang w:val="en-GB"/>
              </w:rPr>
              <w:t>Osoite:</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p>
          <w:p w:rsidR="000F4A9C" w:rsidRDefault="000F4A9C">
            <w:pPr>
              <w:rPr>
                <w:rStyle w:val="NyttArvoChar"/>
                <w:b w:val="0"/>
                <w:lang w:val="sv-SE"/>
              </w:rPr>
            </w:pPr>
            <w:r>
              <w:rPr>
                <w:rStyle w:val="Korostus"/>
                <w:bCs/>
                <w:i w:val="0"/>
                <w:iCs w:val="0"/>
                <w:lang w:val="en-GB"/>
              </w:rPr>
              <w:tab/>
            </w:r>
            <w:r>
              <w:rPr>
                <w:rStyle w:val="Korostus"/>
                <w:bCs/>
                <w:i w:val="0"/>
                <w:iCs w:val="0"/>
                <w:color w:val="0000FF"/>
                <w:lang w:val="sv-SE"/>
              </w:rPr>
              <w:t>&lt;</w:t>
            </w:r>
            <w:r>
              <w:rPr>
                <w:rStyle w:val="Korostus"/>
                <w:bCs/>
                <w:i w:val="0"/>
                <w:iCs w:val="0"/>
                <w:color w:val="800000"/>
                <w:lang w:val="sv-SE"/>
              </w:rPr>
              <w:t>text</w:t>
            </w:r>
            <w:r>
              <w:rPr>
                <w:rStyle w:val="Korostus"/>
                <w:bCs/>
                <w:i w:val="0"/>
                <w:iCs w:val="0"/>
                <w:color w:val="0000FF"/>
                <w:lang w:val="sv-SE"/>
              </w:rPr>
              <w:t>&gt;</w:t>
            </w:r>
            <w:r>
              <w:rPr>
                <w:rStyle w:val="NyttArvoChar"/>
                <w:b w:val="0"/>
                <w:lang w:val="sv-SE"/>
              </w:rPr>
              <w:t xml:space="preserve"> </w:t>
            </w:r>
          </w:p>
          <w:p w:rsidR="000F4A9C" w:rsidRDefault="000F4A9C">
            <w:pPr>
              <w:rPr>
                <w:rStyle w:val="NyttArvoChar"/>
                <w:b w:val="0"/>
                <w:lang w:val="sv-SE"/>
              </w:rPr>
            </w:pPr>
            <w:r>
              <w:rPr>
                <w:rStyle w:val="Korostus"/>
                <w:bCs/>
                <w:i w:val="0"/>
                <w:iCs w:val="0"/>
                <w:lang w:val="sv-SE"/>
              </w:rPr>
              <w:tab/>
            </w:r>
            <w:r>
              <w:rPr>
                <w:rStyle w:val="Korostus"/>
                <w:bCs/>
                <w:i w:val="0"/>
                <w:iCs w:val="0"/>
                <w:lang w:val="sv-SE"/>
              </w:rPr>
              <w:tab/>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r>
              <w:rPr>
                <w:rStyle w:val="NyttArvoChar"/>
                <w:b w:val="0"/>
                <w:lang w:val="sv-SE"/>
              </w:rPr>
              <w:t>Varvägen 36</w:t>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p>
          <w:p w:rsidR="000F4A9C" w:rsidRDefault="000F4A9C">
            <w:pPr>
              <w:rPr>
                <w:rStyle w:val="Korostus"/>
                <w:bCs/>
                <w:i w:val="0"/>
                <w:iCs w:val="0"/>
                <w:color w:val="0000FF"/>
                <w:lang w:val="sv-SE"/>
              </w:rPr>
            </w:pPr>
            <w:r>
              <w:rPr>
                <w:rStyle w:val="Korostus"/>
                <w:bCs/>
                <w:i w:val="0"/>
                <w:iCs w:val="0"/>
                <w:lang w:val="sv-SE"/>
              </w:rPr>
              <w:tab/>
            </w:r>
            <w:r>
              <w:rPr>
                <w:rStyle w:val="Korostus"/>
                <w:bCs/>
                <w:i w:val="0"/>
                <w:iCs w:val="0"/>
                <w:lang w:val="sv-SE"/>
              </w:rPr>
              <w:tab/>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r>
              <w:rPr>
                <w:lang w:val="sv-SE"/>
              </w:rPr>
              <w:t xml:space="preserve"> </w:t>
            </w:r>
            <w:r>
              <w:rPr>
                <w:rStyle w:val="NyttArvoChar"/>
                <w:b w:val="0"/>
                <w:lang w:val="sv-SE"/>
              </w:rPr>
              <w:t xml:space="preserve">SE -30271 HALMSTAD </w:t>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p>
          <w:p w:rsidR="000F4A9C" w:rsidRDefault="000F4A9C">
            <w:pPr>
              <w:rPr>
                <w:rStyle w:val="NyttArvoChar"/>
                <w:b w:val="0"/>
                <w:color w:val="0000FF"/>
                <w:lang w:val="sv-SE"/>
              </w:rPr>
            </w:pPr>
            <w:r>
              <w:rPr>
                <w:rStyle w:val="Korostus"/>
                <w:bCs/>
                <w:i w:val="0"/>
                <w:iCs w:val="0"/>
                <w:lang w:val="sv-SE"/>
              </w:rPr>
              <w:tab/>
            </w:r>
            <w:r>
              <w:rPr>
                <w:rStyle w:val="Korostus"/>
                <w:bCs/>
                <w:i w:val="0"/>
                <w:iCs w:val="0"/>
                <w:lang w:val="sv-SE"/>
              </w:rPr>
              <w:tab/>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r>
              <w:rPr>
                <w:rStyle w:val="NyttArvoChar"/>
                <w:b w:val="0"/>
                <w:lang w:val="sv-SE"/>
              </w:rPr>
              <w:t>SVERIGE</w:t>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p>
          <w:p w:rsidR="000F4A9C" w:rsidRDefault="000F4A9C">
            <w:pPr>
              <w:rPr>
                <w:lang w:val="sv-SE"/>
              </w:rPr>
            </w:pPr>
            <w:r>
              <w:rPr>
                <w:rStyle w:val="Korostus"/>
                <w:bCs/>
                <w:i w:val="0"/>
                <w:iCs w:val="0"/>
                <w:lang w:val="sv-SE"/>
              </w:rPr>
              <w:tab/>
            </w:r>
            <w:r>
              <w:rPr>
                <w:rStyle w:val="Korostus"/>
                <w:bCs/>
                <w:i w:val="0"/>
                <w:iCs w:val="0"/>
                <w:color w:val="0000FF"/>
                <w:lang w:val="sv-SE"/>
              </w:rPr>
              <w:t>&lt;/</w:t>
            </w:r>
            <w:r>
              <w:rPr>
                <w:rStyle w:val="Korostus"/>
                <w:bCs/>
                <w:i w:val="0"/>
                <w:iCs w:val="0"/>
                <w:color w:val="800000"/>
                <w:lang w:val="sv-SE"/>
              </w:rPr>
              <w:t>text</w:t>
            </w:r>
            <w:r>
              <w:rPr>
                <w:rStyle w:val="Korostus"/>
                <w:bCs/>
                <w:i w:val="0"/>
                <w:iCs w:val="0"/>
                <w:color w:val="0000FF"/>
                <w:lang w:val="sv-SE"/>
              </w:rPr>
              <w:t>&gt;</w:t>
            </w:r>
          </w:p>
        </w:tc>
      </w:tr>
    </w:tbl>
    <w:p w:rsidR="000F4A9C" w:rsidRDefault="000F4A9C">
      <w:pPr>
        <w:rPr>
          <w:lang w:val="sv-S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9C39C2">
        <w:tc>
          <w:tcPr>
            <w:tcW w:w="9855" w:type="dxa"/>
          </w:tcPr>
          <w:p w:rsidR="000F4A9C" w:rsidRDefault="000F4A9C" w:rsidP="00F0794C">
            <w:pPr>
              <w:keepNext/>
              <w:ind w:left="284" w:hanging="284"/>
              <w:rPr>
                <w:rStyle w:val="Korostus"/>
                <w:b/>
                <w:bCs/>
                <w:i w:val="0"/>
                <w:iCs w:val="0"/>
                <w:color w:val="008000"/>
                <w:lang w:val="sv-SE"/>
              </w:rPr>
            </w:pPr>
            <w:r>
              <w:rPr>
                <w:rStyle w:val="Korostus"/>
                <w:b/>
                <w:bCs/>
                <w:i w:val="0"/>
                <w:iCs w:val="0"/>
                <w:color w:val="008000"/>
                <w:lang w:val="sv-SE"/>
              </w:rPr>
              <w:t>Osoite:</w:t>
            </w:r>
          </w:p>
          <w:p w:rsidR="000F4A9C" w:rsidRDefault="000F4A9C" w:rsidP="00F0794C">
            <w:pPr>
              <w:keepNext/>
              <w:ind w:left="284" w:hanging="284"/>
              <w:rPr>
                <w:rStyle w:val="NyttArvoChar"/>
                <w:lang w:val="sv-SE"/>
              </w:rPr>
            </w:pPr>
            <w:r>
              <w:rPr>
                <w:rStyle w:val="Korostus"/>
                <w:b/>
                <w:bCs/>
                <w:i w:val="0"/>
                <w:iCs w:val="0"/>
                <w:color w:val="008000"/>
                <w:lang w:val="sv-SE"/>
              </w:rPr>
              <w:t xml:space="preserve">                    </w:t>
            </w:r>
            <w:r>
              <w:rPr>
                <w:rStyle w:val="NyttArvoChar"/>
                <w:lang w:val="sv-SE"/>
              </w:rPr>
              <w:t>Varvägen 36</w:t>
            </w:r>
            <w:r>
              <w:rPr>
                <w:rStyle w:val="NyttArvoChar"/>
                <w:lang w:val="sv-SE"/>
              </w:rPr>
              <w:br/>
              <w:t xml:space="preserve">               SE</w:t>
            </w:r>
            <w:r>
              <w:rPr>
                <w:lang w:val="sv-SE"/>
              </w:rPr>
              <w:t xml:space="preserve"> </w:t>
            </w:r>
            <w:r>
              <w:rPr>
                <w:rStyle w:val="NyttArvoChar"/>
                <w:lang w:val="sv-SE"/>
              </w:rPr>
              <w:t>-30271 HALMSTAD</w:t>
            </w:r>
          </w:p>
          <w:p w:rsidR="000F4A9C" w:rsidRPr="009C39C2" w:rsidRDefault="000F4A9C">
            <w:pPr>
              <w:ind w:left="284" w:hanging="284"/>
              <w:rPr>
                <w:rStyle w:val="NyttArvoChar"/>
                <w:lang w:val="sv-SE"/>
              </w:rPr>
            </w:pPr>
            <w:r>
              <w:rPr>
                <w:rStyle w:val="Korostus"/>
                <w:b/>
                <w:bCs/>
                <w:color w:val="008000"/>
                <w:lang w:val="sv-SE"/>
              </w:rPr>
              <w:t xml:space="preserve">                   </w:t>
            </w:r>
            <w:r>
              <w:rPr>
                <w:rStyle w:val="Korostus"/>
                <w:b/>
                <w:bCs/>
                <w:i w:val="0"/>
                <w:color w:val="008000"/>
                <w:lang w:val="sv-SE"/>
              </w:rPr>
              <w:t xml:space="preserve"> </w:t>
            </w:r>
            <w:r w:rsidRPr="009C39C2">
              <w:rPr>
                <w:rStyle w:val="NyttArvoChar"/>
                <w:lang w:val="sv-SE"/>
              </w:rPr>
              <w:t>SVERIGE</w:t>
            </w:r>
          </w:p>
        </w:tc>
      </w:tr>
    </w:tbl>
    <w:p w:rsidR="000F4A9C" w:rsidRPr="009C39C2" w:rsidRDefault="000F4A9C">
      <w:pPr>
        <w:rPr>
          <w:lang w:val="sv-SE"/>
        </w:rPr>
      </w:pPr>
    </w:p>
    <w:p w:rsidR="000F4A9C" w:rsidRDefault="000F4A9C">
      <w:r>
        <w:t>Osoitteen käyttötarkoitus ja voimassaoloaika esitetään näyttömuodossa seuraavasti:</w:t>
      </w:r>
      <w: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Korostus"/>
                <w:bCs/>
                <w:i w:val="0"/>
                <w:iCs w:val="0"/>
              </w:rPr>
            </w:pPr>
            <w:r>
              <w:rPr>
                <w:rStyle w:val="Korostus"/>
                <w:bCs/>
                <w:i w:val="0"/>
                <w:iCs w:val="0"/>
                <w:color w:val="0000FF"/>
              </w:rPr>
              <w:t>&lt;</w:t>
            </w:r>
            <w:r>
              <w:rPr>
                <w:rStyle w:val="Korostus"/>
                <w:bCs/>
                <w:i w:val="0"/>
                <w:iCs w:val="0"/>
                <w:color w:val="800000"/>
              </w:rPr>
              <w:t>title</w:t>
            </w:r>
            <w:r>
              <w:rPr>
                <w:rStyle w:val="Korostus"/>
                <w:bCs/>
                <w:i w:val="0"/>
                <w:iCs w:val="0"/>
                <w:color w:val="0000FF"/>
              </w:rPr>
              <w:t>&gt;</w:t>
            </w:r>
            <w:r>
              <w:rPr>
                <w:rStyle w:val="Korostus"/>
                <w:bCs/>
                <w:i w:val="0"/>
                <w:iCs w:val="0"/>
              </w:rPr>
              <w:t>Loma-asunnon osoite</w:t>
            </w:r>
            <w:r>
              <w:rPr>
                <w:rStyle w:val="Korostus"/>
                <w:bCs/>
                <w:i w:val="0"/>
                <w:iCs w:val="0"/>
                <w:color w:val="0000FF"/>
              </w:rPr>
              <w:t>&lt;/</w:t>
            </w:r>
            <w:r>
              <w:rPr>
                <w:rStyle w:val="Korostus"/>
                <w:bCs/>
                <w:i w:val="0"/>
                <w:iCs w:val="0"/>
                <w:color w:val="800000"/>
              </w:rPr>
              <w:t>title</w:t>
            </w:r>
            <w:r>
              <w:rPr>
                <w:rStyle w:val="Korostus"/>
                <w:bCs/>
                <w:i w:val="0"/>
                <w:iCs w:val="0"/>
                <w:color w:val="0000FF"/>
              </w:rPr>
              <w:t>&gt;</w:t>
            </w:r>
          </w:p>
          <w:p w:rsidR="000F4A9C" w:rsidRPr="000F4A9C" w:rsidRDefault="000F4A9C">
            <w:pPr>
              <w:rPr>
                <w:rStyle w:val="NyttArvoChar"/>
                <w:b w:val="0"/>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r w:rsidRPr="000F4A9C">
              <w:rPr>
                <w:rStyle w:val="NyttArvoChar"/>
                <w:b w:val="0"/>
                <w:lang w:val="en-US"/>
              </w:rPr>
              <w:t xml:space="preserve"> </w:t>
            </w:r>
          </w:p>
          <w:p w:rsidR="000F4A9C" w:rsidRPr="000F4A9C" w:rsidRDefault="000F4A9C">
            <w:pPr>
              <w:rPr>
                <w:rStyle w:val="NyttArvoChar"/>
                <w:b w:val="0"/>
                <w:lang w:val="en-US"/>
              </w:rPr>
            </w:pPr>
            <w:r w:rsidRPr="000F4A9C">
              <w:rPr>
                <w:rStyle w:val="Korostus"/>
                <w:bCs/>
                <w:i w:val="0"/>
                <w:iCs w:val="0"/>
                <w:lang w:val="en-US"/>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r w:rsidRPr="000F4A9C">
              <w:rPr>
                <w:rStyle w:val="NyttArvoChar"/>
                <w:b w:val="0"/>
                <w:lang w:val="en-US"/>
              </w:rPr>
              <w:t xml:space="preserve"> Mökkipolku 1 A 2</w:t>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p>
          <w:p w:rsidR="000F4A9C" w:rsidRPr="000F4A9C" w:rsidRDefault="000F4A9C">
            <w:pPr>
              <w:rPr>
                <w:rStyle w:val="Korostus"/>
                <w:bCs/>
                <w:i w:val="0"/>
                <w:iCs w:val="0"/>
                <w:lang w:val="en-US"/>
              </w:rPr>
            </w:pPr>
            <w:r w:rsidRPr="000F4A9C">
              <w:rPr>
                <w:rStyle w:val="Korostus"/>
                <w:bCs/>
                <w:i w:val="0"/>
                <w:iCs w:val="0"/>
                <w:lang w:val="en-US"/>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r w:rsidRPr="000F4A9C">
              <w:rPr>
                <w:rStyle w:val="NyttArvoChar"/>
                <w:b w:val="0"/>
                <w:lang w:val="en-US"/>
              </w:rPr>
              <w:t xml:space="preserve"> FI-12345 MÖKKILÄ</w:t>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p>
          <w:p w:rsidR="000F4A9C" w:rsidRDefault="000F4A9C">
            <w:pPr>
              <w:rPr>
                <w:rStyle w:val="NyttArvoChar"/>
                <w:b w:val="0"/>
                <w:lang w:val="en-GB"/>
              </w:rPr>
            </w:pPr>
            <w:r w:rsidRPr="000F4A9C">
              <w:rPr>
                <w:rStyle w:val="Korostus"/>
                <w:bCs/>
                <w:i w:val="0"/>
                <w:iCs w:val="0"/>
                <w:lang w:val="en-US"/>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Voimassa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1.11.2007 – 12.12.2007</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ind w:left="284" w:hanging="284"/>
              <w:rPr>
                <w:rStyle w:val="Korostus"/>
                <w:b/>
                <w:bCs/>
                <w:i w:val="0"/>
                <w:iCs w:val="0"/>
                <w:color w:val="008000"/>
              </w:rPr>
            </w:pPr>
            <w:r>
              <w:rPr>
                <w:rStyle w:val="Korostus"/>
                <w:b/>
                <w:bCs/>
                <w:i w:val="0"/>
                <w:iCs w:val="0"/>
                <w:color w:val="008000"/>
              </w:rPr>
              <w:t xml:space="preserve">Loma-asunnon osoite </w:t>
            </w:r>
            <w:r>
              <w:rPr>
                <w:rStyle w:val="Korostus"/>
                <w:b/>
                <w:bCs/>
                <w:i w:val="0"/>
                <w:iCs w:val="0"/>
                <w:color w:val="008000"/>
              </w:rPr>
              <w:br/>
              <w:t xml:space="preserve">               </w:t>
            </w:r>
            <w:r>
              <w:rPr>
                <w:rStyle w:val="NyttArvoChar"/>
              </w:rPr>
              <w:t>Mökkipolku 1 A 2</w:t>
            </w:r>
            <w:r>
              <w:rPr>
                <w:rStyle w:val="NyttArvoChar"/>
              </w:rPr>
              <w:br/>
              <w:t xml:space="preserve">               FI-12345 MÖKKILÄ</w:t>
            </w:r>
            <w:r>
              <w:rPr>
                <w:rStyle w:val="Korostus"/>
                <w:b/>
                <w:bCs/>
                <w:i w:val="0"/>
                <w:iCs w:val="0"/>
                <w:color w:val="008000"/>
              </w:rPr>
              <w:t xml:space="preserve"> </w:t>
            </w:r>
          </w:p>
          <w:p w:rsidR="000F4A9C" w:rsidRDefault="000F4A9C">
            <w:pPr>
              <w:ind w:left="284" w:hanging="284"/>
            </w:pPr>
            <w:r>
              <w:rPr>
                <w:rStyle w:val="Korostus"/>
                <w:b/>
                <w:bCs/>
                <w:i w:val="0"/>
                <w:iCs w:val="0"/>
                <w:color w:val="008000"/>
              </w:rPr>
              <w:t xml:space="preserve">                    </w:t>
            </w:r>
            <w:r>
              <w:rPr>
                <w:rStyle w:val="Korostus"/>
                <w:b/>
                <w:bCs/>
                <w:i w:val="0"/>
                <w:iCs w:val="0"/>
              </w:rPr>
              <w:t>Voimassa</w:t>
            </w:r>
            <w:r>
              <w:rPr>
                <w:rStyle w:val="Korostus"/>
                <w:b/>
                <w:bCs/>
                <w:i w:val="0"/>
                <w:iCs w:val="0"/>
                <w:color w:val="008000"/>
              </w:rPr>
              <w:t xml:space="preserve">: </w:t>
            </w:r>
            <w:r>
              <w:rPr>
                <w:rStyle w:val="Korostus"/>
                <w:b/>
                <w:bCs/>
                <w:i w:val="0"/>
                <w:iCs w:val="0"/>
              </w:rPr>
              <w:t>1.11.2007-12.12.2007</w:t>
            </w:r>
          </w:p>
        </w:tc>
      </w:tr>
    </w:tbl>
    <w:p w:rsidR="000F4A9C" w:rsidRDefault="000F4A9C"/>
    <w:p w:rsidR="000F4A9C" w:rsidRDefault="000F4A9C"/>
    <w:p w:rsidR="000F4A9C" w:rsidRPr="000F4A9C" w:rsidRDefault="000F4A9C" w:rsidP="001C6910">
      <w:pPr>
        <w:pStyle w:val="Otsikko2"/>
      </w:pPr>
      <w:bookmarkStart w:id="560" w:name="_Toc58484531"/>
      <w:r w:rsidRPr="000F4A9C">
        <w:t>Telekommunikaatio-osoite</w:t>
      </w:r>
      <w:r>
        <w:fldChar w:fldCharType="begin"/>
      </w:r>
      <w:r w:rsidRPr="000F4A9C">
        <w:instrText xml:space="preserve"> XE "Telekommunikaatio-osoite" </w:instrText>
      </w:r>
      <w:r>
        <w:fldChar w:fldCharType="end"/>
      </w:r>
      <w:r w:rsidRPr="000F4A9C">
        <w:t xml:space="preserve"> - Telecommunication address</w:t>
      </w:r>
      <w:r>
        <w:fldChar w:fldCharType="begin"/>
      </w:r>
      <w:r w:rsidRPr="000F4A9C">
        <w:instrText xml:space="preserve"> XE "Telecommunication address" </w:instrText>
      </w:r>
      <w:r>
        <w:fldChar w:fldCharType="end"/>
      </w:r>
      <w:r w:rsidRPr="000F4A9C">
        <w:t xml:space="preserve"> (TEL</w:t>
      </w:r>
      <w:r>
        <w:fldChar w:fldCharType="begin"/>
      </w:r>
      <w:r w:rsidRPr="000F4A9C">
        <w:instrText xml:space="preserve"> XE "TEL" \f"DT"</w:instrText>
      </w:r>
      <w:r>
        <w:fldChar w:fldCharType="end"/>
      </w:r>
      <w:r w:rsidRPr="000F4A9C">
        <w:t>)</w:t>
      </w:r>
      <w:bookmarkEnd w:id="560"/>
    </w:p>
    <w:p w:rsidR="000F4A9C" w:rsidRDefault="000F4A9C">
      <w:pPr>
        <w:autoSpaceDE w:val="0"/>
        <w:autoSpaceDN w:val="0"/>
        <w:adjustRightInd w:val="0"/>
      </w:pPr>
      <w:r>
        <w:t>Telekommunikaatio-osoite on esimerkiksi puhelinnumero tai sähköpostiosoite. Osoite esitetään URL:ina. Tarkenteena voidaan antaa aikamääre, jolloin osoite on käytettävissä sekä käyttötarkoitus.</w:t>
      </w:r>
    </w:p>
    <w:p w:rsidR="000F4A9C" w:rsidRDefault="000F4A9C">
      <w:pPr>
        <w:autoSpaceDE w:val="0"/>
        <w:autoSpaceDN w:val="0"/>
        <w:adjustRightInd w:val="0"/>
      </w:pPr>
    </w:p>
    <w:p w:rsidR="000F4A9C" w:rsidRDefault="000F4A9C">
      <w:pPr>
        <w:autoSpaceDE w:val="0"/>
        <w:autoSpaceDN w:val="0"/>
        <w:adjustRightInd w:val="0"/>
      </w:pPr>
      <w:r>
        <w:t>TEL-tyyppinen tieto esiintyy yleensä telecom-elementtinä.</w:t>
      </w:r>
    </w:p>
    <w:p w:rsidR="000F4A9C" w:rsidRDefault="000F4A9C">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H</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tel:+358401122334455</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r>
              <w:rPr>
                <w:color w:val="000000"/>
                <w:szCs w:val="24"/>
                <w:highlight w:val="white"/>
                <w:lang w:val="en-US"/>
              </w:rPr>
              <w:t xml:space="preserve"> </w:t>
            </w:r>
          </w:p>
          <w:p w:rsidR="000F4A9C" w:rsidRDefault="000F4A9C">
            <w:pPr>
              <w:autoSpaceDE w:val="0"/>
              <w:autoSpaceDN w:val="0"/>
              <w:adjustRightInd w:val="0"/>
              <w:rPr>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WP</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tel:+358402233445566</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p>
        </w:tc>
      </w:tr>
    </w:tbl>
    <w:p w:rsidR="000F4A9C" w:rsidRDefault="000F4A9C">
      <w:pPr>
        <w:autoSpaceDE w:val="0"/>
        <w:autoSpaceDN w:val="0"/>
        <w:adjustRightInd w:val="0"/>
        <w:rPr>
          <w:lang w:val="en-US"/>
        </w:rPr>
      </w:pPr>
    </w:p>
    <w:p w:rsidR="000F4A9C" w:rsidRDefault="000F4A9C">
      <w:pPr>
        <w:autoSpaceDE w:val="0"/>
        <w:autoSpaceDN w:val="0"/>
        <w:adjustRightInd w:val="0"/>
      </w:pPr>
      <w:r>
        <w:t>Käyttötarkoitus eli use-attribuutti voi olla: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
        <w:gridCol w:w="2226"/>
        <w:gridCol w:w="6440"/>
      </w:tblGrid>
      <w:tr w:rsidR="000F4A9C">
        <w:tc>
          <w:tcPr>
            <w:tcW w:w="968" w:type="dxa"/>
          </w:tcPr>
          <w:p w:rsidR="000F4A9C" w:rsidRDefault="000F4A9C">
            <w:pPr>
              <w:rPr>
                <w:b/>
              </w:rPr>
            </w:pPr>
            <w:r>
              <w:rPr>
                <w:b/>
              </w:rPr>
              <w:t>Koodi</w:t>
            </w:r>
          </w:p>
        </w:tc>
        <w:tc>
          <w:tcPr>
            <w:tcW w:w="2266" w:type="dxa"/>
          </w:tcPr>
          <w:p w:rsidR="000F4A9C" w:rsidRDefault="000F4A9C">
            <w:pPr>
              <w:rPr>
                <w:b/>
              </w:rPr>
            </w:pPr>
            <w:r>
              <w:rPr>
                <w:b/>
              </w:rPr>
              <w:t>Merkitys</w:t>
            </w:r>
          </w:p>
        </w:tc>
        <w:tc>
          <w:tcPr>
            <w:tcW w:w="6621" w:type="dxa"/>
          </w:tcPr>
          <w:p w:rsidR="000F4A9C" w:rsidRDefault="000F4A9C">
            <w:pPr>
              <w:rPr>
                <w:b/>
              </w:rPr>
            </w:pPr>
            <w:r>
              <w:rPr>
                <w:b/>
              </w:rPr>
              <w:t>Selite</w:t>
            </w:r>
          </w:p>
        </w:tc>
      </w:tr>
      <w:tr w:rsidR="000F4A9C">
        <w:tc>
          <w:tcPr>
            <w:tcW w:w="968" w:type="dxa"/>
          </w:tcPr>
          <w:p w:rsidR="000F4A9C" w:rsidRDefault="000F4A9C">
            <w:pPr>
              <w:rPr>
                <w:lang w:val="en-US"/>
              </w:rPr>
            </w:pPr>
            <w:r>
              <w:rPr>
                <w:lang w:val="en-US"/>
              </w:rPr>
              <w:t>H</w:t>
            </w:r>
          </w:p>
        </w:tc>
        <w:tc>
          <w:tcPr>
            <w:tcW w:w="2266" w:type="dxa"/>
          </w:tcPr>
          <w:p w:rsidR="000F4A9C" w:rsidRDefault="000F4A9C">
            <w:pPr>
              <w:rPr>
                <w:lang w:val="en-US"/>
              </w:rPr>
            </w:pPr>
            <w:r>
              <w:rPr>
                <w:lang w:val="en-US"/>
              </w:rPr>
              <w:t>Home address</w:t>
            </w:r>
          </w:p>
        </w:tc>
        <w:tc>
          <w:tcPr>
            <w:tcW w:w="6621" w:type="dxa"/>
          </w:tcPr>
          <w:p w:rsidR="000F4A9C" w:rsidRDefault="000F4A9C">
            <w:pPr>
              <w:rPr>
                <w:lang w:val="en-US"/>
              </w:rPr>
            </w:pPr>
            <w:r>
              <w:rPr>
                <w:lang w:val="en-US"/>
              </w:rPr>
              <w:t>Kotinumero</w:t>
            </w:r>
          </w:p>
        </w:tc>
      </w:tr>
      <w:tr w:rsidR="000F4A9C">
        <w:tc>
          <w:tcPr>
            <w:tcW w:w="968" w:type="dxa"/>
          </w:tcPr>
          <w:p w:rsidR="000F4A9C" w:rsidRDefault="000F4A9C">
            <w:pPr>
              <w:rPr>
                <w:lang w:val="en-US"/>
              </w:rPr>
            </w:pPr>
            <w:r>
              <w:rPr>
                <w:lang w:val="en-US"/>
              </w:rPr>
              <w:t>HP</w:t>
            </w:r>
          </w:p>
        </w:tc>
        <w:tc>
          <w:tcPr>
            <w:tcW w:w="2266" w:type="dxa"/>
          </w:tcPr>
          <w:p w:rsidR="000F4A9C" w:rsidRDefault="000F4A9C">
            <w:pPr>
              <w:rPr>
                <w:lang w:val="en-US"/>
              </w:rPr>
            </w:pPr>
            <w:r>
              <w:rPr>
                <w:lang w:val="en-US"/>
              </w:rPr>
              <w:t>Primary home</w:t>
            </w:r>
          </w:p>
        </w:tc>
        <w:tc>
          <w:tcPr>
            <w:tcW w:w="6621" w:type="dxa"/>
          </w:tcPr>
          <w:p w:rsidR="000F4A9C" w:rsidRDefault="000F4A9C">
            <w:r>
              <w:t>Ensisijainen kotinumero</w:t>
            </w:r>
          </w:p>
        </w:tc>
      </w:tr>
      <w:tr w:rsidR="000F4A9C">
        <w:tc>
          <w:tcPr>
            <w:tcW w:w="968" w:type="dxa"/>
          </w:tcPr>
          <w:p w:rsidR="000F4A9C" w:rsidRDefault="000F4A9C">
            <w:r>
              <w:t>HV</w:t>
            </w:r>
          </w:p>
        </w:tc>
        <w:tc>
          <w:tcPr>
            <w:tcW w:w="2266" w:type="dxa"/>
          </w:tcPr>
          <w:p w:rsidR="000F4A9C" w:rsidRDefault="000F4A9C">
            <w:r>
              <w:t>Vacation home</w:t>
            </w:r>
          </w:p>
        </w:tc>
        <w:tc>
          <w:tcPr>
            <w:tcW w:w="6621" w:type="dxa"/>
          </w:tcPr>
          <w:p w:rsidR="000F4A9C" w:rsidRDefault="000F4A9C">
            <w:r>
              <w:t>Numero tai osoite loma-asuntoon</w:t>
            </w:r>
          </w:p>
        </w:tc>
      </w:tr>
      <w:tr w:rsidR="000F4A9C">
        <w:tc>
          <w:tcPr>
            <w:tcW w:w="968" w:type="dxa"/>
          </w:tcPr>
          <w:p w:rsidR="000F4A9C" w:rsidRDefault="000F4A9C">
            <w:pPr>
              <w:rPr>
                <w:lang w:val="en-US"/>
              </w:rPr>
            </w:pPr>
            <w:r>
              <w:rPr>
                <w:lang w:val="en-US"/>
              </w:rPr>
              <w:t>WP</w:t>
            </w:r>
          </w:p>
        </w:tc>
        <w:tc>
          <w:tcPr>
            <w:tcW w:w="2266" w:type="dxa"/>
          </w:tcPr>
          <w:p w:rsidR="000F4A9C" w:rsidRDefault="000F4A9C">
            <w:pPr>
              <w:rPr>
                <w:lang w:val="en-US"/>
              </w:rPr>
            </w:pPr>
            <w:r>
              <w:rPr>
                <w:lang w:val="en-US"/>
              </w:rPr>
              <w:t>Work place</w:t>
            </w:r>
          </w:p>
        </w:tc>
        <w:tc>
          <w:tcPr>
            <w:tcW w:w="6621" w:type="dxa"/>
          </w:tcPr>
          <w:p w:rsidR="000F4A9C" w:rsidRDefault="000F4A9C">
            <w:pPr>
              <w:rPr>
                <w:lang w:val="en-US"/>
              </w:rPr>
            </w:pPr>
            <w:r>
              <w:rPr>
                <w:lang w:val="en-US"/>
              </w:rPr>
              <w:t>Työosoite</w:t>
            </w:r>
          </w:p>
        </w:tc>
      </w:tr>
      <w:tr w:rsidR="000F4A9C">
        <w:tc>
          <w:tcPr>
            <w:tcW w:w="968" w:type="dxa"/>
          </w:tcPr>
          <w:p w:rsidR="000F4A9C" w:rsidRDefault="000F4A9C">
            <w:pPr>
              <w:rPr>
                <w:lang w:val="en-US"/>
              </w:rPr>
            </w:pPr>
            <w:r>
              <w:rPr>
                <w:lang w:val="en-US"/>
              </w:rPr>
              <w:t>DIR</w:t>
            </w:r>
          </w:p>
        </w:tc>
        <w:tc>
          <w:tcPr>
            <w:tcW w:w="2266" w:type="dxa"/>
          </w:tcPr>
          <w:p w:rsidR="000F4A9C" w:rsidRDefault="000F4A9C">
            <w:pPr>
              <w:rPr>
                <w:lang w:val="en-US"/>
              </w:rPr>
            </w:pPr>
            <w:r>
              <w:rPr>
                <w:lang w:val="en-US"/>
              </w:rPr>
              <w:t>Direct</w:t>
            </w:r>
          </w:p>
        </w:tc>
        <w:tc>
          <w:tcPr>
            <w:tcW w:w="6621" w:type="dxa"/>
          </w:tcPr>
          <w:p w:rsidR="000F4A9C" w:rsidRDefault="000F4A9C">
            <w:r>
              <w:t>Suora osoite tai puhelinnumero.</w:t>
            </w:r>
          </w:p>
        </w:tc>
      </w:tr>
      <w:tr w:rsidR="000F4A9C">
        <w:tc>
          <w:tcPr>
            <w:tcW w:w="968" w:type="dxa"/>
          </w:tcPr>
          <w:p w:rsidR="000F4A9C" w:rsidRDefault="000F4A9C">
            <w:r>
              <w:t>PUB</w:t>
            </w:r>
          </w:p>
        </w:tc>
        <w:tc>
          <w:tcPr>
            <w:tcW w:w="2266" w:type="dxa"/>
          </w:tcPr>
          <w:p w:rsidR="000F4A9C" w:rsidRDefault="000F4A9C">
            <w:r>
              <w:t>Public</w:t>
            </w:r>
          </w:p>
        </w:tc>
        <w:tc>
          <w:tcPr>
            <w:tcW w:w="6621" w:type="dxa"/>
          </w:tcPr>
          <w:p w:rsidR="000F4A9C" w:rsidRDefault="000F4A9C">
            <w:r>
              <w:t>Osoite on vastaanoton tai puhelinnumero on vaihteen puhelinnumero.</w:t>
            </w:r>
          </w:p>
        </w:tc>
      </w:tr>
      <w:tr w:rsidR="000F4A9C">
        <w:tc>
          <w:tcPr>
            <w:tcW w:w="968" w:type="dxa"/>
          </w:tcPr>
          <w:p w:rsidR="000F4A9C" w:rsidRDefault="000F4A9C">
            <w:pPr>
              <w:rPr>
                <w:lang w:val="en-US"/>
              </w:rPr>
            </w:pPr>
            <w:r>
              <w:rPr>
                <w:lang w:val="en-US"/>
              </w:rPr>
              <w:t>BAD</w:t>
            </w:r>
          </w:p>
        </w:tc>
        <w:tc>
          <w:tcPr>
            <w:tcW w:w="2266" w:type="dxa"/>
          </w:tcPr>
          <w:p w:rsidR="000F4A9C" w:rsidRDefault="000F4A9C">
            <w:pPr>
              <w:rPr>
                <w:lang w:val="en-US"/>
              </w:rPr>
            </w:pPr>
            <w:r>
              <w:rPr>
                <w:lang w:val="en-US"/>
              </w:rPr>
              <w:t>Bad address</w:t>
            </w:r>
          </w:p>
        </w:tc>
        <w:tc>
          <w:tcPr>
            <w:tcW w:w="6621" w:type="dxa"/>
          </w:tcPr>
          <w:p w:rsidR="000F4A9C" w:rsidRDefault="000F4A9C">
            <w:r>
              <w:t>Osoite on havaittu virheelliseksi.</w:t>
            </w:r>
          </w:p>
        </w:tc>
      </w:tr>
      <w:tr w:rsidR="000F4A9C">
        <w:tc>
          <w:tcPr>
            <w:tcW w:w="968" w:type="dxa"/>
          </w:tcPr>
          <w:p w:rsidR="000F4A9C" w:rsidRDefault="000F4A9C">
            <w:pPr>
              <w:rPr>
                <w:lang w:val="en-US"/>
              </w:rPr>
            </w:pPr>
            <w:r>
              <w:rPr>
                <w:lang w:val="en-US"/>
              </w:rPr>
              <w:t>TMP</w:t>
            </w:r>
          </w:p>
        </w:tc>
        <w:tc>
          <w:tcPr>
            <w:tcW w:w="2266" w:type="dxa"/>
          </w:tcPr>
          <w:p w:rsidR="000F4A9C" w:rsidRDefault="000F4A9C">
            <w:pPr>
              <w:rPr>
                <w:lang w:val="en-US"/>
              </w:rPr>
            </w:pPr>
            <w:r>
              <w:rPr>
                <w:lang w:val="en-US"/>
              </w:rPr>
              <w:t>Temporary address</w:t>
            </w:r>
          </w:p>
        </w:tc>
        <w:tc>
          <w:tcPr>
            <w:tcW w:w="6621" w:type="dxa"/>
          </w:tcPr>
          <w:p w:rsidR="000F4A9C" w:rsidRDefault="000F4A9C">
            <w:r>
              <w:t>Väliaikainen osoite.</w:t>
            </w:r>
          </w:p>
        </w:tc>
      </w:tr>
      <w:tr w:rsidR="000F4A9C">
        <w:tc>
          <w:tcPr>
            <w:tcW w:w="968" w:type="dxa"/>
          </w:tcPr>
          <w:p w:rsidR="000F4A9C" w:rsidRDefault="000F4A9C">
            <w:r>
              <w:t>EC</w:t>
            </w:r>
          </w:p>
        </w:tc>
        <w:tc>
          <w:tcPr>
            <w:tcW w:w="2266" w:type="dxa"/>
          </w:tcPr>
          <w:p w:rsidR="000F4A9C" w:rsidRDefault="000F4A9C">
            <w:r>
              <w:t>Emergency contact</w:t>
            </w:r>
          </w:p>
        </w:tc>
        <w:tc>
          <w:tcPr>
            <w:tcW w:w="6621" w:type="dxa"/>
          </w:tcPr>
          <w:p w:rsidR="000F4A9C" w:rsidRDefault="000F4A9C">
            <w:r>
              <w:t>Hätätilanteessa ensisijainen numero.</w:t>
            </w:r>
          </w:p>
        </w:tc>
      </w:tr>
      <w:tr w:rsidR="000F4A9C">
        <w:tc>
          <w:tcPr>
            <w:tcW w:w="968" w:type="dxa"/>
          </w:tcPr>
          <w:p w:rsidR="000F4A9C" w:rsidRDefault="000F4A9C">
            <w:pPr>
              <w:rPr>
                <w:lang w:val="en-US"/>
              </w:rPr>
            </w:pPr>
            <w:r>
              <w:rPr>
                <w:lang w:val="en-US"/>
              </w:rPr>
              <w:t>MC</w:t>
            </w:r>
          </w:p>
        </w:tc>
        <w:tc>
          <w:tcPr>
            <w:tcW w:w="2266" w:type="dxa"/>
          </w:tcPr>
          <w:p w:rsidR="000F4A9C" w:rsidRDefault="000F4A9C">
            <w:pPr>
              <w:rPr>
                <w:lang w:val="en-US"/>
              </w:rPr>
            </w:pPr>
            <w:r>
              <w:rPr>
                <w:lang w:val="en-US"/>
              </w:rPr>
              <w:t>Mobile contact</w:t>
            </w:r>
          </w:p>
        </w:tc>
        <w:tc>
          <w:tcPr>
            <w:tcW w:w="6621" w:type="dxa"/>
          </w:tcPr>
          <w:p w:rsidR="000F4A9C" w:rsidRDefault="000F4A9C">
            <w:r>
              <w:t>Matkapuhelinnumero</w:t>
            </w:r>
          </w:p>
        </w:tc>
      </w:tr>
    </w:tbl>
    <w:p w:rsidR="000F4A9C" w:rsidRDefault="000F4A9C">
      <w:pPr>
        <w:autoSpaceDE w:val="0"/>
        <w:autoSpaceDN w:val="0"/>
        <w:adjustRightInd w:val="0"/>
      </w:pPr>
    </w:p>
    <w:p w:rsidR="000F4A9C" w:rsidRDefault="000F4A9C">
      <w:pPr>
        <w:autoSpaceDE w:val="0"/>
        <w:autoSpaceDN w:val="0"/>
        <w:adjustRightInd w:val="0"/>
      </w:pPr>
      <w:r>
        <w:t>Normatiivisessa CDA:ssa on myös käyttötar</w:t>
      </w:r>
      <w:r w:rsidR="00F53E75">
        <w:t>k</w:t>
      </w:r>
      <w:r>
        <w:t>o</w:t>
      </w:r>
      <w:r w:rsidR="00F53E75">
        <w:t>i</w:t>
      </w:r>
      <w:r>
        <w:t>tuksena AS (vastauspalvelu) sekä PG (Pager laitteen numero), näitä ei hyödynnetä Suomessa.</w:t>
      </w:r>
    </w:p>
    <w:p w:rsidR="000F4A9C" w:rsidRDefault="000F4A9C">
      <w:pPr>
        <w:autoSpaceDE w:val="0"/>
        <w:autoSpaceDN w:val="0"/>
        <w:adjustRightInd w:val="0"/>
      </w:pPr>
    </w:p>
    <w:p w:rsidR="00280DA5" w:rsidRDefault="000F4A9C">
      <w:pPr>
        <w:autoSpaceDE w:val="0"/>
        <w:autoSpaceDN w:val="0"/>
        <w:adjustRightInd w:val="0"/>
      </w:pPr>
      <w:r>
        <w:t xml:space="preserve">Varsinainen numero tai osoite esitetään URL:ina määritysten RFC 2396 [2] ja RFC 2806 [3] mukaisesti. </w:t>
      </w:r>
    </w:p>
    <w:p w:rsidR="00280DA5" w:rsidRDefault="00280DA5">
      <w:pPr>
        <w:autoSpaceDE w:val="0"/>
        <w:autoSpaceDN w:val="0"/>
        <w:adjustRightInd w:val="0"/>
      </w:pPr>
    </w:p>
    <w:p w:rsidR="00E87FB3" w:rsidRDefault="00280DA5" w:rsidP="00280DA5">
      <w:pPr>
        <w:autoSpaceDE w:val="0"/>
        <w:autoSpaceDN w:val="0"/>
        <w:adjustRightInd w:val="0"/>
      </w:pPr>
      <w:r>
        <w:t xml:space="preserve">Puhelinnumero esitetään joko kansallisessa tai kansainvälisessä muodossa. </w:t>
      </w:r>
      <w:r w:rsidR="00EA5E6F">
        <w:t xml:space="preserve">Standardin määrittelemien visual separator (näyttöerottimet) osalta seuraavat tarkennukset on sovittu </w:t>
      </w:r>
      <w:r w:rsidR="00E87FB3">
        <w:t>HL7 Finland teknisessä komiteassa</w:t>
      </w:r>
      <w:r w:rsidR="00EA5E6F">
        <w:t xml:space="preserve">: </w:t>
      </w:r>
    </w:p>
    <w:p w:rsidR="00E87FB3" w:rsidRDefault="00280DA5" w:rsidP="00E87FB3">
      <w:pPr>
        <w:numPr>
          <w:ilvl w:val="0"/>
          <w:numId w:val="25"/>
        </w:numPr>
        <w:autoSpaceDE w:val="0"/>
        <w:autoSpaceDN w:val="0"/>
        <w:adjustRightInd w:val="0"/>
      </w:pPr>
      <w:r>
        <w:t>Sulkujen käyttäminen suunta</w:t>
      </w:r>
      <w:r w:rsidR="00E87FB3">
        <w:t>numeron ympärillä on sallittua</w:t>
      </w:r>
    </w:p>
    <w:p w:rsidR="00E87FB3" w:rsidRDefault="00A13F3F" w:rsidP="00E87FB3">
      <w:pPr>
        <w:numPr>
          <w:ilvl w:val="0"/>
          <w:numId w:val="25"/>
        </w:numPr>
        <w:autoSpaceDE w:val="0"/>
        <w:autoSpaceDN w:val="0"/>
        <w:adjustRightInd w:val="0"/>
      </w:pPr>
      <w:r>
        <w:t>S</w:t>
      </w:r>
      <w:r w:rsidR="00280DA5">
        <w:t>amoin numeroiden ryhmittely väliviivalla on sallittu</w:t>
      </w:r>
    </w:p>
    <w:p w:rsidR="00280DA5" w:rsidRDefault="00280DA5" w:rsidP="00E87FB3">
      <w:pPr>
        <w:numPr>
          <w:ilvl w:val="0"/>
          <w:numId w:val="25"/>
        </w:numPr>
        <w:autoSpaceDE w:val="0"/>
        <w:autoSpaceDN w:val="0"/>
        <w:adjustRightInd w:val="0"/>
      </w:pPr>
      <w:r>
        <w:t>Numeroiden ryhmittely välilyönnillä on kielletty.</w:t>
      </w:r>
    </w:p>
    <w:p w:rsidR="00280DA5" w:rsidRDefault="00280DA5">
      <w:pPr>
        <w:autoSpaceDE w:val="0"/>
        <w:autoSpaceDN w:val="0"/>
        <w:adjustRightInd w:val="0"/>
      </w:pPr>
    </w:p>
    <w:p w:rsidR="00EA5E6F" w:rsidRDefault="00EA5E6F" w:rsidP="00EA5E6F">
      <w:pPr>
        <w:autoSpaceDE w:val="0"/>
        <w:autoSpaceDN w:val="0"/>
        <w:adjustRightInd w:val="0"/>
      </w:pPr>
      <w:r>
        <w:t>Esimerkit nä</w:t>
      </w:r>
      <w:r w:rsidR="00E87FB3">
        <w:t>yttöerotti</w:t>
      </w:r>
      <w:r>
        <w:t>mien käyttämisestä.</w:t>
      </w:r>
    </w:p>
    <w:p w:rsidR="00EA5E6F" w:rsidRDefault="00EA5E6F" w:rsidP="00EA5E6F">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EA5E6F" w:rsidTr="00C30F93">
        <w:tc>
          <w:tcPr>
            <w:tcW w:w="9855" w:type="dxa"/>
          </w:tcPr>
          <w:p w:rsidR="00EA5E6F" w:rsidRDefault="00EA5E6F" w:rsidP="00C30F93">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H</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tel:+358-40-112-2334</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r>
              <w:rPr>
                <w:color w:val="000000"/>
                <w:szCs w:val="24"/>
                <w:highlight w:val="white"/>
                <w:lang w:val="en-US"/>
              </w:rPr>
              <w:t xml:space="preserve"> </w:t>
            </w:r>
          </w:p>
          <w:p w:rsidR="00EA5E6F" w:rsidRDefault="00EA5E6F" w:rsidP="00EA5E6F">
            <w:pPr>
              <w:autoSpaceDE w:val="0"/>
              <w:autoSpaceDN w:val="0"/>
              <w:adjustRightInd w:val="0"/>
              <w:rPr>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WP</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tel:(09)1122334</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p>
        </w:tc>
      </w:tr>
    </w:tbl>
    <w:p w:rsidR="00EA5E6F" w:rsidRPr="00EA5E6F" w:rsidRDefault="00EA5E6F">
      <w:pPr>
        <w:autoSpaceDE w:val="0"/>
        <w:autoSpaceDN w:val="0"/>
        <w:adjustRightInd w:val="0"/>
        <w:rPr>
          <w:lang w:val="en-US"/>
        </w:rPr>
      </w:pPr>
    </w:p>
    <w:p w:rsidR="000F4A9C" w:rsidRDefault="000F4A9C">
      <w:pPr>
        <w:autoSpaceDE w:val="0"/>
        <w:autoSpaceDN w:val="0"/>
        <w:adjustRightInd w:val="0"/>
      </w:pPr>
      <w:r>
        <w:t>Esimerkkejä esitysasusta:</w:t>
      </w:r>
    </w:p>
    <w:p w:rsidR="000F4A9C" w:rsidRDefault="000F4A9C">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280DA5">
            <w:pPr>
              <w:autoSpaceDE w:val="0"/>
              <w:autoSpaceDN w:val="0"/>
              <w:adjustRightInd w:val="0"/>
            </w:pPr>
            <w:r w:rsidRPr="00EA5E6F">
              <w:t>tel:+358401122334</w:t>
            </w:r>
          </w:p>
          <w:p w:rsidR="00EA5E6F" w:rsidRDefault="00B67D5C">
            <w:pPr>
              <w:autoSpaceDE w:val="0"/>
              <w:autoSpaceDN w:val="0"/>
              <w:adjustRightInd w:val="0"/>
            </w:pPr>
            <w:r w:rsidRPr="00B67D5C">
              <w:t>tel:+358-40-112-2334</w:t>
            </w:r>
          </w:p>
          <w:p w:rsidR="000F4A9C" w:rsidRDefault="000F4A9C">
            <w:pPr>
              <w:autoSpaceDE w:val="0"/>
              <w:autoSpaceDN w:val="0"/>
              <w:adjustRightInd w:val="0"/>
            </w:pPr>
            <w:r>
              <w:t>fax:(09)1122334</w:t>
            </w:r>
          </w:p>
          <w:p w:rsidR="000F4A9C" w:rsidRDefault="000F4A9C">
            <w:pPr>
              <w:autoSpaceDE w:val="0"/>
              <w:autoSpaceDN w:val="0"/>
              <w:adjustRightInd w:val="0"/>
            </w:pPr>
            <w:r>
              <w:t>http://www.osoite.fi/</w:t>
            </w:r>
          </w:p>
          <w:p w:rsidR="000F4A9C" w:rsidRDefault="000F4A9C">
            <w:pPr>
              <w:autoSpaceDE w:val="0"/>
              <w:autoSpaceDN w:val="0"/>
              <w:adjustRightInd w:val="0"/>
            </w:pPr>
            <w:hyperlink r:id="rId22" w:history="1">
              <w:r>
                <w:rPr>
                  <w:rStyle w:val="Hyperlinkki"/>
                </w:rPr>
                <w:t>mailto:etunimi.sukunimi@email.fi</w:t>
              </w:r>
            </w:hyperlink>
          </w:p>
        </w:tc>
      </w:tr>
    </w:tbl>
    <w:p w:rsidR="000F4A9C" w:rsidRDefault="000F4A9C">
      <w:pPr>
        <w:autoSpaceDE w:val="0"/>
        <w:autoSpaceDN w:val="0"/>
        <w:adjustRightInd w:val="0"/>
      </w:pPr>
    </w:p>
    <w:p w:rsidR="000F4A9C" w:rsidRDefault="000F4A9C">
      <w:pPr>
        <w:autoSpaceDE w:val="0"/>
        <w:autoSpaceDN w:val="0"/>
        <w:adjustRightInd w:val="0"/>
      </w:pPr>
    </w:p>
    <w:p w:rsidR="000F4A9C" w:rsidRDefault="000F4A9C">
      <w:pPr>
        <w:autoSpaceDE w:val="0"/>
        <w:autoSpaceDN w:val="0"/>
        <w:adjustRightInd w:val="0"/>
      </w:pPr>
      <w:r>
        <w:t>Telekommunikaatio-osoitteen aikamääre on tyypiltään GTS (IVL&lt;TS&gt;).</w:t>
      </w:r>
    </w:p>
    <w:p w:rsidR="000F4A9C" w:rsidRDefault="000F4A9C">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FF"/>
                <w:szCs w:val="24"/>
                <w:highlight w:val="white"/>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WP</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tel:+358402233445566</w:t>
            </w:r>
            <w:r>
              <w:rPr>
                <w:color w:val="0000FF"/>
                <w:szCs w:val="24"/>
                <w:highlight w:val="white"/>
                <w:lang w:val="en-US"/>
              </w:rPr>
              <w:t>"&gt;</w:t>
            </w:r>
          </w:p>
          <w:p w:rsidR="000F4A9C" w:rsidRDefault="000F4A9C">
            <w:pPr>
              <w:autoSpaceDE w:val="0"/>
              <w:autoSpaceDN w:val="0"/>
              <w:adjustRightInd w:val="0"/>
              <w:rPr>
                <w:color w:val="000000"/>
                <w:szCs w:val="24"/>
                <w:lang w:val="en-US"/>
              </w:rPr>
            </w:pPr>
            <w:r>
              <w:rPr>
                <w:color w:val="0000FF"/>
                <w:szCs w:val="24"/>
                <w:lang w:val="en-US"/>
              </w:rPr>
              <w:t>&lt;</w:t>
            </w:r>
            <w:r>
              <w:rPr>
                <w:color w:val="800000"/>
                <w:szCs w:val="24"/>
                <w:lang w:val="en-US"/>
              </w:rPr>
              <w:t xml:space="preserve">useablePeriod </w:t>
            </w:r>
            <w:r>
              <w:rPr>
                <w:color w:val="FF0000"/>
                <w:szCs w:val="24"/>
                <w:lang w:val="en-US"/>
              </w:rPr>
              <w:t>xsi:type</w:t>
            </w:r>
            <w:r>
              <w:rPr>
                <w:color w:val="0000FF"/>
                <w:szCs w:val="24"/>
                <w:lang w:val="en-US"/>
              </w:rPr>
              <w:t>=”</w:t>
            </w:r>
            <w:r>
              <w:rPr>
                <w:szCs w:val="24"/>
                <w:lang w:val="en-US"/>
              </w:rPr>
              <w:t>IVL_TS</w:t>
            </w:r>
            <w:r>
              <w:rPr>
                <w:color w:val="0000FF"/>
                <w:szCs w:val="24"/>
                <w:lang w:val="en-US"/>
              </w:rPr>
              <w:t>”&gt;</w:t>
            </w:r>
          </w:p>
          <w:p w:rsidR="000F4A9C" w:rsidRDefault="000F4A9C">
            <w:pPr>
              <w:autoSpaceDE w:val="0"/>
              <w:autoSpaceDN w:val="0"/>
              <w:adjustRightInd w:val="0"/>
              <w:rPr>
                <w:color w:val="000000"/>
                <w:szCs w:val="24"/>
                <w:lang w:val="en-US"/>
              </w:rPr>
            </w:pPr>
            <w:r>
              <w:rPr>
                <w:color w:val="000000"/>
                <w:szCs w:val="24"/>
                <w:lang w:val="en-US"/>
              </w:rPr>
              <w:tab/>
            </w:r>
            <w:r>
              <w:rPr>
                <w:color w:val="0000FF"/>
                <w:szCs w:val="24"/>
                <w:lang w:val="en-US"/>
              </w:rPr>
              <w:t>&lt;</w:t>
            </w:r>
            <w:r>
              <w:rPr>
                <w:color w:val="800000"/>
                <w:szCs w:val="24"/>
                <w:lang w:val="en-US"/>
              </w:rPr>
              <w:t>low</w:t>
            </w:r>
            <w:r>
              <w:rPr>
                <w:color w:val="000000"/>
                <w:szCs w:val="24"/>
                <w:lang w:val="en-US"/>
              </w:rPr>
              <w:t xml:space="preserve"> </w:t>
            </w:r>
            <w:r>
              <w:rPr>
                <w:color w:val="FF0000"/>
                <w:szCs w:val="24"/>
                <w:lang w:val="en-US"/>
              </w:rPr>
              <w:t>value</w:t>
            </w:r>
            <w:r>
              <w:rPr>
                <w:color w:val="0000FF"/>
                <w:szCs w:val="24"/>
                <w:lang w:val="en-US"/>
              </w:rPr>
              <w:t>="</w:t>
            </w:r>
            <w:r>
              <w:rPr>
                <w:color w:val="000000"/>
                <w:szCs w:val="24"/>
                <w:lang w:val="en-US"/>
              </w:rPr>
              <w:t>20071101</w:t>
            </w:r>
            <w:r>
              <w:rPr>
                <w:color w:val="0000FF"/>
                <w:szCs w:val="24"/>
                <w:lang w:val="en-US"/>
              </w:rPr>
              <w:t>"</w:t>
            </w:r>
            <w:r>
              <w:rPr>
                <w:color w:val="000000"/>
                <w:szCs w:val="24"/>
                <w:lang w:val="en-US"/>
              </w:rPr>
              <w:t xml:space="preserve"> </w:t>
            </w:r>
            <w:r>
              <w:rPr>
                <w:color w:val="FF0000"/>
                <w:szCs w:val="24"/>
                <w:lang w:val="en-US"/>
              </w:rPr>
              <w:t>inclusive</w:t>
            </w:r>
            <w:r>
              <w:rPr>
                <w:color w:val="0000FF"/>
                <w:szCs w:val="24"/>
                <w:lang w:val="en-US"/>
              </w:rPr>
              <w:t>="</w:t>
            </w:r>
            <w:r>
              <w:rPr>
                <w:color w:val="000000"/>
                <w:szCs w:val="24"/>
                <w:lang w:val="en-US"/>
              </w:rPr>
              <w:t>true</w:t>
            </w:r>
            <w:r>
              <w:rPr>
                <w:color w:val="0000FF"/>
                <w:szCs w:val="24"/>
                <w:lang w:val="en-US"/>
              </w:rPr>
              <w:t>"/&gt;</w:t>
            </w:r>
          </w:p>
          <w:p w:rsidR="000F4A9C" w:rsidRDefault="000F4A9C">
            <w:pPr>
              <w:autoSpaceDE w:val="0"/>
              <w:autoSpaceDN w:val="0"/>
              <w:adjustRightInd w:val="0"/>
              <w:rPr>
                <w:color w:val="000000"/>
                <w:szCs w:val="24"/>
                <w:lang w:val="en-US"/>
              </w:rPr>
            </w:pPr>
            <w:r>
              <w:rPr>
                <w:color w:val="000000"/>
                <w:szCs w:val="24"/>
                <w:lang w:val="en-US"/>
              </w:rPr>
              <w:tab/>
            </w:r>
            <w:r>
              <w:rPr>
                <w:color w:val="0000FF"/>
                <w:szCs w:val="24"/>
                <w:lang w:val="en-US"/>
              </w:rPr>
              <w:t>&lt;</w:t>
            </w:r>
            <w:r>
              <w:rPr>
                <w:color w:val="800000"/>
                <w:szCs w:val="24"/>
                <w:lang w:val="en-US"/>
              </w:rPr>
              <w:t>high</w:t>
            </w:r>
            <w:r>
              <w:rPr>
                <w:color w:val="000000"/>
                <w:szCs w:val="24"/>
                <w:lang w:val="en-US"/>
              </w:rPr>
              <w:t xml:space="preserve"> </w:t>
            </w:r>
            <w:r>
              <w:rPr>
                <w:color w:val="FF0000"/>
                <w:szCs w:val="24"/>
                <w:lang w:val="en-US"/>
              </w:rPr>
              <w:t>value</w:t>
            </w:r>
            <w:r>
              <w:rPr>
                <w:color w:val="000000"/>
                <w:szCs w:val="24"/>
                <w:lang w:val="en-US"/>
              </w:rPr>
              <w:t xml:space="preserve">="20071212" </w:t>
            </w:r>
            <w:r>
              <w:rPr>
                <w:color w:val="FF0000"/>
                <w:szCs w:val="24"/>
                <w:lang w:val="en-US"/>
              </w:rPr>
              <w:t>inclusive</w:t>
            </w:r>
            <w:r>
              <w:rPr>
                <w:color w:val="0000FF"/>
                <w:szCs w:val="24"/>
                <w:lang w:val="en-US"/>
              </w:rPr>
              <w:t>="</w:t>
            </w:r>
            <w:r>
              <w:rPr>
                <w:color w:val="000000"/>
                <w:szCs w:val="24"/>
                <w:lang w:val="en-US"/>
              </w:rPr>
              <w:t>true</w:t>
            </w:r>
            <w:r>
              <w:rPr>
                <w:color w:val="0000FF"/>
                <w:szCs w:val="24"/>
                <w:lang w:val="en-US"/>
              </w:rPr>
              <w:t>"/&gt;</w:t>
            </w:r>
          </w:p>
          <w:p w:rsidR="000F4A9C" w:rsidRPr="009C39C2" w:rsidRDefault="000F4A9C">
            <w:pPr>
              <w:autoSpaceDE w:val="0"/>
              <w:autoSpaceDN w:val="0"/>
              <w:adjustRightInd w:val="0"/>
              <w:rPr>
                <w:color w:val="0000FF"/>
                <w:szCs w:val="24"/>
                <w:lang w:val="en-US"/>
              </w:rPr>
            </w:pPr>
            <w:r w:rsidRPr="009C39C2">
              <w:rPr>
                <w:color w:val="0000FF"/>
                <w:szCs w:val="24"/>
                <w:lang w:val="en-US"/>
              </w:rPr>
              <w:t xml:space="preserve">&lt;/ </w:t>
            </w:r>
            <w:r w:rsidRPr="009C39C2">
              <w:rPr>
                <w:color w:val="800000"/>
                <w:szCs w:val="24"/>
                <w:lang w:val="en-US"/>
              </w:rPr>
              <w:t>useablePeriod</w:t>
            </w:r>
            <w:r w:rsidRPr="009C39C2">
              <w:rPr>
                <w:color w:val="0000FF"/>
                <w:szCs w:val="24"/>
                <w:lang w:val="en-US"/>
              </w:rPr>
              <w:t xml:space="preserve"> &gt;</w:t>
            </w:r>
          </w:p>
          <w:p w:rsidR="000F4A9C" w:rsidRDefault="000F4A9C">
            <w:pPr>
              <w:autoSpaceDE w:val="0"/>
              <w:autoSpaceDN w:val="0"/>
              <w:adjustRightInd w:val="0"/>
            </w:pPr>
            <w:r>
              <w:rPr>
                <w:color w:val="0000FF"/>
                <w:szCs w:val="24"/>
              </w:rPr>
              <w:t>&lt;</w:t>
            </w:r>
            <w:r>
              <w:rPr>
                <w:color w:val="0000FF"/>
                <w:szCs w:val="24"/>
                <w:highlight w:val="white"/>
              </w:rPr>
              <w:t>/</w:t>
            </w:r>
            <w:r>
              <w:rPr>
                <w:color w:val="800000"/>
                <w:szCs w:val="24"/>
                <w:highlight w:val="white"/>
              </w:rPr>
              <w:t xml:space="preserve"> telecom</w:t>
            </w:r>
            <w:r>
              <w:rPr>
                <w:color w:val="0000FF"/>
                <w:szCs w:val="24"/>
                <w:highlight w:val="white"/>
              </w:rPr>
              <w:t xml:space="preserve"> &gt;</w:t>
            </w:r>
          </w:p>
        </w:tc>
      </w:tr>
    </w:tbl>
    <w:p w:rsidR="000F4A9C" w:rsidRDefault="000F4A9C">
      <w:pPr>
        <w:autoSpaceDE w:val="0"/>
        <w:autoSpaceDN w:val="0"/>
        <w:adjustRightInd w:val="0"/>
      </w:pPr>
    </w:p>
    <w:p w:rsidR="000F4A9C" w:rsidRDefault="000F4A9C">
      <w:pPr>
        <w:autoSpaceDE w:val="0"/>
        <w:autoSpaceDN w:val="0"/>
        <w:adjustRightInd w:val="0"/>
      </w:pPr>
    </w:p>
    <w:p w:rsidR="000F4A9C" w:rsidRDefault="000F4A9C" w:rsidP="001C6910">
      <w:pPr>
        <w:pStyle w:val="Otsikko3"/>
      </w:pPr>
      <w:bookmarkStart w:id="561" w:name="_Toc58484532"/>
      <w:r>
        <w:t>Näyttömuoto</w:t>
      </w:r>
      <w:bookmarkEnd w:id="561"/>
    </w:p>
    <w:p w:rsidR="000F4A9C" w:rsidRDefault="000F4A9C">
      <w:r>
        <w:t>Telekommunikaatiosoite esitetään yhdellä rivillä sellaisenaan ellei näyttöohjelmisto osaa käsitellä tietosisältöä.</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Pr="000F4A9C" w:rsidRDefault="000F4A9C">
            <w:pPr>
              <w:rPr>
                <w:rStyle w:val="Korostus"/>
                <w:bCs/>
                <w:i w:val="0"/>
                <w:iCs w:val="0"/>
                <w:lang w:val="en-US"/>
              </w:rPr>
            </w:pPr>
            <w:r w:rsidRPr="000F4A9C">
              <w:rPr>
                <w:rStyle w:val="Korostus"/>
                <w:bCs/>
                <w:i w:val="0"/>
                <w:iCs w:val="0"/>
                <w:color w:val="0000FF"/>
                <w:lang w:val="en-US"/>
              </w:rPr>
              <w:t>&lt;</w:t>
            </w:r>
            <w:r w:rsidRPr="000F4A9C">
              <w:rPr>
                <w:rStyle w:val="Korostus"/>
                <w:bCs/>
                <w:i w:val="0"/>
                <w:iCs w:val="0"/>
                <w:color w:val="800000"/>
                <w:lang w:val="en-US"/>
              </w:rPr>
              <w:t>title</w:t>
            </w:r>
            <w:r w:rsidRPr="000F4A9C">
              <w:rPr>
                <w:rStyle w:val="Korostus"/>
                <w:bCs/>
                <w:i w:val="0"/>
                <w:iCs w:val="0"/>
                <w:color w:val="0000FF"/>
                <w:lang w:val="en-US"/>
              </w:rPr>
              <w:t>&gt;</w:t>
            </w:r>
            <w:r w:rsidRPr="000F4A9C">
              <w:rPr>
                <w:rStyle w:val="Korostus"/>
                <w:bCs/>
                <w:i w:val="0"/>
                <w:iCs w:val="0"/>
                <w:lang w:val="en-US"/>
              </w:rPr>
              <w:t>Yhteystietoja</w:t>
            </w:r>
            <w:r w:rsidRPr="000F4A9C">
              <w:rPr>
                <w:rStyle w:val="Korostus"/>
                <w:bCs/>
                <w:i w:val="0"/>
                <w:iCs w:val="0"/>
                <w:color w:val="0000FF"/>
                <w:lang w:val="en-US"/>
              </w:rPr>
              <w:t>&lt;/</w:t>
            </w:r>
            <w:r w:rsidRPr="000F4A9C">
              <w:rPr>
                <w:rStyle w:val="Korostus"/>
                <w:bCs/>
                <w:i w:val="0"/>
                <w:iCs w:val="0"/>
                <w:color w:val="800000"/>
                <w:lang w:val="en-US"/>
              </w:rPr>
              <w:t>title</w:t>
            </w:r>
            <w:r w:rsidRPr="000F4A9C">
              <w:rPr>
                <w:rStyle w:val="Korostus"/>
                <w:bCs/>
                <w:i w:val="0"/>
                <w:iCs w:val="0"/>
                <w:color w:val="0000FF"/>
                <w:lang w:val="en-US"/>
              </w:rPr>
              <w:t>&gt;</w:t>
            </w:r>
          </w:p>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Koti</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lang w:val="en-GB"/>
              </w:rPr>
              <w:t xml:space="preserve"> </w:t>
            </w:r>
            <w:r>
              <w:rPr>
                <w:rStyle w:val="NyttArvoChar"/>
                <w:b w:val="0"/>
                <w:lang w:val="en-GB"/>
              </w:rPr>
              <w:t>tel:+358401122334455</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Työ</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http://www.osoite.fi/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de-DE"/>
              </w:rPr>
            </w:pPr>
            <w:r>
              <w:rPr>
                <w:rStyle w:val="Korostus"/>
                <w:bCs/>
                <w:i w:val="0"/>
                <w:iCs w:val="0"/>
                <w:lang w:val="en-GB"/>
              </w:rPr>
              <w:tab/>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p>
          <w:p w:rsidR="000F4A9C" w:rsidRDefault="000F4A9C">
            <w:pPr>
              <w:rPr>
                <w:rStyle w:val="NyttArvoChar"/>
                <w:b w:val="0"/>
                <w:lang w:val="de-DE"/>
              </w:rPr>
            </w:pPr>
            <w:r>
              <w:rPr>
                <w:rStyle w:val="Korostus"/>
                <w:bCs/>
                <w:i w:val="0"/>
                <w:iCs w:val="0"/>
                <w:lang w:val="de-DE"/>
              </w:rPr>
              <w:tab/>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r>
              <w:rPr>
                <w:rStyle w:val="NyttArvoChar"/>
                <w:b w:val="0"/>
                <w:lang w:val="de-DE"/>
              </w:rPr>
              <w:t xml:space="preserve"> </w:t>
            </w:r>
          </w:p>
          <w:p w:rsidR="000F4A9C" w:rsidRDefault="000F4A9C">
            <w:pPr>
              <w:rPr>
                <w:rStyle w:val="NyttArvoChar"/>
                <w:b w:val="0"/>
                <w:lang w:val="de-DE"/>
              </w:rPr>
            </w:pPr>
            <w:r>
              <w:rPr>
                <w:rStyle w:val="Korostus"/>
                <w:bCs/>
                <w:i w:val="0"/>
                <w:iCs w:val="0"/>
                <w:lang w:val="de-DE"/>
              </w:rPr>
              <w:tab/>
            </w:r>
            <w:r>
              <w:rPr>
                <w:rStyle w:val="Korostus"/>
                <w:bCs/>
                <w:i w:val="0"/>
                <w:iCs w:val="0"/>
                <w:lang w:val="de-DE"/>
              </w:rPr>
              <w:tab/>
            </w:r>
            <w:r>
              <w:rPr>
                <w:rStyle w:val="Korostus"/>
                <w:bCs/>
                <w:i w:val="0"/>
                <w:iCs w:val="0"/>
                <w:color w:val="0000FF"/>
                <w:lang w:val="de-DE"/>
              </w:rPr>
              <w:t>&lt;</w:t>
            </w:r>
            <w:r>
              <w:rPr>
                <w:rStyle w:val="Korostus"/>
                <w:bCs/>
                <w:i w:val="0"/>
                <w:iCs w:val="0"/>
                <w:color w:val="800000"/>
                <w:lang w:val="de-DE"/>
              </w:rPr>
              <w:t>caption</w:t>
            </w:r>
            <w:r>
              <w:rPr>
                <w:rStyle w:val="Korostus"/>
                <w:bCs/>
                <w:i w:val="0"/>
                <w:iCs w:val="0"/>
                <w:color w:val="0000FF"/>
                <w:lang w:val="de-DE"/>
              </w:rPr>
              <w:t>&gt;</w:t>
            </w:r>
            <w:r>
              <w:rPr>
                <w:rStyle w:val="NyttArvoChar"/>
                <w:b w:val="0"/>
                <w:lang w:val="de-DE"/>
              </w:rPr>
              <w:t>Sähköposti</w:t>
            </w:r>
            <w:r>
              <w:rPr>
                <w:rStyle w:val="Korostus"/>
                <w:bCs/>
                <w:i w:val="0"/>
                <w:iCs w:val="0"/>
                <w:color w:val="0000FF"/>
                <w:lang w:val="de-DE"/>
              </w:rPr>
              <w:t>&lt;/</w:t>
            </w:r>
            <w:r>
              <w:rPr>
                <w:rStyle w:val="Korostus"/>
                <w:bCs/>
                <w:i w:val="0"/>
                <w:iCs w:val="0"/>
                <w:color w:val="800000"/>
                <w:lang w:val="de-DE"/>
              </w:rPr>
              <w:t>caption</w:t>
            </w:r>
            <w:r>
              <w:rPr>
                <w:rStyle w:val="Korostus"/>
                <w:bCs/>
                <w:i w:val="0"/>
                <w:iCs w:val="0"/>
                <w:color w:val="0000FF"/>
                <w:lang w:val="de-DE"/>
              </w:rPr>
              <w:t>&gt;</w:t>
            </w:r>
          </w:p>
          <w:p w:rsidR="000F4A9C" w:rsidRDefault="000F4A9C">
            <w:pPr>
              <w:rPr>
                <w:rStyle w:val="NyttArvoChar"/>
                <w:b w:val="0"/>
                <w:lang w:val="de-DE"/>
              </w:rPr>
            </w:pPr>
            <w:r>
              <w:rPr>
                <w:rStyle w:val="Korostus"/>
                <w:bCs/>
                <w:i w:val="0"/>
                <w:iCs w:val="0"/>
                <w:lang w:val="de-DE"/>
              </w:rPr>
              <w:tab/>
            </w:r>
            <w:r>
              <w:rPr>
                <w:rStyle w:val="Korostus"/>
                <w:bCs/>
                <w:i w:val="0"/>
                <w:iCs w:val="0"/>
                <w:lang w:val="de-DE"/>
              </w:rPr>
              <w:tab/>
            </w:r>
            <w:r>
              <w:rPr>
                <w:rStyle w:val="Korostus"/>
                <w:bCs/>
                <w:i w:val="0"/>
                <w:iCs w:val="0"/>
                <w:color w:val="0000FF"/>
                <w:lang w:val="de-DE"/>
              </w:rPr>
              <w:t>&lt;</w:t>
            </w:r>
            <w:r>
              <w:rPr>
                <w:rStyle w:val="Korostus"/>
                <w:bCs/>
                <w:i w:val="0"/>
                <w:iCs w:val="0"/>
                <w:color w:val="800000"/>
                <w:lang w:val="de-DE"/>
              </w:rPr>
              <w:t>content</w:t>
            </w:r>
            <w:r>
              <w:rPr>
                <w:rStyle w:val="Korostus"/>
                <w:bCs/>
                <w:i w:val="0"/>
                <w:iCs w:val="0"/>
                <w:color w:val="0000FF"/>
                <w:lang w:val="de-DE"/>
              </w:rPr>
              <w:t>&gt;</w:t>
            </w:r>
            <w:r w:rsidRPr="00F53E75">
              <w:rPr>
                <w:rStyle w:val="Korostus"/>
                <w:bCs/>
                <w:i w:val="0"/>
                <w:iCs w:val="0"/>
                <w:lang w:val="de-DE"/>
              </w:rPr>
              <w:t>mailto:</w:t>
            </w:r>
            <w:r>
              <w:rPr>
                <w:rStyle w:val="NyttArvoChar"/>
                <w:b w:val="0"/>
                <w:lang w:val="de-DE"/>
              </w:rPr>
              <w:t>etunimi.sukunimi@email.fi</w:t>
            </w:r>
            <w:r>
              <w:rPr>
                <w:rStyle w:val="Korostus"/>
                <w:bCs/>
                <w:i w:val="0"/>
                <w:iCs w:val="0"/>
                <w:color w:val="0000FF"/>
                <w:lang w:val="de-DE"/>
              </w:rPr>
              <w:t>&lt;/</w:t>
            </w:r>
            <w:r>
              <w:rPr>
                <w:rStyle w:val="Korostus"/>
                <w:bCs/>
                <w:i w:val="0"/>
                <w:iCs w:val="0"/>
                <w:color w:val="800000"/>
                <w:lang w:val="de-DE"/>
              </w:rPr>
              <w:t>content</w:t>
            </w:r>
            <w:r>
              <w:rPr>
                <w:rStyle w:val="Korostus"/>
                <w:bCs/>
                <w:i w:val="0"/>
                <w:iCs w:val="0"/>
                <w:color w:val="0000FF"/>
                <w:lang w:val="de-DE"/>
              </w:rPr>
              <w:t>&gt;</w:t>
            </w:r>
          </w:p>
          <w:p w:rsidR="000F4A9C" w:rsidRDefault="000F4A9C">
            <w:pPr>
              <w:rPr>
                <w:rStyle w:val="Korostus"/>
                <w:bCs/>
                <w:i w:val="0"/>
                <w:iCs w:val="0"/>
              </w:rPr>
            </w:pPr>
            <w:r>
              <w:rPr>
                <w:rStyle w:val="Korostus"/>
                <w:bCs/>
                <w:i w:val="0"/>
                <w:iCs w:val="0"/>
                <w:lang w:val="de-DE"/>
              </w:rPr>
              <w:tab/>
            </w:r>
            <w:r>
              <w:rPr>
                <w:rStyle w:val="Korostus"/>
                <w:bCs/>
                <w:i w:val="0"/>
                <w:iCs w:val="0"/>
                <w:color w:val="0000FF"/>
              </w:rPr>
              <w:t>&lt;/</w:t>
            </w:r>
            <w:r>
              <w:rPr>
                <w:rStyle w:val="Korostus"/>
                <w:bCs/>
                <w:i w:val="0"/>
                <w:iCs w:val="0"/>
                <w:color w:val="800000"/>
              </w:rPr>
              <w:t>paragraph</w:t>
            </w:r>
            <w:r>
              <w:rPr>
                <w:rStyle w:val="Korostus"/>
                <w:bCs/>
                <w:i w:val="0"/>
                <w:iCs w:val="0"/>
                <w:color w:val="0000FF"/>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p w:rsidR="000F4A9C" w:rsidRDefault="000F4A9C"/>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0F4A9C">
        <w:tc>
          <w:tcPr>
            <w:tcW w:w="9855" w:type="dxa"/>
          </w:tcPr>
          <w:p w:rsidR="000F4A9C" w:rsidRDefault="000F4A9C">
            <w:pPr>
              <w:ind w:left="284" w:hanging="284"/>
              <w:rPr>
                <w:rStyle w:val="NyttOtsikkoCharChar"/>
              </w:rPr>
            </w:pPr>
            <w:r>
              <w:rPr>
                <w:rStyle w:val="NyttOtsikkoCharChar"/>
              </w:rPr>
              <w:t>Yhteystietoja:</w:t>
            </w:r>
          </w:p>
          <w:p w:rsidR="000F4A9C" w:rsidRDefault="000F4A9C">
            <w:pPr>
              <w:ind w:left="284" w:hanging="284"/>
              <w:rPr>
                <w:rStyle w:val="NyttArvoChar"/>
              </w:rPr>
            </w:pPr>
            <w:r>
              <w:rPr>
                <w:rStyle w:val="NyttOtsikkoCharChar"/>
              </w:rPr>
              <w:t xml:space="preserve">                   </w:t>
            </w:r>
            <w:r>
              <w:rPr>
                <w:rStyle w:val="NyttOtsikkoCharChar"/>
                <w:color w:val="auto"/>
              </w:rPr>
              <w:t>Koti:</w:t>
            </w:r>
            <w:r>
              <w:rPr>
                <w:rStyle w:val="Korostus"/>
                <w:b/>
                <w:bCs/>
                <w:i w:val="0"/>
                <w:iCs w:val="0"/>
                <w:color w:val="008000"/>
              </w:rPr>
              <w:t xml:space="preserve"> </w:t>
            </w:r>
            <w:r>
              <w:rPr>
                <w:rStyle w:val="NyttArvoChar"/>
                <w:b w:val="0"/>
              </w:rPr>
              <w:t>tel:+358401122334455</w:t>
            </w:r>
          </w:p>
          <w:p w:rsidR="000F4A9C" w:rsidRDefault="000F4A9C">
            <w:pPr>
              <w:ind w:left="284" w:hanging="284"/>
              <w:rPr>
                <w:rStyle w:val="Korostus"/>
                <w:bCs/>
                <w:i w:val="0"/>
                <w:iCs w:val="0"/>
              </w:rPr>
            </w:pPr>
            <w:r>
              <w:rPr>
                <w:rStyle w:val="NyttOtsikkoCharChar"/>
              </w:rPr>
              <w:t xml:space="preserve">                   </w:t>
            </w:r>
            <w:r>
              <w:rPr>
                <w:rStyle w:val="NyttOtsikkoCharChar"/>
                <w:color w:val="auto"/>
              </w:rPr>
              <w:t>Työ:</w:t>
            </w:r>
            <w:r>
              <w:rPr>
                <w:rStyle w:val="Korostus"/>
                <w:b/>
                <w:bCs/>
                <w:i w:val="0"/>
                <w:iCs w:val="0"/>
                <w:color w:val="008000"/>
              </w:rPr>
              <w:t xml:space="preserve"> </w:t>
            </w:r>
            <w:hyperlink r:id="rId23" w:history="1">
              <w:r>
                <w:rPr>
                  <w:rStyle w:val="Hyperlinkki"/>
                  <w:bCs/>
                </w:rPr>
                <w:t>http://www.osoite.fi/</w:t>
              </w:r>
            </w:hyperlink>
            <w:r>
              <w:rPr>
                <w:rStyle w:val="Korostus"/>
                <w:bCs/>
                <w:i w:val="0"/>
                <w:iCs w:val="0"/>
              </w:rPr>
              <w:t xml:space="preserve"> </w:t>
            </w:r>
          </w:p>
          <w:p w:rsidR="000F4A9C" w:rsidRDefault="000F4A9C">
            <w:pPr>
              <w:ind w:left="284" w:hanging="284"/>
            </w:pPr>
            <w:r>
              <w:rPr>
                <w:rStyle w:val="NyttOtsikkoCharChar"/>
              </w:rPr>
              <w:t xml:space="preserve">                   </w:t>
            </w:r>
            <w:r>
              <w:rPr>
                <w:rStyle w:val="NyttOtsikkoCharChar"/>
                <w:color w:val="auto"/>
              </w:rPr>
              <w:t>Sähköposti:</w:t>
            </w:r>
            <w:r>
              <w:rPr>
                <w:rStyle w:val="NyttOtsikkoCharChar"/>
              </w:rPr>
              <w:t xml:space="preserve"> </w:t>
            </w:r>
            <w:hyperlink r:id="rId24" w:history="1">
              <w:r>
                <w:rPr>
                  <w:rStyle w:val="Hyperlinkki"/>
                </w:rPr>
                <w:t>etunimi.sukunimi@email.fi</w:t>
              </w:r>
            </w:hyperlink>
          </w:p>
        </w:tc>
      </w:tr>
    </w:tbl>
    <w:p w:rsidR="000F4A9C" w:rsidRDefault="000F4A9C"/>
    <w:p w:rsidR="000F4A9C" w:rsidRDefault="000F4A9C">
      <w:r>
        <w:t>Rivin otsake valitaan use-attribuutin mukaan. WWW-osoitteet ja sähköpostiosoitteet voidaan esittää hyperlinkkinä, joka avaa osoitteen soveltuvalla tavalla.</w:t>
      </w:r>
    </w:p>
    <w:p w:rsidR="000F4A9C" w:rsidRDefault="000F4A9C"/>
    <w:p w:rsidR="000F4A9C" w:rsidRDefault="000F4A9C">
      <w:r>
        <w:t>Voimassaoloaika esitetään tiedon perässä seuraavasti:</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Työ</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lang w:val="en-GB"/>
              </w:rPr>
              <w:t xml:space="preserve"> </w:t>
            </w:r>
            <w:r>
              <w:rPr>
                <w:rStyle w:val="NyttArvoChar"/>
                <w:b w:val="0"/>
                <w:lang w:val="en-GB"/>
              </w:rPr>
              <w:t>tel:+358401122334455</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NyttArvoChar"/>
                <w:b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delimiter</w:t>
            </w:r>
            <w:r>
              <w:rPr>
                <w:rStyle w:val="Korostus"/>
                <w:bCs/>
                <w:i w:val="0"/>
                <w:iCs w:val="0"/>
                <w:color w:val="0000FF"/>
                <w:lang w:val="en-GB"/>
              </w:rPr>
              <w:t>&gt;</w:t>
            </w:r>
            <w:r>
              <w:rPr>
                <w:rStyle w:val="NyttArvoChar"/>
                <w:b w:val="0"/>
                <w:lang w:val="en-GB"/>
              </w:rPr>
              <w:t xml:space="preserve">, </w:t>
            </w:r>
            <w:r>
              <w:rPr>
                <w:rStyle w:val="Korostus"/>
                <w:bCs/>
                <w:i w:val="0"/>
                <w:iCs w:val="0"/>
                <w:color w:val="0000FF"/>
                <w:lang w:val="en-GB"/>
              </w:rPr>
              <w:t>&lt;/</w:t>
            </w:r>
            <w:r>
              <w:rPr>
                <w:rStyle w:val="Korostus"/>
                <w:bCs/>
                <w:i w:val="0"/>
                <w:iCs w:val="0"/>
                <w:color w:val="800000"/>
                <w:lang w:val="en-GB"/>
              </w:rPr>
              <w:t>delimiter</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voimassa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1.11.2007 – 12.12.2007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0F4A9C">
        <w:tc>
          <w:tcPr>
            <w:tcW w:w="9855" w:type="dxa"/>
          </w:tcPr>
          <w:p w:rsidR="000F4A9C" w:rsidRDefault="000F4A9C">
            <w:pPr>
              <w:ind w:left="284" w:hanging="284"/>
              <w:rPr>
                <w:b/>
                <w:bCs/>
              </w:rPr>
            </w:pPr>
            <w:r>
              <w:rPr>
                <w:rStyle w:val="NyttOtsikkoCharChar"/>
              </w:rPr>
              <w:t>Työ:</w:t>
            </w:r>
            <w:r>
              <w:rPr>
                <w:rStyle w:val="Korostus"/>
                <w:b/>
                <w:bCs/>
                <w:i w:val="0"/>
                <w:iCs w:val="0"/>
                <w:color w:val="008000"/>
              </w:rPr>
              <w:t xml:space="preserve"> </w:t>
            </w:r>
            <w:r>
              <w:rPr>
                <w:rStyle w:val="NyttArvoChar"/>
                <w:b w:val="0"/>
              </w:rPr>
              <w:t>tel:+358401122334455, voimassa: 1.11.2007 – 12.12.2007</w:t>
            </w:r>
          </w:p>
        </w:tc>
      </w:tr>
    </w:tbl>
    <w:p w:rsidR="000F4A9C" w:rsidRDefault="000F4A9C"/>
    <w:p w:rsidR="000F4A9C" w:rsidRDefault="000F4A9C">
      <w:pPr>
        <w:autoSpaceDE w:val="0"/>
        <w:autoSpaceDN w:val="0"/>
        <w:adjustRightInd w:val="0"/>
      </w:pPr>
    </w:p>
    <w:p w:rsidR="000F4A9C" w:rsidRDefault="000F4A9C" w:rsidP="001C6910">
      <w:pPr>
        <w:pStyle w:val="Otsikko2"/>
      </w:pPr>
      <w:bookmarkStart w:id="562" w:name="_Toc58484533"/>
      <w:r>
        <w:t>Tunniste</w:t>
      </w:r>
      <w:r>
        <w:fldChar w:fldCharType="begin"/>
      </w:r>
      <w:r>
        <w:instrText xml:space="preserve"> XE "Tunniste" </w:instrText>
      </w:r>
      <w:r>
        <w:fldChar w:fldCharType="end"/>
      </w:r>
      <w:r>
        <w:t xml:space="preserve"> - Instance identifier</w:t>
      </w:r>
      <w:r>
        <w:fldChar w:fldCharType="begin"/>
      </w:r>
      <w:r>
        <w:instrText xml:space="preserve"> XE "Instance identifier" </w:instrText>
      </w:r>
      <w:r>
        <w:fldChar w:fldCharType="end"/>
      </w:r>
      <w:r>
        <w:t xml:space="preserve"> (II</w:t>
      </w:r>
      <w:r>
        <w:fldChar w:fldCharType="begin"/>
      </w:r>
      <w:r>
        <w:instrText xml:space="preserve"> XE "II" \f"DT"</w:instrText>
      </w:r>
      <w:r>
        <w:fldChar w:fldCharType="end"/>
      </w:r>
      <w:r>
        <w:t>)</w:t>
      </w:r>
      <w:bookmarkEnd w:id="562"/>
    </w:p>
    <w:p w:rsidR="000F4A9C" w:rsidRDefault="000F4A9C">
      <w:r>
        <w:t xml:space="preserve">Tunniste yksilöi jonkin kohteen yksikäsitteisesti. Kohde voi olla mitä tahansa, esimerkiksi tutkimuslaite, henkilö tai XML-objekti. Tunnisteet pohjautuvat ISOn OID-tunnuksiin. </w:t>
      </w:r>
    </w:p>
    <w:p w:rsidR="000F4A9C" w:rsidRDefault="000F4A9C"/>
    <w:p w:rsidR="000F4A9C" w:rsidRDefault="000F4A9C">
      <w:r>
        <w:t>Suomessa OID:n muodostamista ohjaa JHS 159 –määritys [4] sekä terveydenhuollon alalla Stakes:in ohje ”ISO OID –tunnuksen käytön periaatteet sosiaali- ja terveydenhuollossa” [5]. Näistä ohjeista löytyy yksityiskohtaiset ohjeet esimerkiksi organisaatioiden ja henkilöiden tunnisteiden luomiseen sekä toimipaikkojen tunnisteiden muodostamiseen. Dokumenttien ja asiakirjojen tunnisteiden luomista on käsitelty Kertomus- ja lomakeet määrittelyssä. eReseptin tunnisteen luominen on määritelty eReseptin määrityksissä Header-määrittelyssä.</w:t>
      </w:r>
    </w:p>
    <w:p w:rsidR="000F4A9C" w:rsidRDefault="000F4A9C"/>
    <w:p w:rsidR="000F4A9C" w:rsidRDefault="000F4A9C">
      <w:r>
        <w:t>Vaikka suomalaisissa ohjeissa on määritelty varsin tarkkaan OID tunnuksen rakenne, se on periaatteessa täysin mielivaltainen numerojono kunhan se on vain yksilöllinen. Ohjeet on tarkoitettu yksilöllisen OIDin luontia helpottamaan, eikä sovellusten tulisi tehdä OIDien rakenteesta mitään oletuksia tai parseroida niiden osia millään tavalla.</w:t>
      </w:r>
    </w:p>
    <w:p w:rsidR="000F4A9C" w:rsidRDefault="000F4A9C"/>
    <w:p w:rsidR="000F4A9C" w:rsidRDefault="000F4A9C">
      <w:r>
        <w:t>Tunnisteen jakaminen root ja extension –attribuutteihin tapahtuu seuraavasti. Jos tunniste on kokonaisuudessaan OID-muotoinen, se sijoitetaan kokonaisuudessaan root-elementtiin (esimerkiki dokumentin tunniste, toimipaikan tunniste). Jos tunnisteen yksilöivä osa (esimerkiki henkilötunnus) ei ole OID-muotoinen, yksilöivä osa sijoitetaan extension-osaan ja muu osuus root-osaan.</w:t>
      </w:r>
    </w:p>
    <w:p w:rsidR="000F4A9C" w:rsidRDefault="000F4A9C"/>
    <w:p w:rsidR="000F4A9C" w:rsidRDefault="000F4A9C">
      <w:r>
        <w:t xml:space="preserve">Yksilöintiä tarkasteltaessa extension on aina liitettettävä rootin jatkeeksi. Extension liitetään root:iin pisteellä eroteltuna. </w:t>
      </w:r>
    </w:p>
    <w:p w:rsidR="000F4A9C" w:rsidRDefault="000F4A9C"/>
    <w:p w:rsidR="000F4A9C" w:rsidRDefault="000F4A9C">
      <w:r>
        <w:t>Jako root/extension –elementteihin ei vaikuta yksilointiin. Seuraavat esitystavat ovat identtisiä yksilöinnin kannalta*: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keepNext/>
              <w:rPr>
                <w:color w:val="0000FF"/>
                <w:szCs w:val="24"/>
                <w:lang w:val="en-US"/>
              </w:rPr>
            </w:pPr>
            <w:r>
              <w:rPr>
                <w:color w:val="FF0000"/>
                <w:szCs w:val="24"/>
                <w:highlight w:val="white"/>
                <w:lang w:val="en-US"/>
              </w:rPr>
              <w:t>root</w:t>
            </w:r>
            <w:r>
              <w:rPr>
                <w:color w:val="0000FF"/>
                <w:szCs w:val="24"/>
                <w:highlight w:val="white"/>
                <w:lang w:val="en-US"/>
              </w:rPr>
              <w:t>="</w:t>
            </w:r>
            <w:r>
              <w:rPr>
                <w:color w:val="000000"/>
                <w:szCs w:val="24"/>
                <w:highlight w:val="white"/>
                <w:lang w:val="en-US"/>
              </w:rPr>
              <w:t>A</w:t>
            </w:r>
            <w:r>
              <w:rPr>
                <w:color w:val="0000FF"/>
                <w:szCs w:val="24"/>
                <w:highlight w:val="white"/>
                <w:lang w:val="en-US"/>
              </w:rPr>
              <w:t>"</w:t>
            </w:r>
            <w:r>
              <w:rPr>
                <w:color w:val="FF0000"/>
                <w:szCs w:val="24"/>
                <w:highlight w:val="white"/>
                <w:lang w:val="en-US"/>
              </w:rPr>
              <w:t xml:space="preserve"> extension</w:t>
            </w:r>
            <w:r>
              <w:rPr>
                <w:color w:val="0000FF"/>
                <w:szCs w:val="24"/>
                <w:highlight w:val="white"/>
                <w:lang w:val="en-US"/>
              </w:rPr>
              <w:t>="</w:t>
            </w:r>
            <w:r>
              <w:rPr>
                <w:color w:val="000000"/>
                <w:szCs w:val="24"/>
                <w:highlight w:val="white"/>
                <w:lang w:val="en-US"/>
              </w:rPr>
              <w:t>B.C.D</w:t>
            </w:r>
            <w:r>
              <w:rPr>
                <w:color w:val="0000FF"/>
                <w:szCs w:val="24"/>
                <w:highlight w:val="white"/>
                <w:lang w:val="en-US"/>
              </w:rPr>
              <w:t>"</w:t>
            </w:r>
          </w:p>
          <w:p w:rsidR="000F4A9C" w:rsidRDefault="000F4A9C">
            <w:pPr>
              <w:keepNext/>
              <w:rPr>
                <w:color w:val="0000FF"/>
                <w:szCs w:val="24"/>
                <w:lang w:val="en-US"/>
              </w:rPr>
            </w:pPr>
            <w:r>
              <w:rPr>
                <w:color w:val="FF0000"/>
                <w:szCs w:val="24"/>
                <w:highlight w:val="white"/>
                <w:lang w:val="en-US"/>
              </w:rPr>
              <w:t>root</w:t>
            </w:r>
            <w:r>
              <w:rPr>
                <w:color w:val="0000FF"/>
                <w:szCs w:val="24"/>
                <w:highlight w:val="white"/>
                <w:lang w:val="en-US"/>
              </w:rPr>
              <w:t>="</w:t>
            </w:r>
            <w:r>
              <w:rPr>
                <w:color w:val="000000"/>
                <w:szCs w:val="24"/>
                <w:highlight w:val="white"/>
                <w:lang w:val="en-US"/>
              </w:rPr>
              <w:t>A.B</w:t>
            </w:r>
            <w:r>
              <w:rPr>
                <w:color w:val="0000FF"/>
                <w:szCs w:val="24"/>
                <w:highlight w:val="white"/>
                <w:lang w:val="en-US"/>
              </w:rPr>
              <w:t>"</w:t>
            </w:r>
            <w:r>
              <w:rPr>
                <w:color w:val="FF0000"/>
                <w:szCs w:val="24"/>
                <w:highlight w:val="white"/>
                <w:lang w:val="en-US"/>
              </w:rPr>
              <w:t xml:space="preserve"> extension</w:t>
            </w:r>
            <w:r>
              <w:rPr>
                <w:color w:val="0000FF"/>
                <w:szCs w:val="24"/>
                <w:highlight w:val="white"/>
                <w:lang w:val="en-US"/>
              </w:rPr>
              <w:t>="</w:t>
            </w:r>
            <w:r>
              <w:rPr>
                <w:color w:val="000000"/>
                <w:szCs w:val="24"/>
                <w:highlight w:val="white"/>
                <w:lang w:val="en-US"/>
              </w:rPr>
              <w:t>C.D</w:t>
            </w:r>
            <w:r>
              <w:rPr>
                <w:color w:val="0000FF"/>
                <w:szCs w:val="24"/>
                <w:highlight w:val="white"/>
                <w:lang w:val="en-US"/>
              </w:rPr>
              <w:t>"</w:t>
            </w:r>
          </w:p>
          <w:p w:rsidR="000F4A9C" w:rsidRDefault="000F4A9C">
            <w:pPr>
              <w:keepNext/>
              <w:rPr>
                <w:color w:val="0000FF"/>
                <w:szCs w:val="24"/>
                <w:lang w:val="en-US"/>
              </w:rPr>
            </w:pPr>
            <w:r>
              <w:rPr>
                <w:color w:val="FF0000"/>
                <w:szCs w:val="24"/>
                <w:highlight w:val="white"/>
                <w:lang w:val="en-US"/>
              </w:rPr>
              <w:t>root</w:t>
            </w:r>
            <w:r>
              <w:rPr>
                <w:color w:val="0000FF"/>
                <w:szCs w:val="24"/>
                <w:highlight w:val="white"/>
                <w:lang w:val="en-US"/>
              </w:rPr>
              <w:t>="</w:t>
            </w:r>
            <w:r>
              <w:rPr>
                <w:color w:val="000000"/>
                <w:szCs w:val="24"/>
                <w:highlight w:val="white"/>
                <w:lang w:val="en-US"/>
              </w:rPr>
              <w:t>A.B.C</w:t>
            </w:r>
            <w:r>
              <w:rPr>
                <w:color w:val="0000FF"/>
                <w:szCs w:val="24"/>
                <w:highlight w:val="white"/>
                <w:lang w:val="en-US"/>
              </w:rPr>
              <w:t>"</w:t>
            </w:r>
            <w:r>
              <w:rPr>
                <w:color w:val="FF0000"/>
                <w:szCs w:val="24"/>
                <w:highlight w:val="white"/>
                <w:lang w:val="en-US"/>
              </w:rPr>
              <w:t xml:space="preserve"> extension</w:t>
            </w:r>
            <w:r>
              <w:rPr>
                <w:color w:val="0000FF"/>
                <w:szCs w:val="24"/>
                <w:highlight w:val="white"/>
                <w:lang w:val="en-US"/>
              </w:rPr>
              <w:t>="</w:t>
            </w:r>
            <w:r>
              <w:rPr>
                <w:color w:val="000000"/>
                <w:szCs w:val="24"/>
                <w:highlight w:val="white"/>
                <w:lang w:val="en-US"/>
              </w:rPr>
              <w:t>D</w:t>
            </w:r>
            <w:r>
              <w:rPr>
                <w:color w:val="0000FF"/>
                <w:szCs w:val="24"/>
                <w:highlight w:val="white"/>
                <w:lang w:val="en-US"/>
              </w:rPr>
              <w:t>"</w:t>
            </w:r>
          </w:p>
          <w:p w:rsidR="000F4A9C" w:rsidRDefault="000F4A9C">
            <w:pPr>
              <w:rPr>
                <w:lang w:val="en-US"/>
              </w:rPr>
            </w:pPr>
            <w:r>
              <w:rPr>
                <w:color w:val="FF0000"/>
                <w:szCs w:val="24"/>
                <w:highlight w:val="white"/>
                <w:lang w:val="en-US"/>
              </w:rPr>
              <w:t>root</w:t>
            </w:r>
            <w:r>
              <w:rPr>
                <w:color w:val="0000FF"/>
                <w:szCs w:val="24"/>
                <w:highlight w:val="white"/>
                <w:lang w:val="en-US"/>
              </w:rPr>
              <w:t>="</w:t>
            </w:r>
            <w:r>
              <w:rPr>
                <w:color w:val="000000"/>
                <w:szCs w:val="24"/>
                <w:highlight w:val="white"/>
                <w:lang w:val="en-US"/>
              </w:rPr>
              <w:t>A.B.C.D</w:t>
            </w:r>
            <w:r>
              <w:rPr>
                <w:color w:val="0000FF"/>
                <w:szCs w:val="24"/>
                <w:highlight w:val="white"/>
                <w:lang w:val="en-US"/>
              </w:rPr>
              <w:t>"</w:t>
            </w:r>
          </w:p>
        </w:tc>
      </w:tr>
    </w:tbl>
    <w:p w:rsidR="000F4A9C" w:rsidRDefault="000F4A9C">
      <w:pPr>
        <w:rPr>
          <w:sz w:val="20"/>
        </w:rPr>
      </w:pPr>
      <w:r>
        <w:rPr>
          <w:sz w:val="20"/>
          <w:lang w:val="en-GB"/>
        </w:rPr>
        <w:t>* HL7 Version 3 Standard, Data Types - Abstract Specification, §2.17.5:mukaan ”Two instance identifiers are equal if and only if their</w:t>
      </w:r>
      <w:r w:rsidR="00F53E75">
        <w:rPr>
          <w:sz w:val="20"/>
          <w:lang w:val="en-GB"/>
        </w:rPr>
        <w:t xml:space="preserve"> </w:t>
      </w:r>
      <w:r>
        <w:rPr>
          <w:sz w:val="20"/>
          <w:lang w:val="en-GB"/>
        </w:rPr>
        <w:t xml:space="preserve">root and extension properties are equal”. </w:t>
      </w:r>
      <w:r>
        <w:rPr>
          <w:sz w:val="20"/>
        </w:rPr>
        <w:t>XML ITS tietotyyppimäärittelyissä samaa tulkintaa ei ole kirjattu, joten tässä noudatetaan Suomessa laajasti käytössä olevaa ISO OID ohjeistuksen mukaista yksilöintitulkintaa, mikä on</w:t>
      </w:r>
      <w:r w:rsidR="00F53E75">
        <w:rPr>
          <w:sz w:val="20"/>
        </w:rPr>
        <w:t xml:space="preserve"> </w:t>
      </w:r>
      <w:r>
        <w:rPr>
          <w:sz w:val="20"/>
        </w:rPr>
        <w:t>kirjattu edelle.</w:t>
      </w:r>
    </w:p>
    <w:p w:rsidR="000F4A9C" w:rsidRDefault="000F4A9C">
      <w:pPr>
        <w:rPr>
          <w:sz w:val="20"/>
        </w:rPr>
      </w:pPr>
    </w:p>
    <w:p w:rsidR="000F4A9C" w:rsidRDefault="000F4A9C">
      <w:r>
        <w:t>Ainakin seuraavat tiedot sijoitetaan root ja extension –elementteihin: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6"/>
        <w:gridCol w:w="1756"/>
        <w:gridCol w:w="1796"/>
        <w:gridCol w:w="4021"/>
      </w:tblGrid>
      <w:tr w:rsidR="000F4A9C">
        <w:tc>
          <w:tcPr>
            <w:tcW w:w="1722" w:type="dxa"/>
          </w:tcPr>
          <w:p w:rsidR="000F4A9C" w:rsidRDefault="000F4A9C">
            <w:pPr>
              <w:rPr>
                <w:b/>
              </w:rPr>
            </w:pPr>
            <w:r>
              <w:rPr>
                <w:b/>
              </w:rPr>
              <w:t>Tieto</w:t>
            </w:r>
          </w:p>
        </w:tc>
        <w:tc>
          <w:tcPr>
            <w:tcW w:w="1788" w:type="dxa"/>
          </w:tcPr>
          <w:p w:rsidR="000F4A9C" w:rsidRDefault="000F4A9C">
            <w:pPr>
              <w:rPr>
                <w:b/>
              </w:rPr>
            </w:pPr>
            <w:r>
              <w:rPr>
                <w:b/>
              </w:rPr>
              <w:t>Root</w:t>
            </w:r>
          </w:p>
        </w:tc>
        <w:tc>
          <w:tcPr>
            <w:tcW w:w="1849" w:type="dxa"/>
          </w:tcPr>
          <w:p w:rsidR="000F4A9C" w:rsidRDefault="000F4A9C">
            <w:pPr>
              <w:rPr>
                <w:b/>
              </w:rPr>
            </w:pPr>
            <w:r>
              <w:rPr>
                <w:b/>
              </w:rPr>
              <w:t>Extension</w:t>
            </w:r>
          </w:p>
        </w:tc>
        <w:tc>
          <w:tcPr>
            <w:tcW w:w="4496" w:type="dxa"/>
          </w:tcPr>
          <w:p w:rsidR="000F4A9C" w:rsidRDefault="000F4A9C">
            <w:pPr>
              <w:rPr>
                <w:b/>
              </w:rPr>
            </w:pPr>
            <w:r>
              <w:rPr>
                <w:b/>
              </w:rPr>
              <w:t>Esimerkki</w:t>
            </w:r>
          </w:p>
        </w:tc>
      </w:tr>
      <w:tr w:rsidR="000F4A9C">
        <w:tc>
          <w:tcPr>
            <w:tcW w:w="1722" w:type="dxa"/>
          </w:tcPr>
          <w:p w:rsidR="000F4A9C" w:rsidRDefault="000F4A9C">
            <w:r>
              <w:t>Henkilötunnus</w:t>
            </w:r>
          </w:p>
        </w:tc>
        <w:tc>
          <w:tcPr>
            <w:tcW w:w="1788" w:type="dxa"/>
          </w:tcPr>
          <w:p w:rsidR="000F4A9C" w:rsidRDefault="000F4A9C">
            <w:r>
              <w:t>1.2.246.21</w:t>
            </w:r>
          </w:p>
        </w:tc>
        <w:tc>
          <w:tcPr>
            <w:tcW w:w="1849" w:type="dxa"/>
          </w:tcPr>
          <w:p w:rsidR="000F4A9C" w:rsidRDefault="000F4A9C">
            <w:r>
              <w:t>Henkilötunnus</w:t>
            </w:r>
          </w:p>
        </w:tc>
        <w:tc>
          <w:tcPr>
            <w:tcW w:w="4496" w:type="dxa"/>
          </w:tcPr>
          <w:p w:rsidR="000F4A9C" w:rsidRDefault="000F4A9C">
            <w:pPr>
              <w:rPr>
                <w:sz w:val="20"/>
              </w:rPr>
            </w:pPr>
            <w:r>
              <w:rPr>
                <w:color w:val="0000FF"/>
                <w:sz w:val="20"/>
                <w:highlight w:val="white"/>
              </w:rPr>
              <w:t>&lt;</w:t>
            </w:r>
            <w:r>
              <w:rPr>
                <w:color w:val="800000"/>
                <w:sz w:val="20"/>
                <w:highlight w:val="white"/>
              </w:rPr>
              <w:t>id</w:t>
            </w:r>
            <w:r>
              <w:rPr>
                <w:color w:val="FF0000"/>
                <w:sz w:val="20"/>
                <w:highlight w:val="white"/>
              </w:rPr>
              <w:t xml:space="preserve"> root</w:t>
            </w:r>
            <w:r>
              <w:rPr>
                <w:color w:val="0000FF"/>
                <w:sz w:val="20"/>
                <w:highlight w:val="white"/>
              </w:rPr>
              <w:t>="</w:t>
            </w:r>
            <w:r>
              <w:rPr>
                <w:color w:val="000000"/>
                <w:sz w:val="20"/>
                <w:highlight w:val="white"/>
              </w:rPr>
              <w:t>1.2.246.21</w:t>
            </w:r>
            <w:r>
              <w:rPr>
                <w:color w:val="0000FF"/>
                <w:sz w:val="20"/>
                <w:highlight w:val="white"/>
              </w:rPr>
              <w:t>"</w:t>
            </w:r>
            <w:r>
              <w:rPr>
                <w:color w:val="FF0000"/>
                <w:sz w:val="20"/>
                <w:highlight w:val="white"/>
              </w:rPr>
              <w:t xml:space="preserve"> extension</w:t>
            </w:r>
            <w:r>
              <w:rPr>
                <w:color w:val="0000FF"/>
                <w:sz w:val="20"/>
                <w:highlight w:val="white"/>
              </w:rPr>
              <w:t>="</w:t>
            </w:r>
            <w:r>
              <w:rPr>
                <w:color w:val="000000"/>
                <w:sz w:val="20"/>
                <w:highlight w:val="white"/>
              </w:rPr>
              <w:t>140678-945A</w:t>
            </w:r>
            <w:r>
              <w:rPr>
                <w:color w:val="0000FF"/>
                <w:sz w:val="20"/>
                <w:highlight w:val="white"/>
              </w:rPr>
              <w:t>"</w:t>
            </w:r>
            <w:r>
              <w:rPr>
                <w:color w:val="FF0000"/>
                <w:sz w:val="20"/>
                <w:highlight w:val="white"/>
              </w:rPr>
              <w:t xml:space="preserve"> </w:t>
            </w:r>
            <w:r>
              <w:rPr>
                <w:color w:val="0000FF"/>
                <w:sz w:val="20"/>
                <w:highlight w:val="white"/>
              </w:rPr>
              <w:t>/&gt;</w:t>
            </w:r>
          </w:p>
        </w:tc>
      </w:tr>
      <w:tr w:rsidR="000F4A9C">
        <w:tc>
          <w:tcPr>
            <w:tcW w:w="1722" w:type="dxa"/>
          </w:tcPr>
          <w:p w:rsidR="000F4A9C" w:rsidRDefault="000F4A9C">
            <w:r>
              <w:t>SV-numero</w:t>
            </w:r>
          </w:p>
        </w:tc>
        <w:tc>
          <w:tcPr>
            <w:tcW w:w="1788" w:type="dxa"/>
          </w:tcPr>
          <w:p w:rsidR="000F4A9C" w:rsidRDefault="000F4A9C">
            <w:r>
              <w:t>1.2.246.537.25</w:t>
            </w:r>
          </w:p>
        </w:tc>
        <w:tc>
          <w:tcPr>
            <w:tcW w:w="1849" w:type="dxa"/>
          </w:tcPr>
          <w:p w:rsidR="000F4A9C" w:rsidRDefault="000F4A9C">
            <w:r>
              <w:t>SV-numero</w:t>
            </w:r>
          </w:p>
        </w:tc>
        <w:tc>
          <w:tcPr>
            <w:tcW w:w="4496" w:type="dxa"/>
          </w:tcPr>
          <w:p w:rsidR="000F4A9C" w:rsidRDefault="000F4A9C">
            <w:pPr>
              <w:rPr>
                <w:sz w:val="20"/>
                <w:lang w:val="en-US"/>
              </w:rPr>
            </w:pPr>
            <w:r>
              <w:rPr>
                <w:color w:val="0000FF"/>
                <w:sz w:val="20"/>
                <w:highlight w:val="white"/>
                <w:lang w:val="en-US"/>
              </w:rPr>
              <w:t>&lt;</w:t>
            </w:r>
            <w:r>
              <w:rPr>
                <w:color w:val="800000"/>
                <w:sz w:val="20"/>
                <w:highlight w:val="white"/>
                <w:lang w:val="en-US"/>
              </w:rPr>
              <w:t>id</w:t>
            </w:r>
            <w:r>
              <w:rPr>
                <w:color w:val="FF0000"/>
                <w:sz w:val="20"/>
                <w:highlight w:val="white"/>
                <w:lang w:val="en-US"/>
              </w:rPr>
              <w:t xml:space="preserve"> root</w:t>
            </w:r>
            <w:r>
              <w:rPr>
                <w:color w:val="0000FF"/>
                <w:sz w:val="20"/>
                <w:highlight w:val="white"/>
                <w:lang w:val="en-US"/>
              </w:rPr>
              <w:t>="</w:t>
            </w:r>
            <w:r>
              <w:rPr>
                <w:color w:val="000000"/>
                <w:sz w:val="20"/>
                <w:highlight w:val="white"/>
                <w:lang w:val="en-US"/>
              </w:rPr>
              <w:t>1.2.246.537.25</w:t>
            </w:r>
            <w:r>
              <w:rPr>
                <w:color w:val="0000FF"/>
                <w:sz w:val="20"/>
                <w:highlight w:val="white"/>
                <w:lang w:val="en-US"/>
              </w:rPr>
              <w:t>"</w:t>
            </w:r>
            <w:r>
              <w:rPr>
                <w:color w:val="FF0000"/>
                <w:sz w:val="20"/>
                <w:highlight w:val="white"/>
                <w:lang w:val="en-US"/>
              </w:rPr>
              <w:t xml:space="preserve"> extension</w:t>
            </w:r>
            <w:r>
              <w:rPr>
                <w:color w:val="0000FF"/>
                <w:sz w:val="20"/>
                <w:highlight w:val="white"/>
                <w:lang w:val="en-US"/>
              </w:rPr>
              <w:t>="</w:t>
            </w:r>
            <w:r>
              <w:rPr>
                <w:color w:val="000000"/>
                <w:sz w:val="20"/>
                <w:highlight w:val="white"/>
                <w:lang w:val="en-US"/>
              </w:rPr>
              <w:t>123456</w:t>
            </w:r>
            <w:r>
              <w:rPr>
                <w:color w:val="0000FF"/>
                <w:sz w:val="20"/>
                <w:highlight w:val="white"/>
                <w:lang w:val="en-US"/>
              </w:rPr>
              <w:t>"/&gt;</w:t>
            </w:r>
          </w:p>
        </w:tc>
      </w:tr>
      <w:tr w:rsidR="00153D6C">
        <w:tc>
          <w:tcPr>
            <w:tcW w:w="1722" w:type="dxa"/>
          </w:tcPr>
          <w:p w:rsidR="00153D6C" w:rsidRDefault="00153D6C">
            <w:r>
              <w:t>Terveydenhuollon ammattihenkilön Terhikki-tunnus</w:t>
            </w:r>
          </w:p>
        </w:tc>
        <w:tc>
          <w:tcPr>
            <w:tcW w:w="1788" w:type="dxa"/>
          </w:tcPr>
          <w:p w:rsidR="00153D6C" w:rsidRDefault="00153D6C">
            <w:r>
              <w:t>1.2.246.537.26</w:t>
            </w:r>
          </w:p>
        </w:tc>
        <w:tc>
          <w:tcPr>
            <w:tcW w:w="1849" w:type="dxa"/>
          </w:tcPr>
          <w:p w:rsidR="00153D6C" w:rsidRDefault="00153D6C">
            <w:r>
              <w:t>Terhikki-tunnus</w:t>
            </w:r>
          </w:p>
        </w:tc>
        <w:tc>
          <w:tcPr>
            <w:tcW w:w="4496" w:type="dxa"/>
          </w:tcPr>
          <w:p w:rsidR="00153D6C" w:rsidRDefault="00153D6C" w:rsidP="00153D6C">
            <w:pPr>
              <w:rPr>
                <w:color w:val="0000FF"/>
                <w:sz w:val="20"/>
                <w:highlight w:val="white"/>
                <w:lang w:val="en-US"/>
              </w:rPr>
            </w:pPr>
            <w:r>
              <w:rPr>
                <w:color w:val="0000FF"/>
                <w:sz w:val="20"/>
                <w:highlight w:val="white"/>
                <w:lang w:val="en-US"/>
              </w:rPr>
              <w:t>&lt;</w:t>
            </w:r>
            <w:r>
              <w:rPr>
                <w:color w:val="800000"/>
                <w:sz w:val="20"/>
                <w:highlight w:val="white"/>
                <w:lang w:val="en-US"/>
              </w:rPr>
              <w:t>id</w:t>
            </w:r>
            <w:r>
              <w:rPr>
                <w:color w:val="FF0000"/>
                <w:sz w:val="20"/>
                <w:highlight w:val="white"/>
                <w:lang w:val="en-US"/>
              </w:rPr>
              <w:t xml:space="preserve"> root</w:t>
            </w:r>
            <w:r>
              <w:rPr>
                <w:color w:val="0000FF"/>
                <w:sz w:val="20"/>
                <w:highlight w:val="white"/>
                <w:lang w:val="en-US"/>
              </w:rPr>
              <w:t>="</w:t>
            </w:r>
            <w:r>
              <w:rPr>
                <w:color w:val="000000"/>
                <w:sz w:val="20"/>
                <w:highlight w:val="white"/>
                <w:lang w:val="en-US"/>
              </w:rPr>
              <w:t>1.2.246.537.26</w:t>
            </w:r>
            <w:r>
              <w:rPr>
                <w:color w:val="0000FF"/>
                <w:sz w:val="20"/>
                <w:highlight w:val="white"/>
                <w:lang w:val="en-US"/>
              </w:rPr>
              <w:t>"</w:t>
            </w:r>
            <w:r>
              <w:rPr>
                <w:color w:val="FF0000"/>
                <w:sz w:val="20"/>
                <w:highlight w:val="white"/>
                <w:lang w:val="en-US"/>
              </w:rPr>
              <w:t xml:space="preserve"> extension</w:t>
            </w:r>
            <w:r>
              <w:rPr>
                <w:color w:val="0000FF"/>
                <w:sz w:val="20"/>
                <w:highlight w:val="white"/>
                <w:lang w:val="en-US"/>
              </w:rPr>
              <w:t>="</w:t>
            </w:r>
            <w:r w:rsidRPr="00C30558">
              <w:rPr>
                <w:sz w:val="20"/>
                <w:highlight w:val="white"/>
                <w:lang w:val="en-US"/>
              </w:rPr>
              <w:t>0</w:t>
            </w:r>
            <w:r>
              <w:rPr>
                <w:color w:val="000000"/>
                <w:sz w:val="20"/>
                <w:highlight w:val="white"/>
                <w:lang w:val="en-US"/>
              </w:rPr>
              <w:t>1234567890</w:t>
            </w:r>
            <w:r>
              <w:rPr>
                <w:color w:val="0000FF"/>
                <w:sz w:val="20"/>
                <w:highlight w:val="white"/>
                <w:lang w:val="en-US"/>
              </w:rPr>
              <w:t>"/&gt;</w:t>
            </w:r>
          </w:p>
        </w:tc>
      </w:tr>
      <w:tr w:rsidR="002B6345">
        <w:tc>
          <w:tcPr>
            <w:tcW w:w="1722" w:type="dxa"/>
          </w:tcPr>
          <w:p w:rsidR="002B6345" w:rsidRDefault="002B6345" w:rsidP="008B56D6">
            <w:r w:rsidRPr="00EF74C7">
              <w:t>VR</w:t>
            </w:r>
            <w:r w:rsidR="008B56D6" w:rsidRPr="00B11103">
              <w:t xml:space="preserve">K:n  varmennekortin </w:t>
            </w:r>
            <w:r w:rsidRPr="00EF74C7">
              <w:t xml:space="preserve"> yksilöivä</w:t>
            </w:r>
            <w:r w:rsidR="008B56D6">
              <w:t xml:space="preserve"> tunnus (</w:t>
            </w:r>
            <w:r w:rsidR="008B56D6" w:rsidRPr="00B85A6B">
              <w:rPr>
                <w:szCs w:val="24"/>
              </w:rPr>
              <w:t>Terveydenhuollon muu henkilöstö (ei terveydenhuollon ammattihenkilö)</w:t>
            </w:r>
            <w:r w:rsidR="008B56D6">
              <w:t>)</w:t>
            </w:r>
          </w:p>
        </w:tc>
        <w:tc>
          <w:tcPr>
            <w:tcW w:w="1788" w:type="dxa"/>
          </w:tcPr>
          <w:p w:rsidR="002B6345" w:rsidRDefault="008B56D6">
            <w:r w:rsidRPr="00B85A6B">
              <w:rPr>
                <w:szCs w:val="24"/>
              </w:rPr>
              <w:t xml:space="preserve">1.2.246.537.29  </w:t>
            </w:r>
          </w:p>
        </w:tc>
        <w:tc>
          <w:tcPr>
            <w:tcW w:w="1849" w:type="dxa"/>
          </w:tcPr>
          <w:p w:rsidR="002B6345" w:rsidRDefault="008B56D6">
            <w:r>
              <w:t>VRK yksilöivä tunnus</w:t>
            </w:r>
          </w:p>
        </w:tc>
        <w:tc>
          <w:tcPr>
            <w:tcW w:w="4496" w:type="dxa"/>
          </w:tcPr>
          <w:p w:rsidR="002B6345" w:rsidRDefault="008B56D6" w:rsidP="008B56D6">
            <w:pPr>
              <w:rPr>
                <w:color w:val="0000FF"/>
                <w:sz w:val="20"/>
                <w:highlight w:val="white"/>
                <w:lang w:val="en-US"/>
              </w:rPr>
            </w:pPr>
            <w:r>
              <w:rPr>
                <w:color w:val="0000FF"/>
                <w:sz w:val="20"/>
                <w:highlight w:val="white"/>
                <w:lang w:val="en-US"/>
              </w:rPr>
              <w:t>&lt;</w:t>
            </w:r>
            <w:r>
              <w:rPr>
                <w:color w:val="800000"/>
                <w:sz w:val="20"/>
                <w:highlight w:val="white"/>
                <w:lang w:val="en-US"/>
              </w:rPr>
              <w:t>id</w:t>
            </w:r>
            <w:r>
              <w:rPr>
                <w:color w:val="FF0000"/>
                <w:sz w:val="20"/>
                <w:highlight w:val="white"/>
                <w:lang w:val="en-US"/>
              </w:rPr>
              <w:t xml:space="preserve"> root</w:t>
            </w:r>
            <w:r>
              <w:rPr>
                <w:color w:val="0000FF"/>
                <w:sz w:val="20"/>
                <w:highlight w:val="white"/>
                <w:lang w:val="en-US"/>
              </w:rPr>
              <w:t>="</w:t>
            </w:r>
            <w:r>
              <w:rPr>
                <w:color w:val="000000"/>
                <w:sz w:val="20"/>
                <w:highlight w:val="white"/>
                <w:lang w:val="en-US"/>
              </w:rPr>
              <w:t>1.2.246.537.29</w:t>
            </w:r>
            <w:r>
              <w:rPr>
                <w:color w:val="0000FF"/>
                <w:sz w:val="20"/>
                <w:highlight w:val="white"/>
                <w:lang w:val="en-US"/>
              </w:rPr>
              <w:t>"</w:t>
            </w:r>
            <w:r>
              <w:rPr>
                <w:color w:val="FF0000"/>
                <w:sz w:val="20"/>
                <w:highlight w:val="white"/>
                <w:lang w:val="en-US"/>
              </w:rPr>
              <w:t xml:space="preserve"> extension</w:t>
            </w:r>
            <w:r>
              <w:rPr>
                <w:color w:val="0000FF"/>
                <w:sz w:val="20"/>
                <w:highlight w:val="white"/>
                <w:lang w:val="en-US"/>
              </w:rPr>
              <w:t>="</w:t>
            </w:r>
            <w:r>
              <w:rPr>
                <w:color w:val="000000"/>
                <w:sz w:val="20"/>
                <w:highlight w:val="white"/>
                <w:lang w:val="en-US"/>
              </w:rPr>
              <w:t>123456789</w:t>
            </w:r>
            <w:r>
              <w:rPr>
                <w:color w:val="0000FF"/>
                <w:sz w:val="20"/>
                <w:highlight w:val="white"/>
                <w:lang w:val="en-US"/>
              </w:rPr>
              <w:t>"/&gt;</w:t>
            </w:r>
          </w:p>
        </w:tc>
      </w:tr>
    </w:tbl>
    <w:p w:rsidR="000F4A9C" w:rsidRDefault="000F4A9C">
      <w:pPr>
        <w:rPr>
          <w:lang w:val="en-US"/>
        </w:rPr>
      </w:pPr>
    </w:p>
    <w:p w:rsidR="000F4A9C" w:rsidRDefault="000F4A9C">
      <w:r>
        <w:t>Pääsääntönä koko OID sijoitetaan root elementtiin, ellei extensionissa ole ei-numeerista tietoa</w:t>
      </w:r>
      <w:r w:rsidR="001D3062">
        <w:t>. E</w:t>
      </w:r>
      <w:r w:rsidR="00153D6C">
        <w:t>tunollalliset tiedot tulkitaan myös ei-numeerisiksi</w:t>
      </w:r>
      <w:r w:rsidR="001D3062">
        <w:t>, edellä taulukossa on esimerkki Terhikki-tunnuksen esittämisestä</w:t>
      </w:r>
      <w:r>
        <w:t xml:space="preserve">. </w:t>
      </w:r>
      <w:r w:rsidR="001D3062">
        <w:t>Yleis</w:t>
      </w:r>
      <w:r>
        <w:t>säännöstä poiketen lääkärin SV numero esitetään edellisessä taulukossa kuvatulla tavalla vakiintuneen käytännön mukaisesti.</w:t>
      </w:r>
    </w:p>
    <w:p w:rsidR="000F4A9C" w:rsidRDefault="000F4A9C"/>
    <w:p w:rsidR="000F4A9C" w:rsidRPr="000F4A9C" w:rsidRDefault="000F4A9C">
      <w:r>
        <w:t xml:space="preserve">Suomessa tekninen komitea on päättänyt, että OID tunnuksen maksimipituus on 64 merkkiä. </w:t>
      </w:r>
      <w:r w:rsidRPr="004B7A6C">
        <w:rPr>
          <w:lang w:val="en-US"/>
        </w:rPr>
        <w:t xml:space="preserve">HL7 oid registryn aloitussivulta </w:t>
      </w:r>
      <w:r>
        <w:rPr>
          <w:lang w:val="en-GB"/>
        </w:rPr>
        <w:t xml:space="preserve">[9] (http://www.hl7.org/oid/index.cfm) sanotaan: " For compatibility with the DICOM standard, the literal form of the OID should not exceed 64 characters. </w:t>
      </w:r>
      <w:r w:rsidRPr="000F4A9C">
        <w:t>(see DICOM part 5, section 9)."</w:t>
      </w:r>
    </w:p>
    <w:p w:rsidR="000F4A9C" w:rsidRPr="000F4A9C" w:rsidRDefault="000F4A9C"/>
    <w:p w:rsidR="00B11103" w:rsidRDefault="000F4A9C">
      <w:r>
        <w:t>II tietotyypissä voidaan Suomessa käyttää OID:in lisäksi myös UUID muotoa esimerkiksi sanomanvälityksessä, kun ei ole kyse pitkäaikaissäilytyksestä.V3 messaging dokumenttiin [10] on lisätty seuraava teksti kohtaan 2.3.1.1:"HL7:n II tietotyyppi sallii myös UUID (Universal Unique Identifier) muotoisen arvon. Id kentän ei tarvitse olla OID, vaan se voi olla myös UID, koska ei ole kyse pitkäaikaissäilytyksestä. UUID:tä voidaan käyttää, jos yksilöllisen OID:in luonti on vaikeaa."II root kentän XML scheema sallii OID muodon lisäksi oikean UUID muodon, extension attribuutti voi olla mitä tahansa. Tekninen komitea päättää jatkossa koskeeko UUID mahdollisuus vain root-attribuuttia vai molempia.</w:t>
      </w:r>
      <w:r w:rsidR="00F15C45">
        <w:t xml:space="preserve"> </w:t>
      </w:r>
      <w:r w:rsidR="00F805CD" w:rsidRPr="00B11103">
        <w:rPr>
          <w:b/>
        </w:rPr>
        <w:t>Huom. UUID:n käyttö ei ole sallittua Kanta-palveluihin lähetettävissä HL7 V3 sanomissa, ainoastaan OID muoto on sallittu.</w:t>
      </w:r>
      <w:r w:rsidR="00B11103">
        <w:t xml:space="preserve">  </w:t>
      </w:r>
    </w:p>
    <w:p w:rsidR="00371AB0" w:rsidRDefault="00371AB0"/>
    <w:p w:rsidR="00371AB0" w:rsidRDefault="00371AB0"/>
    <w:p w:rsidR="00371AB0" w:rsidRDefault="00371AB0"/>
    <w:p w:rsidR="00371AB0" w:rsidRDefault="00371AB0"/>
    <w:p w:rsidR="000F4A9C" w:rsidRPr="00B11103" w:rsidRDefault="000F4A9C" w:rsidP="001C6910">
      <w:pPr>
        <w:pStyle w:val="Otsikko3"/>
        <w:rPr>
          <w:lang w:val="fi-FI"/>
        </w:rPr>
      </w:pPr>
      <w:bookmarkStart w:id="563" w:name="_Toc58484534"/>
      <w:r>
        <w:t>Näyttömuoto</w:t>
      </w:r>
      <w:bookmarkEnd w:id="563"/>
    </w:p>
    <w:p w:rsidR="000F4A9C" w:rsidRDefault="000F4A9C">
      <w:r>
        <w:t>Tunnisteen näyttömuodon osalta on seuraavat yleissäännöt olemassa:</w:t>
      </w:r>
    </w:p>
    <w:p w:rsidR="000F4A9C" w:rsidRDefault="000F4A9C" w:rsidP="003E7181">
      <w:pPr>
        <w:numPr>
          <w:ilvl w:val="0"/>
          <w:numId w:val="22"/>
        </w:numPr>
      </w:pPr>
      <w:r>
        <w:t xml:space="preserve">Kun tunniste on koodistopalvelimella oleva koodi, näyttömuoto on koodin selite. Esimerkiksi toimipaikan tai rekisterinpitäjän tunnisteen näyttömuoto on kyseisen kohteen nimi. </w:t>
      </w:r>
      <w:r w:rsidR="003E7181" w:rsidRPr="003E7181">
        <w:t>Jos lomakkeen näyttö</w:t>
      </w:r>
      <w:r w:rsidR="003E7181">
        <w:t>muotoon halutaan OID-tunniste, on</w:t>
      </w:r>
      <w:r w:rsidR="003E7181" w:rsidRPr="003E7181">
        <w:t xml:space="preserve"> tätä varten on määriteltävä ST tietotyyppiä oleva kenttä, johon OIDin voi sijoittaa</w:t>
      </w:r>
    </w:p>
    <w:p w:rsidR="000F4A9C" w:rsidRDefault="000F4A9C">
      <w:pPr>
        <w:numPr>
          <w:ilvl w:val="0"/>
          <w:numId w:val="22"/>
        </w:numPr>
      </w:pPr>
      <w:r>
        <w:t>Kun tunniste on yleisesti käytetty ihmisen tunnistama tunniste, kuten hetu tai sv-numero (kts. edellinen luku), ja se sijoitetaan extensioniin, on näyttömuoto extensionin sisältö.</w:t>
      </w:r>
    </w:p>
    <w:p w:rsidR="000F4A9C" w:rsidRDefault="000F4A9C" w:rsidP="00B11103">
      <w:pPr>
        <w:ind w:left="720"/>
      </w:pPr>
    </w:p>
    <w:p w:rsidR="000F4A9C" w:rsidRDefault="000F4A9C" w:rsidP="001C6910">
      <w:pPr>
        <w:pStyle w:val="Otsikko2"/>
      </w:pPr>
      <w:bookmarkStart w:id="564" w:name="_Toc58484535"/>
      <w:r>
        <w:t>NullFlavor</w:t>
      </w:r>
      <w:r>
        <w:fldChar w:fldCharType="begin"/>
      </w:r>
      <w:r>
        <w:instrText xml:space="preserve"> XE "NullFlavor" </w:instrText>
      </w:r>
      <w:r>
        <w:fldChar w:fldCharType="end"/>
      </w:r>
      <w:r>
        <w:t xml:space="preserve"> – NULL-arvo</w:t>
      </w:r>
      <w:bookmarkEnd w:id="564"/>
    </w:p>
    <w:p w:rsidR="000F4A9C" w:rsidRPr="000F4A9C" w:rsidRDefault="000F4A9C">
      <w:pPr>
        <w:autoSpaceDE w:val="0"/>
        <w:autoSpaceDN w:val="0"/>
        <w:adjustRightInd w:val="0"/>
        <w:rPr>
          <w:lang w:val="en-US"/>
        </w:rPr>
      </w:pPr>
      <w:r>
        <w:t xml:space="preserve">Mikä tahansa arvo voi saada arvon NULL, ellei tietotyyppi sitä erikseen kiellä. Null-arvo esitetään abstraktin tietotyypin ANY nullFlavor-attribuuttina xml:ssä. ANY on juurityyppi, josta kaikki tietotyypit periytyvät, joko suoraan tai välillisesti. Abstrakti tyyppi ei voi suoraan kuvata jotakin arvoa. ANY tietotyyppi on itse asiassa olemassa vain, jotta kaikkiin tietotyyppeihin saadaan Null arvot. </w:t>
      </w:r>
      <w:r w:rsidRPr="000F4A9C">
        <w:rPr>
          <w:lang w:val="en-US"/>
        </w:rPr>
        <w:t xml:space="preserve">Skeemafrakmentti (datatypes-base.xsd:stä) määrittelee ANY seuraavasti: </w:t>
      </w:r>
    </w:p>
    <w:p w:rsidR="000F4A9C" w:rsidRPr="000F4A9C" w:rsidRDefault="000F4A9C">
      <w:pPr>
        <w:autoSpaceDE w:val="0"/>
        <w:autoSpaceDN w:val="0"/>
        <w:adjustRightInd w:val="0"/>
        <w:rPr>
          <w:lang w:val="en-US"/>
        </w:rPr>
      </w:pPr>
    </w:p>
    <w:p w:rsidR="000F4A9C" w:rsidRDefault="000F4A9C">
      <w:pPr>
        <w:autoSpaceDE w:val="0"/>
        <w:autoSpaceDN w:val="0"/>
        <w:adjustRightInd w:val="0"/>
        <w:ind w:left="568"/>
        <w:rPr>
          <w:color w:val="0000FF"/>
          <w:lang w:val="en-GB"/>
        </w:rPr>
      </w:pPr>
      <w:r>
        <w:rPr>
          <w:color w:val="0000FF"/>
          <w:lang w:val="en-GB"/>
        </w:rPr>
        <w:t>&lt;</w:t>
      </w:r>
      <w:r>
        <w:rPr>
          <w:color w:val="993300"/>
          <w:lang w:val="en-GB"/>
        </w:rPr>
        <w:t>xsd:complexType</w:t>
      </w:r>
      <w:r>
        <w:rPr>
          <w:color w:val="0000FF"/>
          <w:lang w:val="en-GB"/>
        </w:rPr>
        <w:t xml:space="preserve"> </w:t>
      </w:r>
      <w:r>
        <w:rPr>
          <w:color w:val="FF0000"/>
          <w:lang w:val="en-GB"/>
        </w:rPr>
        <w:t>name</w:t>
      </w:r>
      <w:r>
        <w:rPr>
          <w:color w:val="0000FF"/>
          <w:lang w:val="en-GB"/>
        </w:rPr>
        <w:t>="</w:t>
      </w:r>
      <w:r>
        <w:rPr>
          <w:lang w:val="en-GB"/>
        </w:rPr>
        <w:t>ANY</w:t>
      </w:r>
      <w:r>
        <w:rPr>
          <w:color w:val="0000FF"/>
          <w:lang w:val="en-GB"/>
        </w:rPr>
        <w:t xml:space="preserve">" </w:t>
      </w:r>
      <w:r>
        <w:rPr>
          <w:color w:val="FF0000"/>
          <w:lang w:val="en-GB"/>
        </w:rPr>
        <w:t>abstract</w:t>
      </w:r>
      <w:r>
        <w:rPr>
          <w:color w:val="0000FF"/>
          <w:lang w:val="en-GB"/>
        </w:rPr>
        <w:t>="</w:t>
      </w:r>
      <w:r>
        <w:rPr>
          <w:lang w:val="en-GB"/>
        </w:rPr>
        <w:t>true</w:t>
      </w:r>
      <w:r>
        <w:rPr>
          <w:color w:val="0000FF"/>
          <w:lang w:val="en-GB"/>
        </w:rPr>
        <w:t>"&gt;</w:t>
      </w:r>
    </w:p>
    <w:p w:rsidR="000F4A9C" w:rsidRDefault="000F4A9C">
      <w:pPr>
        <w:autoSpaceDE w:val="0"/>
        <w:autoSpaceDN w:val="0"/>
        <w:adjustRightInd w:val="0"/>
        <w:ind w:left="568"/>
        <w:rPr>
          <w:color w:val="0000FF"/>
          <w:lang w:val="en-GB"/>
        </w:rPr>
      </w:pPr>
      <w:r>
        <w:rPr>
          <w:color w:val="0000FF"/>
          <w:lang w:val="en-GB"/>
        </w:rPr>
        <w:t>&lt;</w:t>
      </w:r>
      <w:r>
        <w:rPr>
          <w:color w:val="993300"/>
          <w:lang w:val="en-GB"/>
        </w:rPr>
        <w:t>xsd:attribute</w:t>
      </w:r>
      <w:r>
        <w:rPr>
          <w:color w:val="0000FF"/>
          <w:lang w:val="en-GB"/>
        </w:rPr>
        <w:t xml:space="preserve"> </w:t>
      </w:r>
      <w:r>
        <w:rPr>
          <w:color w:val="FF0000"/>
          <w:lang w:val="en-GB"/>
        </w:rPr>
        <w:t>name</w:t>
      </w:r>
      <w:r>
        <w:rPr>
          <w:color w:val="0000FF"/>
          <w:lang w:val="en-GB"/>
        </w:rPr>
        <w:t>="</w:t>
      </w:r>
      <w:r>
        <w:rPr>
          <w:lang w:val="en-GB"/>
        </w:rPr>
        <w:t>nullFlavor</w:t>
      </w:r>
      <w:r>
        <w:rPr>
          <w:color w:val="0000FF"/>
          <w:lang w:val="en-GB"/>
        </w:rPr>
        <w:t xml:space="preserve">" </w:t>
      </w:r>
      <w:r>
        <w:rPr>
          <w:color w:val="FF0000"/>
          <w:lang w:val="en-GB"/>
        </w:rPr>
        <w:t>type</w:t>
      </w:r>
      <w:r>
        <w:rPr>
          <w:color w:val="0000FF"/>
          <w:lang w:val="en-GB"/>
        </w:rPr>
        <w:t>="</w:t>
      </w:r>
      <w:r>
        <w:rPr>
          <w:lang w:val="en-GB"/>
        </w:rPr>
        <w:t>NullFlavor</w:t>
      </w:r>
      <w:r>
        <w:rPr>
          <w:color w:val="0000FF"/>
          <w:lang w:val="en-GB"/>
        </w:rPr>
        <w:t xml:space="preserve">" </w:t>
      </w:r>
      <w:r>
        <w:rPr>
          <w:color w:val="FF0000"/>
          <w:lang w:val="en-GB"/>
        </w:rPr>
        <w:t>use</w:t>
      </w:r>
      <w:r>
        <w:rPr>
          <w:color w:val="0000FF"/>
          <w:lang w:val="en-GB"/>
        </w:rPr>
        <w:t>="</w:t>
      </w:r>
      <w:r>
        <w:rPr>
          <w:lang w:val="en-GB"/>
        </w:rPr>
        <w:t>optional</w:t>
      </w:r>
      <w:r>
        <w:rPr>
          <w:color w:val="0000FF"/>
          <w:lang w:val="en-GB"/>
        </w:rPr>
        <w:t>"&gt;</w:t>
      </w:r>
    </w:p>
    <w:p w:rsidR="000F4A9C" w:rsidRDefault="000F4A9C">
      <w:pPr>
        <w:autoSpaceDE w:val="0"/>
        <w:autoSpaceDN w:val="0"/>
        <w:adjustRightInd w:val="0"/>
        <w:ind w:left="568"/>
      </w:pPr>
      <w:r>
        <w:t>etc. -&gt;  nullFlavor arvot ovat voc.xsd tiedostossa.</w:t>
      </w:r>
    </w:p>
    <w:p w:rsidR="000F4A9C" w:rsidRDefault="000F4A9C">
      <w:pPr>
        <w:autoSpaceDE w:val="0"/>
        <w:autoSpaceDN w:val="0"/>
        <w:adjustRightInd w:val="0"/>
      </w:pPr>
    </w:p>
    <w:p w:rsidR="000F4A9C" w:rsidRDefault="000F4A9C">
      <w:pPr>
        <w:autoSpaceDE w:val="0"/>
        <w:autoSpaceDN w:val="0"/>
        <w:adjustRightInd w:val="0"/>
      </w:pPr>
      <w:r>
        <w:t>NullFlavor attribuutti voi saada jonkin seuraavista arvoista:</w:t>
      </w:r>
    </w:p>
    <w:p w:rsidR="000F4A9C" w:rsidRDefault="000F4A9C">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1"/>
        <w:gridCol w:w="2222"/>
        <w:gridCol w:w="6366"/>
      </w:tblGrid>
      <w:tr w:rsidR="000F4A9C">
        <w:tc>
          <w:tcPr>
            <w:tcW w:w="1048" w:type="dxa"/>
          </w:tcPr>
          <w:p w:rsidR="000F4A9C" w:rsidRDefault="000F4A9C">
            <w:pPr>
              <w:rPr>
                <w:b/>
              </w:rPr>
            </w:pPr>
            <w:r>
              <w:rPr>
                <w:b/>
              </w:rPr>
              <w:t>Koodi</w:t>
            </w:r>
          </w:p>
        </w:tc>
        <w:tc>
          <w:tcPr>
            <w:tcW w:w="2255" w:type="dxa"/>
          </w:tcPr>
          <w:p w:rsidR="000F4A9C" w:rsidRDefault="000F4A9C">
            <w:pPr>
              <w:rPr>
                <w:b/>
              </w:rPr>
            </w:pPr>
            <w:r>
              <w:rPr>
                <w:b/>
              </w:rPr>
              <w:t>Merkitys</w:t>
            </w:r>
          </w:p>
        </w:tc>
        <w:tc>
          <w:tcPr>
            <w:tcW w:w="6552" w:type="dxa"/>
          </w:tcPr>
          <w:p w:rsidR="000F4A9C" w:rsidRDefault="000F4A9C">
            <w:pPr>
              <w:rPr>
                <w:b/>
              </w:rPr>
            </w:pPr>
            <w:r>
              <w:rPr>
                <w:b/>
              </w:rPr>
              <w:t>Selite</w:t>
            </w:r>
          </w:p>
        </w:tc>
      </w:tr>
      <w:tr w:rsidR="000F4A9C">
        <w:tc>
          <w:tcPr>
            <w:tcW w:w="1048" w:type="dxa"/>
          </w:tcPr>
          <w:p w:rsidR="000F4A9C" w:rsidRDefault="000F4A9C">
            <w:r>
              <w:t>NI</w:t>
            </w:r>
          </w:p>
        </w:tc>
        <w:tc>
          <w:tcPr>
            <w:tcW w:w="2255" w:type="dxa"/>
          </w:tcPr>
          <w:p w:rsidR="000F4A9C" w:rsidRDefault="000F4A9C">
            <w:r>
              <w:t>No information</w:t>
            </w:r>
          </w:p>
        </w:tc>
        <w:tc>
          <w:tcPr>
            <w:tcW w:w="6552" w:type="dxa"/>
          </w:tcPr>
          <w:p w:rsidR="000F4A9C" w:rsidRDefault="000F4A9C">
            <w:r>
              <w:t>Oletusarvo. Tietoa ei ole eikä syytä sen puuttumiseen tiedetä.</w:t>
            </w:r>
          </w:p>
        </w:tc>
      </w:tr>
      <w:tr w:rsidR="000F4A9C">
        <w:tc>
          <w:tcPr>
            <w:tcW w:w="1048" w:type="dxa"/>
          </w:tcPr>
          <w:p w:rsidR="000F4A9C" w:rsidRDefault="000F4A9C">
            <w:r>
              <w:t>OTH</w:t>
            </w:r>
          </w:p>
        </w:tc>
        <w:tc>
          <w:tcPr>
            <w:tcW w:w="2255" w:type="dxa"/>
          </w:tcPr>
          <w:p w:rsidR="000F4A9C" w:rsidRDefault="000F4A9C">
            <w:r>
              <w:t>Other</w:t>
            </w:r>
          </w:p>
        </w:tc>
        <w:tc>
          <w:tcPr>
            <w:tcW w:w="6552" w:type="dxa"/>
          </w:tcPr>
          <w:p w:rsidR="000F4A9C" w:rsidRDefault="000F4A9C">
            <w:r>
              <w:t>Oikea arvo on jokin sellainen, jota ei voida esittää määritellyllä tietotyypillä.</w:t>
            </w:r>
          </w:p>
        </w:tc>
      </w:tr>
      <w:tr w:rsidR="000F4A9C">
        <w:tc>
          <w:tcPr>
            <w:tcW w:w="1048" w:type="dxa"/>
          </w:tcPr>
          <w:p w:rsidR="000F4A9C" w:rsidRDefault="000F4A9C">
            <w:pPr>
              <w:rPr>
                <w:lang w:val="en-GB"/>
              </w:rPr>
            </w:pPr>
            <w:r>
              <w:rPr>
                <w:lang w:val="en-GB"/>
              </w:rPr>
              <w:t>NINF</w:t>
            </w:r>
          </w:p>
        </w:tc>
        <w:tc>
          <w:tcPr>
            <w:tcW w:w="2255" w:type="dxa"/>
          </w:tcPr>
          <w:p w:rsidR="000F4A9C" w:rsidRDefault="000F4A9C">
            <w:pPr>
              <w:rPr>
                <w:lang w:val="en-GB"/>
              </w:rPr>
            </w:pPr>
            <w:r>
              <w:rPr>
                <w:lang w:val="en-GB"/>
              </w:rPr>
              <w:t>Negative infinity</w:t>
            </w:r>
          </w:p>
        </w:tc>
        <w:tc>
          <w:tcPr>
            <w:tcW w:w="6552" w:type="dxa"/>
          </w:tcPr>
          <w:p w:rsidR="000F4A9C" w:rsidRDefault="000F4A9C">
            <w:r>
              <w:t>Negatiivinen ääretön lukuarvo.</w:t>
            </w:r>
          </w:p>
        </w:tc>
      </w:tr>
      <w:tr w:rsidR="000F4A9C">
        <w:tc>
          <w:tcPr>
            <w:tcW w:w="1048" w:type="dxa"/>
          </w:tcPr>
          <w:p w:rsidR="000F4A9C" w:rsidRDefault="000F4A9C">
            <w:pPr>
              <w:rPr>
                <w:lang w:val="en-GB"/>
              </w:rPr>
            </w:pPr>
            <w:r>
              <w:rPr>
                <w:lang w:val="en-GB"/>
              </w:rPr>
              <w:t>PINF</w:t>
            </w:r>
          </w:p>
        </w:tc>
        <w:tc>
          <w:tcPr>
            <w:tcW w:w="2255" w:type="dxa"/>
          </w:tcPr>
          <w:p w:rsidR="000F4A9C" w:rsidRDefault="000F4A9C">
            <w:pPr>
              <w:rPr>
                <w:lang w:val="en-GB"/>
              </w:rPr>
            </w:pPr>
            <w:r>
              <w:rPr>
                <w:lang w:val="en-GB"/>
              </w:rPr>
              <w:t>Positive infinity</w:t>
            </w:r>
          </w:p>
        </w:tc>
        <w:tc>
          <w:tcPr>
            <w:tcW w:w="6552" w:type="dxa"/>
          </w:tcPr>
          <w:p w:rsidR="000F4A9C" w:rsidRDefault="000F4A9C">
            <w:r>
              <w:t>Positiivinen ääretön lukuarvo.</w:t>
            </w:r>
          </w:p>
        </w:tc>
      </w:tr>
      <w:tr w:rsidR="000F4A9C">
        <w:tc>
          <w:tcPr>
            <w:tcW w:w="1048" w:type="dxa"/>
          </w:tcPr>
          <w:p w:rsidR="000F4A9C" w:rsidRDefault="000F4A9C">
            <w:r>
              <w:t>UNK</w:t>
            </w:r>
          </w:p>
        </w:tc>
        <w:tc>
          <w:tcPr>
            <w:tcW w:w="2255" w:type="dxa"/>
          </w:tcPr>
          <w:p w:rsidR="000F4A9C" w:rsidRDefault="000F4A9C">
            <w:r>
              <w:t>Unknown</w:t>
            </w:r>
          </w:p>
        </w:tc>
        <w:tc>
          <w:tcPr>
            <w:tcW w:w="6552" w:type="dxa"/>
          </w:tcPr>
          <w:p w:rsidR="000F4A9C" w:rsidRDefault="000F4A9C">
            <w:r>
              <w:t>Arvo voidaan määrittää, mutta se ei ole tiedossa.</w:t>
            </w:r>
          </w:p>
        </w:tc>
      </w:tr>
      <w:tr w:rsidR="000F4A9C">
        <w:tc>
          <w:tcPr>
            <w:tcW w:w="1048" w:type="dxa"/>
          </w:tcPr>
          <w:p w:rsidR="000F4A9C" w:rsidRDefault="000F4A9C">
            <w:pPr>
              <w:rPr>
                <w:lang w:val="en-GB"/>
              </w:rPr>
            </w:pPr>
            <w:r>
              <w:rPr>
                <w:lang w:val="en-GB"/>
              </w:rPr>
              <w:t>ASKU</w:t>
            </w:r>
          </w:p>
        </w:tc>
        <w:tc>
          <w:tcPr>
            <w:tcW w:w="2255" w:type="dxa"/>
          </w:tcPr>
          <w:p w:rsidR="000F4A9C" w:rsidRDefault="000F4A9C">
            <w:pPr>
              <w:rPr>
                <w:lang w:val="en-GB"/>
              </w:rPr>
            </w:pPr>
            <w:r>
              <w:rPr>
                <w:lang w:val="en-GB"/>
              </w:rPr>
              <w:t>Asked but unknown</w:t>
            </w:r>
          </w:p>
        </w:tc>
        <w:tc>
          <w:tcPr>
            <w:tcW w:w="6552" w:type="dxa"/>
          </w:tcPr>
          <w:p w:rsidR="000F4A9C" w:rsidRDefault="000F4A9C">
            <w:r>
              <w:t>Arvoa on kysytty, mutta se ei ole tiedossa.</w:t>
            </w:r>
          </w:p>
        </w:tc>
      </w:tr>
      <w:tr w:rsidR="000F4A9C">
        <w:tc>
          <w:tcPr>
            <w:tcW w:w="1048" w:type="dxa"/>
          </w:tcPr>
          <w:p w:rsidR="000F4A9C" w:rsidRDefault="000F4A9C">
            <w:pPr>
              <w:rPr>
                <w:lang w:val="en-GB"/>
              </w:rPr>
            </w:pPr>
            <w:r>
              <w:rPr>
                <w:lang w:val="en-GB"/>
              </w:rPr>
              <w:t>NAV</w:t>
            </w:r>
          </w:p>
        </w:tc>
        <w:tc>
          <w:tcPr>
            <w:tcW w:w="2255" w:type="dxa"/>
          </w:tcPr>
          <w:p w:rsidR="000F4A9C" w:rsidRDefault="000F4A9C">
            <w:pPr>
              <w:rPr>
                <w:lang w:val="en-GB"/>
              </w:rPr>
            </w:pPr>
            <w:r>
              <w:rPr>
                <w:lang w:val="en-GB"/>
              </w:rPr>
              <w:t>Temporarily unknown</w:t>
            </w:r>
          </w:p>
        </w:tc>
        <w:tc>
          <w:tcPr>
            <w:tcW w:w="6552" w:type="dxa"/>
          </w:tcPr>
          <w:p w:rsidR="000F4A9C" w:rsidRDefault="000F4A9C">
            <w:r>
              <w:t>Arvo ei ole juuri nyt saatavilla, mutta voidaan odottaa sen saamista myöhemmin.</w:t>
            </w:r>
          </w:p>
        </w:tc>
      </w:tr>
      <w:tr w:rsidR="000F4A9C">
        <w:tc>
          <w:tcPr>
            <w:tcW w:w="1048" w:type="dxa"/>
          </w:tcPr>
          <w:p w:rsidR="000F4A9C" w:rsidRDefault="000F4A9C">
            <w:pPr>
              <w:rPr>
                <w:lang w:val="en-GB"/>
              </w:rPr>
            </w:pPr>
            <w:r>
              <w:rPr>
                <w:lang w:val="en-GB"/>
              </w:rPr>
              <w:t>NASK</w:t>
            </w:r>
          </w:p>
        </w:tc>
        <w:tc>
          <w:tcPr>
            <w:tcW w:w="2255" w:type="dxa"/>
          </w:tcPr>
          <w:p w:rsidR="000F4A9C" w:rsidRDefault="000F4A9C">
            <w:pPr>
              <w:rPr>
                <w:lang w:val="en-GB"/>
              </w:rPr>
            </w:pPr>
            <w:r>
              <w:rPr>
                <w:lang w:val="en-GB"/>
              </w:rPr>
              <w:t>Not asked</w:t>
            </w:r>
          </w:p>
        </w:tc>
        <w:tc>
          <w:tcPr>
            <w:tcW w:w="6552" w:type="dxa"/>
          </w:tcPr>
          <w:p w:rsidR="000F4A9C" w:rsidRDefault="000F4A9C">
            <w:r>
              <w:t>Arvoa ei ole kysytty.</w:t>
            </w:r>
          </w:p>
        </w:tc>
      </w:tr>
      <w:tr w:rsidR="000F4A9C">
        <w:tc>
          <w:tcPr>
            <w:tcW w:w="1048" w:type="dxa"/>
          </w:tcPr>
          <w:p w:rsidR="000F4A9C" w:rsidRDefault="000F4A9C">
            <w:r>
              <w:t>TRC</w:t>
            </w:r>
          </w:p>
        </w:tc>
        <w:tc>
          <w:tcPr>
            <w:tcW w:w="2255" w:type="dxa"/>
          </w:tcPr>
          <w:p w:rsidR="000F4A9C" w:rsidRDefault="000F4A9C">
            <w:r>
              <w:t>Trace</w:t>
            </w:r>
          </w:p>
        </w:tc>
        <w:tc>
          <w:tcPr>
            <w:tcW w:w="6552" w:type="dxa"/>
          </w:tcPr>
          <w:p w:rsidR="000F4A9C" w:rsidRDefault="000F4A9C">
            <w:r>
              <w:t>Arvo on nollaa suurempi, mutta liian pieni jotta arvo voitaisiin määrittää.</w:t>
            </w:r>
          </w:p>
        </w:tc>
      </w:tr>
      <w:tr w:rsidR="000F4A9C">
        <w:tc>
          <w:tcPr>
            <w:tcW w:w="1048" w:type="dxa"/>
          </w:tcPr>
          <w:p w:rsidR="000F4A9C" w:rsidRDefault="000F4A9C">
            <w:r>
              <w:t>MSK</w:t>
            </w:r>
          </w:p>
        </w:tc>
        <w:tc>
          <w:tcPr>
            <w:tcW w:w="2255" w:type="dxa"/>
          </w:tcPr>
          <w:p w:rsidR="000F4A9C" w:rsidRDefault="000F4A9C">
            <w:r>
              <w:t>Masked</w:t>
            </w:r>
          </w:p>
        </w:tc>
        <w:tc>
          <w:tcPr>
            <w:tcW w:w="6552" w:type="dxa"/>
          </w:tcPr>
          <w:p w:rsidR="000F4A9C" w:rsidRDefault="000F4A9C">
            <w:r>
              <w:t xml:space="preserve">Arvo on olemassa ja tiedossa, mutta sitä ei tässä esitetä tietosuojasyistä. Arvo voi olla saatavissa muuta kautta. </w:t>
            </w:r>
            <w:r>
              <w:rPr>
                <w:rStyle w:val="Alaviitteenviite"/>
              </w:rPr>
              <w:footnoteReference w:id="1"/>
            </w:r>
          </w:p>
        </w:tc>
      </w:tr>
      <w:tr w:rsidR="000F4A9C">
        <w:tc>
          <w:tcPr>
            <w:tcW w:w="1048" w:type="dxa"/>
          </w:tcPr>
          <w:p w:rsidR="000F4A9C" w:rsidRDefault="000F4A9C">
            <w:pPr>
              <w:rPr>
                <w:lang w:val="en-GB"/>
              </w:rPr>
            </w:pPr>
            <w:r>
              <w:rPr>
                <w:lang w:val="en-GB"/>
              </w:rPr>
              <w:t>NA</w:t>
            </w:r>
          </w:p>
        </w:tc>
        <w:tc>
          <w:tcPr>
            <w:tcW w:w="2255" w:type="dxa"/>
          </w:tcPr>
          <w:p w:rsidR="000F4A9C" w:rsidRDefault="000F4A9C">
            <w:pPr>
              <w:rPr>
                <w:lang w:val="en-GB"/>
              </w:rPr>
            </w:pPr>
            <w:r>
              <w:rPr>
                <w:lang w:val="en-GB"/>
              </w:rPr>
              <w:t>Not applicable</w:t>
            </w:r>
          </w:p>
        </w:tc>
        <w:tc>
          <w:tcPr>
            <w:tcW w:w="6552" w:type="dxa"/>
          </w:tcPr>
          <w:p w:rsidR="000F4A9C" w:rsidRDefault="000F4A9C">
            <w:r>
              <w:t>Arvoa ei voi määrittää tässä tapauksessa.</w:t>
            </w:r>
          </w:p>
        </w:tc>
      </w:tr>
    </w:tbl>
    <w:p w:rsidR="000F4A9C" w:rsidRDefault="000F4A9C">
      <w:pPr>
        <w:autoSpaceDE w:val="0"/>
        <w:autoSpaceDN w:val="0"/>
        <w:adjustRightInd w:val="0"/>
      </w:pPr>
    </w:p>
    <w:p w:rsidR="000F4A9C" w:rsidRDefault="000F4A9C">
      <w:pPr>
        <w:autoSpaceDE w:val="0"/>
        <w:autoSpaceDN w:val="0"/>
        <w:adjustRightInd w:val="0"/>
      </w:pPr>
      <w:r>
        <w:t>Esimerkiksi: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tc>
          <w:tcPr>
            <w:tcW w:w="9855" w:type="dxa"/>
          </w:tcPr>
          <w:p w:rsidR="000F4A9C" w:rsidRPr="000F4A9C" w:rsidRDefault="000F4A9C">
            <w:pPr>
              <w:autoSpaceDE w:val="0"/>
              <w:autoSpaceDN w:val="0"/>
              <w:adjustRightInd w:val="0"/>
              <w:rPr>
                <w:color w:val="000000"/>
                <w:szCs w:val="24"/>
                <w:highlight w:val="white"/>
                <w:lang w:val="en-US"/>
              </w:rPr>
            </w:pPr>
            <w:r w:rsidRPr="000F4A9C">
              <w:rPr>
                <w:color w:val="0000FF"/>
                <w:szCs w:val="24"/>
                <w:highlight w:val="white"/>
                <w:lang w:val="en-US"/>
              </w:rPr>
              <w:t>&lt;</w:t>
            </w:r>
            <w:r w:rsidRPr="000F4A9C">
              <w:rPr>
                <w:color w:val="800000"/>
                <w:szCs w:val="24"/>
                <w:highlight w:val="white"/>
                <w:lang w:val="en-US"/>
              </w:rPr>
              <w:t>value</w:t>
            </w:r>
            <w:r w:rsidRPr="000F4A9C">
              <w:rPr>
                <w:color w:val="FF0000"/>
                <w:szCs w:val="24"/>
                <w:highlight w:val="white"/>
                <w:lang w:val="en-US"/>
              </w:rPr>
              <w:t xml:space="preserve"> xsi:type</w:t>
            </w:r>
            <w:r w:rsidRPr="000F4A9C">
              <w:rPr>
                <w:color w:val="0000FF"/>
                <w:szCs w:val="24"/>
                <w:highlight w:val="white"/>
                <w:lang w:val="en-US"/>
              </w:rPr>
              <w:t>="</w:t>
            </w:r>
            <w:r w:rsidRPr="000F4A9C">
              <w:rPr>
                <w:color w:val="000000"/>
                <w:szCs w:val="24"/>
                <w:highlight w:val="white"/>
                <w:lang w:val="en-US"/>
              </w:rPr>
              <w:t>PQ</w:t>
            </w:r>
            <w:r w:rsidRPr="000F4A9C">
              <w:rPr>
                <w:color w:val="0000FF"/>
                <w:szCs w:val="24"/>
                <w:highlight w:val="white"/>
                <w:lang w:val="en-US"/>
              </w:rPr>
              <w:t>"</w:t>
            </w:r>
            <w:r w:rsidRPr="000F4A9C">
              <w:rPr>
                <w:color w:val="FF0000"/>
                <w:szCs w:val="24"/>
                <w:highlight w:val="white"/>
                <w:lang w:val="en-US"/>
              </w:rPr>
              <w:t xml:space="preserve"> nullFlavor</w:t>
            </w:r>
            <w:r w:rsidRPr="000F4A9C">
              <w:rPr>
                <w:color w:val="0000FF"/>
                <w:szCs w:val="24"/>
                <w:highlight w:val="white"/>
                <w:lang w:val="en-US"/>
              </w:rPr>
              <w:t>="</w:t>
            </w:r>
            <w:r w:rsidRPr="000F4A9C">
              <w:rPr>
                <w:color w:val="000000"/>
                <w:szCs w:val="24"/>
                <w:highlight w:val="white"/>
                <w:lang w:val="en-US"/>
              </w:rPr>
              <w:t>TRC</w:t>
            </w:r>
            <w:r w:rsidRPr="000F4A9C">
              <w:rPr>
                <w:color w:val="0000FF"/>
                <w:szCs w:val="24"/>
                <w:highlight w:val="white"/>
                <w:lang w:val="en-US"/>
              </w:rPr>
              <w:t>"</w:t>
            </w:r>
            <w:r w:rsidRPr="000F4A9C">
              <w:rPr>
                <w:color w:val="FF0000"/>
                <w:szCs w:val="24"/>
                <w:highlight w:val="white"/>
                <w:lang w:val="en-US"/>
              </w:rPr>
              <w:t xml:space="preserve"> </w:t>
            </w:r>
            <w:r w:rsidRPr="000F4A9C">
              <w:rPr>
                <w:color w:val="0000FF"/>
                <w:szCs w:val="24"/>
                <w:highlight w:val="white"/>
                <w:lang w:val="en-US"/>
              </w:rPr>
              <w:t>/&gt;</w:t>
            </w:r>
          </w:p>
        </w:tc>
      </w:tr>
    </w:tbl>
    <w:p w:rsidR="000F4A9C" w:rsidRPr="000F4A9C" w:rsidRDefault="000F4A9C">
      <w:pPr>
        <w:autoSpaceDE w:val="0"/>
        <w:autoSpaceDN w:val="0"/>
        <w:adjustRightInd w:val="0"/>
        <w:rPr>
          <w:lang w:val="en-US"/>
        </w:rPr>
      </w:pPr>
    </w:p>
    <w:p w:rsidR="000F4A9C" w:rsidRDefault="000F4A9C">
      <w:pPr>
        <w:autoSpaceDE w:val="0"/>
        <w:autoSpaceDN w:val="0"/>
        <w:adjustRightInd w:val="0"/>
      </w:pPr>
      <w:r>
        <w:t>Koodattujen kenttien null arvot: Kun koodistossa ei ole sopivaa arvoa, code elementissä voidaan antaa null arvo (ei mandatory kenttä). Null arvon lisäksi HL7 antaa mahdollisuuden esittää koodisto, josta koodia ei löydy seuraavalla tavalla:</w:t>
      </w:r>
    </w:p>
    <w:p w:rsidR="000F4A9C" w:rsidRDefault="000F4A9C">
      <w:pPr>
        <w:autoSpaceDE w:val="0"/>
        <w:autoSpaceDN w:val="0"/>
        <w:adjustRightInd w:val="0"/>
      </w:pPr>
    </w:p>
    <w:p w:rsidR="000F4A9C" w:rsidRDefault="000F4A9C">
      <w:pPr>
        <w:autoSpaceDE w:val="0"/>
        <w:autoSpaceDN w:val="0"/>
        <w:adjustRightInd w:val="0"/>
      </w:pPr>
      <w:r>
        <w:t>&lt;!-- voidaan ilmoittaa mistä koodistosta arvoa ei löydy --&gt;</w:t>
      </w:r>
    </w:p>
    <w:p w:rsidR="000F4A9C" w:rsidRDefault="000F4A9C">
      <w:pPr>
        <w:autoSpaceDE w:val="0"/>
        <w:autoSpaceDN w:val="0"/>
        <w:adjustRightInd w:val="0"/>
        <w:rPr>
          <w:color w:val="0000FF"/>
          <w:lang w:val="de-DE"/>
        </w:rPr>
      </w:pPr>
      <w:r>
        <w:rPr>
          <w:color w:val="0000FF"/>
          <w:lang w:val="de-DE"/>
        </w:rPr>
        <w:t>&lt;</w:t>
      </w:r>
      <w:r>
        <w:rPr>
          <w:color w:val="993300"/>
          <w:lang w:val="de-DE"/>
        </w:rPr>
        <w:t>code</w:t>
      </w:r>
      <w:r>
        <w:rPr>
          <w:color w:val="0000FF"/>
          <w:lang w:val="de-DE"/>
        </w:rPr>
        <w:t xml:space="preserve"> </w:t>
      </w:r>
      <w:r>
        <w:rPr>
          <w:color w:val="FF0000"/>
          <w:lang w:val="de-DE"/>
        </w:rPr>
        <w:t>nullFlavor</w:t>
      </w:r>
      <w:r>
        <w:rPr>
          <w:color w:val="0000FF"/>
          <w:lang w:val="de-DE"/>
        </w:rPr>
        <w:t>="</w:t>
      </w:r>
      <w:r>
        <w:rPr>
          <w:lang w:val="de-DE"/>
        </w:rPr>
        <w:t>NI</w:t>
      </w:r>
      <w:r>
        <w:rPr>
          <w:color w:val="0000FF"/>
          <w:lang w:val="de-DE"/>
        </w:rPr>
        <w:t xml:space="preserve">" </w:t>
      </w:r>
      <w:r>
        <w:rPr>
          <w:color w:val="FF0000"/>
          <w:lang w:val="de-DE"/>
        </w:rPr>
        <w:t>codeSystem</w:t>
      </w:r>
      <w:r>
        <w:rPr>
          <w:color w:val="0000FF"/>
          <w:lang w:val="de-DE"/>
        </w:rPr>
        <w:t>="</w:t>
      </w:r>
      <w:r>
        <w:rPr>
          <w:lang w:val="de-DE"/>
        </w:rPr>
        <w:t>1.2.246.537.6.55.2004</w:t>
      </w:r>
      <w:r>
        <w:rPr>
          <w:color w:val="0000FF"/>
          <w:lang w:val="de-DE"/>
        </w:rPr>
        <w:t xml:space="preserve">" </w:t>
      </w:r>
      <w:r>
        <w:rPr>
          <w:color w:val="FF0000"/>
          <w:lang w:val="de-DE"/>
        </w:rPr>
        <w:t>codeSystemName</w:t>
      </w:r>
      <w:r>
        <w:rPr>
          <w:color w:val="0000FF"/>
          <w:lang w:val="de-DE"/>
        </w:rPr>
        <w:t>="</w:t>
      </w:r>
      <w:r>
        <w:rPr>
          <w:lang w:val="de-DE"/>
        </w:rPr>
        <w:t>VRN</w:t>
      </w:r>
      <w:r>
        <w:rPr>
          <w:color w:val="0000FF"/>
          <w:lang w:val="de-DE"/>
        </w:rPr>
        <w:t xml:space="preserve">" </w:t>
      </w:r>
      <w:r>
        <w:rPr>
          <w:color w:val="FF0000"/>
          <w:lang w:val="de-DE"/>
        </w:rPr>
        <w:t>codeSystemVersion</w:t>
      </w:r>
      <w:r>
        <w:rPr>
          <w:color w:val="0000FF"/>
          <w:lang w:val="de-DE"/>
        </w:rPr>
        <w:t>="</w:t>
      </w:r>
      <w:r>
        <w:rPr>
          <w:lang w:val="de-DE"/>
        </w:rPr>
        <w:t>2007.23</w:t>
      </w:r>
      <w:r>
        <w:rPr>
          <w:color w:val="0000FF"/>
          <w:lang w:val="de-DE"/>
        </w:rPr>
        <w:t>"/&gt;</w:t>
      </w:r>
    </w:p>
    <w:p w:rsidR="000F4A9C" w:rsidRDefault="000F4A9C">
      <w:pPr>
        <w:autoSpaceDE w:val="0"/>
        <w:autoSpaceDN w:val="0"/>
        <w:adjustRightInd w:val="0"/>
        <w:rPr>
          <w:lang w:val="de-DE"/>
        </w:rPr>
      </w:pPr>
    </w:p>
    <w:p w:rsidR="000F4A9C" w:rsidRDefault="000F4A9C">
      <w:pPr>
        <w:autoSpaceDE w:val="0"/>
        <w:autoSpaceDN w:val="0"/>
        <w:adjustRightInd w:val="0"/>
      </w:pPr>
      <w:r>
        <w:t>Implementointioppaassa on ilmoitettava mitä nullFlavor arvoa käytetään ( esim. "NI", "OTH") ja miten koodaamaton arvo esitetään (esim. originalText-elementissä).</w:t>
      </w:r>
    </w:p>
    <w:p w:rsidR="000F4A9C" w:rsidRDefault="000F4A9C">
      <w:pPr>
        <w:autoSpaceDE w:val="0"/>
        <w:autoSpaceDN w:val="0"/>
        <w:adjustRightInd w:val="0"/>
      </w:pPr>
    </w:p>
    <w:p w:rsidR="000F4A9C" w:rsidRDefault="000F4A9C">
      <w:pPr>
        <w:autoSpaceDE w:val="0"/>
        <w:autoSpaceDN w:val="0"/>
        <w:adjustRightInd w:val="0"/>
      </w:pPr>
      <w:r>
        <w:t xml:space="preserve">Tapauksessa, missä tarkoituksena on siirtää kolmentasoista tietoa (kyllä, ei, ei tietoa), ohjeena on käyttää boolean arvoa kyllä / ei ja ei tietoa ilmaistaan Null Flavorina koodilla NI (no information). </w:t>
      </w:r>
    </w:p>
    <w:p w:rsidR="000F4A9C" w:rsidRDefault="000F4A9C">
      <w:pPr>
        <w:autoSpaceDE w:val="0"/>
        <w:autoSpaceDN w:val="0"/>
        <w:adjustRightInd w:val="0"/>
      </w:pPr>
    </w:p>
    <w:p w:rsidR="000F4A9C" w:rsidRDefault="000F4A9C">
      <w:pPr>
        <w:autoSpaceDE w:val="0"/>
        <w:autoSpaceDN w:val="0"/>
        <w:adjustRightInd w:val="0"/>
      </w:pPr>
      <w:r>
        <w:t>NI no information käytetään oletuksena ’ei tietoa’ ilmaisemiseen siirrossa.</w:t>
      </w:r>
    </w:p>
    <w:p w:rsidR="000F4A9C" w:rsidRDefault="000F4A9C">
      <w:pPr>
        <w:autoSpaceDE w:val="0"/>
        <w:autoSpaceDN w:val="0"/>
        <w:adjustRightInd w:val="0"/>
      </w:pPr>
    </w:p>
    <w:p w:rsidR="000F4A9C" w:rsidRDefault="000F4A9C" w:rsidP="001C6910">
      <w:pPr>
        <w:pStyle w:val="Otsikko3"/>
      </w:pPr>
      <w:bookmarkStart w:id="565" w:name="_Toc58484536"/>
      <w:r>
        <w:t>Näyttömuoto</w:t>
      </w:r>
      <w:bookmarkEnd w:id="565"/>
    </w:p>
    <w:p w:rsidR="000F4A9C" w:rsidRDefault="000F4A9C">
      <w:r>
        <w:t>Null-arvo esitetään korvaamalla pyydetty arvo selitetekstillä, joka kuvaa Null-arvon ja korvaa varsinaisen arvon. Seliteteksti ympäröidään hakasulkein.</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Arvo"/>
            </w:pPr>
            <w:r>
              <w:rPr>
                <w:rStyle w:val="NyttOtsikkoCharChar"/>
              </w:rPr>
              <w:t xml:space="preserve">Tutkimuksen tulos: </w:t>
            </w:r>
            <w:r>
              <w:t>[ alle asteikon ]</w:t>
            </w:r>
          </w:p>
        </w:tc>
      </w:tr>
    </w:tbl>
    <w:p w:rsidR="000F4A9C" w:rsidRDefault="000F4A9C">
      <w:r>
        <w:br w:type="page"/>
      </w:r>
    </w:p>
    <w:p w:rsidR="000F4A9C" w:rsidRDefault="000F4A9C">
      <w:pPr>
        <w:pStyle w:val="Otsikko1"/>
      </w:pPr>
      <w:bookmarkStart w:id="566" w:name="_Toc58484537"/>
      <w:r>
        <w:t>DOKUMENTOIDUT</w:t>
      </w:r>
      <w:bookmarkEnd w:id="566"/>
    </w:p>
    <w:p w:rsidR="000F4A9C" w:rsidRDefault="000F4A9C" w:rsidP="001C6910">
      <w:pPr>
        <w:pStyle w:val="Otsikko2"/>
      </w:pPr>
      <w:bookmarkStart w:id="567" w:name="_Toc58484538"/>
      <w:r>
        <w:t>Boolean</w:t>
      </w:r>
      <w:r>
        <w:fldChar w:fldCharType="begin"/>
      </w:r>
      <w:r>
        <w:instrText xml:space="preserve"> XE "Boolean" </w:instrText>
      </w:r>
      <w:r>
        <w:fldChar w:fldCharType="end"/>
      </w:r>
      <w:r>
        <w:t xml:space="preserve"> (BL</w:t>
      </w:r>
      <w:r>
        <w:fldChar w:fldCharType="begin"/>
      </w:r>
      <w:r>
        <w:instrText xml:space="preserve"> XE "BL" \f"DT"</w:instrText>
      </w:r>
      <w:r>
        <w:fldChar w:fldCharType="end"/>
      </w:r>
      <w:r>
        <w:t>), BooleanNonNull</w:t>
      </w:r>
      <w:r>
        <w:fldChar w:fldCharType="begin"/>
      </w:r>
      <w:r>
        <w:instrText xml:space="preserve"> XE "BooleanNonNull" </w:instrText>
      </w:r>
      <w:r>
        <w:fldChar w:fldCharType="end"/>
      </w:r>
      <w:r>
        <w:t xml:space="preserve"> (BN</w:t>
      </w:r>
      <w:r>
        <w:fldChar w:fldCharType="begin"/>
      </w:r>
      <w:r>
        <w:instrText xml:space="preserve"> XE "BN" \f"DT"</w:instrText>
      </w:r>
      <w:r>
        <w:fldChar w:fldCharType="end"/>
      </w:r>
      <w:r>
        <w:t>)</w:t>
      </w:r>
      <w:bookmarkEnd w:id="567"/>
    </w:p>
    <w:p w:rsidR="000F4A9C" w:rsidRDefault="000F4A9C">
      <w:r>
        <w:t xml:space="preserve">Boolean-tyyppinen (BL) arvo saa joko arvon kyllä (true) tai ei (false). Null-arvo on sallittu, jolloin arvo on jokin muu määrittelemätön arvo. </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color w:val="0000FF"/>
                <w:szCs w:val="24"/>
                <w:lang w:val="en-US"/>
              </w:rPr>
            </w:pPr>
            <w:r>
              <w:rPr>
                <w:color w:val="0000FF"/>
                <w:szCs w:val="24"/>
                <w:highlight w:val="white"/>
                <w:lang w:val="en-US"/>
              </w:rPr>
              <w:t>&lt;</w:t>
            </w:r>
            <w:r>
              <w:rPr>
                <w:color w:val="800000"/>
                <w:szCs w:val="24"/>
                <w:highlight w:val="white"/>
                <w:lang w:val="en-US"/>
              </w:rPr>
              <w:t>value</w:t>
            </w:r>
            <w:r>
              <w:rPr>
                <w:color w:val="FF0000"/>
                <w:szCs w:val="24"/>
                <w:highlight w:val="white"/>
                <w:lang w:val="en-US"/>
              </w:rPr>
              <w:t xml:space="preserve"> </w:t>
            </w:r>
            <w:r w:rsidR="00B50160">
              <w:rPr>
                <w:color w:val="FF0000"/>
                <w:szCs w:val="24"/>
                <w:highlight w:val="white"/>
                <w:lang w:val="en-US"/>
              </w:rPr>
              <w:t>value</w:t>
            </w:r>
            <w:r w:rsidR="00B50160">
              <w:rPr>
                <w:color w:val="0000FF"/>
                <w:szCs w:val="24"/>
                <w:highlight w:val="white"/>
                <w:lang w:val="en-US"/>
              </w:rPr>
              <w:t>="</w:t>
            </w:r>
            <w:r w:rsidR="00B50160">
              <w:rPr>
                <w:color w:val="000000"/>
                <w:szCs w:val="24"/>
                <w:highlight w:val="white"/>
                <w:lang w:val="en-US"/>
              </w:rPr>
              <w:t>true</w:t>
            </w:r>
            <w:r w:rsidR="00B50160">
              <w:rPr>
                <w:color w:val="0000FF"/>
                <w:szCs w:val="24"/>
                <w:highlight w:val="white"/>
                <w:lang w:val="en-US"/>
              </w:rPr>
              <w:t>"</w:t>
            </w:r>
            <w:r w:rsidR="00B50160">
              <w:rPr>
                <w:color w:val="FF0000"/>
                <w:szCs w:val="24"/>
                <w:highlight w:val="white"/>
                <w:lang w:val="en-US"/>
              </w:rPr>
              <w:t xml:space="preserve"> </w:t>
            </w:r>
            <w:r>
              <w:rPr>
                <w:color w:val="FF0000"/>
                <w:szCs w:val="24"/>
                <w:highlight w:val="white"/>
                <w:lang w:val="en-US"/>
              </w:rPr>
              <w:t>xsi:type</w:t>
            </w:r>
            <w:r>
              <w:rPr>
                <w:color w:val="0000FF"/>
                <w:szCs w:val="24"/>
                <w:highlight w:val="white"/>
                <w:lang w:val="en-US"/>
              </w:rPr>
              <w:t>="</w:t>
            </w:r>
            <w:r>
              <w:rPr>
                <w:color w:val="000000"/>
                <w:szCs w:val="24"/>
                <w:highlight w:val="white"/>
                <w:lang w:val="en-US"/>
              </w:rPr>
              <w:t>BL</w:t>
            </w:r>
            <w:r>
              <w:rPr>
                <w:color w:val="0000FF"/>
                <w:szCs w:val="24"/>
                <w:highlight w:val="white"/>
                <w:lang w:val="en-US"/>
              </w:rPr>
              <w:t>"</w:t>
            </w:r>
            <w:r w:rsidR="00B50160">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value</w:t>
            </w:r>
            <w:r>
              <w:rPr>
                <w:color w:val="FF0000"/>
                <w:szCs w:val="24"/>
                <w:highlight w:val="white"/>
                <w:lang w:val="en-US"/>
              </w:rPr>
              <w:t xml:space="preserve"> xsi:type</w:t>
            </w:r>
            <w:r>
              <w:rPr>
                <w:color w:val="0000FF"/>
                <w:szCs w:val="24"/>
                <w:highlight w:val="white"/>
                <w:lang w:val="en-US"/>
              </w:rPr>
              <w:t>="</w:t>
            </w:r>
            <w:r>
              <w:rPr>
                <w:color w:val="000000"/>
                <w:szCs w:val="24"/>
                <w:highlight w:val="white"/>
                <w:lang w:val="en-US"/>
              </w:rPr>
              <w:t>BL</w:t>
            </w:r>
            <w:r>
              <w:rPr>
                <w:color w:val="0000FF"/>
                <w:szCs w:val="24"/>
                <w:highlight w:val="white"/>
                <w:lang w:val="en-US"/>
              </w:rPr>
              <w:t>"</w:t>
            </w:r>
            <w:r>
              <w:rPr>
                <w:color w:val="FF0000"/>
                <w:szCs w:val="24"/>
                <w:highlight w:val="white"/>
                <w:lang w:val="en-US"/>
              </w:rPr>
              <w:t xml:space="preserve"> nullFlavor</w:t>
            </w:r>
            <w:r>
              <w:rPr>
                <w:color w:val="0000FF"/>
                <w:szCs w:val="24"/>
                <w:highlight w:val="white"/>
                <w:lang w:val="en-US"/>
              </w:rPr>
              <w:t>="</w:t>
            </w:r>
            <w:r>
              <w:rPr>
                <w:color w:val="000000"/>
                <w:szCs w:val="24"/>
                <w:highlight w:val="white"/>
                <w:lang w:val="en-US"/>
              </w:rPr>
              <w:t>NA</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p>
        </w:tc>
      </w:tr>
    </w:tbl>
    <w:p w:rsidR="000F4A9C" w:rsidRDefault="000F4A9C">
      <w:pPr>
        <w:rPr>
          <w:lang w:val="en-US"/>
        </w:rPr>
      </w:pPr>
    </w:p>
    <w:p w:rsidR="000F4A9C" w:rsidRDefault="000F4A9C">
      <w:r>
        <w:t>Koska Null-arvo on käytännössä kolmas arvo, seuraavat logiikkataulukot ovat voimassa: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560"/>
      </w:tblGrid>
      <w:tr w:rsidR="000F4A9C">
        <w:tc>
          <w:tcPr>
            <w:tcW w:w="1809" w:type="dxa"/>
          </w:tcPr>
          <w:p w:rsidR="000F4A9C" w:rsidRDefault="000F4A9C">
            <w:pPr>
              <w:rPr>
                <w:b/>
                <w:lang w:val="en-US"/>
              </w:rPr>
            </w:pPr>
            <w:r>
              <w:rPr>
                <w:b/>
                <w:lang w:val="en-US"/>
              </w:rPr>
              <w:t>NOT-operaatio</w:t>
            </w:r>
          </w:p>
        </w:tc>
        <w:tc>
          <w:tcPr>
            <w:tcW w:w="1560" w:type="dxa"/>
          </w:tcPr>
          <w:p w:rsidR="000F4A9C" w:rsidRDefault="000F4A9C">
            <w:pPr>
              <w:rPr>
                <w:lang w:val="en-US"/>
              </w:rPr>
            </w:pPr>
          </w:p>
        </w:tc>
      </w:tr>
      <w:tr w:rsidR="000F4A9C">
        <w:tc>
          <w:tcPr>
            <w:tcW w:w="1809" w:type="dxa"/>
          </w:tcPr>
          <w:p w:rsidR="000F4A9C" w:rsidRDefault="000F4A9C">
            <w:pPr>
              <w:rPr>
                <w:lang w:val="en-US"/>
              </w:rPr>
            </w:pPr>
            <w:r>
              <w:rPr>
                <w:lang w:val="en-US"/>
              </w:rPr>
              <w:t>True</w:t>
            </w:r>
          </w:p>
        </w:tc>
        <w:tc>
          <w:tcPr>
            <w:tcW w:w="1560" w:type="dxa"/>
          </w:tcPr>
          <w:p w:rsidR="000F4A9C" w:rsidRDefault="000F4A9C">
            <w:pPr>
              <w:rPr>
                <w:i/>
                <w:lang w:val="en-US"/>
              </w:rPr>
            </w:pPr>
            <w:r>
              <w:rPr>
                <w:i/>
                <w:lang w:val="en-US"/>
              </w:rPr>
              <w:t>false</w:t>
            </w:r>
          </w:p>
        </w:tc>
      </w:tr>
      <w:tr w:rsidR="000F4A9C">
        <w:tc>
          <w:tcPr>
            <w:tcW w:w="1809" w:type="dxa"/>
          </w:tcPr>
          <w:p w:rsidR="000F4A9C" w:rsidRDefault="000F4A9C">
            <w:pPr>
              <w:rPr>
                <w:lang w:val="en-US"/>
              </w:rPr>
            </w:pPr>
            <w:r>
              <w:rPr>
                <w:lang w:val="en-US"/>
              </w:rPr>
              <w:t>False</w:t>
            </w:r>
          </w:p>
        </w:tc>
        <w:tc>
          <w:tcPr>
            <w:tcW w:w="1560" w:type="dxa"/>
          </w:tcPr>
          <w:p w:rsidR="000F4A9C" w:rsidRDefault="000F4A9C">
            <w:pPr>
              <w:rPr>
                <w:i/>
                <w:lang w:val="en-US"/>
              </w:rPr>
            </w:pPr>
            <w:r>
              <w:rPr>
                <w:i/>
                <w:lang w:val="en-US"/>
              </w:rPr>
              <w:t>true</w:t>
            </w:r>
          </w:p>
        </w:tc>
      </w:tr>
      <w:tr w:rsidR="000F4A9C">
        <w:tc>
          <w:tcPr>
            <w:tcW w:w="1809" w:type="dxa"/>
          </w:tcPr>
          <w:p w:rsidR="000F4A9C" w:rsidRDefault="000F4A9C">
            <w:pPr>
              <w:rPr>
                <w:lang w:val="en-US"/>
              </w:rPr>
            </w:pPr>
            <w:r>
              <w:rPr>
                <w:lang w:val="en-US"/>
              </w:rPr>
              <w:t>NULL</w:t>
            </w:r>
          </w:p>
        </w:tc>
        <w:tc>
          <w:tcPr>
            <w:tcW w:w="1560" w:type="dxa"/>
          </w:tcPr>
          <w:p w:rsidR="000F4A9C" w:rsidRDefault="000F4A9C">
            <w:pPr>
              <w:rPr>
                <w:i/>
                <w:lang w:val="en-US"/>
              </w:rPr>
            </w:pPr>
            <w:r>
              <w:rPr>
                <w:i/>
                <w:lang w:val="en-US"/>
              </w:rPr>
              <w:t>NULL</w:t>
            </w:r>
          </w:p>
        </w:tc>
      </w:tr>
    </w:tbl>
    <w:p w:rsid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560"/>
        <w:gridCol w:w="1560"/>
        <w:gridCol w:w="1560"/>
      </w:tblGrid>
      <w:tr w:rsidR="000F4A9C">
        <w:tc>
          <w:tcPr>
            <w:tcW w:w="1809" w:type="dxa"/>
          </w:tcPr>
          <w:p w:rsidR="000F4A9C" w:rsidRDefault="000F4A9C">
            <w:pPr>
              <w:rPr>
                <w:b/>
                <w:lang w:val="en-US"/>
              </w:rPr>
            </w:pPr>
            <w:r>
              <w:rPr>
                <w:b/>
                <w:lang w:val="en-US"/>
              </w:rPr>
              <w:t>AND-operaatio</w:t>
            </w:r>
          </w:p>
        </w:tc>
        <w:tc>
          <w:tcPr>
            <w:tcW w:w="1560" w:type="dxa"/>
          </w:tcPr>
          <w:p w:rsidR="000F4A9C" w:rsidRDefault="000F4A9C">
            <w:pPr>
              <w:rPr>
                <w:lang w:val="en-US"/>
              </w:rPr>
            </w:pPr>
            <w:r>
              <w:rPr>
                <w:lang w:val="en-US"/>
              </w:rPr>
              <w:t>true</w:t>
            </w:r>
          </w:p>
        </w:tc>
        <w:tc>
          <w:tcPr>
            <w:tcW w:w="1560" w:type="dxa"/>
          </w:tcPr>
          <w:p w:rsidR="000F4A9C" w:rsidRDefault="000F4A9C">
            <w:pPr>
              <w:rPr>
                <w:lang w:val="en-US"/>
              </w:rPr>
            </w:pPr>
            <w:r>
              <w:rPr>
                <w:lang w:val="en-US"/>
              </w:rPr>
              <w:t>false</w:t>
            </w:r>
          </w:p>
        </w:tc>
        <w:tc>
          <w:tcPr>
            <w:tcW w:w="1560" w:type="dxa"/>
          </w:tcPr>
          <w:p w:rsidR="000F4A9C" w:rsidRDefault="000F4A9C">
            <w:pPr>
              <w:rPr>
                <w:lang w:val="en-US"/>
              </w:rPr>
            </w:pPr>
            <w:r>
              <w:rPr>
                <w:lang w:val="en-US"/>
              </w:rPr>
              <w:t>NULL</w:t>
            </w:r>
          </w:p>
        </w:tc>
      </w:tr>
      <w:tr w:rsidR="000F4A9C">
        <w:tc>
          <w:tcPr>
            <w:tcW w:w="1809" w:type="dxa"/>
          </w:tcPr>
          <w:p w:rsidR="000F4A9C" w:rsidRDefault="000F4A9C">
            <w:pPr>
              <w:rPr>
                <w:lang w:val="en-US"/>
              </w:rPr>
            </w:pPr>
            <w:r>
              <w:rPr>
                <w:lang w:val="en-US"/>
              </w:rPr>
              <w:t>True</w:t>
            </w:r>
          </w:p>
        </w:tc>
        <w:tc>
          <w:tcPr>
            <w:tcW w:w="1560" w:type="dxa"/>
          </w:tcPr>
          <w:p w:rsidR="000F4A9C" w:rsidRDefault="000F4A9C">
            <w:pPr>
              <w:rPr>
                <w:i/>
                <w:lang w:val="en-US"/>
              </w:rPr>
            </w:pPr>
            <w:r>
              <w:rPr>
                <w:i/>
                <w:lang w:val="en-US"/>
              </w:rPr>
              <w:t>true</w:t>
            </w:r>
          </w:p>
        </w:tc>
        <w:tc>
          <w:tcPr>
            <w:tcW w:w="1560" w:type="dxa"/>
          </w:tcPr>
          <w:p w:rsidR="000F4A9C" w:rsidRDefault="000F4A9C">
            <w:pPr>
              <w:rPr>
                <w:i/>
                <w:lang w:val="sv-SE"/>
              </w:rPr>
            </w:pPr>
            <w:r>
              <w:rPr>
                <w:i/>
                <w:lang w:val="sv-SE"/>
              </w:rPr>
              <w:t>false</w:t>
            </w:r>
          </w:p>
        </w:tc>
        <w:tc>
          <w:tcPr>
            <w:tcW w:w="1560" w:type="dxa"/>
          </w:tcPr>
          <w:p w:rsidR="000F4A9C" w:rsidRDefault="000F4A9C">
            <w:pPr>
              <w:rPr>
                <w:i/>
                <w:lang w:val="sv-SE"/>
              </w:rPr>
            </w:pPr>
            <w:r>
              <w:rPr>
                <w:i/>
                <w:lang w:val="sv-SE"/>
              </w:rPr>
              <w:t>NULL</w:t>
            </w:r>
          </w:p>
        </w:tc>
      </w:tr>
      <w:tr w:rsidR="000F4A9C">
        <w:tc>
          <w:tcPr>
            <w:tcW w:w="1809" w:type="dxa"/>
          </w:tcPr>
          <w:p w:rsidR="000F4A9C" w:rsidRDefault="000F4A9C">
            <w:pPr>
              <w:rPr>
                <w:lang w:val="sv-SE"/>
              </w:rPr>
            </w:pPr>
            <w:r>
              <w:rPr>
                <w:lang w:val="sv-SE"/>
              </w:rPr>
              <w:t>False</w:t>
            </w:r>
          </w:p>
        </w:tc>
        <w:tc>
          <w:tcPr>
            <w:tcW w:w="1560" w:type="dxa"/>
          </w:tcPr>
          <w:p w:rsidR="000F4A9C" w:rsidRDefault="000F4A9C">
            <w:pPr>
              <w:rPr>
                <w:i/>
                <w:lang w:val="sv-SE"/>
              </w:rPr>
            </w:pPr>
            <w:r>
              <w:rPr>
                <w:i/>
                <w:lang w:val="sv-SE"/>
              </w:rPr>
              <w:t>false</w:t>
            </w:r>
          </w:p>
        </w:tc>
        <w:tc>
          <w:tcPr>
            <w:tcW w:w="1560" w:type="dxa"/>
          </w:tcPr>
          <w:p w:rsidR="000F4A9C" w:rsidRDefault="000F4A9C">
            <w:pPr>
              <w:rPr>
                <w:i/>
                <w:lang w:val="sv-SE"/>
              </w:rPr>
            </w:pPr>
            <w:r>
              <w:rPr>
                <w:i/>
                <w:lang w:val="sv-SE"/>
              </w:rPr>
              <w:t>false</w:t>
            </w:r>
          </w:p>
        </w:tc>
        <w:tc>
          <w:tcPr>
            <w:tcW w:w="1560" w:type="dxa"/>
          </w:tcPr>
          <w:p w:rsidR="000F4A9C" w:rsidRDefault="000F4A9C">
            <w:pPr>
              <w:rPr>
                <w:i/>
                <w:lang w:val="sv-SE"/>
              </w:rPr>
            </w:pPr>
            <w:r>
              <w:rPr>
                <w:i/>
                <w:lang w:val="sv-SE"/>
              </w:rPr>
              <w:t>false</w:t>
            </w:r>
          </w:p>
        </w:tc>
      </w:tr>
      <w:tr w:rsidR="000F4A9C">
        <w:tc>
          <w:tcPr>
            <w:tcW w:w="1809" w:type="dxa"/>
          </w:tcPr>
          <w:p w:rsidR="000F4A9C" w:rsidRDefault="000F4A9C">
            <w:pPr>
              <w:rPr>
                <w:lang w:val="sv-SE"/>
              </w:rPr>
            </w:pPr>
            <w:r>
              <w:rPr>
                <w:lang w:val="sv-SE"/>
              </w:rPr>
              <w:t>NULL</w:t>
            </w:r>
          </w:p>
        </w:tc>
        <w:tc>
          <w:tcPr>
            <w:tcW w:w="1560" w:type="dxa"/>
          </w:tcPr>
          <w:p w:rsidR="000F4A9C" w:rsidRDefault="000F4A9C">
            <w:pPr>
              <w:rPr>
                <w:i/>
                <w:lang w:val="sv-SE"/>
              </w:rPr>
            </w:pPr>
            <w:r>
              <w:rPr>
                <w:i/>
                <w:lang w:val="sv-SE"/>
              </w:rPr>
              <w:t>NULL</w:t>
            </w:r>
          </w:p>
        </w:tc>
        <w:tc>
          <w:tcPr>
            <w:tcW w:w="1560" w:type="dxa"/>
          </w:tcPr>
          <w:p w:rsidR="000F4A9C" w:rsidRDefault="000F4A9C">
            <w:pPr>
              <w:rPr>
                <w:i/>
                <w:lang w:val="sv-SE"/>
              </w:rPr>
            </w:pPr>
            <w:r>
              <w:rPr>
                <w:i/>
                <w:lang w:val="sv-SE"/>
              </w:rPr>
              <w:t>false</w:t>
            </w:r>
          </w:p>
        </w:tc>
        <w:tc>
          <w:tcPr>
            <w:tcW w:w="1560" w:type="dxa"/>
          </w:tcPr>
          <w:p w:rsidR="000F4A9C" w:rsidRDefault="000F4A9C">
            <w:pPr>
              <w:rPr>
                <w:i/>
                <w:lang w:val="en-US"/>
              </w:rPr>
            </w:pPr>
            <w:r>
              <w:rPr>
                <w:i/>
                <w:lang w:val="en-US"/>
              </w:rPr>
              <w:t>NULL</w:t>
            </w:r>
          </w:p>
        </w:tc>
      </w:tr>
    </w:tbl>
    <w:p w:rsid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560"/>
        <w:gridCol w:w="1560"/>
        <w:gridCol w:w="1560"/>
      </w:tblGrid>
      <w:tr w:rsidR="000F4A9C">
        <w:tc>
          <w:tcPr>
            <w:tcW w:w="1809" w:type="dxa"/>
          </w:tcPr>
          <w:p w:rsidR="000F4A9C" w:rsidRDefault="000F4A9C">
            <w:pPr>
              <w:rPr>
                <w:b/>
                <w:lang w:val="en-US"/>
              </w:rPr>
            </w:pPr>
            <w:r>
              <w:rPr>
                <w:b/>
                <w:lang w:val="en-US"/>
              </w:rPr>
              <w:t>OR-operaatio</w:t>
            </w:r>
          </w:p>
        </w:tc>
        <w:tc>
          <w:tcPr>
            <w:tcW w:w="1560" w:type="dxa"/>
          </w:tcPr>
          <w:p w:rsidR="000F4A9C" w:rsidRDefault="000F4A9C">
            <w:pPr>
              <w:rPr>
                <w:lang w:val="en-US"/>
              </w:rPr>
            </w:pPr>
            <w:r>
              <w:rPr>
                <w:lang w:val="en-US"/>
              </w:rPr>
              <w:t>true</w:t>
            </w:r>
          </w:p>
        </w:tc>
        <w:tc>
          <w:tcPr>
            <w:tcW w:w="1560" w:type="dxa"/>
          </w:tcPr>
          <w:p w:rsidR="000F4A9C" w:rsidRDefault="000F4A9C">
            <w:pPr>
              <w:rPr>
                <w:lang w:val="en-US"/>
              </w:rPr>
            </w:pPr>
            <w:r>
              <w:rPr>
                <w:lang w:val="en-US"/>
              </w:rPr>
              <w:t>false</w:t>
            </w:r>
          </w:p>
        </w:tc>
        <w:tc>
          <w:tcPr>
            <w:tcW w:w="1560" w:type="dxa"/>
          </w:tcPr>
          <w:p w:rsidR="000F4A9C" w:rsidRDefault="000F4A9C">
            <w:pPr>
              <w:rPr>
                <w:lang w:val="en-US"/>
              </w:rPr>
            </w:pPr>
            <w:r>
              <w:rPr>
                <w:lang w:val="en-US"/>
              </w:rPr>
              <w:t>NULL</w:t>
            </w:r>
          </w:p>
        </w:tc>
      </w:tr>
      <w:tr w:rsidR="000F4A9C">
        <w:tc>
          <w:tcPr>
            <w:tcW w:w="1809" w:type="dxa"/>
          </w:tcPr>
          <w:p w:rsidR="000F4A9C" w:rsidRDefault="000F4A9C">
            <w:pPr>
              <w:rPr>
                <w:lang w:val="en-US"/>
              </w:rPr>
            </w:pPr>
            <w:r>
              <w:rPr>
                <w:lang w:val="en-US"/>
              </w:rPr>
              <w:t>True</w:t>
            </w:r>
          </w:p>
        </w:tc>
        <w:tc>
          <w:tcPr>
            <w:tcW w:w="1560" w:type="dxa"/>
          </w:tcPr>
          <w:p w:rsidR="000F4A9C" w:rsidRDefault="000F4A9C">
            <w:pPr>
              <w:rPr>
                <w:i/>
                <w:lang w:val="en-US"/>
              </w:rPr>
            </w:pPr>
            <w:r>
              <w:rPr>
                <w:i/>
                <w:lang w:val="en-US"/>
              </w:rPr>
              <w:t>true</w:t>
            </w:r>
          </w:p>
        </w:tc>
        <w:tc>
          <w:tcPr>
            <w:tcW w:w="1560" w:type="dxa"/>
          </w:tcPr>
          <w:p w:rsidR="000F4A9C" w:rsidRDefault="000F4A9C">
            <w:pPr>
              <w:rPr>
                <w:i/>
                <w:lang w:val="en-US"/>
              </w:rPr>
            </w:pPr>
            <w:r>
              <w:rPr>
                <w:i/>
                <w:lang w:val="en-US"/>
              </w:rPr>
              <w:t>true</w:t>
            </w:r>
          </w:p>
        </w:tc>
        <w:tc>
          <w:tcPr>
            <w:tcW w:w="1560" w:type="dxa"/>
          </w:tcPr>
          <w:p w:rsidR="000F4A9C" w:rsidRDefault="000F4A9C">
            <w:pPr>
              <w:rPr>
                <w:i/>
                <w:lang w:val="en-US"/>
              </w:rPr>
            </w:pPr>
            <w:r>
              <w:rPr>
                <w:i/>
                <w:lang w:val="en-US"/>
              </w:rPr>
              <w:t>true</w:t>
            </w:r>
          </w:p>
        </w:tc>
      </w:tr>
      <w:tr w:rsidR="000F4A9C">
        <w:tc>
          <w:tcPr>
            <w:tcW w:w="1809" w:type="dxa"/>
          </w:tcPr>
          <w:p w:rsidR="000F4A9C" w:rsidRDefault="000F4A9C">
            <w:pPr>
              <w:rPr>
                <w:lang w:val="en-US"/>
              </w:rPr>
            </w:pPr>
            <w:r>
              <w:rPr>
                <w:lang w:val="en-US"/>
              </w:rPr>
              <w:t>False</w:t>
            </w:r>
          </w:p>
        </w:tc>
        <w:tc>
          <w:tcPr>
            <w:tcW w:w="1560" w:type="dxa"/>
          </w:tcPr>
          <w:p w:rsidR="000F4A9C" w:rsidRDefault="000F4A9C">
            <w:pPr>
              <w:rPr>
                <w:i/>
                <w:lang w:val="en-US"/>
              </w:rPr>
            </w:pPr>
            <w:r>
              <w:rPr>
                <w:i/>
                <w:lang w:val="en-US"/>
              </w:rPr>
              <w:t>true</w:t>
            </w:r>
          </w:p>
        </w:tc>
        <w:tc>
          <w:tcPr>
            <w:tcW w:w="1560" w:type="dxa"/>
          </w:tcPr>
          <w:p w:rsidR="000F4A9C" w:rsidRDefault="000F4A9C">
            <w:pPr>
              <w:rPr>
                <w:i/>
                <w:lang w:val="sv-SE"/>
              </w:rPr>
            </w:pPr>
            <w:r>
              <w:rPr>
                <w:i/>
                <w:lang w:val="sv-SE"/>
              </w:rPr>
              <w:t>false</w:t>
            </w:r>
          </w:p>
        </w:tc>
        <w:tc>
          <w:tcPr>
            <w:tcW w:w="1560" w:type="dxa"/>
          </w:tcPr>
          <w:p w:rsidR="000F4A9C" w:rsidRDefault="000F4A9C">
            <w:pPr>
              <w:rPr>
                <w:i/>
                <w:lang w:val="sv-SE"/>
              </w:rPr>
            </w:pPr>
            <w:r>
              <w:rPr>
                <w:i/>
                <w:lang w:val="sv-SE"/>
              </w:rPr>
              <w:t>NULL</w:t>
            </w:r>
          </w:p>
        </w:tc>
      </w:tr>
      <w:tr w:rsidR="000F4A9C">
        <w:tc>
          <w:tcPr>
            <w:tcW w:w="1809" w:type="dxa"/>
          </w:tcPr>
          <w:p w:rsidR="000F4A9C" w:rsidRDefault="000F4A9C">
            <w:pPr>
              <w:rPr>
                <w:lang w:val="sv-SE"/>
              </w:rPr>
            </w:pPr>
            <w:r>
              <w:rPr>
                <w:lang w:val="sv-SE"/>
              </w:rPr>
              <w:t>NULL</w:t>
            </w:r>
          </w:p>
        </w:tc>
        <w:tc>
          <w:tcPr>
            <w:tcW w:w="1560" w:type="dxa"/>
          </w:tcPr>
          <w:p w:rsidR="000F4A9C" w:rsidRDefault="000F4A9C">
            <w:pPr>
              <w:rPr>
                <w:i/>
                <w:lang w:val="en-US"/>
              </w:rPr>
            </w:pPr>
            <w:r>
              <w:rPr>
                <w:i/>
                <w:lang w:val="en-US"/>
              </w:rPr>
              <w:t>true</w:t>
            </w:r>
          </w:p>
        </w:tc>
        <w:tc>
          <w:tcPr>
            <w:tcW w:w="1560" w:type="dxa"/>
          </w:tcPr>
          <w:p w:rsidR="000F4A9C" w:rsidRDefault="000F4A9C">
            <w:pPr>
              <w:rPr>
                <w:i/>
                <w:lang w:val="en-US"/>
              </w:rPr>
            </w:pPr>
            <w:r>
              <w:rPr>
                <w:i/>
                <w:lang w:val="en-US"/>
              </w:rPr>
              <w:t>NULL</w:t>
            </w:r>
          </w:p>
        </w:tc>
        <w:tc>
          <w:tcPr>
            <w:tcW w:w="1560" w:type="dxa"/>
          </w:tcPr>
          <w:p w:rsidR="000F4A9C" w:rsidRDefault="000F4A9C">
            <w:pPr>
              <w:rPr>
                <w:i/>
                <w:lang w:val="en-US"/>
              </w:rPr>
            </w:pPr>
            <w:r>
              <w:rPr>
                <w:i/>
                <w:lang w:val="en-US"/>
              </w:rPr>
              <w:t>NULL</w:t>
            </w:r>
          </w:p>
        </w:tc>
      </w:tr>
    </w:tbl>
    <w:p w:rsidR="000F4A9C" w:rsidRDefault="000F4A9C">
      <w:pPr>
        <w:rPr>
          <w:lang w:val="en-US"/>
        </w:rPr>
      </w:pPr>
    </w:p>
    <w:p w:rsidR="000F4A9C" w:rsidRDefault="000F4A9C">
      <w:r>
        <w:t>BooleanNonNull–tyyppi (BN) vastaa Boolean-tyyppiä, mutta Null-arvo ei ole sallittu. Samoin normaali boolean-logiikka on voimassa.</w:t>
      </w:r>
    </w:p>
    <w:p w:rsidR="000F4A9C" w:rsidRDefault="000F4A9C"/>
    <w:p w:rsidR="000F4A9C" w:rsidRDefault="000F4A9C">
      <w:r>
        <w:t xml:space="preserve">Näyttömuodossa boolean-arvo esitetään kyllä ja ei –arvoina. </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Sallittu</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Kyllä</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0F4A9C" w:rsidRDefault="000F4A9C">
            <w:pPr>
              <w:rPr>
                <w:rStyle w:val="Korostus"/>
                <w:bCs/>
                <w:i w:val="0"/>
                <w:iCs w:val="0"/>
                <w:lang w:val="en-US"/>
              </w:rPr>
            </w:pPr>
            <w:r>
              <w:rPr>
                <w:rStyle w:val="Korostus"/>
                <w:bCs/>
                <w:i w:val="0"/>
                <w:iCs w:val="0"/>
                <w:lang w:val="en-GB"/>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p>
          <w:p w:rsidR="000F4A9C" w:rsidRPr="000F4A9C" w:rsidRDefault="000F4A9C">
            <w:pPr>
              <w:rPr>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p>
        </w:tc>
      </w:tr>
    </w:tbl>
    <w:p w:rsidR="000F4A9C" w:rsidRP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NyttOtsikkoCharChar"/>
              </w:rPr>
              <w:t>Sallittu:</w:t>
            </w:r>
            <w:r>
              <w:t xml:space="preserve"> </w:t>
            </w:r>
            <w:r>
              <w:rPr>
                <w:b/>
                <w:bCs/>
              </w:rPr>
              <w:t>Kyllä</w:t>
            </w:r>
          </w:p>
        </w:tc>
      </w:tr>
    </w:tbl>
    <w:p w:rsidR="000F4A9C" w:rsidRDefault="000F4A9C"/>
    <w:p w:rsidR="00371AB0" w:rsidRDefault="00371AB0"/>
    <w:p w:rsidR="000F4A9C" w:rsidRDefault="000F4A9C" w:rsidP="001C6910">
      <w:pPr>
        <w:pStyle w:val="Otsikko2"/>
      </w:pPr>
      <w:bookmarkStart w:id="568" w:name="_Toc58484539"/>
      <w:r>
        <w:t>Merkkijono</w:t>
      </w:r>
      <w:r>
        <w:fldChar w:fldCharType="begin"/>
      </w:r>
      <w:r>
        <w:instrText xml:space="preserve"> XE "Merkkijono" </w:instrText>
      </w:r>
      <w:r>
        <w:fldChar w:fldCharType="end"/>
      </w:r>
      <w:r>
        <w:t xml:space="preserve"> - Character string</w:t>
      </w:r>
      <w:r>
        <w:fldChar w:fldCharType="begin"/>
      </w:r>
      <w:r>
        <w:instrText xml:space="preserve"> XE "Character string" </w:instrText>
      </w:r>
      <w:r>
        <w:fldChar w:fldCharType="end"/>
      </w:r>
      <w:r>
        <w:t xml:space="preserve"> (ST</w:t>
      </w:r>
      <w:r>
        <w:fldChar w:fldCharType="begin"/>
      </w:r>
      <w:r>
        <w:instrText xml:space="preserve"> XE "ST" \f"DT"</w:instrText>
      </w:r>
      <w:r>
        <w:fldChar w:fldCharType="end"/>
      </w:r>
      <w:r>
        <w:t>)</w:t>
      </w:r>
      <w:bookmarkEnd w:id="568"/>
    </w:p>
    <w:p w:rsidR="000F4A9C" w:rsidRDefault="000F4A9C">
      <w:r>
        <w:t>Merkkijono on yksinkertainen merkkijono, jonka sisällöstä ei ole tarkempaa tietoa.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value</w:t>
            </w:r>
            <w:r>
              <w:rPr>
                <w:color w:val="FF0000"/>
                <w:szCs w:val="24"/>
                <w:highlight w:val="white"/>
              </w:rPr>
              <w:t xml:space="preserve"> xsi:type</w:t>
            </w:r>
            <w:r>
              <w:rPr>
                <w:color w:val="0000FF"/>
                <w:szCs w:val="24"/>
                <w:highlight w:val="white"/>
              </w:rPr>
              <w:t>="</w:t>
            </w:r>
            <w:r>
              <w:rPr>
                <w:color w:val="000000"/>
                <w:szCs w:val="24"/>
                <w:highlight w:val="white"/>
              </w:rPr>
              <w:t>ST</w:t>
            </w:r>
            <w:r>
              <w:rPr>
                <w:color w:val="0000FF"/>
                <w:szCs w:val="24"/>
                <w:highlight w:val="white"/>
              </w:rPr>
              <w:t>"</w:t>
            </w:r>
            <w:r>
              <w:rPr>
                <w:color w:val="FF0000"/>
                <w:szCs w:val="24"/>
                <w:highlight w:val="white"/>
              </w:rPr>
              <w:t xml:space="preserve"> </w:t>
            </w:r>
            <w:r>
              <w:rPr>
                <w:color w:val="0000FF"/>
                <w:szCs w:val="24"/>
                <w:highlight w:val="white"/>
              </w:rPr>
              <w:t>&gt;</w:t>
            </w:r>
            <w:r>
              <w:rPr>
                <w:color w:val="000000"/>
                <w:szCs w:val="24"/>
                <w:highlight w:val="white"/>
              </w:rPr>
              <w:t>Tutkimus on tehty mutta tulos oli odotettu.</w:t>
            </w:r>
            <w:r>
              <w:rPr>
                <w:color w:val="0000FF"/>
                <w:szCs w:val="24"/>
                <w:highlight w:val="white"/>
              </w:rPr>
              <w:t>&lt;/</w:t>
            </w:r>
            <w:r>
              <w:rPr>
                <w:color w:val="800000"/>
                <w:szCs w:val="24"/>
                <w:highlight w:val="white"/>
              </w:rPr>
              <w:t>value</w:t>
            </w:r>
            <w:r>
              <w:rPr>
                <w:color w:val="0000FF"/>
                <w:szCs w:val="24"/>
                <w:highlight w:val="white"/>
              </w:rPr>
              <w:t>&gt;</w:t>
            </w:r>
          </w:p>
        </w:tc>
      </w:tr>
    </w:tbl>
    <w:p w:rsidR="000F4A9C" w:rsidRDefault="000F4A9C"/>
    <w:p w:rsidR="000F4A9C" w:rsidRDefault="000F4A9C">
      <w:r>
        <w:t>Merkkijono esitetään näyttömuodossa sellaisenaan:</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Tulos</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rPr>
            </w:pPr>
            <w:r>
              <w:rPr>
                <w:rStyle w:val="Korostus"/>
                <w:bCs/>
                <w:i w:val="0"/>
                <w:iCs w:val="0"/>
                <w:lang w:val="en-GB"/>
              </w:rPr>
              <w:tab/>
            </w:r>
            <w:r>
              <w:rPr>
                <w:rStyle w:val="Korostus"/>
                <w:bCs/>
                <w:i w:val="0"/>
                <w:iCs w:val="0"/>
                <w:lang w:val="en-GB"/>
              </w:rPr>
              <w:tab/>
            </w:r>
            <w:r>
              <w:rPr>
                <w:rStyle w:val="Korostus"/>
                <w:bCs/>
                <w:i w:val="0"/>
                <w:iCs w:val="0"/>
                <w:color w:val="0000FF"/>
              </w:rPr>
              <w:t>&lt;</w:t>
            </w:r>
            <w:r>
              <w:rPr>
                <w:rStyle w:val="Korostus"/>
                <w:bCs/>
                <w:i w:val="0"/>
                <w:iCs w:val="0"/>
                <w:color w:val="800000"/>
              </w:rPr>
              <w:t>content</w:t>
            </w:r>
            <w:r>
              <w:rPr>
                <w:rStyle w:val="Korostus"/>
                <w:bCs/>
                <w:i w:val="0"/>
                <w:iCs w:val="0"/>
                <w:color w:val="0000FF"/>
              </w:rPr>
              <w:t>&gt;</w:t>
            </w:r>
            <w:r>
              <w:rPr>
                <w:rStyle w:val="NyttArvoChar"/>
                <w:b w:val="0"/>
              </w:rPr>
              <w:t>Tutkimus on tehty, mutta tulos oli odotettu.</w:t>
            </w:r>
            <w:r>
              <w:rPr>
                <w:rStyle w:val="Korostus"/>
                <w:bCs/>
                <w:i w:val="0"/>
                <w:iCs w:val="0"/>
                <w:color w:val="0000FF"/>
              </w:rPr>
              <w:t>&lt;/</w:t>
            </w:r>
            <w:r>
              <w:rPr>
                <w:rStyle w:val="Korostus"/>
                <w:bCs/>
                <w:i w:val="0"/>
                <w:iCs w:val="0"/>
                <w:color w:val="800000"/>
              </w:rPr>
              <w:t>content</w:t>
            </w:r>
            <w:r>
              <w:rPr>
                <w:rStyle w:val="Korostus"/>
                <w:bCs/>
                <w:i w:val="0"/>
                <w:iCs w:val="0"/>
                <w:color w:val="0000FF"/>
              </w:rPr>
              <w:t>&gt;</w:t>
            </w:r>
          </w:p>
          <w:p w:rsidR="000F4A9C" w:rsidRDefault="000F4A9C">
            <w:pPr>
              <w:rPr>
                <w:rStyle w:val="Korostus"/>
                <w:bCs/>
                <w:i w:val="0"/>
                <w:iCs w:val="0"/>
              </w:rPr>
            </w:pPr>
            <w:r>
              <w:rPr>
                <w:rStyle w:val="Korostus"/>
                <w:bCs/>
                <w:i w:val="0"/>
                <w:iCs w:val="0"/>
              </w:rPr>
              <w:tab/>
            </w:r>
            <w:r>
              <w:rPr>
                <w:rStyle w:val="Korostus"/>
                <w:bCs/>
                <w:i w:val="0"/>
                <w:iCs w:val="0"/>
                <w:color w:val="0000FF"/>
              </w:rPr>
              <w:t>&lt;/</w:t>
            </w:r>
            <w:r>
              <w:rPr>
                <w:rStyle w:val="Korostus"/>
                <w:bCs/>
                <w:i w:val="0"/>
                <w:iCs w:val="0"/>
                <w:color w:val="800000"/>
              </w:rPr>
              <w:t>paragraph</w:t>
            </w:r>
            <w:r>
              <w:rPr>
                <w:rStyle w:val="Korostus"/>
                <w:bCs/>
                <w:i w:val="0"/>
                <w:iCs w:val="0"/>
                <w:color w:val="0000FF"/>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NyttOtsikkoCharChar"/>
              </w:rPr>
              <w:t>Tulos:</w:t>
            </w:r>
            <w:r>
              <w:t xml:space="preserve"> </w:t>
            </w:r>
            <w:r>
              <w:rPr>
                <w:rStyle w:val="NyttArvoChar"/>
              </w:rPr>
              <w:t>Tutkimus on tehty mutta tulos oli odotettu.</w:t>
            </w:r>
          </w:p>
        </w:tc>
      </w:tr>
    </w:tbl>
    <w:p w:rsidR="000F4A9C" w:rsidRDefault="000F4A9C"/>
    <w:p w:rsidR="00BC5EFA" w:rsidRDefault="00BC5EFA" w:rsidP="00BC5EFA">
      <w:r>
        <w:t>Lomakkeissa hoitoprosessin vaihe tietokenttään tulee tietoryhmän otsikko, jonka tietotyypistä käytetään nimeä Label (LB) - otsikko. Kyseessä ei ole varsinainen tietotyyppi vaan on ST:n spesialisaatio tai siitä rajoitettu osa</w:t>
      </w:r>
      <w:r w:rsidR="00673E7A">
        <w:t xml:space="preserve"> ja sen sisältö esitetään sellaisenaan</w:t>
      </w:r>
      <w:r>
        <w:t>.</w:t>
      </w:r>
    </w:p>
    <w:p w:rsidR="00BC5EFA" w:rsidRDefault="00BC5EFA" w:rsidP="00BC5EFA"/>
    <w:p w:rsidR="00BC5EFA" w:rsidRDefault="00BC5EFA" w:rsidP="00BC5EFA">
      <w:r>
        <w:t>Esimerkki tietoryhmän otsiko</w:t>
      </w:r>
      <w:r w:rsidR="008F5DDA">
        <w:t>sta</w:t>
      </w:r>
      <w:r>
        <w:t>:</w:t>
      </w:r>
    </w:p>
    <w:p w:rsidR="00BC5EFA" w:rsidRDefault="00BC5EFA" w:rsidP="00BC5EF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BC5EFA" w:rsidRPr="008F5DDA" w:rsidTr="00E605FA">
        <w:tc>
          <w:tcPr>
            <w:tcW w:w="9855" w:type="dxa"/>
          </w:tcPr>
          <w:p w:rsidR="00BC5EFA" w:rsidRPr="008F5DDA" w:rsidRDefault="008F5DDA" w:rsidP="00BC5EFA">
            <w:pPr>
              <w:rPr>
                <w:lang w:val="en-US"/>
              </w:rPr>
            </w:pPr>
            <w:r w:rsidRPr="00673E7A">
              <w:rPr>
                <w:rStyle w:val="Korostus"/>
                <w:bCs/>
                <w:i w:val="0"/>
                <w:iCs w:val="0"/>
                <w:color w:val="0000FF"/>
                <w:lang w:val="en-US"/>
              </w:rPr>
              <w:t>&lt;</w:t>
            </w:r>
            <w:r w:rsidR="00BC5EFA" w:rsidRPr="008F5DDA">
              <w:rPr>
                <w:color w:val="800000"/>
                <w:lang w:val="en-US"/>
              </w:rPr>
              <w:t>component</w:t>
            </w:r>
            <w:r w:rsidR="00BC5EFA" w:rsidRPr="008F5DDA">
              <w:rPr>
                <w:color w:val="0000FF"/>
                <w:lang w:val="en-US"/>
              </w:rPr>
              <w:t>&gt;</w:t>
            </w:r>
          </w:p>
          <w:p w:rsidR="00BC5EFA" w:rsidRPr="008F5DDA" w:rsidRDefault="008F5DDA" w:rsidP="00BC5EFA">
            <w:pPr>
              <w:rPr>
                <w:lang w:val="en-US"/>
              </w:rPr>
            </w:pPr>
            <w:r w:rsidRPr="008F5DDA">
              <w:rPr>
                <w:color w:val="0000FF"/>
                <w:lang w:val="en-US"/>
              </w:rPr>
              <w:tab/>
            </w:r>
            <w:r w:rsidR="00BC5EFA" w:rsidRPr="008F5DDA">
              <w:rPr>
                <w:color w:val="0000FF"/>
                <w:lang w:val="en-US"/>
              </w:rPr>
              <w:t>&lt;</w:t>
            </w:r>
            <w:r w:rsidR="00BC5EFA" w:rsidRPr="008F5DDA">
              <w:rPr>
                <w:color w:val="800000"/>
                <w:lang w:val="en-US"/>
              </w:rPr>
              <w:t>section</w:t>
            </w:r>
            <w:r w:rsidR="00BC5EFA" w:rsidRPr="008F5DDA">
              <w:rPr>
                <w:color w:val="0000FF"/>
                <w:lang w:val="en-US"/>
              </w:rPr>
              <w:t>&gt;</w:t>
            </w:r>
          </w:p>
          <w:p w:rsidR="00BC5EFA" w:rsidRPr="00673E7A" w:rsidRDefault="00BC5EFA" w:rsidP="00BC5EFA">
            <w:pPr>
              <w:rPr>
                <w:lang w:val="en-US"/>
              </w:rPr>
            </w:pPr>
            <w:r w:rsidRPr="008F5DDA">
              <w:rPr>
                <w:color w:val="0000FF"/>
                <w:lang w:val="en-US"/>
              </w:rPr>
              <w:tab/>
            </w:r>
            <w:r w:rsidRPr="008F5DDA">
              <w:rPr>
                <w:color w:val="0000FF"/>
                <w:lang w:val="en-US"/>
              </w:rPr>
              <w:tab/>
            </w:r>
            <w:r w:rsidRPr="00673E7A">
              <w:rPr>
                <w:color w:val="0000FF"/>
                <w:lang w:val="en-US"/>
              </w:rPr>
              <w:t>&lt;</w:t>
            </w:r>
            <w:r w:rsidRPr="00673E7A">
              <w:rPr>
                <w:color w:val="800000"/>
                <w:lang w:val="en-US"/>
              </w:rPr>
              <w:t>id</w:t>
            </w:r>
            <w:r w:rsidRPr="00673E7A">
              <w:rPr>
                <w:color w:val="0000FF"/>
                <w:lang w:val="en-US"/>
              </w:rPr>
              <w:t xml:space="preserve"> </w:t>
            </w:r>
            <w:r w:rsidRPr="00673E7A">
              <w:rPr>
                <w:color w:val="FF0000"/>
                <w:lang w:val="en-US"/>
              </w:rPr>
              <w:t>root</w:t>
            </w:r>
            <w:r w:rsidRPr="00673E7A">
              <w:rPr>
                <w:color w:val="0000FF"/>
                <w:lang w:val="en-US"/>
              </w:rPr>
              <w:t>="</w:t>
            </w:r>
            <w:r w:rsidRPr="00673E7A">
              <w:rPr>
                <w:lang w:val="en-US"/>
              </w:rPr>
              <w:t>1.2.246.10.1234567.11.2004.1234.14</w:t>
            </w:r>
            <w:r w:rsidRPr="00673E7A">
              <w:rPr>
                <w:color w:val="0000FF"/>
                <w:lang w:val="en-US"/>
              </w:rPr>
              <w:t>"/&gt;</w:t>
            </w:r>
          </w:p>
          <w:p w:rsidR="00BC5EFA" w:rsidRPr="00673E7A" w:rsidRDefault="00BC5EFA" w:rsidP="00BC5EFA">
            <w:pPr>
              <w:rPr>
                <w:lang w:val="en-US"/>
              </w:rPr>
            </w:pPr>
            <w:r w:rsidRPr="00673E7A">
              <w:rPr>
                <w:color w:val="0000FF"/>
                <w:lang w:val="en-US"/>
              </w:rPr>
              <w:tab/>
            </w:r>
            <w:r w:rsidRPr="00673E7A">
              <w:rPr>
                <w:color w:val="0000FF"/>
                <w:lang w:val="en-US"/>
              </w:rPr>
              <w:tab/>
              <w:t>&lt;</w:t>
            </w:r>
            <w:r w:rsidRPr="00673E7A">
              <w:rPr>
                <w:color w:val="800000"/>
                <w:lang w:val="en-US"/>
              </w:rPr>
              <w:t>title</w:t>
            </w:r>
            <w:r w:rsidRPr="00673E7A">
              <w:rPr>
                <w:color w:val="0000FF"/>
                <w:lang w:val="en-US"/>
              </w:rPr>
              <w:t>&gt;</w:t>
            </w:r>
            <w:r w:rsidRPr="00673E7A">
              <w:rPr>
                <w:lang w:val="en-US"/>
              </w:rPr>
              <w:t>Tietoryhmän otsikko</w:t>
            </w:r>
            <w:r w:rsidRPr="00673E7A">
              <w:rPr>
                <w:color w:val="0000FF"/>
                <w:lang w:val="en-US"/>
              </w:rPr>
              <w:t>&lt;/</w:t>
            </w:r>
            <w:r w:rsidRPr="00673E7A">
              <w:rPr>
                <w:color w:val="800000"/>
                <w:lang w:val="en-US"/>
              </w:rPr>
              <w:t>title</w:t>
            </w:r>
            <w:r w:rsidRPr="00673E7A">
              <w:rPr>
                <w:color w:val="0000FF"/>
                <w:lang w:val="en-US"/>
              </w:rPr>
              <w:t>&gt;</w:t>
            </w:r>
          </w:p>
          <w:p w:rsidR="00BC5EFA" w:rsidRPr="008F5DDA" w:rsidRDefault="00BC5EFA" w:rsidP="00BC5EFA">
            <w:r w:rsidRPr="00673E7A">
              <w:rPr>
                <w:color w:val="0000FF"/>
                <w:lang w:val="en-US"/>
              </w:rPr>
              <w:tab/>
            </w:r>
            <w:r w:rsidRPr="008F5DDA">
              <w:rPr>
                <w:color w:val="0000FF"/>
              </w:rPr>
              <w:t>&lt;/</w:t>
            </w:r>
            <w:r w:rsidRPr="008F5DDA">
              <w:rPr>
                <w:color w:val="800000"/>
              </w:rPr>
              <w:t>section</w:t>
            </w:r>
            <w:r w:rsidRPr="008F5DDA">
              <w:rPr>
                <w:color w:val="0000FF"/>
              </w:rPr>
              <w:t>&gt;</w:t>
            </w:r>
          </w:p>
          <w:p w:rsidR="00BC5EFA" w:rsidRPr="008F5DDA" w:rsidRDefault="00BC5EFA" w:rsidP="00BC5EFA">
            <w:pPr>
              <w:rPr>
                <w:color w:val="0000FF"/>
              </w:rPr>
            </w:pPr>
            <w:r w:rsidRPr="008F5DDA">
              <w:rPr>
                <w:color w:val="0000FF"/>
              </w:rPr>
              <w:t>&lt;/</w:t>
            </w:r>
            <w:r w:rsidRPr="008F5DDA">
              <w:rPr>
                <w:color w:val="800000"/>
              </w:rPr>
              <w:t>component</w:t>
            </w:r>
            <w:r w:rsidRPr="008F5DDA">
              <w:rPr>
                <w:color w:val="0000FF"/>
              </w:rPr>
              <w:t>&gt;</w:t>
            </w:r>
          </w:p>
        </w:tc>
      </w:tr>
    </w:tbl>
    <w:p w:rsidR="00BC5EFA" w:rsidRDefault="00BC5EFA" w:rsidP="00BC5EFA"/>
    <w:p w:rsidR="000F4A9C" w:rsidRDefault="000F4A9C" w:rsidP="001C6910">
      <w:pPr>
        <w:pStyle w:val="Otsikko2"/>
      </w:pPr>
      <w:bookmarkStart w:id="569" w:name="_Toc58484540"/>
      <w:r>
        <w:t>Koodiarvo</w:t>
      </w:r>
      <w:r>
        <w:fldChar w:fldCharType="begin"/>
      </w:r>
      <w:r>
        <w:instrText xml:space="preserve"> XE "Koodiarvo" </w:instrText>
      </w:r>
      <w:r>
        <w:fldChar w:fldCharType="end"/>
      </w:r>
      <w:r>
        <w:t xml:space="preserve"> - Coded value</w:t>
      </w:r>
      <w:r>
        <w:fldChar w:fldCharType="begin"/>
      </w:r>
      <w:r>
        <w:instrText xml:space="preserve"> XE "Coded value" </w:instrText>
      </w:r>
      <w:r>
        <w:fldChar w:fldCharType="end"/>
      </w:r>
      <w:r>
        <w:t xml:space="preserve"> (CV</w:t>
      </w:r>
      <w:r>
        <w:fldChar w:fldCharType="begin"/>
      </w:r>
      <w:r>
        <w:instrText xml:space="preserve"> XE "CV" \f"DT"</w:instrText>
      </w:r>
      <w:r>
        <w:fldChar w:fldCharType="end"/>
      </w:r>
      <w:r>
        <w:t>)</w:t>
      </w:r>
      <w:bookmarkEnd w:id="569"/>
    </w:p>
    <w:p w:rsidR="000F4A9C" w:rsidRDefault="000F4A9C">
      <w:r>
        <w:t>Koodien esittämiseen käytettävät tietotyypit ovat</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2"/>
        <w:gridCol w:w="3206"/>
        <w:gridCol w:w="2794"/>
        <w:gridCol w:w="2857"/>
      </w:tblGrid>
      <w:tr w:rsidR="000F4A9C">
        <w:tblPrEx>
          <w:tblCellMar>
            <w:top w:w="0" w:type="dxa"/>
            <w:bottom w:w="0" w:type="dxa"/>
          </w:tblCellMar>
        </w:tblPrEx>
        <w:tc>
          <w:tcPr>
            <w:tcW w:w="779" w:type="dxa"/>
          </w:tcPr>
          <w:p w:rsidR="000F4A9C" w:rsidRDefault="000F4A9C">
            <w:pPr>
              <w:rPr>
                <w:b/>
                <w:bCs/>
                <w:lang w:val="en-GB"/>
              </w:rPr>
            </w:pPr>
            <w:r>
              <w:rPr>
                <w:b/>
                <w:bCs/>
                <w:lang w:val="en-GB"/>
              </w:rPr>
              <w:t>CD</w:t>
            </w:r>
          </w:p>
        </w:tc>
        <w:tc>
          <w:tcPr>
            <w:tcW w:w="3260" w:type="dxa"/>
          </w:tcPr>
          <w:p w:rsidR="000F4A9C" w:rsidRDefault="000F4A9C">
            <w:r>
              <w:t>koodisto voidaan valita</w:t>
            </w:r>
          </w:p>
        </w:tc>
        <w:tc>
          <w:tcPr>
            <w:tcW w:w="2835" w:type="dxa"/>
          </w:tcPr>
          <w:p w:rsidR="000F4A9C" w:rsidRDefault="000F4A9C">
            <w:r>
              <w:t>translation-elementti</w:t>
            </w:r>
          </w:p>
        </w:tc>
        <w:tc>
          <w:tcPr>
            <w:tcW w:w="2905" w:type="dxa"/>
          </w:tcPr>
          <w:p w:rsidR="000F4A9C" w:rsidRDefault="000F4A9C">
            <w:r>
              <w:t>qualifier-elementti</w:t>
            </w:r>
          </w:p>
        </w:tc>
      </w:tr>
      <w:tr w:rsidR="000F4A9C">
        <w:tblPrEx>
          <w:tblCellMar>
            <w:top w:w="0" w:type="dxa"/>
            <w:bottom w:w="0" w:type="dxa"/>
          </w:tblCellMar>
        </w:tblPrEx>
        <w:tc>
          <w:tcPr>
            <w:tcW w:w="779" w:type="dxa"/>
          </w:tcPr>
          <w:p w:rsidR="000F4A9C" w:rsidRDefault="000F4A9C">
            <w:pPr>
              <w:rPr>
                <w:b/>
                <w:bCs/>
                <w:lang w:val="en-GB"/>
              </w:rPr>
            </w:pPr>
            <w:r>
              <w:rPr>
                <w:b/>
                <w:bCs/>
                <w:lang w:val="en-GB"/>
              </w:rPr>
              <w:t>CE</w:t>
            </w:r>
          </w:p>
        </w:tc>
        <w:tc>
          <w:tcPr>
            <w:tcW w:w="3260" w:type="dxa"/>
          </w:tcPr>
          <w:p w:rsidR="000F4A9C" w:rsidRDefault="000F4A9C">
            <w:r>
              <w:t>koodisto voidaan valita</w:t>
            </w:r>
          </w:p>
        </w:tc>
        <w:tc>
          <w:tcPr>
            <w:tcW w:w="2835" w:type="dxa"/>
          </w:tcPr>
          <w:p w:rsidR="000F4A9C" w:rsidRDefault="000F4A9C">
            <w:r>
              <w:t>translation-elementti</w:t>
            </w:r>
          </w:p>
        </w:tc>
        <w:tc>
          <w:tcPr>
            <w:tcW w:w="2905" w:type="dxa"/>
          </w:tcPr>
          <w:p w:rsidR="000F4A9C" w:rsidRDefault="000F4A9C"/>
        </w:tc>
      </w:tr>
      <w:tr w:rsidR="000F4A9C">
        <w:tblPrEx>
          <w:tblCellMar>
            <w:top w:w="0" w:type="dxa"/>
            <w:bottom w:w="0" w:type="dxa"/>
          </w:tblCellMar>
        </w:tblPrEx>
        <w:tc>
          <w:tcPr>
            <w:tcW w:w="779" w:type="dxa"/>
          </w:tcPr>
          <w:p w:rsidR="000F4A9C" w:rsidRDefault="000F4A9C">
            <w:pPr>
              <w:rPr>
                <w:b/>
                <w:bCs/>
                <w:lang w:val="en-GB"/>
              </w:rPr>
            </w:pPr>
            <w:r>
              <w:rPr>
                <w:b/>
                <w:bCs/>
                <w:lang w:val="en-GB"/>
              </w:rPr>
              <w:t>CV</w:t>
            </w:r>
          </w:p>
        </w:tc>
        <w:tc>
          <w:tcPr>
            <w:tcW w:w="3260" w:type="dxa"/>
          </w:tcPr>
          <w:p w:rsidR="000F4A9C" w:rsidRDefault="000F4A9C">
            <w:r>
              <w:t>koodisto voidaan valita</w:t>
            </w:r>
          </w:p>
        </w:tc>
        <w:tc>
          <w:tcPr>
            <w:tcW w:w="2835" w:type="dxa"/>
          </w:tcPr>
          <w:p w:rsidR="000F4A9C" w:rsidRDefault="000F4A9C"/>
        </w:tc>
        <w:tc>
          <w:tcPr>
            <w:tcW w:w="2905" w:type="dxa"/>
          </w:tcPr>
          <w:p w:rsidR="000F4A9C" w:rsidRDefault="000F4A9C"/>
        </w:tc>
      </w:tr>
      <w:tr w:rsidR="000F4A9C">
        <w:tblPrEx>
          <w:tblCellMar>
            <w:top w:w="0" w:type="dxa"/>
            <w:bottom w:w="0" w:type="dxa"/>
          </w:tblCellMar>
        </w:tblPrEx>
        <w:tc>
          <w:tcPr>
            <w:tcW w:w="779" w:type="dxa"/>
          </w:tcPr>
          <w:p w:rsidR="000F4A9C" w:rsidRDefault="000F4A9C">
            <w:pPr>
              <w:rPr>
                <w:b/>
                <w:bCs/>
              </w:rPr>
            </w:pPr>
            <w:r>
              <w:rPr>
                <w:b/>
                <w:bCs/>
              </w:rPr>
              <w:t>CS</w:t>
            </w:r>
          </w:p>
        </w:tc>
        <w:tc>
          <w:tcPr>
            <w:tcW w:w="3260" w:type="dxa"/>
          </w:tcPr>
          <w:p w:rsidR="000F4A9C" w:rsidRDefault="000F4A9C">
            <w:r>
              <w:t>koodisto kiinnitetty</w:t>
            </w:r>
          </w:p>
        </w:tc>
        <w:tc>
          <w:tcPr>
            <w:tcW w:w="2835" w:type="dxa"/>
          </w:tcPr>
          <w:p w:rsidR="000F4A9C" w:rsidRDefault="000F4A9C"/>
        </w:tc>
        <w:tc>
          <w:tcPr>
            <w:tcW w:w="2905" w:type="dxa"/>
          </w:tcPr>
          <w:p w:rsidR="000F4A9C" w:rsidRDefault="000F4A9C"/>
        </w:tc>
      </w:tr>
    </w:tbl>
    <w:p w:rsidR="000F4A9C" w:rsidRDefault="000F4A9C"/>
    <w:p w:rsidR="000F4A9C" w:rsidRDefault="000F4A9C">
      <w:r>
        <w:t>Nämä on esitetty tässä luvuissa 3.3.-3.6. Tietotyyppien periytymisjärjestys näissä on CD-&gt;CE-&gt;CV-&gt;CS, jossa CD on siis laajin.</w:t>
      </w:r>
    </w:p>
    <w:p w:rsidR="000F4A9C" w:rsidRDefault="000F4A9C"/>
    <w:p w:rsidR="000F4A9C" w:rsidRDefault="000F4A9C">
      <w:r>
        <w:t xml:space="preserve">Koodiarvo CV esittää yhden koodiarvon ilman muita vaihtoehtoja. Lisätietoina voidaan esittää alkuperäinen näyttöteksti sekä tieto, johon koodiarvon valinta perustuu (original text). OriginalText ja displayName ovat molemmat tietoja, jotka voidaan näyttää käyttäjälle. DisplayName on nimenomaan </w:t>
      </w:r>
      <w:r w:rsidRPr="004E1F04">
        <w:t>teksti, joka on mukana koodistossa koodin selitteenä ja originalText voi olla muukin teksti.</w:t>
      </w:r>
      <w:r w:rsidR="002E702D" w:rsidRPr="004E1F04">
        <w:t xml:space="preserve"> </w:t>
      </w:r>
      <w:r w:rsidR="002E702D" w:rsidRPr="004E1F04">
        <w:rPr>
          <w:b/>
        </w:rPr>
        <w:t>Kanta-merkinnöillä rakenteisissa tiedoissa CV-tietotyypin originalText:iä käytetään lähtökohtaisesti vain erikseen dokumentoiduissa rakenteissa</w:t>
      </w:r>
      <w:r w:rsidR="004E1F04">
        <w:t>.</w:t>
      </w:r>
    </w:p>
    <w:p w:rsidR="000F4A9C" w:rsidRDefault="000F4A9C"/>
    <w:p w:rsidR="000F4A9C" w:rsidRDefault="000F4A9C">
      <w:r>
        <w:t>Tietotyyppi CV ei salli usean vaihtoehtoisen koodiarvon käyttöä (ei sisällä translation-elementtiä), sitä varten on syytä käyttää tietotyyppiä C</w:t>
      </w:r>
      <w:r w:rsidR="00A52A48">
        <w:t>D</w:t>
      </w:r>
      <w:r>
        <w:t>.</w:t>
      </w:r>
      <w:r w:rsidR="00A52A48">
        <w:t xml:space="preserve"> Aiemmin Kanta-määrittelyissä suositeltiin </w:t>
      </w:r>
      <w:r w:rsidR="0040085E">
        <w:t>luokitustyyppisissä tiedoissa</w:t>
      </w:r>
      <w:r w:rsidR="00A52A48">
        <w:t xml:space="preserve"> käytettäväksi yleisesti tietotyypiä CV mutta HL7 Finland TC 10/2015 linjasi, että uusissa määrittelyissä käytetään CD tietotyyppiä</w:t>
      </w:r>
      <w:r w:rsidR="00854824">
        <w:t xml:space="preserve"> (ks. perustelut CD tietotyypin käytölle kpl 3.4)</w:t>
      </w:r>
      <w:r w:rsidR="00A52A48">
        <w:t xml:space="preserve">. </w:t>
      </w:r>
      <w:r w:rsidR="00854824">
        <w:t>Tätä muutosta ei korjata</w:t>
      </w:r>
      <w:r w:rsidR="00A52A48">
        <w:t xml:space="preserve"> jo olemassa oleviin määrittelyihin. </w:t>
      </w:r>
    </w:p>
    <w:p w:rsidR="000F4A9C" w:rsidRDefault="000F4A9C"/>
    <w:p w:rsidR="000F4A9C" w:rsidRDefault="000F4A9C">
      <w:r>
        <w:t>Esimerkki: code-elementin tietotyyppi on CV</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code</w:t>
            </w:r>
            <w:r>
              <w:rPr>
                <w:color w:val="FF0000"/>
                <w:szCs w:val="24"/>
                <w:highlight w:val="white"/>
              </w:rPr>
              <w:t xml:space="preserve"> code</w:t>
            </w:r>
            <w:r>
              <w:rPr>
                <w:color w:val="0000FF"/>
                <w:szCs w:val="24"/>
                <w:highlight w:val="white"/>
              </w:rPr>
              <w:t>="</w:t>
            </w:r>
            <w:r>
              <w:rPr>
                <w:color w:val="000000"/>
                <w:szCs w:val="24"/>
                <w:highlight w:val="white"/>
              </w:rPr>
              <w:t>GD1QA</w:t>
            </w:r>
            <w:r>
              <w:rPr>
                <w:color w:val="0000FF"/>
                <w:szCs w:val="24"/>
                <w:highlight w:val="white"/>
              </w:rPr>
              <w:t>"</w:t>
            </w:r>
            <w:r>
              <w:rPr>
                <w:color w:val="FF0000"/>
                <w:szCs w:val="24"/>
                <w:highlight w:val="white"/>
              </w:rPr>
              <w:t xml:space="preserve"> codeSystem</w:t>
            </w:r>
            <w:r>
              <w:rPr>
                <w:color w:val="0000FF"/>
                <w:szCs w:val="24"/>
                <w:highlight w:val="white"/>
              </w:rPr>
              <w:t>="</w:t>
            </w:r>
            <w:r>
              <w:rPr>
                <w:color w:val="000000"/>
                <w:szCs w:val="24"/>
                <w:highlight w:val="white"/>
              </w:rPr>
              <w:t>1.2.246.537.6.4.2005</w:t>
            </w:r>
            <w:r>
              <w:rPr>
                <w:color w:val="0000FF"/>
                <w:szCs w:val="24"/>
                <w:highlight w:val="white"/>
              </w:rPr>
              <w:t>"</w:t>
            </w:r>
            <w:r>
              <w:rPr>
                <w:color w:val="FF0000"/>
                <w:szCs w:val="24"/>
                <w:highlight w:val="white"/>
              </w:rPr>
              <w:t xml:space="preserve"> </w:t>
            </w:r>
            <w:r>
              <w:rPr>
                <w:color w:val="FF0000"/>
                <w:szCs w:val="24"/>
                <w:highlight w:val="white"/>
              </w:rPr>
              <w:br/>
              <w:t xml:space="preserve">           codeSystemName</w:t>
            </w:r>
            <w:r>
              <w:rPr>
                <w:color w:val="0000FF"/>
                <w:szCs w:val="24"/>
                <w:highlight w:val="white"/>
              </w:rPr>
              <w:t>="</w:t>
            </w:r>
            <w:r>
              <w:rPr>
                <w:color w:val="000000"/>
                <w:szCs w:val="24"/>
                <w:highlight w:val="white"/>
              </w:rPr>
              <w:t>Radiologinen tutkimus- ja toimenpideluokitus 2005</w:t>
            </w:r>
            <w:r>
              <w:rPr>
                <w:color w:val="0000FF"/>
                <w:szCs w:val="24"/>
                <w:highlight w:val="white"/>
              </w:rPr>
              <w:t>"</w:t>
            </w:r>
            <w:r>
              <w:rPr>
                <w:color w:val="FF0000"/>
                <w:szCs w:val="24"/>
                <w:highlight w:val="white"/>
              </w:rPr>
              <w:t xml:space="preserve"> </w:t>
            </w:r>
            <w:r>
              <w:rPr>
                <w:color w:val="FF0000"/>
                <w:szCs w:val="24"/>
                <w:highlight w:val="white"/>
              </w:rPr>
              <w:br/>
              <w:t xml:space="preserve">           displayName</w:t>
            </w:r>
            <w:r>
              <w:rPr>
                <w:color w:val="0000FF"/>
                <w:szCs w:val="24"/>
                <w:highlight w:val="white"/>
              </w:rPr>
              <w:t>="</w:t>
            </w:r>
            <w:r>
              <w:rPr>
                <w:color w:val="000000"/>
                <w:szCs w:val="24"/>
                <w:highlight w:val="white"/>
              </w:rPr>
              <w:t xml:space="preserve"> Thoraxin natiiviröntgen makuuasennossa</w:t>
            </w:r>
            <w:r>
              <w:rPr>
                <w:color w:val="0000FF"/>
                <w:szCs w:val="24"/>
                <w:highlight w:val="white"/>
              </w:rPr>
              <w:t>" /&gt;</w:t>
            </w:r>
          </w:p>
        </w:tc>
      </w:tr>
    </w:tbl>
    <w:p w:rsidR="000F4A9C" w:rsidRDefault="000F4A9C"/>
    <w:p w:rsidR="000F4A9C" w:rsidRDefault="000F4A9C">
      <w:r>
        <w:t>Esimerkki: observation value-elementin tietotyyppi on CV</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value</w:t>
            </w:r>
            <w:r>
              <w:rPr>
                <w:color w:val="FF0000"/>
                <w:szCs w:val="24"/>
                <w:highlight w:val="white"/>
              </w:rPr>
              <w:t xml:space="preserve"> xsi:type</w:t>
            </w:r>
            <w:r>
              <w:rPr>
                <w:color w:val="0000FF"/>
                <w:szCs w:val="24"/>
                <w:highlight w:val="white"/>
              </w:rPr>
              <w:t>="</w:t>
            </w:r>
            <w:r>
              <w:rPr>
                <w:color w:val="000000"/>
                <w:szCs w:val="24"/>
                <w:highlight w:val="white"/>
              </w:rPr>
              <w:t>CV</w:t>
            </w:r>
            <w:r>
              <w:rPr>
                <w:color w:val="0000FF"/>
                <w:szCs w:val="24"/>
                <w:highlight w:val="white"/>
              </w:rPr>
              <w:t>"</w:t>
            </w:r>
            <w:r>
              <w:rPr>
                <w:color w:val="FF0000"/>
                <w:szCs w:val="24"/>
                <w:highlight w:val="white"/>
              </w:rPr>
              <w:t xml:space="preserve">  code</w:t>
            </w:r>
            <w:r>
              <w:rPr>
                <w:color w:val="0000FF"/>
                <w:szCs w:val="24"/>
                <w:highlight w:val="white"/>
              </w:rPr>
              <w:t>="</w:t>
            </w:r>
            <w:r>
              <w:rPr>
                <w:color w:val="000000"/>
                <w:szCs w:val="24"/>
                <w:highlight w:val="white"/>
              </w:rPr>
              <w:t>J18.9</w:t>
            </w:r>
            <w:r>
              <w:rPr>
                <w:color w:val="0000FF"/>
                <w:szCs w:val="24"/>
                <w:highlight w:val="white"/>
              </w:rPr>
              <w:t>"</w:t>
            </w:r>
            <w:r>
              <w:rPr>
                <w:color w:val="FF0000"/>
                <w:szCs w:val="24"/>
                <w:highlight w:val="white"/>
              </w:rPr>
              <w:t xml:space="preserve"> codeSystem</w:t>
            </w:r>
            <w:r>
              <w:rPr>
                <w:color w:val="0000FF"/>
                <w:szCs w:val="24"/>
                <w:highlight w:val="white"/>
              </w:rPr>
              <w:t>="</w:t>
            </w:r>
            <w:r>
              <w:rPr>
                <w:color w:val="000000"/>
                <w:szCs w:val="24"/>
                <w:highlight w:val="white"/>
              </w:rPr>
              <w:t>1.2.246.537.6.1.1999</w:t>
            </w:r>
            <w:r>
              <w:rPr>
                <w:color w:val="0000FF"/>
                <w:szCs w:val="24"/>
                <w:highlight w:val="white"/>
              </w:rPr>
              <w:t>"</w:t>
            </w:r>
            <w:r>
              <w:rPr>
                <w:color w:val="0000FF"/>
                <w:szCs w:val="24"/>
                <w:highlight w:val="white"/>
              </w:rPr>
              <w:br/>
            </w:r>
            <w:r>
              <w:rPr>
                <w:color w:val="FF0000"/>
                <w:szCs w:val="24"/>
                <w:highlight w:val="white"/>
              </w:rPr>
              <w:t xml:space="preserve">           codeSystemName</w:t>
            </w:r>
            <w:r>
              <w:rPr>
                <w:color w:val="0000FF"/>
                <w:szCs w:val="24"/>
                <w:highlight w:val="white"/>
              </w:rPr>
              <w:t>="</w:t>
            </w:r>
            <w:r>
              <w:rPr>
                <w:color w:val="000000"/>
                <w:szCs w:val="24"/>
                <w:highlight w:val="white"/>
              </w:rPr>
              <w:t>ICD-10 / 1999</w:t>
            </w:r>
            <w:r>
              <w:rPr>
                <w:color w:val="0000FF"/>
                <w:szCs w:val="24"/>
                <w:highlight w:val="white"/>
              </w:rPr>
              <w:t>"</w:t>
            </w:r>
            <w:r>
              <w:rPr>
                <w:color w:val="FF0000"/>
                <w:szCs w:val="24"/>
                <w:highlight w:val="white"/>
              </w:rPr>
              <w:t xml:space="preserve"> displayName</w:t>
            </w:r>
            <w:r>
              <w:rPr>
                <w:color w:val="0000FF"/>
                <w:szCs w:val="24"/>
                <w:highlight w:val="white"/>
              </w:rPr>
              <w:t>="</w:t>
            </w:r>
            <w:r>
              <w:rPr>
                <w:color w:val="000000"/>
                <w:szCs w:val="24"/>
                <w:highlight w:val="white"/>
              </w:rPr>
              <w:t>Määrittämätön keuhkokuume</w:t>
            </w:r>
            <w:r>
              <w:rPr>
                <w:color w:val="0000FF"/>
                <w:szCs w:val="24"/>
                <w:highlight w:val="white"/>
              </w:rPr>
              <w:t>"/&gt;</w:t>
            </w:r>
          </w:p>
        </w:tc>
      </w:tr>
    </w:tbl>
    <w:p w:rsidR="000F4A9C" w:rsidRDefault="000F4A9C"/>
    <w:p w:rsidR="000F4A9C" w:rsidRDefault="000F4A9C">
      <w:r>
        <w:t xml:space="preserve">CV-tietotyyppille on määritelty </w:t>
      </w:r>
      <w:r w:rsidR="000062DB">
        <w:t xml:space="preserve">Potilastiedon arkistossa ja Sosiaalihuollon asiakastiedon arkistossa  </w:t>
      </w:r>
      <w:r>
        <w:t>seuraavat</w:t>
      </w:r>
      <w:r w:rsidR="0040085E">
        <w:t xml:space="preserve"> </w:t>
      </w:r>
      <w:r>
        <w:t>attribuutit: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36"/>
        <w:gridCol w:w="1374"/>
        <w:gridCol w:w="1418"/>
        <w:gridCol w:w="992"/>
        <w:gridCol w:w="3935"/>
      </w:tblGrid>
      <w:tr w:rsidR="000F4A9C" w:rsidTr="00506B94">
        <w:tc>
          <w:tcPr>
            <w:tcW w:w="2136" w:type="dxa"/>
          </w:tcPr>
          <w:p w:rsidR="000F4A9C" w:rsidRDefault="000F4A9C">
            <w:pPr>
              <w:rPr>
                <w:b/>
              </w:rPr>
            </w:pPr>
            <w:r>
              <w:rPr>
                <w:b/>
              </w:rPr>
              <w:t>Attribuutti</w:t>
            </w:r>
          </w:p>
        </w:tc>
        <w:tc>
          <w:tcPr>
            <w:tcW w:w="1374" w:type="dxa"/>
          </w:tcPr>
          <w:p w:rsidR="000F4A9C" w:rsidRDefault="000F4A9C">
            <w:pPr>
              <w:rPr>
                <w:b/>
              </w:rPr>
            </w:pPr>
            <w:r>
              <w:rPr>
                <w:b/>
              </w:rPr>
              <w:t>Merkitys</w:t>
            </w:r>
          </w:p>
        </w:tc>
        <w:tc>
          <w:tcPr>
            <w:tcW w:w="1418" w:type="dxa"/>
          </w:tcPr>
          <w:p w:rsidR="000F4A9C" w:rsidRDefault="000F4A9C">
            <w:pPr>
              <w:jc w:val="center"/>
              <w:rPr>
                <w:b/>
              </w:rPr>
            </w:pPr>
            <w:r>
              <w:rPr>
                <w:b/>
              </w:rPr>
              <w:t>Pak?</w:t>
            </w:r>
          </w:p>
        </w:tc>
        <w:tc>
          <w:tcPr>
            <w:tcW w:w="992" w:type="dxa"/>
          </w:tcPr>
          <w:p w:rsidR="000F4A9C" w:rsidRDefault="000F4A9C">
            <w:pPr>
              <w:rPr>
                <w:b/>
              </w:rPr>
            </w:pPr>
            <w:r>
              <w:rPr>
                <w:b/>
              </w:rPr>
              <w:t>Tyyppi</w:t>
            </w:r>
          </w:p>
        </w:tc>
        <w:tc>
          <w:tcPr>
            <w:tcW w:w="3935" w:type="dxa"/>
          </w:tcPr>
          <w:p w:rsidR="000F4A9C" w:rsidRDefault="000F4A9C">
            <w:pPr>
              <w:rPr>
                <w:b/>
              </w:rPr>
            </w:pPr>
            <w:r>
              <w:rPr>
                <w:b/>
              </w:rPr>
              <w:t>Selite</w:t>
            </w:r>
          </w:p>
        </w:tc>
      </w:tr>
      <w:tr w:rsidR="000F4A9C" w:rsidTr="00506B94">
        <w:tc>
          <w:tcPr>
            <w:tcW w:w="2136" w:type="dxa"/>
          </w:tcPr>
          <w:p w:rsidR="000F4A9C" w:rsidRDefault="000F4A9C">
            <w:pPr>
              <w:rPr>
                <w:color w:val="FF0000"/>
              </w:rPr>
            </w:pPr>
            <w:r>
              <w:rPr>
                <w:color w:val="FF0000"/>
              </w:rPr>
              <w:t>code</w:t>
            </w:r>
          </w:p>
        </w:tc>
        <w:tc>
          <w:tcPr>
            <w:tcW w:w="1374" w:type="dxa"/>
          </w:tcPr>
          <w:p w:rsidR="000F4A9C" w:rsidRDefault="000F4A9C">
            <w:pPr>
              <w:rPr>
                <w:lang w:val="en-GB"/>
              </w:rPr>
            </w:pPr>
            <w:r>
              <w:rPr>
                <w:lang w:val="en-GB"/>
              </w:rPr>
              <w:t>Koodiarvo</w:t>
            </w:r>
          </w:p>
        </w:tc>
        <w:tc>
          <w:tcPr>
            <w:tcW w:w="1418" w:type="dxa"/>
          </w:tcPr>
          <w:p w:rsidR="000F4A9C" w:rsidRDefault="00814F94">
            <w:pPr>
              <w:jc w:val="center"/>
              <w:rPr>
                <w:lang w:val="en-GB"/>
              </w:rPr>
            </w:pPr>
            <w:r>
              <w:rPr>
                <w:lang w:val="en-GB"/>
              </w:rPr>
              <w:t>Aina pakollinen</w:t>
            </w:r>
          </w:p>
        </w:tc>
        <w:tc>
          <w:tcPr>
            <w:tcW w:w="992" w:type="dxa"/>
          </w:tcPr>
          <w:p w:rsidR="000F4A9C" w:rsidRDefault="000F4A9C">
            <w:pPr>
              <w:rPr>
                <w:lang w:val="en-GB"/>
              </w:rPr>
            </w:pPr>
            <w:r>
              <w:rPr>
                <w:lang w:val="en-GB"/>
              </w:rPr>
              <w:t>ST</w:t>
            </w:r>
          </w:p>
        </w:tc>
        <w:tc>
          <w:tcPr>
            <w:tcW w:w="3935" w:type="dxa"/>
          </w:tcPr>
          <w:p w:rsidR="000F4A9C" w:rsidRDefault="000F4A9C">
            <w:r>
              <w:t>Varsinainen koodiarvo.</w:t>
            </w:r>
          </w:p>
        </w:tc>
      </w:tr>
      <w:tr w:rsidR="000F4A9C" w:rsidTr="00506B94">
        <w:tc>
          <w:tcPr>
            <w:tcW w:w="2136" w:type="dxa"/>
          </w:tcPr>
          <w:p w:rsidR="000F4A9C" w:rsidRDefault="000F4A9C">
            <w:pPr>
              <w:rPr>
                <w:color w:val="FF0000"/>
              </w:rPr>
            </w:pPr>
            <w:r>
              <w:rPr>
                <w:color w:val="FF0000"/>
              </w:rPr>
              <w:t>codeSystem</w:t>
            </w:r>
          </w:p>
        </w:tc>
        <w:tc>
          <w:tcPr>
            <w:tcW w:w="1374" w:type="dxa"/>
          </w:tcPr>
          <w:p w:rsidR="000F4A9C" w:rsidRDefault="000F4A9C">
            <w:r>
              <w:t>Koodiston OID</w:t>
            </w:r>
          </w:p>
        </w:tc>
        <w:tc>
          <w:tcPr>
            <w:tcW w:w="1418" w:type="dxa"/>
          </w:tcPr>
          <w:p w:rsidR="000F4A9C" w:rsidRDefault="00814F94">
            <w:pPr>
              <w:jc w:val="center"/>
            </w:pPr>
            <w:r>
              <w:t>Aina pakollinen</w:t>
            </w:r>
          </w:p>
        </w:tc>
        <w:tc>
          <w:tcPr>
            <w:tcW w:w="992" w:type="dxa"/>
          </w:tcPr>
          <w:p w:rsidR="000F4A9C" w:rsidRDefault="000F4A9C">
            <w:r>
              <w:t>UID</w:t>
            </w:r>
          </w:p>
        </w:tc>
        <w:tc>
          <w:tcPr>
            <w:tcW w:w="3935" w:type="dxa"/>
          </w:tcPr>
          <w:p w:rsidR="000F4A9C" w:rsidRDefault="000F4A9C">
            <w:r>
              <w:t>Koodiston yksilöivä tunniste.</w:t>
            </w:r>
          </w:p>
        </w:tc>
      </w:tr>
      <w:tr w:rsidR="000F4A9C" w:rsidTr="00506B94">
        <w:tc>
          <w:tcPr>
            <w:tcW w:w="2136" w:type="dxa"/>
          </w:tcPr>
          <w:p w:rsidR="000F4A9C" w:rsidRDefault="000F4A9C">
            <w:pPr>
              <w:rPr>
                <w:color w:val="FF0000"/>
              </w:rPr>
            </w:pPr>
            <w:r>
              <w:rPr>
                <w:color w:val="FF0000"/>
              </w:rPr>
              <w:t>codeSystemName</w:t>
            </w:r>
          </w:p>
        </w:tc>
        <w:tc>
          <w:tcPr>
            <w:tcW w:w="1374" w:type="dxa"/>
          </w:tcPr>
          <w:p w:rsidR="000F4A9C" w:rsidRDefault="000F4A9C">
            <w:r>
              <w:t>Koodiston nimi</w:t>
            </w:r>
          </w:p>
        </w:tc>
        <w:tc>
          <w:tcPr>
            <w:tcW w:w="1418" w:type="dxa"/>
          </w:tcPr>
          <w:p w:rsidR="000F4A9C" w:rsidRDefault="00C81137">
            <w:pPr>
              <w:jc w:val="center"/>
            </w:pPr>
            <w:r>
              <w:t>Pakollinen jos määritelty koodisto</w:t>
            </w:r>
            <w:r w:rsidR="00186129">
              <w:t>palvelussa</w:t>
            </w:r>
          </w:p>
        </w:tc>
        <w:tc>
          <w:tcPr>
            <w:tcW w:w="992" w:type="dxa"/>
          </w:tcPr>
          <w:p w:rsidR="000F4A9C" w:rsidRDefault="000F4A9C">
            <w:r>
              <w:t>ST</w:t>
            </w:r>
          </w:p>
        </w:tc>
        <w:tc>
          <w:tcPr>
            <w:tcW w:w="3935" w:type="dxa"/>
          </w:tcPr>
          <w:p w:rsidR="000F4A9C" w:rsidRDefault="00186129">
            <w:r>
              <w:t>Koodistosta käytettävä nimi</w:t>
            </w:r>
          </w:p>
        </w:tc>
      </w:tr>
      <w:tr w:rsidR="000F4A9C" w:rsidTr="00506B94">
        <w:tc>
          <w:tcPr>
            <w:tcW w:w="2136" w:type="dxa"/>
          </w:tcPr>
          <w:p w:rsidR="000F4A9C" w:rsidRDefault="000F4A9C">
            <w:pPr>
              <w:rPr>
                <w:color w:val="FF0000"/>
              </w:rPr>
            </w:pPr>
            <w:r>
              <w:rPr>
                <w:color w:val="FF0000"/>
              </w:rPr>
              <w:t>displayName</w:t>
            </w:r>
          </w:p>
        </w:tc>
        <w:tc>
          <w:tcPr>
            <w:tcW w:w="1374" w:type="dxa"/>
          </w:tcPr>
          <w:p w:rsidR="000F4A9C" w:rsidRDefault="000F4A9C">
            <w:r>
              <w:t>Koodin nimi</w:t>
            </w:r>
          </w:p>
        </w:tc>
        <w:tc>
          <w:tcPr>
            <w:tcW w:w="1418" w:type="dxa"/>
          </w:tcPr>
          <w:p w:rsidR="000F4A9C" w:rsidRDefault="00C81137">
            <w:pPr>
              <w:jc w:val="center"/>
            </w:pPr>
            <w:r>
              <w:t>Aina pakollinen</w:t>
            </w:r>
          </w:p>
        </w:tc>
        <w:tc>
          <w:tcPr>
            <w:tcW w:w="992" w:type="dxa"/>
          </w:tcPr>
          <w:p w:rsidR="000F4A9C" w:rsidRDefault="000F4A9C">
            <w:r>
              <w:t>ST</w:t>
            </w:r>
          </w:p>
        </w:tc>
        <w:tc>
          <w:tcPr>
            <w:tcW w:w="3935" w:type="dxa"/>
          </w:tcPr>
          <w:p w:rsidR="000F4A9C" w:rsidRDefault="000F4A9C" w:rsidP="00186129">
            <w:r>
              <w:t xml:space="preserve">Koodiarvon nimi tai selite joka voidaan näyttää käyttäjälle. </w:t>
            </w:r>
          </w:p>
          <w:p w:rsidR="00186129" w:rsidRDefault="00186129" w:rsidP="00186129"/>
        </w:tc>
      </w:tr>
      <w:tr w:rsidR="000F4A9C" w:rsidTr="00506B94">
        <w:tc>
          <w:tcPr>
            <w:tcW w:w="2136" w:type="dxa"/>
          </w:tcPr>
          <w:p w:rsidR="000F4A9C" w:rsidRDefault="000F4A9C">
            <w:pPr>
              <w:rPr>
                <w:color w:val="FF0000"/>
                <w:lang w:val="de-DE"/>
              </w:rPr>
            </w:pPr>
            <w:r>
              <w:rPr>
                <w:color w:val="FF0000"/>
                <w:lang w:val="de-DE"/>
              </w:rPr>
              <w:t>codeSystemVersion</w:t>
            </w:r>
          </w:p>
        </w:tc>
        <w:tc>
          <w:tcPr>
            <w:tcW w:w="1374" w:type="dxa"/>
          </w:tcPr>
          <w:p w:rsidR="000F4A9C" w:rsidRDefault="000F4A9C">
            <w:pPr>
              <w:rPr>
                <w:lang w:val="de-DE"/>
              </w:rPr>
            </w:pPr>
            <w:r>
              <w:rPr>
                <w:lang w:val="de-DE"/>
              </w:rPr>
              <w:t>Koodiston versio</w:t>
            </w:r>
          </w:p>
        </w:tc>
        <w:tc>
          <w:tcPr>
            <w:tcW w:w="1418" w:type="dxa"/>
          </w:tcPr>
          <w:p w:rsidR="000F4A9C" w:rsidRDefault="000F4A9C">
            <w:pPr>
              <w:jc w:val="center"/>
              <w:rPr>
                <w:lang w:val="de-DE"/>
              </w:rPr>
            </w:pPr>
            <w:r>
              <w:rPr>
                <w:lang w:val="de-DE"/>
              </w:rPr>
              <w:t>E</w:t>
            </w:r>
          </w:p>
        </w:tc>
        <w:tc>
          <w:tcPr>
            <w:tcW w:w="992" w:type="dxa"/>
          </w:tcPr>
          <w:p w:rsidR="000F4A9C" w:rsidRDefault="000F4A9C">
            <w:r>
              <w:t>ST</w:t>
            </w:r>
          </w:p>
        </w:tc>
        <w:tc>
          <w:tcPr>
            <w:tcW w:w="3935" w:type="dxa"/>
          </w:tcPr>
          <w:p w:rsidR="000F4A9C" w:rsidRDefault="000F4A9C">
            <w:r>
              <w:t>Koodistoversion tunniste.</w:t>
            </w:r>
          </w:p>
        </w:tc>
      </w:tr>
    </w:tbl>
    <w:p w:rsidR="000F4A9C" w:rsidRDefault="000F4A9C"/>
    <w:p w:rsidR="004E1F04" w:rsidRDefault="007B5481">
      <w:r>
        <w:t xml:space="preserve">Huom. luokitustyyppisten </w:t>
      </w:r>
      <w:r w:rsidR="00F909AB">
        <w:t xml:space="preserve">attribuuttien </w:t>
      </w:r>
      <w:r>
        <w:t>osalta käytetään näin aina code-, codeSystem-, codeSystemName- ja displayName-attribuutteja</w:t>
      </w:r>
      <w:r w:rsidR="00E63884">
        <w:t>. M</w:t>
      </w:r>
      <w:r>
        <w:t>ikäli luokitusta ei ole koodistopalvelusta saatavilla, codeSystemName on tällöin vapaaehtoinen</w:t>
      </w:r>
      <w:r w:rsidR="00E63884">
        <w:t xml:space="preserve"> (esim. lomakemäärittelyjen ja tietosisältömäärittelyjen sisäiset koodistot, jotka esitetty määrittelyissä CS tietotyyppeinä)</w:t>
      </w:r>
      <w:r w:rsidR="008218E9">
        <w:t xml:space="preserve">. </w:t>
      </w:r>
    </w:p>
    <w:p w:rsidR="004E1F04" w:rsidRDefault="004E1F04"/>
    <w:p w:rsidR="00C81137" w:rsidRDefault="007B5481">
      <w:r>
        <w:t>H</w:t>
      </w:r>
      <w:r w:rsidR="00C81137">
        <w:t>enkilötunnuksen osalta CDA R2 asiakirjan body-osassa potilaan henkilötunnus annetaan CV-tietotyypissä, tällöin pakollisia attribuutteja ovat vain code ja codeSystem (root vastaa codeSystem-attribuuttia ja extension vastaan code-attribuuttia).</w:t>
      </w:r>
    </w:p>
    <w:p w:rsidR="002B6345" w:rsidRDefault="002B6345"/>
    <w:p w:rsidR="002B6345" w:rsidRDefault="002B6345">
      <w:r>
        <w:t>Koodiston versiotunniste</w:t>
      </w:r>
      <w:r w:rsidR="006A52CF">
        <w:t>e</w:t>
      </w:r>
      <w:r>
        <w:t>n tai muun tarkentavan osan osalta HL7 TC Finland 12/2015 linjasi seuraavaa:</w:t>
      </w:r>
    </w:p>
    <w:p w:rsidR="002B6345" w:rsidRPr="004E5033" w:rsidRDefault="002B6345" w:rsidP="002B6345">
      <w:pPr>
        <w:numPr>
          <w:ilvl w:val="0"/>
          <w:numId w:val="29"/>
        </w:numPr>
      </w:pPr>
      <w:r>
        <w:t>koodistojen eli luokitusten yksilöinnissä on mukana versionumero</w:t>
      </w:r>
    </w:p>
    <w:p w:rsidR="002B6345" w:rsidRPr="004E5033" w:rsidRDefault="002B6345" w:rsidP="002B6345">
      <w:pPr>
        <w:numPr>
          <w:ilvl w:val="0"/>
          <w:numId w:val="29"/>
        </w:numPr>
      </w:pPr>
      <w:r>
        <w:t>CDA R2 –rakennekoodiston yksilöinnissä on mukana versionumero</w:t>
      </w:r>
    </w:p>
    <w:p w:rsidR="002B6345" w:rsidRDefault="002B6345" w:rsidP="002B6345">
      <w:pPr>
        <w:numPr>
          <w:ilvl w:val="0"/>
          <w:numId w:val="29"/>
        </w:numPr>
      </w:pPr>
      <w:r>
        <w:t>k</w:t>
      </w:r>
      <w:r w:rsidRPr="004E5033">
        <w:t>enttäkoodistot yksilöidään ilm</w:t>
      </w:r>
      <w:r>
        <w:t>an versionumeroa (näillä ei</w:t>
      </w:r>
      <w:r w:rsidRPr="004E5033">
        <w:t xml:space="preserve"> ole versiotunnistetta)</w:t>
      </w:r>
    </w:p>
    <w:p w:rsidR="002B6345" w:rsidRDefault="002B6345" w:rsidP="002B6345">
      <w:pPr>
        <w:numPr>
          <w:ilvl w:val="0"/>
          <w:numId w:val="29"/>
        </w:numPr>
      </w:pPr>
      <w:r>
        <w:t>l</w:t>
      </w:r>
      <w:r w:rsidRPr="004E5033">
        <w:t>omakerakenteet yksilöidään ilman versionumeroa</w:t>
      </w:r>
    </w:p>
    <w:p w:rsidR="00B7132B" w:rsidRDefault="002B6345" w:rsidP="00B7132B">
      <w:pPr>
        <w:numPr>
          <w:ilvl w:val="0"/>
          <w:numId w:val="29"/>
        </w:numPr>
      </w:pPr>
      <w:r w:rsidRPr="004E5033">
        <w:t>lomakkeen/tietosisällön sisäisissä koodistoissa (</w:t>
      </w:r>
      <w:r>
        <w:t>ei ulkoinen koodistopalvelusta</w:t>
      </w:r>
      <w:r w:rsidRPr="004E5033">
        <w:t xml:space="preserve"> lö</w:t>
      </w:r>
      <w:r w:rsidRPr="004E5033">
        <w:t>y</w:t>
      </w:r>
      <w:r w:rsidRPr="004E5033">
        <w:t xml:space="preserve">tyvä koodisto) käytetään koodiston tunnisteena tietokentän/tietosisällön tunnistetta </w:t>
      </w:r>
    </w:p>
    <w:p w:rsidR="00B7132B" w:rsidRDefault="00B7132B" w:rsidP="00B7132B">
      <w:pPr>
        <w:numPr>
          <w:ilvl w:val="0"/>
          <w:numId w:val="29"/>
        </w:numPr>
      </w:pPr>
      <w:r>
        <w:t>12/2015 TC linjasi, j</w:t>
      </w:r>
      <w:r w:rsidRPr="004E5033">
        <w:t xml:space="preserve">os CDA R2 -rakenteiden yksilöinnissä käytetään </w:t>
      </w:r>
      <w:r w:rsidR="00526B05">
        <w:t xml:space="preserve">THL </w:t>
      </w:r>
      <w:r w:rsidRPr="004E5033">
        <w:t>tietosisältöjen luokituksen tunnisteita</w:t>
      </w:r>
      <w:r>
        <w:t>,</w:t>
      </w:r>
      <w:r w:rsidRPr="004E5033">
        <w:t xml:space="preserve"> näissä on </w:t>
      </w:r>
      <w:r>
        <w:t xml:space="preserve">mukana versionumero. Tätä linjausta hyödynnettiin uusissa määrittelyissä (esim. Suun terveydenhuolto 2016). 2/2018 tämä linjaus muutettiin </w:t>
      </w:r>
      <w:r w:rsidR="00526B05">
        <w:t xml:space="preserve">TC:ssä </w:t>
      </w:r>
      <w:r>
        <w:t>siten, että koodistopalvelun tietosisältöjen ja kenttien tunnisteiden hyödyntämisessä CDA-rakenteilla ei enää viitata rakenteista koodistopalvelun version yksilöivään tunnisteeseen, vaan luokituksen tunnisteeseen (</w:t>
      </w:r>
      <w:r w:rsidR="00526B05">
        <w:t xml:space="preserve">eli </w:t>
      </w:r>
      <w:r>
        <w:t>ilman versionumeroa). Jatkossa uusiss</w:t>
      </w:r>
      <w:r w:rsidR="00526B05">
        <w:t xml:space="preserve">a määrittelyissä hyödynnettään </w:t>
      </w:r>
      <w:r>
        <w:t xml:space="preserve">2/2018 linjausta, kun </w:t>
      </w:r>
      <w:r w:rsidR="00526B05">
        <w:t xml:space="preserve">CDA rakenteiden yksilöinnissä </w:t>
      </w:r>
      <w:r>
        <w:t xml:space="preserve">käytetään tietosisältöjen luokituksen tunnisteita. </w:t>
      </w:r>
      <w:r w:rsidR="00526B05">
        <w:t>Huom. tämän seurauksena eri määrittelyversioissa voi olla eroa (vanhemmissa versionumero mukana, uudemmissa ei), kun CDA R2-rakenteiden yksilöinnissä on käytetty THL tietosisällön luokituksen tunnisteita.</w:t>
      </w:r>
    </w:p>
    <w:p w:rsidR="00B7132B" w:rsidRPr="004E5033" w:rsidRDefault="00B7132B" w:rsidP="00B11103">
      <w:pPr>
        <w:ind w:left="928"/>
      </w:pPr>
    </w:p>
    <w:p w:rsidR="00C81137" w:rsidRDefault="00C81137"/>
    <w:p w:rsidR="000F4A9C" w:rsidRDefault="000F4A9C">
      <w:r>
        <w:t>Jos koodia ei ole ja nullFlavor on asetettu, muita attribuutteja ei saa antaa.</w:t>
      </w:r>
    </w:p>
    <w:p w:rsidR="000F4A9C" w:rsidRDefault="000F4A9C"/>
    <w:p w:rsidR="000F4A9C" w:rsidRDefault="000F4A9C">
      <w:r>
        <w:t>Mikäli arvo on määritelty kooditettavaksi, mutta koodistoa ei vielä ole olemassa, voidaan kenttä silti määritellä CV-tyyppiseksi ja sijoittaa alkuperäinen arvo originalText-elementtiin. OriginalText-on tietotyypiltään ED.</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value</w:t>
            </w:r>
            <w:r>
              <w:rPr>
                <w:color w:val="FF0000"/>
                <w:szCs w:val="24"/>
                <w:highlight w:val="white"/>
                <w:lang w:val="en-US"/>
              </w:rPr>
              <w:t xml:space="preserve"> xsi:type</w:t>
            </w:r>
            <w:r>
              <w:rPr>
                <w:color w:val="0000FF"/>
                <w:szCs w:val="24"/>
                <w:highlight w:val="white"/>
                <w:lang w:val="en-US"/>
              </w:rPr>
              <w:t>="</w:t>
            </w:r>
            <w:r>
              <w:rPr>
                <w:color w:val="000000"/>
                <w:szCs w:val="24"/>
                <w:highlight w:val="white"/>
                <w:lang w:val="en-US"/>
              </w:rPr>
              <w:t>CV</w:t>
            </w:r>
            <w:r>
              <w:rPr>
                <w:color w:val="0000FF"/>
                <w:szCs w:val="24"/>
                <w:highlight w:val="white"/>
                <w:lang w:val="en-US"/>
              </w:rPr>
              <w:t>"</w:t>
            </w:r>
            <w:r>
              <w:rPr>
                <w:color w:val="FF0000"/>
                <w:szCs w:val="24"/>
                <w:highlight w:val="white"/>
                <w:lang w:val="en-US"/>
              </w:rPr>
              <w:t xml:space="preserve">  nullFlavor</w:t>
            </w:r>
            <w:r>
              <w:rPr>
                <w:color w:val="0000FF"/>
                <w:szCs w:val="24"/>
                <w:highlight w:val="white"/>
                <w:lang w:val="en-US"/>
              </w:rPr>
              <w:t>="</w:t>
            </w:r>
            <w:r w:rsidR="00E63884">
              <w:rPr>
                <w:color w:val="000000"/>
                <w:szCs w:val="24"/>
                <w:lang w:val="en-US"/>
              </w:rPr>
              <w:t>NA</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FF"/>
                <w:szCs w:val="24"/>
                <w:highlight w:val="white"/>
                <w:lang w:val="en-US"/>
              </w:rPr>
              <w:tab/>
              <w:t>&lt;</w:t>
            </w:r>
            <w:r>
              <w:rPr>
                <w:color w:val="800000"/>
                <w:szCs w:val="24"/>
                <w:highlight w:val="white"/>
                <w:lang w:val="en-US"/>
              </w:rPr>
              <w:t>originalText</w:t>
            </w:r>
            <w:r>
              <w:rPr>
                <w:color w:val="0000FF"/>
                <w:szCs w:val="24"/>
                <w:highlight w:val="white"/>
                <w:lang w:val="en-US"/>
              </w:rPr>
              <w:t>&gt;</w:t>
            </w:r>
            <w:r>
              <w:rPr>
                <w:color w:val="000000"/>
                <w:szCs w:val="24"/>
                <w:highlight w:val="white"/>
                <w:lang w:val="en-US"/>
              </w:rPr>
              <w:t>vasen</w:t>
            </w:r>
            <w:r>
              <w:rPr>
                <w:color w:val="0000FF"/>
                <w:szCs w:val="24"/>
                <w:highlight w:val="white"/>
                <w:lang w:val="en-US"/>
              </w:rPr>
              <w:t>&lt;/</w:t>
            </w:r>
            <w:r>
              <w:rPr>
                <w:color w:val="800000"/>
                <w:szCs w:val="24"/>
                <w:highlight w:val="white"/>
                <w:lang w:val="en-US"/>
              </w:rPr>
              <w:t>originalText</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value</w:t>
            </w:r>
            <w:r>
              <w:rPr>
                <w:color w:val="0000FF"/>
                <w:szCs w:val="24"/>
                <w:highlight w:val="white"/>
              </w:rPr>
              <w:t>&gt;</w:t>
            </w:r>
          </w:p>
        </w:tc>
      </w:tr>
    </w:tbl>
    <w:p w:rsidR="000F4A9C" w:rsidRDefault="000F4A9C"/>
    <w:p w:rsidR="000F4A9C" w:rsidRDefault="000F4A9C">
      <w:r>
        <w:t>Tällöin puuttuva koodiarvon puuttuminen voidaan korostaa nullFlavor-a</w:t>
      </w:r>
      <w:r w:rsidR="004E1F04">
        <w:t>ttribuutilla, jonka arvo on ”NA</w:t>
      </w:r>
      <w:r>
        <w:t xml:space="preserve">” eli muu arvo. </w:t>
      </w:r>
    </w:p>
    <w:p w:rsidR="000F4A9C" w:rsidRDefault="000F4A9C"/>
    <w:p w:rsidR="000F4A9C" w:rsidRDefault="000F4A9C">
      <w:r>
        <w:t xml:space="preserve">Näyttömuodossa ensin tulee koodiarvo, sitten koodiarvon nimi välilyönnillä erotettuna ja lopuksi suluissa ilman lihavointia tai pienemmällä kirjainkoolla koodiston nimi. </w:t>
      </w:r>
      <w:r w:rsidR="003E7181">
        <w:t>O</w:t>
      </w:r>
      <w:r w:rsidR="003E7181" w:rsidRPr="003E7181">
        <w:rPr>
          <w:rFonts w:cs="Calibri Light"/>
        </w:rPr>
        <w:t xml:space="preserve">letuksena on, ettei koodiston nimeä ole, mutta perustelluista </w:t>
      </w:r>
      <w:r w:rsidR="003E7181">
        <w:rPr>
          <w:rFonts w:cs="Calibri Light"/>
        </w:rPr>
        <w:t>syistä koodiston nimi voidaan</w:t>
      </w:r>
      <w:r w:rsidR="003E7181" w:rsidRPr="003E7181">
        <w:rPr>
          <w:rFonts w:cs="Calibri Light"/>
        </w:rPr>
        <w:t xml:space="preserve"> laittaa näyttömuotoon</w:t>
      </w:r>
      <w:r w:rsidR="003E7181">
        <w:rPr>
          <w:rFonts w:cs="Calibri Light"/>
        </w:rPr>
        <w:t xml:space="preserve">. </w:t>
      </w:r>
      <w:r>
        <w:t>Koodiston OID:ta ei näytetä</w:t>
      </w:r>
      <w:r w:rsidR="003E7181">
        <w:t xml:space="preserve"> näyttömuodossa</w:t>
      </w:r>
      <w:r>
        <w:t>.</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Tutkimus</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GD1QA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0F4A9C" w:rsidRDefault="000F4A9C">
            <w:pPr>
              <w:rPr>
                <w:rStyle w:val="Korostus"/>
                <w:bCs/>
                <w:i w:val="0"/>
                <w:iCs w:val="0"/>
                <w:color w:val="0000FF"/>
                <w:lang w:val="en-US"/>
              </w:rPr>
            </w:pPr>
            <w:r>
              <w:rPr>
                <w:rStyle w:val="Korostus"/>
                <w:bCs/>
                <w:i w:val="0"/>
                <w:iCs w:val="0"/>
                <w:lang w:val="en-GB"/>
              </w:rPr>
              <w:tab/>
            </w:r>
            <w:r>
              <w:rPr>
                <w:rStyle w:val="Korostus"/>
                <w:bCs/>
                <w:i w:val="0"/>
                <w:iCs w:val="0"/>
                <w:lang w:val="en-GB"/>
              </w:rPr>
              <w:tab/>
            </w:r>
            <w:r w:rsidRPr="000F4A9C">
              <w:rPr>
                <w:rStyle w:val="Korostus"/>
                <w:bCs/>
                <w:i w:val="0"/>
                <w:iCs w:val="0"/>
                <w:color w:val="0000FF"/>
                <w:lang w:val="en-US"/>
              </w:rPr>
              <w:t>&lt;</w:t>
            </w:r>
            <w:r w:rsidRPr="000F4A9C">
              <w:rPr>
                <w:rStyle w:val="Korostus"/>
                <w:bCs/>
                <w:i w:val="0"/>
                <w:iCs w:val="0"/>
                <w:color w:val="800000"/>
                <w:lang w:val="en-US"/>
              </w:rPr>
              <w:t>content</w:t>
            </w:r>
            <w:r w:rsidRPr="000F4A9C">
              <w:rPr>
                <w:rStyle w:val="Korostus"/>
                <w:bCs/>
                <w:i w:val="0"/>
                <w:iCs w:val="0"/>
                <w:color w:val="0000FF"/>
                <w:lang w:val="en-US"/>
              </w:rPr>
              <w:t>&gt;</w:t>
            </w:r>
            <w:r w:rsidRPr="000F4A9C">
              <w:rPr>
                <w:rStyle w:val="NyttArvoChar"/>
                <w:b w:val="0"/>
                <w:lang w:val="en-US"/>
              </w:rPr>
              <w:t xml:space="preserve">Thoraxin natiiviröntgen makuuasennossa </w:t>
            </w:r>
            <w:r w:rsidRPr="000F4A9C">
              <w:rPr>
                <w:rStyle w:val="Korostus"/>
                <w:bCs/>
                <w:i w:val="0"/>
                <w:iCs w:val="0"/>
                <w:color w:val="0000FF"/>
                <w:lang w:val="en-US"/>
              </w:rPr>
              <w:t>&lt;/</w:t>
            </w:r>
            <w:r w:rsidRPr="000F4A9C">
              <w:rPr>
                <w:rStyle w:val="Korostus"/>
                <w:bCs/>
                <w:i w:val="0"/>
                <w:iCs w:val="0"/>
                <w:color w:val="800000"/>
                <w:lang w:val="en-US"/>
              </w:rPr>
              <w:t>content</w:t>
            </w:r>
            <w:r w:rsidRPr="000F4A9C">
              <w:rPr>
                <w:rStyle w:val="Korostus"/>
                <w:bCs/>
                <w:i w:val="0"/>
                <w:iCs w:val="0"/>
                <w:color w:val="0000FF"/>
                <w:lang w:val="en-US"/>
              </w:rPr>
              <w:t>&gt;</w:t>
            </w:r>
          </w:p>
          <w:p w:rsidR="000F4A9C" w:rsidRDefault="000F4A9C">
            <w:pPr>
              <w:rPr>
                <w:rStyle w:val="NyttArvoChar"/>
                <w:b w:val="0"/>
              </w:rPr>
            </w:pPr>
            <w:r w:rsidRPr="000F4A9C">
              <w:rPr>
                <w:rStyle w:val="Korostus"/>
                <w:bCs/>
                <w:i w:val="0"/>
                <w:iCs w:val="0"/>
                <w:lang w:val="en-US"/>
              </w:rPr>
              <w:tab/>
            </w:r>
            <w:r w:rsidRPr="000F4A9C">
              <w:rPr>
                <w:rStyle w:val="Korostus"/>
                <w:bCs/>
                <w:i w:val="0"/>
                <w:iCs w:val="0"/>
                <w:lang w:val="en-US"/>
              </w:rPr>
              <w:tab/>
            </w:r>
            <w:r>
              <w:rPr>
                <w:rStyle w:val="Korostus"/>
                <w:bCs/>
                <w:i w:val="0"/>
                <w:iCs w:val="0"/>
                <w:color w:val="0000FF"/>
              </w:rPr>
              <w:t>&lt;</w:t>
            </w:r>
            <w:r>
              <w:rPr>
                <w:rStyle w:val="Korostus"/>
                <w:bCs/>
                <w:i w:val="0"/>
                <w:iCs w:val="0"/>
                <w:color w:val="800000"/>
              </w:rPr>
              <w:t>content</w:t>
            </w:r>
            <w:r>
              <w:rPr>
                <w:rStyle w:val="Korostus"/>
                <w:bCs/>
                <w:i w:val="0"/>
                <w:iCs w:val="0"/>
                <w:color w:val="0000FF"/>
              </w:rPr>
              <w:t>&gt;</w:t>
            </w:r>
            <w:r>
              <w:rPr>
                <w:rStyle w:val="NyttArvoChar"/>
                <w:b w:val="0"/>
              </w:rPr>
              <w:t>(Radiologinen tutkimus- ja toimenpideluokitus 2005)</w:t>
            </w:r>
            <w:r>
              <w:rPr>
                <w:rStyle w:val="Korostus"/>
                <w:bCs/>
                <w:i w:val="0"/>
                <w:iCs w:val="0"/>
                <w:color w:val="0000FF"/>
              </w:rPr>
              <w:t>&lt;/</w:t>
            </w:r>
            <w:r>
              <w:rPr>
                <w:rStyle w:val="Korostus"/>
                <w:bCs/>
                <w:i w:val="0"/>
                <w:iCs w:val="0"/>
                <w:color w:val="800000"/>
              </w:rPr>
              <w:t>content</w:t>
            </w:r>
            <w:r>
              <w:rPr>
                <w:rStyle w:val="Korostus"/>
                <w:bCs/>
                <w:i w:val="0"/>
                <w:iCs w:val="0"/>
                <w:color w:val="0000FF"/>
              </w:rPr>
              <w:t>&gt;</w:t>
            </w:r>
          </w:p>
          <w:p w:rsidR="000F4A9C" w:rsidRDefault="000F4A9C">
            <w:pPr>
              <w:rPr>
                <w:rStyle w:val="Korostus"/>
                <w:bCs/>
                <w:i w:val="0"/>
                <w:iCs w:val="0"/>
              </w:rPr>
            </w:pPr>
            <w:r>
              <w:rPr>
                <w:rStyle w:val="Korostus"/>
                <w:bCs/>
                <w:i w:val="0"/>
                <w:iCs w:val="0"/>
              </w:rPr>
              <w:tab/>
            </w:r>
            <w:r>
              <w:rPr>
                <w:rStyle w:val="Korostus"/>
                <w:bCs/>
                <w:i w:val="0"/>
                <w:iCs w:val="0"/>
                <w:color w:val="0000FF"/>
              </w:rPr>
              <w:t>&lt;/</w:t>
            </w:r>
            <w:r>
              <w:rPr>
                <w:rStyle w:val="Korostus"/>
                <w:bCs/>
                <w:i w:val="0"/>
                <w:iCs w:val="0"/>
                <w:color w:val="800000"/>
              </w:rPr>
              <w:t>paragraph</w:t>
            </w:r>
            <w:r>
              <w:rPr>
                <w:rStyle w:val="Korostus"/>
                <w:bCs/>
                <w:i w:val="0"/>
                <w:iCs w:val="0"/>
                <w:color w:val="0000FF"/>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NyttOtsikkoCharChar"/>
              </w:rPr>
              <w:t>Tutkimus:</w:t>
            </w:r>
            <w:r>
              <w:t xml:space="preserve"> </w:t>
            </w:r>
            <w:r>
              <w:rPr>
                <w:rStyle w:val="NyttArvoChar"/>
              </w:rPr>
              <w:t xml:space="preserve">GD1QA Thoraxin natiiviröntgen makuuasennossa </w:t>
            </w:r>
            <w:r>
              <w:rPr>
                <w:rStyle w:val="NyttArvoChar"/>
                <w:b w:val="0"/>
              </w:rPr>
              <w:t>(Radiologinen tutkimus-  ja toimenpideluokitus 2005)</w:t>
            </w:r>
          </w:p>
        </w:tc>
      </w:tr>
    </w:tbl>
    <w:p w:rsidR="000F4A9C" w:rsidRDefault="000F4A9C"/>
    <w:p w:rsidR="000F4A9C" w:rsidRDefault="000F4A9C">
      <w:r>
        <w:t>Jos koodisto on kontekstista ilmeinen, se voidaan jättää pois.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NyttOtsikkoCharChar"/>
              </w:rPr>
              <w:t>Diagnoosi:</w:t>
            </w:r>
            <w:r>
              <w:t xml:space="preserve"> </w:t>
            </w:r>
            <w:r>
              <w:rPr>
                <w:rStyle w:val="NyttArvoChar"/>
              </w:rPr>
              <w:t>J18.9 Määrittämätön keuhkokuume</w:t>
            </w:r>
          </w:p>
        </w:tc>
      </w:tr>
    </w:tbl>
    <w:p w:rsidR="000F4A9C" w:rsidRDefault="000F4A9C"/>
    <w:p w:rsidR="000F4A9C" w:rsidRDefault="000F4A9C">
      <w:r>
        <w:t xml:space="preserve">Mikäli varsinainen koodiarvo ei ole merkitsevä tai tunnistettava, myös se voidaan jättää pois. </w:t>
      </w:r>
    </w:p>
    <w:p w:rsidR="00ED4620" w:rsidRDefault="00ED4620"/>
    <w:p w:rsidR="00243C46" w:rsidRDefault="00243C46"/>
    <w:p w:rsidR="00243C46" w:rsidRDefault="00243C46" w:rsidP="00ED4620">
      <w:r w:rsidRPr="00ED4620">
        <w:t>Merkitsev</w:t>
      </w:r>
      <w:r w:rsidR="00ED4620" w:rsidRPr="00B11103">
        <w:t>iä</w:t>
      </w:r>
      <w:r w:rsidR="00972385">
        <w:t xml:space="preserve"> koodiarvoja sisältäviä</w:t>
      </w:r>
      <w:r w:rsidR="00ED4620" w:rsidRPr="00B11103">
        <w:t xml:space="preserve"> koodistoja ovat mm. THL – Tautiluokitus ICD-10, THL – Toimenpideluokitus, </w:t>
      </w:r>
      <w:r w:rsidR="00ED4620" w:rsidRPr="00ED4620">
        <w:t>Kuntaliitto - ICPC Perusterveydenhuollon luokitus</w:t>
      </w:r>
      <w:r w:rsidR="00ED4620">
        <w:t xml:space="preserve"> ja Fimea – ATC Luokitus. </w:t>
      </w:r>
    </w:p>
    <w:p w:rsidR="000F4A9C" w:rsidRDefault="000F4A9C"/>
    <w:p w:rsidR="000F4A9C" w:rsidRDefault="000F4A9C" w:rsidP="001C6910">
      <w:pPr>
        <w:pStyle w:val="Otsikko2"/>
      </w:pPr>
      <w:bookmarkStart w:id="570" w:name="_Toc58484541"/>
      <w:r>
        <w:t>Concept Descriptor</w:t>
      </w:r>
      <w:r>
        <w:fldChar w:fldCharType="begin"/>
      </w:r>
      <w:r>
        <w:instrText xml:space="preserve"> XE "Concept Descriptor" </w:instrText>
      </w:r>
      <w:r>
        <w:fldChar w:fldCharType="end"/>
      </w:r>
      <w:r>
        <w:t xml:space="preserve"> (CD</w:t>
      </w:r>
      <w:r>
        <w:fldChar w:fldCharType="begin"/>
      </w:r>
      <w:r>
        <w:instrText xml:space="preserve"> XE "CD" \f"DT"</w:instrText>
      </w:r>
      <w:r>
        <w:fldChar w:fldCharType="end"/>
      </w:r>
      <w:r>
        <w:t>)</w:t>
      </w:r>
      <w:bookmarkEnd w:id="570"/>
    </w:p>
    <w:p w:rsidR="00371AB0" w:rsidRDefault="000F4A9C">
      <w:pPr>
        <w:rPr>
          <w:highlight w:val="white"/>
        </w:rPr>
      </w:pPr>
      <w:r>
        <w:rPr>
          <w:highlight w:val="white"/>
        </w:rPr>
        <w:t xml:space="preserve">CD-tietotyyppi on perustyyppi, johon kaikki koodiarvoon perustuvat tietotyypit pohjautuvat. CD-tietotyyppi ei aseta samanlaisia rajoituksia, kuin mitä periytyvät tyypit asettavat. </w:t>
      </w:r>
      <w:r w:rsidR="0040085E">
        <w:rPr>
          <w:highlight w:val="white"/>
        </w:rPr>
        <w:t xml:space="preserve">HL7 Finland TC 10/2015 linjasi, että </w:t>
      </w:r>
      <w:r w:rsidR="0040085E">
        <w:t>luokitustyyppisissä</w:t>
      </w:r>
      <w:r w:rsidR="00DD3CFA">
        <w:t xml:space="preserve"> </w:t>
      </w:r>
      <w:r w:rsidR="0040085E">
        <w:t>tiedoissa</w:t>
      </w:r>
      <w:r w:rsidR="00E26D42">
        <w:t xml:space="preserve"> (value)</w:t>
      </w:r>
      <w:r w:rsidR="0040085E">
        <w:t xml:space="preserve"> käytetään jatkossa laajinta mahdollista CD-tietotyyppiä suppeamman CV-tietotyypin sijaan. CD-tietotyyppi teknisesti mahdollistaa arvon esittämisen vaihtoehtoisella luokituksella tai tarkentamisen/rajaamisen jonkin toisen luokituksen arvolla. Näitä laajennuksia ei välttämättä hyödynnetä heti mutta mahdollisten tulevien tiedon kirjaamis- ja hyödyntämistarpeiden osalta tekninen valmius siirtomuodon määrittelyssä on näin huomioitu. </w:t>
      </w:r>
    </w:p>
    <w:p w:rsidR="0040085E" w:rsidRDefault="0040085E">
      <w:pPr>
        <w:rPr>
          <w:highlight w:val="white"/>
        </w:rPr>
      </w:pPr>
    </w:p>
    <w:p w:rsidR="000F4A9C" w:rsidRDefault="000F4A9C">
      <w:pPr>
        <w:rPr>
          <w:highlight w:val="white"/>
        </w:rPr>
      </w:pPr>
      <w:r>
        <w:rPr>
          <w:highlight w:val="white"/>
        </w:rPr>
        <w:t>Seuraaavassa taulukossa on CD tietotyypin komponentit ja niiden kuvaus.</w:t>
      </w:r>
    </w:p>
    <w:p w:rsidR="0040085E" w:rsidRDefault="0040085E" w:rsidP="0040085E">
      <w:pPr>
        <w:rPr>
          <w:highlight w:val="white"/>
        </w:rPr>
      </w:pPr>
    </w:p>
    <w:p w:rsidR="000F4A9C" w:rsidRDefault="000F4A9C">
      <w:pPr>
        <w:rPr>
          <w:highlight w:val="white"/>
        </w:rPr>
      </w:pPr>
    </w:p>
    <w:tbl>
      <w:tblPr>
        <w:tblW w:w="4947" w:type="pct"/>
        <w:tblCellSpacing w:w="0" w:type="dxa"/>
        <w:tblInd w:w="15"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2150"/>
        <w:gridCol w:w="1242"/>
        <w:gridCol w:w="6129"/>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Tyyppi</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code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ST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Koodiston määrittämä koodi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codeSystem</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UID</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Yksilöi koodiston, joka määrittää koodin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codeSystemName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ST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Koodiston nimi</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codeSystemVersion</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ST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Jos tieto on saatavilla, niin määrittelee käytettävän koodiston version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displayName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ST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Näytettävä nimi tai otsikko koodille.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originalText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ED</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Käytetyn koodauksen peruste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qualifier</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LIST&lt;CR&gt;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Yksilöi lisäkoodit, jotka tarkentavat varsinaista koodia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translation</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SET&lt;CD&gt;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Koodin vastaavuus toisesssa koodistossa.</w:t>
            </w:r>
          </w:p>
        </w:tc>
      </w:tr>
    </w:tbl>
    <w:p w:rsidR="000F4A9C" w:rsidRDefault="000F4A9C">
      <w:pPr>
        <w:rPr>
          <w:highlight w:val="white"/>
        </w:rPr>
      </w:pPr>
    </w:p>
    <w:p w:rsidR="0040085E" w:rsidRPr="00B11103" w:rsidRDefault="0040085E" w:rsidP="00412625">
      <w:r>
        <w:rPr>
          <w:highlight w:val="white"/>
        </w:rPr>
        <w:t>CD tietotyyppi noudattaa samoja attribuuttien pakollisuuksia</w:t>
      </w:r>
      <w:r w:rsidR="00412625">
        <w:rPr>
          <w:highlight w:val="white"/>
        </w:rPr>
        <w:t xml:space="preserve"> (</w:t>
      </w:r>
      <w:r w:rsidR="00412625">
        <w:t>code, codeSystem, codeSystemName, displayName, codeSystemVersion</w:t>
      </w:r>
      <w:r w:rsidR="00412625">
        <w:rPr>
          <w:highlight w:val="white"/>
        </w:rPr>
        <w:t>)</w:t>
      </w:r>
      <w:r>
        <w:rPr>
          <w:highlight w:val="white"/>
        </w:rPr>
        <w:t xml:space="preserve"> ja attrib</w:t>
      </w:r>
      <w:r w:rsidR="00AA0994">
        <w:rPr>
          <w:highlight w:val="white"/>
        </w:rPr>
        <w:t>uuttien käyttöohjeistusvaatimuksia</w:t>
      </w:r>
      <w:r>
        <w:rPr>
          <w:highlight w:val="white"/>
        </w:rPr>
        <w:t xml:space="preserve"> (originalText</w:t>
      </w:r>
      <w:r w:rsidR="00AA0994">
        <w:rPr>
          <w:highlight w:val="white"/>
        </w:rPr>
        <w:t>, versiotunnisteet</w:t>
      </w:r>
      <w:r>
        <w:rPr>
          <w:highlight w:val="white"/>
        </w:rPr>
        <w:t xml:space="preserve">), kuin kappaleessa 3.3 Koodiarvo – Coded Value (CV) on asetettu CV tietotyypille. </w:t>
      </w:r>
    </w:p>
    <w:p w:rsidR="0040085E" w:rsidRDefault="0040085E">
      <w:pPr>
        <w:rPr>
          <w:highlight w:val="white"/>
        </w:rPr>
      </w:pPr>
    </w:p>
    <w:p w:rsidR="000F4A9C" w:rsidRDefault="000F4A9C">
      <w:r>
        <w:t>Esim. CD tietotyyppi observation value-elementissä (lähetteen tyyppi).</w:t>
      </w:r>
    </w:p>
    <w:p w:rsidR="000F4A9C" w:rsidRDefault="000F4A9C">
      <w:r>
        <w:t>Value-elementissä ilmoitetaan lähetteen tyyppi ja qualifier-elementillä ilmoitetaan mille erikoisalalle lähetetään. Qualifier-elementin tietotyyppi on CR (Concept Role) , joka on esitetty luvussa 4.7. CR tietotyyppi sisältää name ja value-elementit, name ilmoittaa mikä tieto on kyseessä ja value elemenissä on arvo koodattuna.</w:t>
      </w:r>
    </w:p>
    <w:p w:rsidR="00C96403" w:rsidRDefault="00C96403" w:rsidP="00C964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96403" w:rsidRPr="00C43908" w:rsidTr="00524742">
        <w:tc>
          <w:tcPr>
            <w:tcW w:w="9855" w:type="dxa"/>
          </w:tcPr>
          <w:p w:rsidR="00C96403" w:rsidRDefault="00C96403" w:rsidP="00524742">
            <w:r>
              <w:t>&lt;</w:t>
            </w:r>
            <w:r w:rsidRPr="00C43908">
              <w:rPr>
                <w:color w:val="800000"/>
              </w:rPr>
              <w:t>value</w:t>
            </w:r>
            <w:r>
              <w:t xml:space="preserve"> </w:t>
            </w:r>
            <w:r w:rsidRPr="00C43908">
              <w:rPr>
                <w:color w:val="FF0000"/>
              </w:rPr>
              <w:t>xsi:type</w:t>
            </w:r>
            <w:r w:rsidRPr="00C43908">
              <w:rPr>
                <w:color w:val="0000FF"/>
              </w:rPr>
              <w:t>="</w:t>
            </w:r>
            <w:r>
              <w:t>CD</w:t>
            </w:r>
            <w:r w:rsidRPr="00C43908">
              <w:rPr>
                <w:color w:val="0000FF"/>
              </w:rPr>
              <w:t>"</w:t>
            </w:r>
            <w:r>
              <w:t xml:space="preserve"> </w:t>
            </w:r>
            <w:r w:rsidRPr="00C43908">
              <w:rPr>
                <w:color w:val="FF0000"/>
              </w:rPr>
              <w:t>code</w:t>
            </w:r>
            <w:r w:rsidRPr="00C43908">
              <w:rPr>
                <w:color w:val="0000FF"/>
              </w:rPr>
              <w:t>="</w:t>
            </w:r>
            <w:r>
              <w:t>SKN</w:t>
            </w:r>
            <w:r w:rsidRPr="00C43908">
              <w:rPr>
                <w:color w:val="0000FF"/>
              </w:rPr>
              <w:t>"</w:t>
            </w:r>
            <w:r>
              <w:t xml:space="preserve"> </w:t>
            </w:r>
            <w:r w:rsidRPr="00C43908">
              <w:rPr>
                <w:color w:val="FF0000"/>
              </w:rPr>
              <w:t>codeSystem</w:t>
            </w:r>
            <w:r w:rsidRPr="00C43908">
              <w:rPr>
                <w:color w:val="0000FF"/>
              </w:rPr>
              <w:t>="</w:t>
            </w:r>
            <w:r>
              <w:t>1.2.246.537.5.281.1997</w:t>
            </w:r>
            <w:r w:rsidRPr="00C43908">
              <w:rPr>
                <w:color w:val="0000FF"/>
              </w:rPr>
              <w:t>"</w:t>
            </w:r>
            <w:r>
              <w:t xml:space="preserve"> </w:t>
            </w:r>
            <w:r w:rsidRPr="00C43908">
              <w:rPr>
                <w:color w:val="FF0000"/>
              </w:rPr>
              <w:t>codeSystemName</w:t>
            </w:r>
            <w:r w:rsidRPr="00C43908">
              <w:rPr>
                <w:color w:val="0000FF"/>
              </w:rPr>
              <w:t>="</w:t>
            </w:r>
            <w:r>
              <w:t>AR - Lähetteen tyyppi</w:t>
            </w:r>
            <w:r w:rsidRPr="00C43908">
              <w:rPr>
                <w:color w:val="0000FF"/>
              </w:rPr>
              <w:t>"</w:t>
            </w:r>
            <w:r>
              <w:t xml:space="preserve"> </w:t>
            </w:r>
            <w:r w:rsidRPr="00C43908">
              <w:rPr>
                <w:color w:val="FF0000"/>
              </w:rPr>
              <w:t>displayName</w:t>
            </w:r>
            <w:r w:rsidRPr="00C43908">
              <w:rPr>
                <w:color w:val="0000FF"/>
              </w:rPr>
              <w:t>="</w:t>
            </w:r>
            <w:r>
              <w:t>Erikoissairaanhoito</w:t>
            </w:r>
            <w:r w:rsidRPr="00C43908">
              <w:rPr>
                <w:color w:val="0000FF"/>
              </w:rPr>
              <w:t>"&gt;</w:t>
            </w:r>
          </w:p>
          <w:p w:rsidR="00C96403" w:rsidRPr="009C39C2" w:rsidRDefault="00C96403" w:rsidP="00524742">
            <w:r>
              <w:tab/>
            </w:r>
            <w:r w:rsidRPr="009C39C2">
              <w:rPr>
                <w:color w:val="0000FF"/>
              </w:rPr>
              <w:t>&lt;</w:t>
            </w:r>
            <w:r w:rsidRPr="009C39C2">
              <w:rPr>
                <w:color w:val="800000"/>
              </w:rPr>
              <w:t>qualifier</w:t>
            </w:r>
            <w:r w:rsidRPr="009C39C2">
              <w:rPr>
                <w:color w:val="0000FF"/>
              </w:rPr>
              <w:t>&gt;</w:t>
            </w:r>
          </w:p>
          <w:p w:rsidR="00C96403" w:rsidRPr="009C39C2" w:rsidRDefault="00C96403" w:rsidP="00524742">
            <w:r w:rsidRPr="009C39C2">
              <w:tab/>
            </w:r>
            <w:r w:rsidRPr="009C39C2">
              <w:tab/>
            </w:r>
            <w:r w:rsidRPr="009C39C2">
              <w:rPr>
                <w:color w:val="0000FF"/>
              </w:rPr>
              <w:t>&lt;</w:t>
            </w:r>
            <w:r w:rsidRPr="009C39C2">
              <w:rPr>
                <w:color w:val="800000"/>
              </w:rPr>
              <w:t>name</w:t>
            </w:r>
            <w:r w:rsidRPr="009C39C2">
              <w:t xml:space="preserve"> </w:t>
            </w:r>
            <w:r w:rsidRPr="009C39C2">
              <w:rPr>
                <w:color w:val="FF0000"/>
              </w:rPr>
              <w:t>code</w:t>
            </w:r>
            <w:r w:rsidRPr="009C39C2">
              <w:rPr>
                <w:color w:val="0000FF"/>
              </w:rPr>
              <w:t>="</w:t>
            </w:r>
            <w:r w:rsidRPr="009C39C2">
              <w:t>38</w:t>
            </w:r>
            <w:r w:rsidRPr="009C39C2">
              <w:rPr>
                <w:color w:val="0000FF"/>
              </w:rPr>
              <w:t>"</w:t>
            </w:r>
            <w:r w:rsidRPr="009C39C2">
              <w:t xml:space="preserve"> </w:t>
            </w:r>
            <w:r w:rsidRPr="009C39C2">
              <w:rPr>
                <w:color w:val="FF0000"/>
              </w:rPr>
              <w:t>codeSystem</w:t>
            </w:r>
            <w:r w:rsidRPr="009C39C2">
              <w:rPr>
                <w:color w:val="0000FF"/>
              </w:rPr>
              <w:t>="</w:t>
            </w:r>
            <w:r w:rsidRPr="009C39C2">
              <w:t>1.2.246.537.6.12.2002.124</w:t>
            </w:r>
            <w:r w:rsidRPr="009C39C2">
              <w:rPr>
                <w:color w:val="0000FF"/>
              </w:rPr>
              <w:t>"</w:t>
            </w:r>
            <w:r w:rsidR="007B5481">
              <w:rPr>
                <w:color w:val="0000FF"/>
              </w:rPr>
              <w:t xml:space="preserve"> </w:t>
            </w:r>
            <w:r w:rsidR="007B5481" w:rsidRPr="008218E9">
              <w:rPr>
                <w:color w:val="FF0000"/>
              </w:rPr>
              <w:t>displayName</w:t>
            </w:r>
            <w:r w:rsidR="007B5481">
              <w:rPr>
                <w:color w:val="0000FF"/>
              </w:rPr>
              <w:t>="</w:t>
            </w:r>
            <w:r w:rsidR="007B5481">
              <w:t xml:space="preserve"> </w:t>
            </w:r>
            <w:r w:rsidR="00651928" w:rsidRPr="00651928">
              <w:t>Mille erikoisalalle lähetetään</w:t>
            </w:r>
            <w:r w:rsidR="00651928" w:rsidRPr="00651928" w:rsidDel="00651928">
              <w:t xml:space="preserve"> </w:t>
            </w:r>
            <w:r w:rsidR="007B5481">
              <w:rPr>
                <w:color w:val="0000FF"/>
              </w:rPr>
              <w:t>"</w:t>
            </w:r>
            <w:r w:rsidRPr="009C39C2">
              <w:rPr>
                <w:color w:val="0000FF"/>
              </w:rPr>
              <w:t>/&gt;</w:t>
            </w:r>
          </w:p>
          <w:p w:rsidR="00C96403" w:rsidRPr="009C39C2" w:rsidRDefault="00C96403" w:rsidP="00524742">
            <w:r w:rsidRPr="009C39C2">
              <w:tab/>
            </w:r>
            <w:r w:rsidRPr="009C39C2">
              <w:tab/>
            </w:r>
            <w:r w:rsidRPr="009C39C2">
              <w:rPr>
                <w:color w:val="0000FF"/>
              </w:rPr>
              <w:t>&lt;</w:t>
            </w:r>
            <w:r w:rsidRPr="009C39C2">
              <w:rPr>
                <w:color w:val="800000"/>
              </w:rPr>
              <w:t>value</w:t>
            </w:r>
            <w:r w:rsidRPr="009C39C2">
              <w:t xml:space="preserve"> </w:t>
            </w:r>
            <w:r w:rsidRPr="009C39C2">
              <w:rPr>
                <w:color w:val="FF0000"/>
              </w:rPr>
              <w:t>code</w:t>
            </w:r>
            <w:r w:rsidRPr="009C39C2">
              <w:rPr>
                <w:color w:val="0000FF"/>
              </w:rPr>
              <w:t>="</w:t>
            </w:r>
            <w:r w:rsidRPr="009C39C2">
              <w:t>10</w:t>
            </w:r>
            <w:r w:rsidRPr="009C39C2">
              <w:rPr>
                <w:color w:val="0000FF"/>
              </w:rPr>
              <w:t>"</w:t>
            </w:r>
            <w:r w:rsidRPr="009C39C2">
              <w:t xml:space="preserve"> </w:t>
            </w:r>
            <w:r w:rsidRPr="009C39C2">
              <w:rPr>
                <w:color w:val="FF0000"/>
              </w:rPr>
              <w:t>codeSystem</w:t>
            </w:r>
            <w:r w:rsidRPr="009C39C2">
              <w:rPr>
                <w:color w:val="0000FF"/>
              </w:rPr>
              <w:t>="</w:t>
            </w:r>
            <w:r w:rsidRPr="009C39C2">
              <w:t>1.2.246.537.6.24.2003</w:t>
            </w:r>
            <w:r w:rsidRPr="009C39C2">
              <w:rPr>
                <w:color w:val="0000FF"/>
              </w:rPr>
              <w:t>"</w:t>
            </w:r>
            <w:r w:rsidRPr="009C39C2">
              <w:t xml:space="preserve"> </w:t>
            </w:r>
            <w:r w:rsidRPr="009C39C2">
              <w:rPr>
                <w:color w:val="FF0000"/>
              </w:rPr>
              <w:t>codeSystemName</w:t>
            </w:r>
            <w:r w:rsidRPr="009C39C2">
              <w:rPr>
                <w:color w:val="0000FF"/>
              </w:rPr>
              <w:t>="</w:t>
            </w:r>
            <w:r w:rsidRPr="009C39C2">
              <w:t>Hilmo - Terveydenhuollon erikoisalat</w:t>
            </w:r>
            <w:r w:rsidRPr="009C39C2">
              <w:rPr>
                <w:color w:val="0000FF"/>
              </w:rPr>
              <w:t>"</w:t>
            </w:r>
            <w:r w:rsidRPr="009C39C2">
              <w:t xml:space="preserve"> </w:t>
            </w:r>
            <w:r w:rsidRPr="009C39C2">
              <w:rPr>
                <w:color w:val="FF0000"/>
              </w:rPr>
              <w:t>displayName</w:t>
            </w:r>
            <w:r w:rsidRPr="009C39C2">
              <w:rPr>
                <w:color w:val="0000FF"/>
              </w:rPr>
              <w:t>="</w:t>
            </w:r>
            <w:r w:rsidRPr="009C39C2">
              <w:t>SISÄTAUDIT</w:t>
            </w:r>
            <w:r w:rsidRPr="009C39C2">
              <w:rPr>
                <w:color w:val="0000FF"/>
              </w:rPr>
              <w:t>"/&gt;</w:t>
            </w:r>
          </w:p>
          <w:p w:rsidR="00C96403" w:rsidRPr="00C43908" w:rsidRDefault="00C96403" w:rsidP="00524742">
            <w:pPr>
              <w:rPr>
                <w:lang w:val="en-US"/>
              </w:rPr>
            </w:pPr>
            <w:r w:rsidRPr="009C39C2">
              <w:tab/>
            </w:r>
            <w:r w:rsidRPr="00C43908">
              <w:rPr>
                <w:lang w:val="en-US"/>
              </w:rPr>
              <w:t>&lt;/</w:t>
            </w:r>
            <w:r w:rsidRPr="00C43908">
              <w:rPr>
                <w:color w:val="800000"/>
                <w:lang w:val="en-US"/>
              </w:rPr>
              <w:t>qualifier</w:t>
            </w:r>
            <w:r w:rsidRPr="00C43908">
              <w:rPr>
                <w:lang w:val="en-US"/>
              </w:rPr>
              <w:t>&gt;</w:t>
            </w:r>
          </w:p>
          <w:p w:rsidR="00C96403" w:rsidRPr="00C43908" w:rsidRDefault="00C96403" w:rsidP="00524742">
            <w:pPr>
              <w:rPr>
                <w:lang w:val="en-US"/>
              </w:rPr>
            </w:pPr>
            <w:r w:rsidRPr="00C43908">
              <w:rPr>
                <w:lang w:val="en-US"/>
              </w:rPr>
              <w:t>&lt;/</w:t>
            </w:r>
            <w:r w:rsidRPr="00C43908">
              <w:rPr>
                <w:color w:val="800000"/>
                <w:lang w:val="en-US"/>
              </w:rPr>
              <w:t>value</w:t>
            </w:r>
            <w:r w:rsidRPr="00C43908">
              <w:rPr>
                <w:lang w:val="en-US"/>
              </w:rPr>
              <w:t>&gt;</w:t>
            </w:r>
          </w:p>
        </w:tc>
      </w:tr>
    </w:tbl>
    <w:p w:rsidR="00C96403" w:rsidRPr="00C43908" w:rsidRDefault="00C96403" w:rsidP="00C96403">
      <w:pPr>
        <w:rPr>
          <w:lang w:val="en-US"/>
        </w:rPr>
      </w:pPr>
    </w:p>
    <w:p w:rsidR="000F4A9C" w:rsidRDefault="007B5481">
      <w:r>
        <w:t>Huom. luokitustyyppisten tietojen osalta Potilastiedon arkistossa</w:t>
      </w:r>
      <w:r w:rsidR="00A52A48">
        <w:t xml:space="preserve"> ja Sosiaalihuollon asiakastiedon arkistossa</w:t>
      </w:r>
      <w:r>
        <w:t xml:space="preserve"> k</w:t>
      </w:r>
      <w:r w:rsidR="004E1F04">
        <w:t>äytetään aina code-, codeSystem-</w:t>
      </w:r>
      <w:r>
        <w:t>, codeSystemName- ja displayName-attribuutteja – mikäli luokitusta ei ole koodistopalvelusta saatavilla, codeSystemName on tällöin vapaaehtoinen. Katso tarkemmin kpl 3.3.</w:t>
      </w:r>
    </w:p>
    <w:p w:rsidR="000F4A9C" w:rsidRPr="00665B2E" w:rsidRDefault="000F4A9C" w:rsidP="001C6910">
      <w:pPr>
        <w:pStyle w:val="Otsikko2"/>
        <w:rPr>
          <w:lang w:val="fi-FI"/>
        </w:rPr>
      </w:pPr>
      <w:bookmarkStart w:id="571" w:name="_Toc58484542"/>
      <w:r w:rsidRPr="00665B2E">
        <w:rPr>
          <w:lang w:val="fi-FI"/>
        </w:rPr>
        <w:t>Koodiarvo kiinnitetyllä koodistolla</w:t>
      </w:r>
      <w:r>
        <w:fldChar w:fldCharType="begin"/>
      </w:r>
      <w:r w:rsidRPr="00665B2E">
        <w:rPr>
          <w:lang w:val="fi-FI"/>
        </w:rPr>
        <w:instrText xml:space="preserve"> XE "Koodiarvo kiinnitetyllä koodistolla" </w:instrText>
      </w:r>
      <w:r>
        <w:fldChar w:fldCharType="end"/>
      </w:r>
      <w:r w:rsidRPr="00665B2E">
        <w:rPr>
          <w:lang w:val="fi-FI"/>
        </w:rPr>
        <w:t xml:space="preserve"> - Coded simple value</w:t>
      </w:r>
      <w:r>
        <w:fldChar w:fldCharType="begin"/>
      </w:r>
      <w:r w:rsidRPr="00665B2E">
        <w:rPr>
          <w:lang w:val="fi-FI"/>
        </w:rPr>
        <w:instrText xml:space="preserve"> XE "Coded simple value" </w:instrText>
      </w:r>
      <w:r>
        <w:fldChar w:fldCharType="end"/>
      </w:r>
      <w:r w:rsidRPr="00665B2E">
        <w:rPr>
          <w:lang w:val="fi-FI"/>
        </w:rPr>
        <w:t xml:space="preserve"> (CS</w:t>
      </w:r>
      <w:r>
        <w:fldChar w:fldCharType="begin"/>
      </w:r>
      <w:r w:rsidRPr="00665B2E">
        <w:rPr>
          <w:lang w:val="fi-FI"/>
        </w:rPr>
        <w:instrText xml:space="preserve"> XE "CS" \f"DT"</w:instrText>
      </w:r>
      <w:r>
        <w:fldChar w:fldCharType="end"/>
      </w:r>
      <w:r w:rsidRPr="00665B2E">
        <w:rPr>
          <w:lang w:val="fi-FI"/>
        </w:rPr>
        <w:t>)</w:t>
      </w:r>
      <w:bookmarkEnd w:id="571"/>
    </w:p>
    <w:p w:rsidR="000F4A9C" w:rsidRDefault="000F4A9C">
      <w:r>
        <w:t xml:space="preserve">Koodiarvo kiinnitetyllä koodistolla tarkoittaa, että koodisto ja sen mahdolliset koodiarvot on määrätty määrittelyvaiheessa ja ainoa muuttuja on valittu koodiarvo. Tätä tietotyyppiä on </w:t>
      </w:r>
      <w:r w:rsidR="00F909AB">
        <w:t xml:space="preserve">sallittua </w:t>
      </w:r>
      <w:r>
        <w:t>käyttää</w:t>
      </w:r>
      <w:r w:rsidR="00F909AB">
        <w:t xml:space="preserve"> sanomissa ja rajapinnoissa vain HL7 V3 sisäisissä koodistoissa. T</w:t>
      </w:r>
      <w:r w:rsidR="004E1F04">
        <w:t xml:space="preserve">ällöin </w:t>
      </w:r>
      <w:r w:rsidR="00F909AB">
        <w:t>codeSystemiä vastaava arvo on määritelty kiinteästi schemassa tai rajapintamäärittelyissä. Jos tätä</w:t>
      </w:r>
      <w:r w:rsidR="004E1F04">
        <w:t xml:space="preserve"> tietotyyppiä</w:t>
      </w:r>
      <w:r w:rsidR="00F909AB">
        <w:t xml:space="preserve"> käytetään HL7 V3 ulkoisessa koodistossa, esim. THL tietosisältömäärittelyssä, on siirtomuodossa käytett</w:t>
      </w:r>
      <w:r w:rsidR="00AD6E6E">
        <w:t>ävä CV tietotyyppiä (ks. kpl 3.3</w:t>
      </w:r>
      <w:r w:rsidR="00F909AB">
        <w:t>)</w:t>
      </w:r>
      <w:r>
        <w:t xml:space="preserve"> </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de-DE"/>
              </w:rPr>
            </w:pPr>
            <w:r>
              <w:rPr>
                <w:color w:val="0000FF"/>
                <w:szCs w:val="24"/>
                <w:highlight w:val="white"/>
                <w:lang w:val="de-DE"/>
              </w:rPr>
              <w:t>&lt;</w:t>
            </w:r>
            <w:r>
              <w:rPr>
                <w:color w:val="800000"/>
                <w:szCs w:val="24"/>
                <w:highlight w:val="white"/>
                <w:lang w:val="de-DE"/>
              </w:rPr>
              <w:t>realmCode</w:t>
            </w:r>
            <w:r>
              <w:rPr>
                <w:color w:val="FF0000"/>
                <w:szCs w:val="24"/>
                <w:highlight w:val="white"/>
                <w:lang w:val="de-DE"/>
              </w:rPr>
              <w:t xml:space="preserve"> code</w:t>
            </w:r>
            <w:r>
              <w:rPr>
                <w:color w:val="0000FF"/>
                <w:szCs w:val="24"/>
                <w:highlight w:val="white"/>
                <w:lang w:val="de-DE"/>
              </w:rPr>
              <w:t>="</w:t>
            </w:r>
            <w:r>
              <w:rPr>
                <w:color w:val="000000"/>
                <w:szCs w:val="24"/>
                <w:highlight w:val="white"/>
                <w:lang w:val="de-DE"/>
              </w:rPr>
              <w:t>fi</w:t>
            </w:r>
            <w:r>
              <w:rPr>
                <w:color w:val="0000FF"/>
                <w:szCs w:val="24"/>
                <w:highlight w:val="white"/>
                <w:lang w:val="de-DE"/>
              </w:rPr>
              <w:t>"/&gt;</w:t>
            </w:r>
          </w:p>
        </w:tc>
      </w:tr>
    </w:tbl>
    <w:p w:rsidR="000F4A9C" w:rsidRDefault="000F4A9C"/>
    <w:p w:rsidR="000F4A9C" w:rsidRPr="00665B2E" w:rsidRDefault="000F4A9C" w:rsidP="001C6910">
      <w:pPr>
        <w:pStyle w:val="Otsikko2"/>
        <w:rPr>
          <w:lang w:val="fi-FI"/>
        </w:rPr>
      </w:pPr>
      <w:bookmarkStart w:id="572" w:name="_Toc58484543"/>
      <w:r w:rsidRPr="00665B2E">
        <w:rPr>
          <w:lang w:val="fi-FI"/>
        </w:rPr>
        <w:t>Koodiarvo vaihtoehtoisilla koodistoilla</w:t>
      </w:r>
      <w:r>
        <w:fldChar w:fldCharType="begin"/>
      </w:r>
      <w:r w:rsidRPr="00665B2E">
        <w:rPr>
          <w:lang w:val="fi-FI"/>
        </w:rPr>
        <w:instrText xml:space="preserve"> XE "Koodiarvo vaihtoehtoisin koodistoin" </w:instrText>
      </w:r>
      <w:r>
        <w:fldChar w:fldCharType="end"/>
      </w:r>
      <w:r w:rsidRPr="00665B2E">
        <w:rPr>
          <w:lang w:val="fi-FI"/>
        </w:rPr>
        <w:t xml:space="preserve"> - Coded with equivalents</w:t>
      </w:r>
      <w:r>
        <w:fldChar w:fldCharType="begin"/>
      </w:r>
      <w:r w:rsidRPr="00665B2E">
        <w:rPr>
          <w:lang w:val="fi-FI"/>
        </w:rPr>
        <w:instrText xml:space="preserve"> XE "Coded with equivalents" </w:instrText>
      </w:r>
      <w:r>
        <w:fldChar w:fldCharType="end"/>
      </w:r>
      <w:r w:rsidRPr="00665B2E">
        <w:rPr>
          <w:lang w:val="fi-FI"/>
        </w:rPr>
        <w:t xml:space="preserve"> (CE</w:t>
      </w:r>
      <w:r>
        <w:fldChar w:fldCharType="begin"/>
      </w:r>
      <w:r w:rsidRPr="00665B2E">
        <w:rPr>
          <w:lang w:val="fi-FI"/>
        </w:rPr>
        <w:instrText xml:space="preserve"> XE "CE" \f"DT"</w:instrText>
      </w:r>
      <w:r>
        <w:fldChar w:fldCharType="end"/>
      </w:r>
      <w:r w:rsidRPr="00665B2E">
        <w:rPr>
          <w:lang w:val="fi-FI"/>
        </w:rPr>
        <w:t>)</w:t>
      </w:r>
      <w:bookmarkEnd w:id="572"/>
    </w:p>
    <w:p w:rsidR="000F4A9C" w:rsidRDefault="000F4A9C">
      <w:r>
        <w:t>Koodiarvo vaihtoehtoisilla koodistoilla tarkoittaa koodiarvoa, jolle voidaan esittää yksi tai useampi vastaava ja samaa asiaa kuvaava koodiarvo. Tämä mahdollistaa siis vaihtoehtoisten koodausten esittämisen.</w:t>
      </w:r>
    </w:p>
    <w:p w:rsidR="000F4A9C" w:rsidRDefault="000F4A9C"/>
    <w:p w:rsidR="000F4A9C" w:rsidRDefault="000F4A9C">
      <w:r>
        <w:t>Vaihtoehtoiset koodistot esitetään toistamalla translation-elementtiä. Translation-elementti on tietotyypiltään CD.</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FF0000"/>
                <w:szCs w:val="24"/>
                <w:highlight w:val="white"/>
                <w:lang w:val="en-US"/>
              </w:rPr>
            </w:pPr>
            <w:r>
              <w:rPr>
                <w:color w:val="0000FF"/>
                <w:szCs w:val="24"/>
                <w:highlight w:val="white"/>
                <w:lang w:val="en-US"/>
              </w:rPr>
              <w:t>&lt;</w:t>
            </w:r>
            <w:r>
              <w:rPr>
                <w:color w:val="800000"/>
                <w:szCs w:val="24"/>
                <w:highlight w:val="white"/>
                <w:lang w:val="en-US"/>
              </w:rPr>
              <w:t>value</w:t>
            </w:r>
            <w:r>
              <w:rPr>
                <w:color w:val="FF0000"/>
                <w:szCs w:val="24"/>
                <w:highlight w:val="white"/>
                <w:lang w:val="en-US"/>
              </w:rPr>
              <w:t xml:space="preserve"> xsi:type</w:t>
            </w:r>
            <w:r>
              <w:rPr>
                <w:color w:val="0000FF"/>
                <w:szCs w:val="24"/>
                <w:highlight w:val="white"/>
                <w:lang w:val="en-US"/>
              </w:rPr>
              <w:t>="</w:t>
            </w:r>
            <w:r>
              <w:rPr>
                <w:color w:val="000000"/>
                <w:szCs w:val="24"/>
                <w:highlight w:val="white"/>
                <w:lang w:val="en-US"/>
              </w:rPr>
              <w:t>CE</w:t>
            </w:r>
            <w:r>
              <w:rPr>
                <w:color w:val="0000FF"/>
                <w:szCs w:val="24"/>
                <w:highlight w:val="white"/>
                <w:lang w:val="en-US"/>
              </w:rPr>
              <w:t>"</w:t>
            </w:r>
            <w:r>
              <w:rPr>
                <w:color w:val="FF0000"/>
                <w:szCs w:val="24"/>
                <w:highlight w:val="white"/>
                <w:lang w:val="en-US"/>
              </w:rPr>
              <w:t xml:space="preserve">  code</w:t>
            </w:r>
            <w:r>
              <w:rPr>
                <w:color w:val="0000FF"/>
                <w:szCs w:val="24"/>
                <w:highlight w:val="white"/>
                <w:lang w:val="en-US"/>
              </w:rPr>
              <w:t>="</w:t>
            </w:r>
            <w:r>
              <w:rPr>
                <w:color w:val="000000"/>
                <w:szCs w:val="24"/>
                <w:highlight w:val="white"/>
                <w:lang w:val="en-US"/>
              </w:rPr>
              <w:t>J45</w:t>
            </w:r>
            <w:r>
              <w:rPr>
                <w:color w:val="0000FF"/>
                <w:szCs w:val="24"/>
                <w:highlight w:val="white"/>
                <w:lang w:val="en-US"/>
              </w:rPr>
              <w:t>"</w:t>
            </w:r>
            <w:r>
              <w:rPr>
                <w:color w:val="FF0000"/>
                <w:szCs w:val="24"/>
                <w:highlight w:val="white"/>
                <w:lang w:val="en-US"/>
              </w:rPr>
              <w:t xml:space="preserve"> codeSystem</w:t>
            </w:r>
            <w:r>
              <w:rPr>
                <w:color w:val="0000FF"/>
                <w:szCs w:val="24"/>
                <w:highlight w:val="white"/>
                <w:lang w:val="en-US"/>
              </w:rPr>
              <w:t>="</w:t>
            </w:r>
            <w:r>
              <w:rPr>
                <w:color w:val="000000"/>
                <w:szCs w:val="24"/>
                <w:highlight w:val="white"/>
                <w:lang w:val="en-US"/>
              </w:rPr>
              <w:t>1.2.246.537.6.1.1999</w:t>
            </w:r>
            <w:r>
              <w:rPr>
                <w:color w:val="0000FF"/>
                <w:szCs w:val="24"/>
                <w:highlight w:val="white"/>
                <w:lang w:val="en-US"/>
              </w:rPr>
              <w:t>"</w:t>
            </w:r>
            <w:r>
              <w:rPr>
                <w:color w:val="FF0000"/>
                <w:szCs w:val="24"/>
                <w:highlight w:val="white"/>
                <w:lang w:val="en-US"/>
              </w:rPr>
              <w:t xml:space="preserve"> </w:t>
            </w:r>
          </w:p>
          <w:p w:rsidR="000F4A9C" w:rsidRDefault="000F4A9C">
            <w:pPr>
              <w:autoSpaceDE w:val="0"/>
              <w:autoSpaceDN w:val="0"/>
              <w:adjustRightInd w:val="0"/>
              <w:rPr>
                <w:color w:val="000000"/>
                <w:szCs w:val="24"/>
                <w:highlight w:val="white"/>
                <w:lang w:val="en-US"/>
              </w:rPr>
            </w:pPr>
            <w:r>
              <w:rPr>
                <w:color w:val="FF0000"/>
                <w:szCs w:val="24"/>
                <w:highlight w:val="white"/>
                <w:lang w:val="en-US"/>
              </w:rPr>
              <w:tab/>
            </w:r>
            <w:r>
              <w:rPr>
                <w:color w:val="FF0000"/>
                <w:szCs w:val="24"/>
                <w:highlight w:val="white"/>
                <w:lang w:val="en-US"/>
              </w:rPr>
              <w:tab/>
            </w:r>
            <w:r>
              <w:rPr>
                <w:color w:val="FF0000"/>
                <w:szCs w:val="24"/>
                <w:highlight w:val="white"/>
                <w:lang w:val="en-US"/>
              </w:rPr>
              <w:tab/>
            </w:r>
            <w:r>
              <w:rPr>
                <w:color w:val="FF0000"/>
                <w:szCs w:val="24"/>
                <w:highlight w:val="white"/>
                <w:lang w:val="en-US"/>
              </w:rPr>
              <w:tab/>
              <w:t>codeSystemName</w:t>
            </w:r>
            <w:r>
              <w:rPr>
                <w:color w:val="0000FF"/>
                <w:szCs w:val="24"/>
                <w:highlight w:val="white"/>
                <w:lang w:val="en-US"/>
              </w:rPr>
              <w:t>="</w:t>
            </w:r>
            <w:r>
              <w:rPr>
                <w:color w:val="000000"/>
                <w:szCs w:val="24"/>
                <w:highlight w:val="white"/>
                <w:lang w:val="en-US"/>
              </w:rPr>
              <w:t>ICD-10</w:t>
            </w:r>
            <w:r>
              <w:rPr>
                <w:color w:val="0000FF"/>
                <w:szCs w:val="24"/>
                <w:highlight w:val="white"/>
                <w:lang w:val="en-US"/>
              </w:rPr>
              <w:t>"</w:t>
            </w:r>
            <w:r>
              <w:rPr>
                <w:color w:val="FF0000"/>
                <w:szCs w:val="24"/>
                <w:highlight w:val="white"/>
                <w:lang w:val="en-US"/>
              </w:rPr>
              <w:t xml:space="preserve"> displayName</w:t>
            </w:r>
            <w:r>
              <w:rPr>
                <w:color w:val="0000FF"/>
                <w:szCs w:val="24"/>
                <w:highlight w:val="white"/>
                <w:lang w:val="en-US"/>
              </w:rPr>
              <w:t>="</w:t>
            </w:r>
            <w:r>
              <w:rPr>
                <w:color w:val="000000"/>
                <w:szCs w:val="24"/>
                <w:highlight w:val="white"/>
                <w:lang w:val="en-US"/>
              </w:rPr>
              <w:t>Astma</w:t>
            </w:r>
            <w:r>
              <w:rPr>
                <w:color w:val="0000FF"/>
                <w:szCs w:val="24"/>
                <w:highlight w:val="white"/>
                <w:lang w:val="en-US"/>
              </w:rPr>
              <w:t>"&gt;</w:t>
            </w:r>
          </w:p>
          <w:p w:rsidR="000F4A9C" w:rsidRDefault="000F4A9C">
            <w:pPr>
              <w:autoSpaceDE w:val="0"/>
              <w:autoSpaceDN w:val="0"/>
              <w:adjustRightInd w:val="0"/>
              <w:rPr>
                <w:color w:val="FF0000"/>
                <w:szCs w:val="24"/>
                <w:highlight w:val="white"/>
                <w:lang w:val="en-US"/>
              </w:rPr>
            </w:pPr>
            <w:r>
              <w:rPr>
                <w:color w:val="0000FF"/>
                <w:szCs w:val="24"/>
                <w:highlight w:val="white"/>
                <w:lang w:val="en-US"/>
              </w:rPr>
              <w:t xml:space="preserve">    &lt;</w:t>
            </w:r>
            <w:r>
              <w:rPr>
                <w:color w:val="800000"/>
                <w:szCs w:val="24"/>
                <w:highlight w:val="white"/>
                <w:lang w:val="en-US"/>
              </w:rPr>
              <w:t>translation</w:t>
            </w:r>
            <w:r>
              <w:rPr>
                <w:color w:val="FF0000"/>
                <w:szCs w:val="24"/>
                <w:highlight w:val="white"/>
                <w:lang w:val="en-US"/>
              </w:rPr>
              <w:t xml:space="preserve"> code</w:t>
            </w:r>
            <w:r>
              <w:rPr>
                <w:color w:val="0000FF"/>
                <w:szCs w:val="24"/>
                <w:highlight w:val="white"/>
                <w:lang w:val="en-US"/>
              </w:rPr>
              <w:t>="</w:t>
            </w:r>
            <w:r>
              <w:rPr>
                <w:color w:val="000000"/>
                <w:szCs w:val="24"/>
                <w:highlight w:val="white"/>
                <w:lang w:val="en-US"/>
              </w:rPr>
              <w:t>K80002</w:t>
            </w:r>
            <w:r>
              <w:rPr>
                <w:color w:val="0000FF"/>
                <w:szCs w:val="24"/>
                <w:highlight w:val="white"/>
                <w:lang w:val="en-US"/>
              </w:rPr>
              <w:t>"</w:t>
            </w:r>
            <w:r>
              <w:rPr>
                <w:color w:val="FF0000"/>
                <w:szCs w:val="24"/>
                <w:highlight w:val="white"/>
                <w:lang w:val="en-US"/>
              </w:rPr>
              <w:t xml:space="preserve"> codeSystem</w:t>
            </w:r>
            <w:r>
              <w:rPr>
                <w:color w:val="0000FF"/>
                <w:szCs w:val="24"/>
                <w:highlight w:val="white"/>
                <w:lang w:val="en-US"/>
              </w:rPr>
              <w:t>="</w:t>
            </w:r>
            <w:r>
              <w:rPr>
                <w:color w:val="000000"/>
                <w:szCs w:val="24"/>
                <w:highlight w:val="white"/>
                <w:lang w:val="en-US"/>
              </w:rPr>
              <w:t>1.2.246.537.6.44.2005</w:t>
            </w:r>
            <w:r>
              <w:rPr>
                <w:color w:val="0000FF"/>
                <w:szCs w:val="24"/>
                <w:highlight w:val="white"/>
                <w:lang w:val="en-US"/>
              </w:rPr>
              <w:t>"</w:t>
            </w:r>
            <w:r>
              <w:rPr>
                <w:color w:val="FF0000"/>
                <w:szCs w:val="24"/>
                <w:highlight w:val="white"/>
                <w:lang w:val="en-US"/>
              </w:rPr>
              <w:t xml:space="preserve"> </w:t>
            </w:r>
          </w:p>
          <w:p w:rsidR="000F4A9C" w:rsidRPr="000F4A9C" w:rsidRDefault="000F4A9C">
            <w:pPr>
              <w:autoSpaceDE w:val="0"/>
              <w:autoSpaceDN w:val="0"/>
              <w:adjustRightInd w:val="0"/>
              <w:rPr>
                <w:color w:val="FF0000"/>
                <w:szCs w:val="24"/>
                <w:highlight w:val="white"/>
              </w:rPr>
            </w:pPr>
            <w:r>
              <w:rPr>
                <w:color w:val="FF0000"/>
                <w:szCs w:val="24"/>
                <w:highlight w:val="white"/>
                <w:lang w:val="en-US"/>
              </w:rPr>
              <w:tab/>
            </w:r>
            <w:r>
              <w:rPr>
                <w:color w:val="FF0000"/>
                <w:szCs w:val="24"/>
                <w:highlight w:val="white"/>
                <w:lang w:val="en-US"/>
              </w:rPr>
              <w:tab/>
            </w:r>
            <w:r>
              <w:rPr>
                <w:color w:val="FF0000"/>
                <w:szCs w:val="24"/>
                <w:highlight w:val="white"/>
                <w:lang w:val="en-US"/>
              </w:rPr>
              <w:tab/>
            </w:r>
            <w:r>
              <w:rPr>
                <w:color w:val="FF0000"/>
                <w:szCs w:val="24"/>
                <w:highlight w:val="white"/>
                <w:lang w:val="en-US"/>
              </w:rPr>
              <w:tab/>
            </w:r>
            <w:r w:rsidRPr="000F4A9C">
              <w:rPr>
                <w:color w:val="FF0000"/>
                <w:szCs w:val="24"/>
                <w:highlight w:val="white"/>
              </w:rPr>
              <w:t>codeSystemName</w:t>
            </w:r>
            <w:r w:rsidRPr="000F4A9C">
              <w:rPr>
                <w:color w:val="0000FF"/>
                <w:szCs w:val="24"/>
                <w:highlight w:val="white"/>
              </w:rPr>
              <w:t>="</w:t>
            </w:r>
            <w:r w:rsidRPr="000F4A9C">
              <w:rPr>
                <w:color w:val="000000"/>
                <w:szCs w:val="24"/>
                <w:highlight w:val="white"/>
              </w:rPr>
              <w:t>STM - Yhtenaiset kiireetömän hoidon perusteet 2005</w:t>
            </w:r>
            <w:r w:rsidRPr="000F4A9C">
              <w:rPr>
                <w:color w:val="0000FF"/>
                <w:szCs w:val="24"/>
                <w:highlight w:val="white"/>
              </w:rPr>
              <w:t>"</w:t>
            </w:r>
            <w:r w:rsidRPr="000F4A9C">
              <w:rPr>
                <w:color w:val="FF0000"/>
                <w:szCs w:val="24"/>
                <w:highlight w:val="white"/>
              </w:rPr>
              <w:t xml:space="preserve"> </w:t>
            </w:r>
          </w:p>
          <w:p w:rsidR="000F4A9C" w:rsidRDefault="000F4A9C">
            <w:pPr>
              <w:autoSpaceDE w:val="0"/>
              <w:autoSpaceDN w:val="0"/>
              <w:adjustRightInd w:val="0"/>
              <w:rPr>
                <w:color w:val="000000"/>
                <w:szCs w:val="24"/>
                <w:highlight w:val="white"/>
              </w:rPr>
            </w:pPr>
            <w:r w:rsidRPr="000F4A9C">
              <w:rPr>
                <w:color w:val="FF0000"/>
                <w:szCs w:val="24"/>
                <w:highlight w:val="white"/>
              </w:rPr>
              <w:tab/>
            </w:r>
            <w:r w:rsidRPr="000F4A9C">
              <w:rPr>
                <w:color w:val="FF0000"/>
                <w:szCs w:val="24"/>
                <w:highlight w:val="white"/>
              </w:rPr>
              <w:tab/>
            </w:r>
            <w:r w:rsidRPr="000F4A9C">
              <w:rPr>
                <w:color w:val="FF0000"/>
                <w:szCs w:val="24"/>
                <w:highlight w:val="white"/>
              </w:rPr>
              <w:tab/>
            </w:r>
            <w:r w:rsidRPr="000F4A9C">
              <w:rPr>
                <w:color w:val="FF0000"/>
                <w:szCs w:val="24"/>
                <w:highlight w:val="white"/>
              </w:rPr>
              <w:tab/>
            </w:r>
            <w:r>
              <w:rPr>
                <w:color w:val="FF0000"/>
                <w:szCs w:val="24"/>
                <w:highlight w:val="white"/>
              </w:rPr>
              <w:t>displayName</w:t>
            </w:r>
            <w:r>
              <w:rPr>
                <w:color w:val="0000FF"/>
                <w:szCs w:val="24"/>
                <w:highlight w:val="white"/>
              </w:rPr>
              <w:t>="</w:t>
            </w:r>
            <w:r>
              <w:rPr>
                <w:color w:val="000000"/>
                <w:szCs w:val="24"/>
                <w:highlight w:val="white"/>
              </w:rPr>
              <w:t>Astma tai astmaepäily</w:t>
            </w:r>
            <w:r>
              <w:rPr>
                <w:color w:val="0000FF"/>
                <w:szCs w:val="24"/>
                <w:highlight w:val="white"/>
              </w:rPr>
              <w:t>"</w:t>
            </w:r>
            <w:r>
              <w:rPr>
                <w:color w:val="FF0000"/>
                <w:szCs w:val="24"/>
                <w:highlight w:val="white"/>
              </w:rPr>
              <w:t xml:space="preserve"> </w:t>
            </w:r>
            <w:r>
              <w:rPr>
                <w:color w:val="0000FF"/>
                <w:szCs w:val="24"/>
                <w:highlight w:val="white"/>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value</w:t>
            </w:r>
            <w:r>
              <w:rPr>
                <w:color w:val="0000FF"/>
                <w:szCs w:val="24"/>
                <w:highlight w:val="white"/>
              </w:rPr>
              <w:t>&gt;</w:t>
            </w:r>
          </w:p>
        </w:tc>
      </w:tr>
    </w:tbl>
    <w:p w:rsidR="000F4A9C" w:rsidRDefault="000F4A9C"/>
    <w:p w:rsidR="000F4A9C" w:rsidRDefault="000F4A9C">
      <w:r>
        <w:t>Näyttömuodossa kukin koodiarvo esitetään omalla rivillään kuten yksittäinen koodiarvo. Vaihtoehtoisen koodiston rivin otsikko on ”Vastaa”. Vaihtoehtoisen koodin koodiarvoa ja selitetekstiä ei lihavoida.</w:t>
      </w:r>
    </w:p>
    <w:p w:rsidR="001C47B4" w:rsidRDefault="001C47B4"/>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Tutkimus</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 xml:space="preserve">content </w:t>
            </w:r>
            <w:r>
              <w:rPr>
                <w:rStyle w:val="Korostus"/>
                <w:bCs/>
                <w:i w:val="0"/>
                <w:iCs w:val="0"/>
                <w:color w:val="FF0000"/>
                <w:lang w:val="en-GB"/>
              </w:rPr>
              <w:t>styleCode</w:t>
            </w:r>
            <w:r>
              <w:rPr>
                <w:rStyle w:val="Korostus"/>
                <w:bCs/>
                <w:i w:val="0"/>
                <w:iCs w:val="0"/>
                <w:color w:val="0000FF"/>
                <w:lang w:val="en-GB"/>
              </w:rPr>
              <w:t>=”</w:t>
            </w:r>
            <w:r>
              <w:rPr>
                <w:rStyle w:val="Korostus"/>
                <w:bCs/>
                <w:i w:val="0"/>
                <w:iCs w:val="0"/>
                <w:lang w:val="en-GB"/>
              </w:rPr>
              <w:t>Bold</w:t>
            </w:r>
            <w:r>
              <w:rPr>
                <w:rStyle w:val="Korostus"/>
                <w:bCs/>
                <w:i w:val="0"/>
                <w:iCs w:val="0"/>
                <w:color w:val="0000FF"/>
                <w:lang w:val="en-GB"/>
              </w:rPr>
              <w:t>”&gt;</w:t>
            </w:r>
            <w:r>
              <w:rPr>
                <w:rStyle w:val="NyttArvoChar"/>
                <w:b w:val="0"/>
                <w:lang w:val="en-GB"/>
              </w:rPr>
              <w:t xml:space="preserve">J45 Astma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(ICD-10)</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Vastaa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lang w:val="en-GB"/>
              </w:rPr>
              <w:t xml:space="preserve"> </w:t>
            </w:r>
            <w:r>
              <w:rPr>
                <w:rStyle w:val="NyttArvoChar"/>
                <w:b w:val="0"/>
                <w:lang w:val="en-GB"/>
              </w:rPr>
              <w:t xml:space="preserve">K80002 Astma tai astmaepäily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rPr>
            </w:pPr>
            <w:r>
              <w:rPr>
                <w:rStyle w:val="Korostus"/>
                <w:bCs/>
                <w:i w:val="0"/>
                <w:iCs w:val="0"/>
                <w:lang w:val="en-GB"/>
              </w:rPr>
              <w:tab/>
            </w:r>
            <w:r>
              <w:rPr>
                <w:rStyle w:val="Korostus"/>
                <w:bCs/>
                <w:i w:val="0"/>
                <w:iCs w:val="0"/>
                <w:lang w:val="en-GB"/>
              </w:rPr>
              <w:tab/>
            </w:r>
            <w:r>
              <w:rPr>
                <w:rStyle w:val="Korostus"/>
                <w:bCs/>
                <w:i w:val="0"/>
                <w:iCs w:val="0"/>
                <w:color w:val="0000FF"/>
              </w:rPr>
              <w:t>&lt;</w:t>
            </w:r>
            <w:r>
              <w:rPr>
                <w:rStyle w:val="Korostus"/>
                <w:bCs/>
                <w:i w:val="0"/>
                <w:iCs w:val="0"/>
                <w:color w:val="800000"/>
              </w:rPr>
              <w:t>content</w:t>
            </w:r>
            <w:r>
              <w:rPr>
                <w:rStyle w:val="Korostus"/>
                <w:bCs/>
                <w:i w:val="0"/>
                <w:iCs w:val="0"/>
                <w:color w:val="0000FF"/>
              </w:rPr>
              <w:t>&gt;</w:t>
            </w:r>
            <w:r>
              <w:rPr>
                <w:rStyle w:val="NyttArvoChar"/>
                <w:b w:val="0"/>
              </w:rPr>
              <w:t>(STM – Yhtenäiset kiireettömän hoidon perusteet 2005)</w:t>
            </w:r>
            <w:r>
              <w:rPr>
                <w:rStyle w:val="Korostus"/>
                <w:bCs/>
                <w:i w:val="0"/>
                <w:iCs w:val="0"/>
                <w:color w:val="0000FF"/>
              </w:rPr>
              <w:t>&lt;/</w:t>
            </w:r>
            <w:r>
              <w:rPr>
                <w:rStyle w:val="Korostus"/>
                <w:bCs/>
                <w:i w:val="0"/>
                <w:iCs w:val="0"/>
                <w:color w:val="800000"/>
              </w:rPr>
              <w:t>content</w:t>
            </w:r>
            <w:r>
              <w:rPr>
                <w:rStyle w:val="Korostus"/>
                <w:bCs/>
                <w:i w:val="0"/>
                <w:iCs w:val="0"/>
                <w:color w:val="0000FF"/>
              </w:rPr>
              <w:t>&gt;</w:t>
            </w:r>
          </w:p>
          <w:p w:rsidR="000F4A9C" w:rsidRDefault="000F4A9C">
            <w:pPr>
              <w:rPr>
                <w:rStyle w:val="Korostus"/>
                <w:bCs/>
                <w:i w:val="0"/>
                <w:iCs w:val="0"/>
              </w:rPr>
            </w:pPr>
            <w:r>
              <w:rPr>
                <w:rStyle w:val="Korostus"/>
                <w:bCs/>
                <w:i w:val="0"/>
                <w:iCs w:val="0"/>
              </w:rPr>
              <w:tab/>
            </w:r>
            <w:r>
              <w:rPr>
                <w:rStyle w:val="Korostus"/>
                <w:bCs/>
                <w:i w:val="0"/>
                <w:iCs w:val="0"/>
                <w:color w:val="0000FF"/>
              </w:rPr>
              <w:t>&lt;/</w:t>
            </w:r>
            <w:r>
              <w:rPr>
                <w:rStyle w:val="Korostus"/>
                <w:bCs/>
                <w:i w:val="0"/>
                <w:iCs w:val="0"/>
                <w:color w:val="800000"/>
              </w:rPr>
              <w:t>paragraph</w:t>
            </w:r>
            <w:r>
              <w:rPr>
                <w:rStyle w:val="Korostus"/>
                <w:bCs/>
                <w:i w:val="0"/>
                <w:iCs w:val="0"/>
                <w:color w:val="0000FF"/>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rPr>
            </w:pPr>
            <w:r>
              <w:rPr>
                <w:rStyle w:val="NyttOtsikkoCharChar"/>
              </w:rPr>
              <w:t>Tutkimus:</w:t>
            </w:r>
            <w:r>
              <w:t xml:space="preserve"> </w:t>
            </w:r>
            <w:r>
              <w:rPr>
                <w:rStyle w:val="NyttArvoChar"/>
              </w:rPr>
              <w:t xml:space="preserve">J45 Astma </w:t>
            </w:r>
            <w:r>
              <w:rPr>
                <w:rStyle w:val="NyttArvoChar"/>
                <w:b w:val="0"/>
              </w:rPr>
              <w:t>(ICD-10)</w:t>
            </w:r>
          </w:p>
          <w:p w:rsidR="000F4A9C" w:rsidRDefault="000F4A9C">
            <w:r>
              <w:rPr>
                <w:rStyle w:val="NyttOtsikkoCharChar"/>
              </w:rPr>
              <w:t>Vastaa:</w:t>
            </w:r>
            <w:r>
              <w:tab/>
            </w:r>
            <w:r>
              <w:tab/>
              <w:t>K80002 Astma tai astmaepäily (STM – Yhtenäiset kiireettömän hoidon perusteet 2005)</w:t>
            </w:r>
          </w:p>
        </w:tc>
      </w:tr>
    </w:tbl>
    <w:p w:rsidR="000F4A9C" w:rsidRDefault="000F4A9C"/>
    <w:p w:rsidR="000F4A9C" w:rsidRDefault="000F4A9C" w:rsidP="001C6910">
      <w:pPr>
        <w:pStyle w:val="Otsikko2"/>
      </w:pPr>
      <w:bookmarkStart w:id="573" w:name="_Toc58484544"/>
      <w:r>
        <w:t>Merkkijono koodiarvolla - Character String with Code</w:t>
      </w:r>
      <w:r>
        <w:fldChar w:fldCharType="begin"/>
      </w:r>
      <w:r>
        <w:instrText xml:space="preserve"> XE "Character String with Code" </w:instrText>
      </w:r>
      <w:r>
        <w:fldChar w:fldCharType="end"/>
      </w:r>
      <w:r>
        <w:t xml:space="preserve"> (SC</w:t>
      </w:r>
      <w:r>
        <w:fldChar w:fldCharType="begin"/>
      </w:r>
      <w:r>
        <w:instrText xml:space="preserve"> XE "SC" \f"DT"</w:instrText>
      </w:r>
      <w:r>
        <w:fldChar w:fldCharType="end"/>
      </w:r>
      <w:r>
        <w:t>)</w:t>
      </w:r>
      <w:bookmarkEnd w:id="573"/>
    </w:p>
    <w:p w:rsidR="000F4A9C" w:rsidRDefault="000F4A9C">
      <w:pPr>
        <w:rPr>
          <w:highlight w:val="white"/>
        </w:rPr>
      </w:pPr>
      <w:r>
        <w:rPr>
          <w:highlight w:val="white"/>
        </w:rPr>
        <w:t xml:space="preserve">SC on </w:t>
      </w:r>
      <w:r>
        <w:t>merkkijono, johon voi liittyä koodi. Teksti on aina pakollinen, jos koodi on annettu. Koodisto on yleensä paikallinen. Tämän tietotyypin käyttö on perusteltua, jos koodin olemassaolo tai käyttö on harvinaista.</w:t>
      </w:r>
    </w:p>
    <w:p w:rsidR="000F4A9C" w:rsidRDefault="000F4A9C">
      <w:pPr>
        <w:rPr>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FF0000"/>
                <w:szCs w:val="24"/>
                <w:highlight w:val="white"/>
              </w:rPr>
            </w:pPr>
            <w:r>
              <w:rPr>
                <w:color w:val="0000FF"/>
                <w:szCs w:val="24"/>
                <w:highlight w:val="white"/>
              </w:rPr>
              <w:t>&lt;</w:t>
            </w:r>
            <w:r>
              <w:rPr>
                <w:color w:val="800000"/>
                <w:szCs w:val="24"/>
                <w:highlight w:val="white"/>
              </w:rPr>
              <w:t xml:space="preserve">value </w:t>
            </w:r>
            <w:r>
              <w:rPr>
                <w:color w:val="FF0000"/>
                <w:szCs w:val="24"/>
                <w:highlight w:val="white"/>
              </w:rPr>
              <w:t>xsi:type</w:t>
            </w:r>
            <w:r>
              <w:rPr>
                <w:color w:val="0000FF"/>
                <w:szCs w:val="24"/>
                <w:highlight w:val="white"/>
              </w:rPr>
              <w:t>=”</w:t>
            </w:r>
            <w:r>
              <w:rPr>
                <w:color w:val="000000"/>
                <w:szCs w:val="24"/>
                <w:highlight w:val="white"/>
              </w:rPr>
              <w:t>SC</w:t>
            </w:r>
            <w:r>
              <w:rPr>
                <w:color w:val="0000FF"/>
                <w:szCs w:val="24"/>
                <w:highlight w:val="white"/>
              </w:rPr>
              <w:t>”</w:t>
            </w:r>
            <w:r>
              <w:rPr>
                <w:color w:val="800000"/>
                <w:szCs w:val="24"/>
                <w:highlight w:val="white"/>
              </w:rPr>
              <w:t xml:space="preserve"> </w:t>
            </w:r>
            <w:r>
              <w:rPr>
                <w:color w:val="FF0000"/>
                <w:szCs w:val="24"/>
                <w:highlight w:val="white"/>
              </w:rPr>
              <w:t>code</w:t>
            </w:r>
            <w:r>
              <w:rPr>
                <w:color w:val="0000FF"/>
                <w:szCs w:val="24"/>
                <w:highlight w:val="white"/>
              </w:rPr>
              <w:t>="</w:t>
            </w:r>
            <w:r>
              <w:rPr>
                <w:color w:val="000000"/>
                <w:szCs w:val="24"/>
                <w:highlight w:val="white"/>
              </w:rPr>
              <w:t>1tblPV</w:t>
            </w:r>
            <w:r>
              <w:rPr>
                <w:color w:val="0000FF"/>
                <w:szCs w:val="24"/>
                <w:highlight w:val="white"/>
              </w:rPr>
              <w:t>"</w:t>
            </w:r>
            <w:r>
              <w:rPr>
                <w:color w:val="FF0000"/>
                <w:szCs w:val="24"/>
                <w:highlight w:val="white"/>
              </w:rPr>
              <w:t xml:space="preserve"> codeSystem</w:t>
            </w:r>
            <w:r>
              <w:rPr>
                <w:color w:val="0000FF"/>
                <w:szCs w:val="24"/>
                <w:highlight w:val="white"/>
              </w:rPr>
              <w:t>="</w:t>
            </w:r>
            <w:r>
              <w:rPr>
                <w:color w:val="000000"/>
                <w:szCs w:val="24"/>
                <w:highlight w:val="white"/>
              </w:rPr>
              <w:t>1.2.246.537.xxx.yyy.zzz</w:t>
            </w:r>
            <w:r>
              <w:rPr>
                <w:color w:val="0000FF"/>
                <w:szCs w:val="24"/>
                <w:highlight w:val="white"/>
              </w:rPr>
              <w:t>"</w:t>
            </w:r>
            <w:r>
              <w:rPr>
                <w:color w:val="FF0000"/>
                <w:szCs w:val="24"/>
                <w:highlight w:val="white"/>
              </w:rPr>
              <w:t xml:space="preserve"> </w:t>
            </w:r>
          </w:p>
          <w:p w:rsidR="000F4A9C" w:rsidRDefault="000F4A9C">
            <w:pPr>
              <w:autoSpaceDE w:val="0"/>
              <w:autoSpaceDN w:val="0"/>
              <w:adjustRightInd w:val="0"/>
              <w:rPr>
                <w:color w:val="000000"/>
                <w:szCs w:val="24"/>
                <w:highlight w:val="white"/>
              </w:rPr>
            </w:pPr>
            <w:r>
              <w:rPr>
                <w:color w:val="FF0000"/>
                <w:szCs w:val="24"/>
                <w:highlight w:val="white"/>
              </w:rPr>
              <w:tab/>
            </w:r>
            <w:r>
              <w:rPr>
                <w:color w:val="FF0000"/>
                <w:szCs w:val="24"/>
                <w:highlight w:val="white"/>
              </w:rPr>
              <w:tab/>
              <w:t xml:space="preserve">  codeSystemName</w:t>
            </w:r>
            <w:r>
              <w:rPr>
                <w:color w:val="0000FF"/>
                <w:szCs w:val="24"/>
                <w:highlight w:val="white"/>
              </w:rPr>
              <w:t>="</w:t>
            </w:r>
            <w:r>
              <w:rPr>
                <w:color w:val="000000"/>
                <w:szCs w:val="24"/>
                <w:highlight w:val="white"/>
              </w:rPr>
              <w:t>Lääkitys - Syöttökoodisto</w:t>
            </w:r>
            <w:r>
              <w:rPr>
                <w:color w:val="0000FF"/>
                <w:szCs w:val="24"/>
                <w:highlight w:val="white"/>
              </w:rPr>
              <w:t>"</w:t>
            </w:r>
            <w:r>
              <w:rPr>
                <w:color w:val="FF0000"/>
                <w:szCs w:val="24"/>
                <w:highlight w:val="white"/>
              </w:rPr>
              <w:t xml:space="preserve"> displayName</w:t>
            </w:r>
            <w:r>
              <w:rPr>
                <w:color w:val="0000FF"/>
                <w:szCs w:val="24"/>
                <w:highlight w:val="white"/>
              </w:rPr>
              <w:t>="</w:t>
            </w:r>
            <w:r>
              <w:rPr>
                <w:color w:val="000000"/>
                <w:szCs w:val="24"/>
                <w:highlight w:val="white"/>
              </w:rPr>
              <w:t>1 tbl päivässä</w:t>
            </w:r>
            <w:r>
              <w:rPr>
                <w:color w:val="0000FF"/>
                <w:szCs w:val="24"/>
                <w:highlight w:val="white"/>
              </w:rPr>
              <w:t>"</w:t>
            </w:r>
            <w:r>
              <w:rPr>
                <w:color w:val="FF0000"/>
                <w:szCs w:val="24"/>
                <w:highlight w:val="white"/>
              </w:rPr>
              <w:t xml:space="preserve"> </w:t>
            </w:r>
            <w:r>
              <w:rPr>
                <w:color w:val="0000FF"/>
                <w:szCs w:val="24"/>
                <w:highlight w:val="white"/>
              </w:rPr>
              <w:t>&gt;</w:t>
            </w:r>
          </w:p>
          <w:p w:rsidR="000F4A9C" w:rsidRDefault="000F4A9C">
            <w:pPr>
              <w:autoSpaceDE w:val="0"/>
              <w:autoSpaceDN w:val="0"/>
              <w:adjustRightInd w:val="0"/>
              <w:rPr>
                <w:color w:val="000000"/>
                <w:szCs w:val="24"/>
                <w:highlight w:val="white"/>
              </w:rPr>
            </w:pPr>
            <w:r>
              <w:rPr>
                <w:color w:val="000000"/>
                <w:szCs w:val="24"/>
                <w:highlight w:val="white"/>
              </w:rPr>
              <w:t>1 tabletti kerran päivässä</w:t>
            </w:r>
          </w:p>
          <w:p w:rsidR="000F4A9C" w:rsidRDefault="000F4A9C">
            <w:r>
              <w:rPr>
                <w:color w:val="0000FF"/>
                <w:szCs w:val="24"/>
                <w:highlight w:val="white"/>
              </w:rPr>
              <w:t>&lt;/</w:t>
            </w:r>
            <w:r>
              <w:rPr>
                <w:color w:val="800000"/>
                <w:szCs w:val="24"/>
                <w:highlight w:val="white"/>
              </w:rPr>
              <w:t>value</w:t>
            </w:r>
            <w:r>
              <w:rPr>
                <w:color w:val="0000FF"/>
                <w:szCs w:val="24"/>
                <w:highlight w:val="white"/>
              </w:rPr>
              <w:t>&gt;</w:t>
            </w:r>
          </w:p>
        </w:tc>
      </w:tr>
    </w:tbl>
    <w:p w:rsidR="000F4A9C" w:rsidRDefault="000F4A9C"/>
    <w:p w:rsidR="000F4A9C" w:rsidRDefault="000F4A9C"/>
    <w:p w:rsidR="000F4A9C" w:rsidRDefault="000F4A9C">
      <w:r>
        <w:t>Näyttömuodossa esitetään ensisijaisesti teksti ja jos koodi on annettu, se ilmoitetaan omalla rivillään ilman lihavointeja: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Annostus</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 xml:space="preserve">content </w:t>
            </w:r>
            <w:r>
              <w:rPr>
                <w:rStyle w:val="Korostus"/>
                <w:bCs/>
                <w:i w:val="0"/>
                <w:iCs w:val="0"/>
                <w:color w:val="FF0000"/>
                <w:lang w:val="en-GB"/>
              </w:rPr>
              <w:t>styleCode</w:t>
            </w:r>
            <w:r>
              <w:rPr>
                <w:rStyle w:val="Korostus"/>
                <w:bCs/>
                <w:i w:val="0"/>
                <w:iCs w:val="0"/>
                <w:color w:val="0000FF"/>
                <w:lang w:val="en-GB"/>
              </w:rPr>
              <w:t>=”</w:t>
            </w:r>
            <w:r>
              <w:rPr>
                <w:rStyle w:val="Korostus"/>
                <w:bCs/>
                <w:i w:val="0"/>
                <w:iCs w:val="0"/>
                <w:lang w:val="en-GB"/>
              </w:rPr>
              <w:t>Bold</w:t>
            </w:r>
            <w:r>
              <w:rPr>
                <w:rStyle w:val="Korostus"/>
                <w:bCs/>
                <w:i w:val="0"/>
                <w:iCs w:val="0"/>
                <w:color w:val="0000FF"/>
                <w:lang w:val="en-GB"/>
              </w:rPr>
              <w:t>”&gt;</w:t>
            </w:r>
            <w:r>
              <w:rPr>
                <w:rStyle w:val="NyttArvoChar"/>
                <w:b w:val="0"/>
                <w:lang w:val="en-GB"/>
              </w:rPr>
              <w:t>1 tabletti kerran päivässä</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Korostus"/>
                <w:bCs/>
                <w:i w:val="0"/>
                <w:iCs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1tblPV 1 tbl kerran päivässä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(Lääkitys – Syöttäkoodisto)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0F4A9C" w:rsidRDefault="000F4A9C">
            <w:pPr>
              <w:rPr>
                <w:rStyle w:val="Korostus"/>
                <w:bCs/>
                <w:i w:val="0"/>
                <w:iCs w:val="0"/>
                <w:lang w:val="en-US"/>
              </w:rPr>
            </w:pPr>
            <w:r>
              <w:rPr>
                <w:rStyle w:val="Korostus"/>
                <w:bCs/>
                <w:i w:val="0"/>
                <w:iCs w:val="0"/>
                <w:lang w:val="en-GB"/>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p>
          <w:p w:rsidR="000F4A9C" w:rsidRPr="000F4A9C" w:rsidRDefault="000F4A9C">
            <w:pPr>
              <w:rPr>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p>
        </w:tc>
      </w:tr>
    </w:tbl>
    <w:p w:rsidR="000F4A9C" w:rsidRP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rPr>
            </w:pPr>
            <w:r>
              <w:rPr>
                <w:rStyle w:val="NyttOtsikkoCharChar"/>
              </w:rPr>
              <w:t>Annostus:</w:t>
            </w:r>
            <w:r>
              <w:t xml:space="preserve"> </w:t>
            </w:r>
            <w:r>
              <w:tab/>
            </w:r>
            <w:r>
              <w:rPr>
                <w:rStyle w:val="NyttArvoChar"/>
              </w:rPr>
              <w:t>1 tabletti kerran päivässä</w:t>
            </w:r>
          </w:p>
          <w:p w:rsidR="000F4A9C" w:rsidRDefault="000F4A9C">
            <w:r>
              <w:tab/>
            </w:r>
            <w:r>
              <w:tab/>
            </w:r>
            <w:r>
              <w:tab/>
            </w:r>
            <w:r>
              <w:tab/>
              <w:t>1tblPV 1 tbl kerran päivässä (Lääkitys – Syöttökoodisto)</w:t>
            </w:r>
          </w:p>
        </w:tc>
      </w:tr>
    </w:tbl>
    <w:p w:rsidR="000F4A9C" w:rsidRDefault="000F4A9C"/>
    <w:p w:rsidR="000F4A9C" w:rsidRDefault="000F4A9C" w:rsidP="001C6910">
      <w:pPr>
        <w:pStyle w:val="Otsikko2"/>
      </w:pPr>
      <w:bookmarkStart w:id="574" w:name="_Toc58484545"/>
      <w:r>
        <w:t>Kokonaisluku</w:t>
      </w:r>
      <w:r>
        <w:fldChar w:fldCharType="begin"/>
      </w:r>
      <w:r>
        <w:instrText xml:space="preserve"> XE "Kokonaisluku" </w:instrText>
      </w:r>
      <w:r>
        <w:fldChar w:fldCharType="end"/>
      </w:r>
      <w:r>
        <w:t xml:space="preserve"> - Integer number</w:t>
      </w:r>
      <w:r>
        <w:fldChar w:fldCharType="begin"/>
      </w:r>
      <w:r>
        <w:instrText xml:space="preserve"> XE "Integer number" </w:instrText>
      </w:r>
      <w:r>
        <w:fldChar w:fldCharType="end"/>
      </w:r>
      <w:r>
        <w:t xml:space="preserve"> (INT</w:t>
      </w:r>
      <w:r>
        <w:fldChar w:fldCharType="begin"/>
      </w:r>
      <w:r>
        <w:instrText xml:space="preserve"> XE "INT" \f"DT"</w:instrText>
      </w:r>
      <w:r>
        <w:fldChar w:fldCharType="end"/>
      </w:r>
      <w:r>
        <w:t>)</w:t>
      </w:r>
      <w:bookmarkEnd w:id="574"/>
    </w:p>
    <w:p w:rsidR="000F4A9C" w:rsidRDefault="000F4A9C">
      <w:r>
        <w:rPr>
          <w:color w:val="000000"/>
        </w:rPr>
        <w:t xml:space="preserve">Numeroiden tietotyypiksi on kaksi vaihtoehtoa. Numero on reaaliluku, mikäli ei ole tiedossa varmasti, että kyseessä on kokonaisluku. Numeron on kokonaisluku </w:t>
      </w:r>
      <w:r>
        <w:t>(-1,0,1,2, 100, 3398129, etc.)</w:t>
      </w:r>
      <w:r>
        <w:rPr>
          <w:color w:val="000000"/>
        </w:rPr>
        <w:t xml:space="preserve">, mikäli se on aina laskettavissa, normaalisti esittäen järjestyslukua. Mikäli luku on arvio tai siitä ollaan laskemassa esimerkiksi keskiarvoja, niin käytetään reaaliluku tietotyyppiä. Positiivisen ja negatiivisen äärettömän luvun esittämiseen käytetään NullFlavoria, kts. luku 2.7. </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color w:val="0000FF"/>
                <w:szCs w:val="24"/>
                <w:lang w:val="en-GB"/>
              </w:rPr>
            </w:pPr>
            <w:r>
              <w:rPr>
                <w:b/>
                <w:color w:val="0000FF"/>
                <w:szCs w:val="24"/>
                <w:highlight w:val="white"/>
                <w:lang w:val="en-GB" w:eastAsia="fi-FI"/>
              </w:rPr>
              <w:t>&lt;</w:t>
            </w:r>
            <w:r>
              <w:rPr>
                <w:b/>
                <w:color w:val="993300"/>
                <w:szCs w:val="24"/>
                <w:highlight w:val="white"/>
                <w:lang w:val="en-GB" w:eastAsia="fi-FI"/>
              </w:rPr>
              <w:t>value</w:t>
            </w:r>
            <w:r>
              <w:rPr>
                <w:b/>
                <w:color w:val="FF0000"/>
                <w:szCs w:val="24"/>
                <w:highlight w:val="white"/>
                <w:lang w:val="en-GB" w:eastAsia="fi-FI"/>
              </w:rPr>
              <w:t xml:space="preserve"> xsi:type</w:t>
            </w:r>
            <w:r>
              <w:rPr>
                <w:b/>
                <w:color w:val="0000FF"/>
                <w:szCs w:val="24"/>
                <w:highlight w:val="white"/>
                <w:lang w:val="en-GB" w:eastAsia="fi-FI"/>
              </w:rPr>
              <w:t>="</w:t>
            </w:r>
            <w:r>
              <w:rPr>
                <w:b/>
                <w:color w:val="000000"/>
                <w:szCs w:val="24"/>
                <w:highlight w:val="white"/>
                <w:lang w:val="en-GB" w:eastAsia="fi-FI"/>
              </w:rPr>
              <w:t>INT</w:t>
            </w:r>
            <w:r>
              <w:rPr>
                <w:b/>
                <w:color w:val="0000FF"/>
                <w:szCs w:val="24"/>
                <w:highlight w:val="white"/>
                <w:lang w:val="en-GB" w:eastAsia="fi-FI"/>
              </w:rPr>
              <w:t>"</w:t>
            </w:r>
            <w:r>
              <w:rPr>
                <w:b/>
                <w:color w:val="FF0000"/>
                <w:szCs w:val="24"/>
                <w:highlight w:val="white"/>
                <w:lang w:val="en-GB" w:eastAsia="fi-FI"/>
              </w:rPr>
              <w:t xml:space="preserve"> value</w:t>
            </w:r>
            <w:r>
              <w:rPr>
                <w:b/>
                <w:color w:val="0000FF"/>
                <w:szCs w:val="24"/>
                <w:highlight w:val="white"/>
                <w:lang w:val="en-GB" w:eastAsia="fi-FI"/>
              </w:rPr>
              <w:t>="</w:t>
            </w:r>
            <w:r>
              <w:rPr>
                <w:b/>
                <w:color w:val="000000"/>
                <w:szCs w:val="24"/>
                <w:highlight w:val="white"/>
                <w:lang w:val="en-GB" w:eastAsia="fi-FI"/>
              </w:rPr>
              <w:t>3</w:t>
            </w:r>
            <w:r>
              <w:rPr>
                <w:b/>
                <w:color w:val="0000FF"/>
                <w:szCs w:val="24"/>
                <w:highlight w:val="white"/>
                <w:lang w:val="en-GB" w:eastAsia="fi-FI"/>
              </w:rPr>
              <w:t>"/&gt;</w:t>
            </w:r>
          </w:p>
        </w:tc>
      </w:tr>
    </w:tbl>
    <w:p w:rsidR="000F4A9C" w:rsidRDefault="000F4A9C">
      <w:pPr>
        <w:rPr>
          <w:lang w:val="en-GB"/>
        </w:rPr>
      </w:pPr>
    </w:p>
    <w:p w:rsidR="000F4A9C" w:rsidRDefault="000F4A9C" w:rsidP="001C6910">
      <w:pPr>
        <w:pStyle w:val="Otsikko2"/>
      </w:pPr>
      <w:bookmarkStart w:id="575" w:name="_Toc170026584"/>
      <w:bookmarkStart w:id="576" w:name="_Toc170026660"/>
      <w:bookmarkStart w:id="577" w:name="_Toc58484546"/>
      <w:bookmarkEnd w:id="575"/>
      <w:bookmarkEnd w:id="576"/>
      <w:r>
        <w:t>Väli</w:t>
      </w:r>
      <w:r>
        <w:fldChar w:fldCharType="begin"/>
      </w:r>
      <w:r>
        <w:instrText xml:space="preserve"> XE "Väli" </w:instrText>
      </w:r>
      <w:r>
        <w:fldChar w:fldCharType="end"/>
      </w:r>
      <w:r>
        <w:t xml:space="preserve"> - Interval</w:t>
      </w:r>
      <w:r>
        <w:fldChar w:fldCharType="begin"/>
      </w:r>
      <w:r>
        <w:instrText xml:space="preserve"> XE "Interval" </w:instrText>
      </w:r>
      <w:r>
        <w:fldChar w:fldCharType="end"/>
      </w:r>
      <w:r>
        <w:t xml:space="preserve"> etc. (IVL</w:t>
      </w:r>
      <w:r>
        <w:fldChar w:fldCharType="begin"/>
      </w:r>
      <w:r>
        <w:instrText xml:space="preserve"> XE "IVL" \f"DT"</w:instrText>
      </w:r>
      <w:r>
        <w:fldChar w:fldCharType="end"/>
      </w:r>
      <w:r>
        <w:t>, IVL&lt;PQ&gt;</w:t>
      </w:r>
      <w:r>
        <w:fldChar w:fldCharType="begin"/>
      </w:r>
      <w:r>
        <w:instrText xml:space="preserve"> XE "IVL&lt;PQ&gt;" \f"DT"</w:instrText>
      </w:r>
      <w:r>
        <w:fldChar w:fldCharType="end"/>
      </w:r>
      <w:r>
        <w:t>, IVL&lt;TS&gt;</w:t>
      </w:r>
      <w:r>
        <w:fldChar w:fldCharType="begin"/>
      </w:r>
      <w:r>
        <w:instrText xml:space="preserve"> XE "IVL&lt;TS&gt;" \f"DT"</w:instrText>
      </w:r>
      <w:r>
        <w:fldChar w:fldCharType="end"/>
      </w:r>
      <w:r>
        <w:t>)</w:t>
      </w:r>
      <w:bookmarkEnd w:id="577"/>
    </w:p>
    <w:p w:rsidR="000F4A9C" w:rsidRDefault="000F4A9C">
      <w:r>
        <w:t xml:space="preserve">Väli kuvaa joukkoa peräkkäisiä arvoja tietojoukosta, määristä tai aikaleimoista. Välin arvojen pitää olla keskenään vertailukelpoisia. Seuraavassa on määrittely välin kuvaamisesta ja käytettävistä parametreista. </w:t>
      </w:r>
    </w:p>
    <w:p w:rsidR="000F4A9C" w:rsidRDefault="000F4A9C"/>
    <w:p w:rsidR="000F4A9C" w:rsidRDefault="000F4A9C">
      <w:pPr>
        <w:pStyle w:val="HTML-esimuotoiltu"/>
      </w:pPr>
    </w:p>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814"/>
        <w:gridCol w:w="925"/>
        <w:gridCol w:w="6922"/>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Tyyppi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low</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IVXB</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Välin alaraja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high</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IVXB</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Välin yläraja</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center</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Välin laskennallinen keskiarvo (ylärajan ja alarajan summa jaettuna kahdella).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width</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T.diff</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Ylä ja alarajan välinen erotus, välin laajuus.Parametrien low, high ja width osalta vain kaksi näistä kolmesta tiedosta pitää ilmoittaa, kolmas voidaan laskea näiden perusteella. </w:t>
            </w:r>
          </w:p>
        </w:tc>
      </w:tr>
    </w:tbl>
    <w:p w:rsidR="000F4A9C" w:rsidRDefault="000F4A9C"/>
    <w:p w:rsidR="000F4A9C" w:rsidRDefault="000F4A9C">
      <w:r>
        <w:t>Väli voi olla myös epätäydellinen. Voidaan esimerkiksi tietää, että operaatio kestää 30 minuuttia, mutta operaation alkuaikaa ei tiedetä. Tällöin väli ilmaistaan pelkästään width avulla.</w:t>
      </w:r>
    </w:p>
    <w:p w:rsidR="000F4A9C" w:rsidRDefault="000F4A9C"/>
    <w:p w:rsidR="00873DBD" w:rsidRDefault="000F4A9C">
      <w:r>
        <w:t>Seuraavat kombinaatiot ovat mahdollisia</w:t>
      </w:r>
      <w:r w:rsidR="007174DD">
        <w:t>.</w:t>
      </w:r>
      <w:r w:rsidR="0015226B">
        <w:t xml:space="preserve"> Rakenteisessa muodossa ei siis ole väliin liityen tarkoitus eikä sallittua ilmaista sellaisia parametreja, jotka voidaan laskea ilmoitettujen parametrien perusteella.</w:t>
      </w:r>
    </w:p>
    <w:p w:rsidR="000F4A9C" w:rsidRPr="007174DD" w:rsidRDefault="000F4A9C">
      <w:pPr>
        <w:numPr>
          <w:ilvl w:val="0"/>
          <w:numId w:val="19"/>
        </w:numPr>
      </w:pPr>
      <w:r w:rsidRPr="007174DD">
        <w:t xml:space="preserve">low </w:t>
      </w:r>
    </w:p>
    <w:p w:rsidR="000F4A9C" w:rsidRPr="007174DD" w:rsidRDefault="000F4A9C">
      <w:pPr>
        <w:numPr>
          <w:ilvl w:val="0"/>
          <w:numId w:val="19"/>
        </w:numPr>
      </w:pPr>
      <w:r w:rsidRPr="007174DD">
        <w:t xml:space="preserve">width </w:t>
      </w:r>
    </w:p>
    <w:p w:rsidR="000F4A9C" w:rsidRPr="007174DD" w:rsidRDefault="000F4A9C">
      <w:pPr>
        <w:numPr>
          <w:ilvl w:val="0"/>
          <w:numId w:val="19"/>
        </w:numPr>
      </w:pPr>
      <w:r w:rsidRPr="007174DD">
        <w:t xml:space="preserve">high </w:t>
      </w:r>
    </w:p>
    <w:p w:rsidR="000F4A9C" w:rsidRPr="007174DD" w:rsidRDefault="000F4A9C">
      <w:pPr>
        <w:numPr>
          <w:ilvl w:val="0"/>
          <w:numId w:val="19"/>
        </w:numPr>
      </w:pPr>
      <w:r w:rsidRPr="007174DD">
        <w:t xml:space="preserve">low, width </w:t>
      </w:r>
    </w:p>
    <w:p w:rsidR="000F4A9C" w:rsidRPr="007174DD" w:rsidRDefault="000F4A9C">
      <w:pPr>
        <w:numPr>
          <w:ilvl w:val="0"/>
          <w:numId w:val="19"/>
        </w:numPr>
      </w:pPr>
      <w:r w:rsidRPr="007174DD">
        <w:t xml:space="preserve">width, high </w:t>
      </w:r>
    </w:p>
    <w:p w:rsidR="000F4A9C" w:rsidRPr="007174DD" w:rsidRDefault="000F4A9C">
      <w:pPr>
        <w:numPr>
          <w:ilvl w:val="0"/>
          <w:numId w:val="19"/>
        </w:numPr>
      </w:pPr>
      <w:r w:rsidRPr="007174DD">
        <w:t xml:space="preserve">low, high </w:t>
      </w:r>
    </w:p>
    <w:p w:rsidR="000F4A9C" w:rsidRDefault="000F4A9C">
      <w:pPr>
        <w:numPr>
          <w:ilvl w:val="0"/>
          <w:numId w:val="19"/>
        </w:numPr>
      </w:pPr>
      <w:r>
        <w:t xml:space="preserve">center </w:t>
      </w:r>
    </w:p>
    <w:p w:rsidR="000F4A9C" w:rsidRDefault="000F4A9C">
      <w:pPr>
        <w:numPr>
          <w:ilvl w:val="0"/>
          <w:numId w:val="19"/>
        </w:numPr>
      </w:pPr>
      <w:r>
        <w:t>center, width</w:t>
      </w:r>
    </w:p>
    <w:p w:rsidR="000F4A9C" w:rsidRDefault="000F4A9C"/>
    <w:p w:rsidR="00512ABC" w:rsidRPr="00512ABC" w:rsidRDefault="00512ABC">
      <w:r w:rsidRPr="00512ABC">
        <w:t xml:space="preserve">On huomattava, että välin laajuuden tietotyyppi ei ole aina sama kuin välin ylä- ja alarajan. </w:t>
      </w:r>
      <w:r>
        <w:t xml:space="preserve">Suhteellisesti skaalautuvien yksikköjen osalta </w:t>
      </w:r>
      <w:r w:rsidRPr="00512ABC">
        <w:t xml:space="preserve">(REAL, PQ, MO) se on sama, mutta </w:t>
      </w:r>
      <w:r>
        <w:t>muulla tavalla skaalatuvien yksilöiden osalta kuten aika TS, aikavälin kesto ilmaistaan PQ.</w:t>
      </w:r>
    </w:p>
    <w:p w:rsidR="00EE4FD2" w:rsidRPr="009A3812" w:rsidRDefault="00EE4FD2"/>
    <w:p w:rsidR="000F4A9C" w:rsidRDefault="000F4A9C">
      <w:r>
        <w:t>”inclus</w:t>
      </w:r>
      <w:r w:rsidR="00DA4851">
        <w:t>i</w:t>
      </w:r>
      <w:r>
        <w:t>ve” attribuutin oletusarvo on ”true”, joten seuraavat esitystavat tarkoittavat samaa raja-arvoa:</w:t>
      </w:r>
    </w:p>
    <w:p w:rsidR="000F4A9C" w:rsidRDefault="000F4A9C">
      <w:pPr>
        <w:rPr>
          <w:color w:val="0000FF"/>
          <w:lang w:val="en-GB"/>
        </w:rPr>
      </w:pPr>
      <w:r>
        <w:rPr>
          <w:color w:val="0000FF"/>
          <w:lang w:val="en-GB"/>
        </w:rPr>
        <w:t>&lt;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10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Default="000F4A9C">
      <w:pPr>
        <w:rPr>
          <w:color w:val="0000FF"/>
          <w:lang w:val="en-GB"/>
        </w:rPr>
      </w:pPr>
      <w:r>
        <w:rPr>
          <w:color w:val="0000FF"/>
          <w:lang w:val="en-GB"/>
        </w:rPr>
        <w:t>&lt;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10</w:t>
      </w:r>
      <w:r>
        <w:rPr>
          <w:color w:val="0000FF"/>
          <w:lang w:val="en-GB"/>
        </w:rPr>
        <w:t>"/&gt;</w:t>
      </w:r>
    </w:p>
    <w:p w:rsidR="000F4A9C" w:rsidRDefault="000F4A9C">
      <w:pPr>
        <w:rPr>
          <w:lang w:val="en-GB"/>
        </w:rPr>
      </w:pPr>
    </w:p>
    <w:p w:rsidR="00ED2479" w:rsidRDefault="00ED2479">
      <w:r w:rsidRPr="00ED2479">
        <w:t>Mikäli aikaväliin liittyen on annettu alku- ja loppuaika, ja lisäksi halutaan ilmaista ke</w:t>
      </w:r>
      <w:r w:rsidR="000333C0">
        <w:t xml:space="preserve">sto erillisenä rakenteena, </w:t>
      </w:r>
      <w:r w:rsidRPr="00ED2479">
        <w:t xml:space="preserve">tällöin lomakemäärittelyissä </w:t>
      </w:r>
      <w:r w:rsidR="000333C0">
        <w:t>kesto</w:t>
      </w:r>
      <w:r w:rsidRPr="00ED2479">
        <w:t>tieto on sijoitettava eri observationiin</w:t>
      </w:r>
      <w:r w:rsidR="000333C0">
        <w:t xml:space="preserve"> (lomakkeella erillinen täytettävä kenttä)</w:t>
      </w:r>
      <w:r w:rsidRPr="00ED2479">
        <w:t xml:space="preserve"> tai muualla kertomuksessa on käytettävä</w:t>
      </w:r>
      <w:r w:rsidR="000333C0">
        <w:t xml:space="preserve"> vaihtoehtoista rakennetta</w:t>
      </w:r>
      <w:r w:rsidR="00E2629F">
        <w:t xml:space="preserve"> sen ilmaisemiseen</w:t>
      </w:r>
      <w:r w:rsidR="000333C0">
        <w:t xml:space="preserve">. </w:t>
      </w:r>
    </w:p>
    <w:p w:rsidR="00E2629F" w:rsidRDefault="00E2629F"/>
    <w:p w:rsidR="00E2629F" w:rsidRPr="00ED2479" w:rsidRDefault="00A30547">
      <w:r>
        <w:t>Aikavälin ja keston esityksestä annetaan sovellusaluekohtaisesti tarkempia ohjeita. Esimerkiksi eReseptin määrittelyissä on ohjeistettu antamaan alkuaika ja kesto, kertomuksen puolella taas yleisesti alku- ja loppuaika.</w:t>
      </w:r>
    </w:p>
    <w:p w:rsidR="00ED2479" w:rsidRPr="00ED2479" w:rsidRDefault="00ED2479"/>
    <w:p w:rsidR="00E572DF" w:rsidRPr="009A3812" w:rsidRDefault="00E572DF">
      <w:pPr>
        <w:rPr>
          <w:b/>
        </w:rPr>
      </w:pPr>
      <w:r w:rsidRPr="009A3812">
        <w:rPr>
          <w:b/>
        </w:rPr>
        <w:t>Esimerkkejä:</w:t>
      </w:r>
    </w:p>
    <w:p w:rsidR="00CE27F3" w:rsidRDefault="00CE27F3">
      <w:r>
        <w:t>Seuraavassa on esimerkkejä välin esittämisestä eri tapauksissa.</w:t>
      </w:r>
      <w:r w:rsidR="00512ABC" w:rsidRPr="00512ABC">
        <w:t xml:space="preserve"> </w:t>
      </w:r>
      <w:r w:rsidR="00CD7D60">
        <w:t>Lisäe</w:t>
      </w:r>
      <w:r w:rsidR="00512ABC">
        <w:t>simerkki aikavälin esittämisestä on luvussa 3.13.</w:t>
      </w:r>
    </w:p>
    <w:p w:rsidR="00CE27F3" w:rsidRDefault="00CE27F3"/>
    <w:p w:rsidR="00CE27F3" w:rsidRDefault="00CE27F3" w:rsidP="00CE27F3">
      <w:pPr>
        <w:rPr>
          <w:highlight w:val="white"/>
        </w:rPr>
      </w:pPr>
      <w:r w:rsidRPr="00CE27F3">
        <w:t xml:space="preserve">Toimenpide </w:t>
      </w:r>
      <w:r>
        <w:t xml:space="preserve">on </w:t>
      </w:r>
      <w:r w:rsidRPr="00CE27F3">
        <w:t xml:space="preserve">aloitettu 20090928112244 ja päätetty 20090928112757, toimenpiteen kesto </w:t>
      </w:r>
      <w:r w:rsidR="00873DBD">
        <w:t xml:space="preserve">oli </w:t>
      </w:r>
      <w:r w:rsidRPr="00CE27F3">
        <w:t>5 min 13 s</w:t>
      </w:r>
      <w:r>
        <w:t xml:space="preserve">. </w:t>
      </w:r>
    </w:p>
    <w:p w:rsidR="00CE27F3" w:rsidRDefault="00CE27F3" w:rsidP="00CE27F3">
      <w:pPr>
        <w:rPr>
          <w:szCs w:val="24"/>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E27F3" w:rsidTr="008D5B55">
        <w:tc>
          <w:tcPr>
            <w:tcW w:w="9779" w:type="dxa"/>
          </w:tcPr>
          <w:p w:rsidR="00CE27F3" w:rsidRDefault="00CE27F3" w:rsidP="008D5B55">
            <w:pPr>
              <w:rPr>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IVL_TS</w:t>
            </w:r>
            <w:r>
              <w:rPr>
                <w:color w:val="0000FF"/>
                <w:szCs w:val="24"/>
                <w:highlight w:val="white"/>
                <w:lang w:val="en-GB" w:eastAsia="fi-FI"/>
              </w:rPr>
              <w:t>"&gt;</w:t>
            </w:r>
          </w:p>
          <w:p w:rsidR="00CE27F3" w:rsidRDefault="00CE27F3" w:rsidP="008D5B55">
            <w:pPr>
              <w:rPr>
                <w:szCs w:val="24"/>
                <w:highlight w:val="white"/>
                <w:lang w:val="en-GB"/>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low</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20090928112244</w:t>
            </w:r>
            <w:r w:rsidR="0092157C">
              <w:rPr>
                <w:lang w:val="en-US"/>
              </w:rPr>
              <w:t>+0</w:t>
            </w:r>
            <w:r w:rsidR="00186129">
              <w:rPr>
                <w:lang w:val="en-US"/>
              </w:rPr>
              <w:t>3</w:t>
            </w:r>
            <w:r w:rsidR="0092157C">
              <w:rPr>
                <w:lang w:val="en-US"/>
              </w:rPr>
              <w:t>00</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64535A" w:rsidRDefault="0064535A" w:rsidP="0064535A">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width</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PQ</w:t>
            </w:r>
            <w:r>
              <w:rPr>
                <w:color w:val="0000FF"/>
                <w:szCs w:val="24"/>
                <w:highlight w:val="white"/>
                <w:lang w:val="en-GB" w:eastAsia="fi-FI"/>
              </w:rPr>
              <w:t xml:space="preserve">" </w:t>
            </w:r>
            <w:r>
              <w:rPr>
                <w:color w:val="FF0000"/>
                <w:szCs w:val="24"/>
                <w:highlight w:val="white"/>
                <w:lang w:val="en-GB" w:eastAsia="fi-FI"/>
              </w:rPr>
              <w:t>value</w:t>
            </w:r>
            <w:r>
              <w:rPr>
                <w:color w:val="0000FF"/>
                <w:szCs w:val="24"/>
                <w:highlight w:val="white"/>
                <w:lang w:val="en-GB" w:eastAsia="fi-FI"/>
              </w:rPr>
              <w:t>="</w:t>
            </w:r>
            <w:r w:rsidR="00EE4FD2">
              <w:rPr>
                <w:lang w:val="en-US"/>
              </w:rPr>
              <w:t>3</w:t>
            </w:r>
            <w:r w:rsidR="00C27472">
              <w:rPr>
                <w:lang w:val="en-US"/>
              </w:rPr>
              <w:t>13</w:t>
            </w:r>
            <w:r>
              <w:rPr>
                <w:color w:val="0000FF"/>
                <w:szCs w:val="24"/>
                <w:highlight w:val="white"/>
                <w:lang w:val="en-GB" w:eastAsia="fi-FI"/>
              </w:rPr>
              <w:t>"</w:t>
            </w:r>
            <w:r>
              <w:rPr>
                <w:color w:val="FF0000"/>
                <w:szCs w:val="24"/>
                <w:highlight w:val="white"/>
                <w:lang w:val="en-GB" w:eastAsia="fi-FI"/>
              </w:rPr>
              <w:t xml:space="preserve"> </w:t>
            </w:r>
            <w:r w:rsidR="00C27472">
              <w:rPr>
                <w:color w:val="FF0000"/>
                <w:szCs w:val="24"/>
                <w:highlight w:val="white"/>
                <w:lang w:val="en-GB" w:eastAsia="fi-FI"/>
              </w:rPr>
              <w:t>unit</w:t>
            </w:r>
            <w:r w:rsidR="00C27472">
              <w:rPr>
                <w:color w:val="0000FF"/>
                <w:szCs w:val="24"/>
                <w:highlight w:val="white"/>
                <w:lang w:val="en-GB" w:eastAsia="fi-FI"/>
              </w:rPr>
              <w:t>="</w:t>
            </w:r>
            <w:r w:rsidR="00C27472">
              <w:rPr>
                <w:lang w:val="en-US"/>
              </w:rPr>
              <w:t>s</w:t>
            </w:r>
            <w:r w:rsidR="00C27472">
              <w:rPr>
                <w:color w:val="0000FF"/>
                <w:szCs w:val="24"/>
                <w:highlight w:val="white"/>
                <w:lang w:val="en-GB" w:eastAsia="fi-FI"/>
              </w:rPr>
              <w:t>"</w:t>
            </w:r>
            <w:r>
              <w:rPr>
                <w:color w:val="0000FF"/>
                <w:szCs w:val="24"/>
                <w:highlight w:val="white"/>
                <w:lang w:val="en-GB" w:eastAsia="fi-FI"/>
              </w:rPr>
              <w:t>/&gt;</w:t>
            </w:r>
          </w:p>
          <w:p w:rsidR="00CE27F3" w:rsidRDefault="00CE27F3" w:rsidP="008D5B55">
            <w:pPr>
              <w:rPr>
                <w:color w:val="0000FF"/>
                <w:szCs w:val="24"/>
                <w:highlight w:val="white"/>
                <w:lang w:val="en-GB" w:eastAsia="fi-FI"/>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p w:rsidR="00FE7A31" w:rsidRDefault="00FE7A31" w:rsidP="008D5B55">
            <w:pPr>
              <w:rPr>
                <w:color w:val="0000FF"/>
                <w:szCs w:val="24"/>
                <w:highlight w:val="white"/>
                <w:lang w:val="en-GB" w:eastAsia="fi-FI"/>
              </w:rPr>
            </w:pPr>
          </w:p>
          <w:p w:rsidR="00FE7A31" w:rsidRPr="00873DBD" w:rsidRDefault="00FE7A31" w:rsidP="008D5B55">
            <w:pPr>
              <w:rPr>
                <w:szCs w:val="24"/>
                <w:highlight w:val="white"/>
                <w:lang w:val="en-GB" w:eastAsia="fi-FI"/>
              </w:rPr>
            </w:pPr>
            <w:r w:rsidRPr="00873DBD">
              <w:rPr>
                <w:szCs w:val="24"/>
                <w:highlight w:val="white"/>
                <w:lang w:val="en-GB" w:eastAsia="fi-FI"/>
              </w:rPr>
              <w:t>tai:</w:t>
            </w:r>
          </w:p>
          <w:p w:rsidR="00FE7A31" w:rsidRDefault="00FE7A31" w:rsidP="008D5B55">
            <w:pPr>
              <w:rPr>
                <w:color w:val="0000FF"/>
                <w:szCs w:val="24"/>
                <w:highlight w:val="white"/>
                <w:lang w:val="en-GB" w:eastAsia="fi-FI"/>
              </w:rPr>
            </w:pPr>
          </w:p>
          <w:p w:rsidR="00FE7A31" w:rsidRDefault="00FE7A31" w:rsidP="00FE7A31">
            <w:pPr>
              <w:rPr>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IVL_TS</w:t>
            </w:r>
            <w:r>
              <w:rPr>
                <w:color w:val="0000FF"/>
                <w:szCs w:val="24"/>
                <w:highlight w:val="white"/>
                <w:lang w:val="en-GB" w:eastAsia="fi-FI"/>
              </w:rPr>
              <w:t>"&gt;</w:t>
            </w:r>
          </w:p>
          <w:p w:rsidR="00FE7A31" w:rsidRDefault="00FE7A31" w:rsidP="00FE7A31">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width</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PQ</w:t>
            </w:r>
            <w:r>
              <w:rPr>
                <w:color w:val="0000FF"/>
                <w:szCs w:val="24"/>
                <w:highlight w:val="white"/>
                <w:lang w:val="en-GB" w:eastAsia="fi-FI"/>
              </w:rPr>
              <w:t xml:space="preserve">" </w:t>
            </w:r>
            <w:r>
              <w:rPr>
                <w:color w:val="FF0000"/>
                <w:szCs w:val="24"/>
                <w:highlight w:val="white"/>
                <w:lang w:val="en-GB" w:eastAsia="fi-FI"/>
              </w:rPr>
              <w:t>value</w:t>
            </w:r>
            <w:r>
              <w:rPr>
                <w:color w:val="0000FF"/>
                <w:szCs w:val="24"/>
                <w:highlight w:val="white"/>
                <w:lang w:val="en-GB" w:eastAsia="fi-FI"/>
              </w:rPr>
              <w:t>="</w:t>
            </w:r>
            <w:r>
              <w:rPr>
                <w:lang w:val="en-US"/>
              </w:rPr>
              <w:t>313</w:t>
            </w:r>
            <w:r>
              <w:rPr>
                <w:color w:val="0000FF"/>
                <w:szCs w:val="24"/>
                <w:highlight w:val="white"/>
                <w:lang w:val="en-GB" w:eastAsia="fi-FI"/>
              </w:rPr>
              <w:t>"</w:t>
            </w:r>
            <w:r>
              <w:rPr>
                <w:color w:val="FF0000"/>
                <w:szCs w:val="24"/>
                <w:highlight w:val="white"/>
                <w:lang w:val="en-GB" w:eastAsia="fi-FI"/>
              </w:rPr>
              <w:t xml:space="preserve"> unit</w:t>
            </w:r>
            <w:r>
              <w:rPr>
                <w:color w:val="0000FF"/>
                <w:szCs w:val="24"/>
                <w:highlight w:val="white"/>
                <w:lang w:val="en-GB" w:eastAsia="fi-FI"/>
              </w:rPr>
              <w:t>="</w:t>
            </w:r>
            <w:r>
              <w:rPr>
                <w:lang w:val="en-US"/>
              </w:rPr>
              <w:t>s</w:t>
            </w:r>
            <w:r>
              <w:rPr>
                <w:color w:val="0000FF"/>
                <w:szCs w:val="24"/>
                <w:highlight w:val="white"/>
                <w:lang w:val="en-GB" w:eastAsia="fi-FI"/>
              </w:rPr>
              <w:t>"/&gt;</w:t>
            </w:r>
          </w:p>
          <w:p w:rsidR="00FE7A31" w:rsidRDefault="00FE7A31" w:rsidP="00FE7A31">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high</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20090928112757</w:t>
            </w:r>
            <w:r w:rsidR="0092157C">
              <w:rPr>
                <w:lang w:val="en-US"/>
              </w:rPr>
              <w:t>+0</w:t>
            </w:r>
            <w:r w:rsidR="00186129">
              <w:rPr>
                <w:lang w:val="en-US"/>
              </w:rPr>
              <w:t>3</w:t>
            </w:r>
            <w:r w:rsidR="0092157C">
              <w:rPr>
                <w:lang w:val="en-US"/>
              </w:rPr>
              <w:t>00</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FE7A31" w:rsidRDefault="00FE7A31" w:rsidP="00FE7A31">
            <w:pPr>
              <w:rPr>
                <w:color w:val="0000FF"/>
                <w:szCs w:val="24"/>
                <w:highlight w:val="white"/>
                <w:lang w:val="en-GB" w:eastAsia="fi-FI"/>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p w:rsidR="00FE7A31" w:rsidRDefault="00FE7A31" w:rsidP="00FE7A31">
            <w:pPr>
              <w:rPr>
                <w:color w:val="0000FF"/>
                <w:szCs w:val="24"/>
                <w:highlight w:val="white"/>
                <w:lang w:val="en-GB" w:eastAsia="fi-FI"/>
              </w:rPr>
            </w:pPr>
          </w:p>
          <w:p w:rsidR="00FE7A31" w:rsidRPr="00873DBD" w:rsidRDefault="00FE7A31" w:rsidP="00FE7A31">
            <w:pPr>
              <w:rPr>
                <w:szCs w:val="24"/>
                <w:highlight w:val="white"/>
                <w:lang w:eastAsia="fi-FI"/>
              </w:rPr>
            </w:pPr>
            <w:r w:rsidRPr="00873DBD">
              <w:rPr>
                <w:szCs w:val="24"/>
                <w:highlight w:val="white"/>
                <w:lang w:eastAsia="fi-FI"/>
              </w:rPr>
              <w:t>tai:</w:t>
            </w:r>
          </w:p>
          <w:p w:rsidR="00FE7A31" w:rsidRPr="00FE7A31" w:rsidRDefault="00FE7A31" w:rsidP="00FE7A31">
            <w:pPr>
              <w:rPr>
                <w:color w:val="0000FF"/>
                <w:szCs w:val="24"/>
                <w:highlight w:val="white"/>
                <w:lang w:eastAsia="fi-FI"/>
              </w:rPr>
            </w:pPr>
          </w:p>
          <w:p w:rsidR="00FE7A31" w:rsidRPr="009C39C2" w:rsidRDefault="00FE7A31" w:rsidP="00FE7A31">
            <w:pPr>
              <w:rPr>
                <w:szCs w:val="24"/>
                <w:highlight w:val="white"/>
              </w:rPr>
            </w:pPr>
            <w:r w:rsidRPr="009C39C2">
              <w:rPr>
                <w:color w:val="0000FF"/>
                <w:szCs w:val="24"/>
                <w:highlight w:val="white"/>
                <w:lang w:eastAsia="fi-FI"/>
              </w:rPr>
              <w:t>&lt;</w:t>
            </w:r>
            <w:r w:rsidRPr="009C39C2">
              <w:rPr>
                <w:color w:val="800000"/>
                <w:szCs w:val="24"/>
                <w:highlight w:val="white"/>
                <w:lang w:eastAsia="fi-FI"/>
              </w:rPr>
              <w:t>value</w:t>
            </w:r>
            <w:r w:rsidRPr="009C39C2">
              <w:rPr>
                <w:color w:val="FF0000"/>
                <w:szCs w:val="24"/>
                <w:highlight w:val="white"/>
                <w:lang w:eastAsia="fi-FI"/>
              </w:rPr>
              <w:t xml:space="preserve"> xsi:type</w:t>
            </w:r>
            <w:r w:rsidRPr="009C39C2">
              <w:rPr>
                <w:color w:val="0000FF"/>
                <w:szCs w:val="24"/>
                <w:highlight w:val="white"/>
                <w:lang w:eastAsia="fi-FI"/>
              </w:rPr>
              <w:t>="</w:t>
            </w:r>
            <w:r w:rsidRPr="009C39C2">
              <w:rPr>
                <w:color w:val="000000"/>
                <w:szCs w:val="24"/>
                <w:highlight w:val="white"/>
                <w:lang w:eastAsia="fi-FI"/>
              </w:rPr>
              <w:t>IVL_TS</w:t>
            </w:r>
            <w:r w:rsidRPr="009C39C2">
              <w:rPr>
                <w:color w:val="0000FF"/>
                <w:szCs w:val="24"/>
                <w:highlight w:val="white"/>
                <w:lang w:eastAsia="fi-FI"/>
              </w:rPr>
              <w:t>"&gt;</w:t>
            </w:r>
          </w:p>
          <w:p w:rsidR="00FE7A31" w:rsidRDefault="00FE7A31" w:rsidP="00FE7A31">
            <w:pPr>
              <w:rPr>
                <w:szCs w:val="24"/>
                <w:highlight w:val="white"/>
                <w:lang w:val="en-GB"/>
              </w:rPr>
            </w:pPr>
            <w:r w:rsidRPr="009C39C2">
              <w:rPr>
                <w:color w:val="000000"/>
                <w:szCs w:val="24"/>
                <w:highlight w:val="white"/>
                <w:lang w:eastAsia="fi-FI"/>
              </w:rPr>
              <w:tab/>
            </w:r>
            <w:r>
              <w:rPr>
                <w:color w:val="0000FF"/>
                <w:szCs w:val="24"/>
                <w:highlight w:val="white"/>
                <w:lang w:val="en-GB" w:eastAsia="fi-FI"/>
              </w:rPr>
              <w:t>&lt;</w:t>
            </w:r>
            <w:r>
              <w:rPr>
                <w:color w:val="800000"/>
                <w:szCs w:val="24"/>
                <w:highlight w:val="white"/>
                <w:lang w:val="en-GB" w:eastAsia="fi-FI"/>
              </w:rPr>
              <w:t>low</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20090928112244</w:t>
            </w:r>
            <w:r w:rsidR="0092157C">
              <w:rPr>
                <w:lang w:val="en-US"/>
              </w:rPr>
              <w:t>+0</w:t>
            </w:r>
            <w:r w:rsidR="00186129">
              <w:rPr>
                <w:lang w:val="en-US"/>
              </w:rPr>
              <w:t>3</w:t>
            </w:r>
            <w:r w:rsidR="0092157C">
              <w:rPr>
                <w:lang w:val="en-US"/>
              </w:rPr>
              <w:t>00</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15226B" w:rsidRDefault="0015226B" w:rsidP="0015226B">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high</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20090928112757</w:t>
            </w:r>
            <w:r w:rsidR="0092157C">
              <w:rPr>
                <w:lang w:val="en-US"/>
              </w:rPr>
              <w:t>+0</w:t>
            </w:r>
            <w:r w:rsidR="00186129">
              <w:rPr>
                <w:lang w:val="en-US"/>
              </w:rPr>
              <w:t>3</w:t>
            </w:r>
            <w:r w:rsidR="0092157C">
              <w:rPr>
                <w:lang w:val="en-US"/>
              </w:rPr>
              <w:t>00</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7174DD" w:rsidRDefault="00FE7A31" w:rsidP="008D5B55">
            <w:pPr>
              <w:rPr>
                <w:highlight w:val="white"/>
                <w:lang w:val="en-GB"/>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tc>
      </w:tr>
    </w:tbl>
    <w:p w:rsidR="00CE27F3" w:rsidRDefault="00CE27F3" w:rsidP="00CE27F3">
      <w:pPr>
        <w:rPr>
          <w:lang w:val="en-GB"/>
        </w:rPr>
      </w:pPr>
    </w:p>
    <w:p w:rsidR="00FE7A31" w:rsidRPr="00FE7A31" w:rsidRDefault="00FE7A31" w:rsidP="00CE27F3">
      <w:r w:rsidRPr="00FE7A31">
        <w:t xml:space="preserve">Näyttömuodossa </w:t>
      </w:r>
      <w:r w:rsidR="00873DBD">
        <w:t xml:space="preserve">sama </w:t>
      </w:r>
      <w:r w:rsidRPr="00FE7A31">
        <w:t xml:space="preserve">esimerkki ilmaistaan seuraavasti. </w:t>
      </w:r>
      <w:r w:rsidR="00873DBD">
        <w:t xml:space="preserve">Näyttömuodossa voi olla perusteltua tiedettäessä esittää lukijalle välin alku, loppu </w:t>
      </w:r>
      <w:r w:rsidR="00CD7D60">
        <w:t>sekä</w:t>
      </w:r>
      <w:r w:rsidR="00873DBD">
        <w:t xml:space="preserve"> kesto erikseen, vaikka rakenteisessa muodossa jompikumpi välin rajoista jäisi vastaanottavan järjestelmän laskutoimituksen varaan.</w:t>
      </w:r>
      <w:r w:rsidR="000333C0">
        <w:t xml:space="preserve"> Käyttäjälle ei ole tarkoituksenmukaista näyttää kestoissa desimaaleja, ne kannattaa muuttaa luettavimpaan muotoon.</w:t>
      </w:r>
    </w:p>
    <w:p w:rsidR="00FE7A31" w:rsidRPr="00FE7A31" w:rsidRDefault="00FE7A31" w:rsidP="00CE27F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E27F3" w:rsidRPr="00993E29" w:rsidTr="008D5B55">
        <w:tc>
          <w:tcPr>
            <w:tcW w:w="9855" w:type="dxa"/>
          </w:tcPr>
          <w:p w:rsidR="00993E29" w:rsidRDefault="00993E29" w:rsidP="00993E29">
            <w:pPr>
              <w:rPr>
                <w:rStyle w:val="NyttArvoChar"/>
                <w:b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Toimenpide</w:t>
            </w:r>
            <w:r w:rsidR="00E572DF">
              <w:rPr>
                <w:rStyle w:val="NyttArvoChar"/>
                <w:b w:val="0"/>
                <w:lang w:val="en-GB"/>
              </w:rPr>
              <w:t>:</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w:t>
            </w:r>
          </w:p>
          <w:p w:rsidR="00CE27F3" w:rsidRDefault="00CE27F3" w:rsidP="008D5B55">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CE27F3" w:rsidRDefault="00CE27F3" w:rsidP="008D5B55">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CE27F3" w:rsidRDefault="00CE27F3" w:rsidP="008D5B55">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w:t>
            </w:r>
            <w:r w:rsidR="00993E29">
              <w:rPr>
                <w:rStyle w:val="NyttArvoChar"/>
                <w:b w:val="0"/>
                <w:lang w:val="en-GB"/>
              </w:rPr>
              <w:t>lkuaika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CE27F3" w:rsidRPr="00EE4FD2" w:rsidRDefault="00CE27F3" w:rsidP="008D5B55">
            <w:pPr>
              <w:rPr>
                <w:rStyle w:val="Korostus"/>
                <w:bCs/>
                <w:i w:val="0"/>
                <w:iCs w:val="0"/>
                <w:lang w:val="en-US"/>
              </w:rPr>
            </w:pPr>
            <w:r>
              <w:rPr>
                <w:rStyle w:val="Korostus"/>
                <w:bCs/>
                <w:i w:val="0"/>
                <w:iCs w:val="0"/>
                <w:lang w:val="en-GB"/>
              </w:rPr>
              <w:tab/>
            </w:r>
            <w:r>
              <w:rPr>
                <w:rStyle w:val="Korostus"/>
                <w:bCs/>
                <w:i w:val="0"/>
                <w:iCs w:val="0"/>
                <w:lang w:val="en-GB"/>
              </w:rPr>
              <w:tab/>
            </w:r>
            <w:r w:rsidRPr="00EE4FD2">
              <w:rPr>
                <w:rStyle w:val="Korostus"/>
                <w:bCs/>
                <w:i w:val="0"/>
                <w:iCs w:val="0"/>
                <w:color w:val="0000FF"/>
                <w:lang w:val="en-US"/>
              </w:rPr>
              <w:t>&lt;</w:t>
            </w:r>
            <w:r w:rsidRPr="00EE4FD2">
              <w:rPr>
                <w:rStyle w:val="Korostus"/>
                <w:bCs/>
                <w:i w:val="0"/>
                <w:iCs w:val="0"/>
                <w:color w:val="800000"/>
                <w:lang w:val="en-US"/>
              </w:rPr>
              <w:t>content</w:t>
            </w:r>
            <w:r w:rsidRPr="00EE4FD2">
              <w:rPr>
                <w:rStyle w:val="Korostus"/>
                <w:bCs/>
                <w:i w:val="0"/>
                <w:iCs w:val="0"/>
                <w:color w:val="0000FF"/>
                <w:lang w:val="en-US"/>
              </w:rPr>
              <w:t>&gt;</w:t>
            </w:r>
            <w:r w:rsidR="00993E29" w:rsidRPr="00EE4FD2">
              <w:rPr>
                <w:rStyle w:val="NyttArvoChar"/>
                <w:b w:val="0"/>
                <w:lang w:val="en-US"/>
              </w:rPr>
              <w:t>28.09.2009 11.22.44</w:t>
            </w:r>
            <w:r w:rsidRPr="00EE4FD2">
              <w:rPr>
                <w:rStyle w:val="Korostus"/>
                <w:bCs/>
                <w:i w:val="0"/>
                <w:iCs w:val="0"/>
                <w:color w:val="0000FF"/>
                <w:lang w:val="en-US"/>
              </w:rPr>
              <w:t>&lt;/</w:t>
            </w:r>
            <w:r w:rsidRPr="00EE4FD2">
              <w:rPr>
                <w:rStyle w:val="Korostus"/>
                <w:bCs/>
                <w:i w:val="0"/>
                <w:iCs w:val="0"/>
                <w:color w:val="800000"/>
                <w:lang w:val="en-US"/>
              </w:rPr>
              <w:t>content</w:t>
            </w:r>
            <w:r w:rsidRPr="00EE4FD2">
              <w:rPr>
                <w:rStyle w:val="Korostus"/>
                <w:bCs/>
                <w:i w:val="0"/>
                <w:iCs w:val="0"/>
                <w:color w:val="0000FF"/>
                <w:lang w:val="en-US"/>
              </w:rPr>
              <w:t>&gt;</w:t>
            </w:r>
          </w:p>
          <w:p w:rsidR="00993E29" w:rsidRDefault="00993E29" w:rsidP="00993E29">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993E29" w:rsidRPr="00993E29" w:rsidRDefault="00993E29" w:rsidP="00993E29">
            <w:pPr>
              <w:rPr>
                <w:rStyle w:val="Korostus"/>
                <w:bCs/>
                <w:i w:val="0"/>
                <w:iCs w:val="0"/>
                <w:lang w:val="en-US"/>
              </w:rPr>
            </w:pP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paragraph</w:t>
            </w:r>
            <w:r w:rsidRPr="00993E29">
              <w:rPr>
                <w:rStyle w:val="Korostus"/>
                <w:bCs/>
                <w:i w:val="0"/>
                <w:iCs w:val="0"/>
                <w:color w:val="0000FF"/>
                <w:lang w:val="en-US"/>
              </w:rPr>
              <w:t>&gt;</w:t>
            </w:r>
          </w:p>
          <w:p w:rsidR="00CE27F3" w:rsidRPr="00993E29" w:rsidRDefault="00CE27F3" w:rsidP="008D5B55">
            <w:pPr>
              <w:rPr>
                <w:rStyle w:val="NyttArvoChar"/>
                <w:b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00993E29" w:rsidRPr="00993E29">
              <w:rPr>
                <w:rStyle w:val="Korostus"/>
                <w:bCs/>
                <w:i w:val="0"/>
                <w:iCs w:val="0"/>
                <w:color w:val="800000"/>
                <w:lang w:val="en-US"/>
              </w:rPr>
              <w:t>caption</w:t>
            </w:r>
            <w:r w:rsidRPr="00993E29">
              <w:rPr>
                <w:rStyle w:val="Korostus"/>
                <w:bCs/>
                <w:i w:val="0"/>
                <w:iCs w:val="0"/>
                <w:color w:val="0000FF"/>
                <w:lang w:val="en-US"/>
              </w:rPr>
              <w:t>&gt;</w:t>
            </w:r>
            <w:r w:rsidR="00993E29" w:rsidRPr="00993E29">
              <w:rPr>
                <w:rStyle w:val="NyttArvoChar"/>
                <w:b w:val="0"/>
                <w:lang w:val="en-US"/>
              </w:rPr>
              <w:t>Loppuaika</w:t>
            </w:r>
            <w:r w:rsidRPr="00993E29">
              <w:rPr>
                <w:rStyle w:val="Korostus"/>
                <w:bCs/>
                <w:i w:val="0"/>
                <w:iCs w:val="0"/>
                <w:color w:val="0000FF"/>
                <w:lang w:val="en-US"/>
              </w:rPr>
              <w:t>&lt;/</w:t>
            </w:r>
            <w:r w:rsidR="00993E29" w:rsidRPr="00993E29">
              <w:rPr>
                <w:rStyle w:val="Korostus"/>
                <w:bCs/>
                <w:i w:val="0"/>
                <w:iCs w:val="0"/>
                <w:color w:val="800000"/>
                <w:lang w:val="en-US"/>
              </w:rPr>
              <w:t>caption</w:t>
            </w:r>
            <w:r w:rsidRPr="00993E29">
              <w:rPr>
                <w:rStyle w:val="Korostus"/>
                <w:bCs/>
                <w:i w:val="0"/>
                <w:iCs w:val="0"/>
                <w:color w:val="0000FF"/>
                <w:lang w:val="en-US"/>
              </w:rPr>
              <w:t>&gt;</w:t>
            </w:r>
          </w:p>
          <w:p w:rsidR="00CE27F3" w:rsidRPr="00EE4FD2" w:rsidRDefault="00CE27F3" w:rsidP="008D5B55">
            <w:pPr>
              <w:rPr>
                <w:rStyle w:val="Korostus"/>
                <w:bCs/>
                <w:i w:val="0"/>
                <w:iCs w:val="0"/>
                <w:lang w:val="en-US"/>
              </w:rPr>
            </w:pPr>
            <w:r w:rsidRPr="00993E29">
              <w:rPr>
                <w:rStyle w:val="Korostus"/>
                <w:bCs/>
                <w:i w:val="0"/>
                <w:iCs w:val="0"/>
                <w:lang w:val="en-US"/>
              </w:rPr>
              <w:tab/>
            </w:r>
            <w:r w:rsidRPr="00993E29">
              <w:rPr>
                <w:rStyle w:val="Korostus"/>
                <w:bCs/>
                <w:i w:val="0"/>
                <w:iCs w:val="0"/>
                <w:lang w:val="en-US"/>
              </w:rPr>
              <w:tab/>
            </w:r>
            <w:r w:rsidRPr="00EE4FD2">
              <w:rPr>
                <w:rStyle w:val="Korostus"/>
                <w:bCs/>
                <w:i w:val="0"/>
                <w:iCs w:val="0"/>
                <w:color w:val="0000FF"/>
                <w:lang w:val="en-US"/>
              </w:rPr>
              <w:t>&lt;</w:t>
            </w:r>
            <w:r w:rsidRPr="00EE4FD2">
              <w:rPr>
                <w:rStyle w:val="Korostus"/>
                <w:bCs/>
                <w:i w:val="0"/>
                <w:iCs w:val="0"/>
                <w:color w:val="800000"/>
                <w:lang w:val="en-US"/>
              </w:rPr>
              <w:t>content</w:t>
            </w:r>
            <w:r w:rsidRPr="00EE4FD2">
              <w:rPr>
                <w:rStyle w:val="Korostus"/>
                <w:bCs/>
                <w:i w:val="0"/>
                <w:iCs w:val="0"/>
                <w:color w:val="0000FF"/>
                <w:lang w:val="en-US"/>
              </w:rPr>
              <w:t>&gt;</w:t>
            </w:r>
            <w:r w:rsidR="00993E29" w:rsidRPr="00EE4FD2">
              <w:rPr>
                <w:rStyle w:val="NyttArvoChar"/>
                <w:b w:val="0"/>
                <w:lang w:val="en-US"/>
              </w:rPr>
              <w:t>28.09.2009 11.27.57</w:t>
            </w:r>
            <w:r w:rsidRPr="00EE4FD2">
              <w:rPr>
                <w:rStyle w:val="Korostus"/>
                <w:bCs/>
                <w:i w:val="0"/>
                <w:iCs w:val="0"/>
                <w:color w:val="0000FF"/>
                <w:lang w:val="en-US"/>
              </w:rPr>
              <w:t>&lt;/</w:t>
            </w:r>
            <w:r w:rsidRPr="00EE4FD2">
              <w:rPr>
                <w:rStyle w:val="Korostus"/>
                <w:bCs/>
                <w:i w:val="0"/>
                <w:iCs w:val="0"/>
                <w:color w:val="800000"/>
                <w:lang w:val="en-US"/>
              </w:rPr>
              <w:t>content</w:t>
            </w:r>
            <w:r w:rsidRPr="00EE4FD2">
              <w:rPr>
                <w:rStyle w:val="Korostus"/>
                <w:bCs/>
                <w:i w:val="0"/>
                <w:iCs w:val="0"/>
                <w:color w:val="0000FF"/>
                <w:lang w:val="en-US"/>
              </w:rPr>
              <w:t>&gt;</w:t>
            </w:r>
          </w:p>
          <w:p w:rsidR="00CE27F3" w:rsidRPr="00EE4FD2" w:rsidRDefault="00CE27F3" w:rsidP="008D5B55">
            <w:pPr>
              <w:rPr>
                <w:rStyle w:val="Korostus"/>
                <w:bCs/>
                <w:i w:val="0"/>
                <w:iCs w:val="0"/>
                <w:lang w:val="en-US"/>
              </w:rPr>
            </w:pPr>
            <w:r w:rsidRPr="00EE4FD2">
              <w:rPr>
                <w:rStyle w:val="Korostus"/>
                <w:bCs/>
                <w:i w:val="0"/>
                <w:iCs w:val="0"/>
                <w:lang w:val="en-US"/>
              </w:rPr>
              <w:tab/>
            </w:r>
            <w:r w:rsidRPr="00EE4FD2">
              <w:rPr>
                <w:rStyle w:val="Korostus"/>
                <w:bCs/>
                <w:i w:val="0"/>
                <w:iCs w:val="0"/>
                <w:color w:val="0000FF"/>
                <w:lang w:val="en-US"/>
              </w:rPr>
              <w:t>&lt;/</w:t>
            </w:r>
            <w:r w:rsidRPr="00EE4FD2">
              <w:rPr>
                <w:rStyle w:val="Korostus"/>
                <w:bCs/>
                <w:i w:val="0"/>
                <w:iCs w:val="0"/>
                <w:color w:val="800000"/>
                <w:lang w:val="en-US"/>
              </w:rPr>
              <w:t>paragraph</w:t>
            </w:r>
            <w:r w:rsidRPr="00EE4FD2">
              <w:rPr>
                <w:rStyle w:val="Korostus"/>
                <w:bCs/>
                <w:i w:val="0"/>
                <w:iCs w:val="0"/>
                <w:color w:val="0000FF"/>
                <w:lang w:val="en-US"/>
              </w:rPr>
              <w:t>&gt;</w:t>
            </w:r>
          </w:p>
          <w:p w:rsidR="00993E29" w:rsidRPr="00993E29" w:rsidRDefault="00993E29" w:rsidP="00993E29">
            <w:pPr>
              <w:rPr>
                <w:rStyle w:val="Korostus"/>
                <w:bCs/>
                <w:i w:val="0"/>
                <w:iCs w:val="0"/>
                <w:lang w:val="en-US"/>
              </w:rPr>
            </w:pP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paragraph</w:t>
            </w:r>
            <w:r w:rsidRPr="00993E29">
              <w:rPr>
                <w:rStyle w:val="Korostus"/>
                <w:bCs/>
                <w:i w:val="0"/>
                <w:iCs w:val="0"/>
                <w:color w:val="0000FF"/>
                <w:lang w:val="en-US"/>
              </w:rPr>
              <w:t>&gt;</w:t>
            </w:r>
          </w:p>
          <w:p w:rsidR="00993E29" w:rsidRPr="00993E29" w:rsidRDefault="00993E29" w:rsidP="00993E29">
            <w:pPr>
              <w:rPr>
                <w:rStyle w:val="NyttArvoChar"/>
                <w:b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caption</w:t>
            </w:r>
            <w:r w:rsidRPr="00993E29">
              <w:rPr>
                <w:rStyle w:val="Korostus"/>
                <w:bCs/>
                <w:i w:val="0"/>
                <w:iCs w:val="0"/>
                <w:color w:val="0000FF"/>
                <w:lang w:val="en-US"/>
              </w:rPr>
              <w:t>&gt;</w:t>
            </w:r>
            <w:r>
              <w:rPr>
                <w:rStyle w:val="NyttArvoChar"/>
                <w:b w:val="0"/>
                <w:lang w:val="en-US"/>
              </w:rPr>
              <w:t>Kesto</w:t>
            </w:r>
            <w:r w:rsidRPr="00993E29">
              <w:rPr>
                <w:rStyle w:val="Korostus"/>
                <w:bCs/>
                <w:i w:val="0"/>
                <w:iCs w:val="0"/>
                <w:color w:val="0000FF"/>
                <w:lang w:val="en-US"/>
              </w:rPr>
              <w:t>&lt;/</w:t>
            </w:r>
            <w:r w:rsidRPr="00993E29">
              <w:rPr>
                <w:rStyle w:val="Korostus"/>
                <w:bCs/>
                <w:i w:val="0"/>
                <w:iCs w:val="0"/>
                <w:color w:val="800000"/>
                <w:lang w:val="en-US"/>
              </w:rPr>
              <w:t>caption</w:t>
            </w:r>
            <w:r w:rsidRPr="00993E29">
              <w:rPr>
                <w:rStyle w:val="Korostus"/>
                <w:bCs/>
                <w:i w:val="0"/>
                <w:iCs w:val="0"/>
                <w:color w:val="0000FF"/>
                <w:lang w:val="en-US"/>
              </w:rPr>
              <w:t>&gt;</w:t>
            </w:r>
          </w:p>
          <w:p w:rsidR="00993E29" w:rsidRPr="00993E29" w:rsidRDefault="00993E29" w:rsidP="00993E29">
            <w:pPr>
              <w:rPr>
                <w:rStyle w:val="Korostus"/>
                <w:bCs/>
                <w:i w:val="0"/>
                <w:iCs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content</w:t>
            </w:r>
            <w:r w:rsidRPr="00993E29">
              <w:rPr>
                <w:rStyle w:val="Korostus"/>
                <w:bCs/>
                <w:i w:val="0"/>
                <w:iCs w:val="0"/>
                <w:color w:val="0000FF"/>
                <w:lang w:val="en-US"/>
              </w:rPr>
              <w:t>&gt;</w:t>
            </w:r>
            <w:r>
              <w:rPr>
                <w:rStyle w:val="NyttArvoChar"/>
                <w:b w:val="0"/>
                <w:lang w:val="en-US"/>
              </w:rPr>
              <w:t>5 min 13 s</w:t>
            </w:r>
            <w:r w:rsidRPr="00993E29">
              <w:rPr>
                <w:rStyle w:val="Korostus"/>
                <w:bCs/>
                <w:i w:val="0"/>
                <w:iCs w:val="0"/>
                <w:color w:val="0000FF"/>
                <w:lang w:val="en-US"/>
              </w:rPr>
              <w:t>&lt;/</w:t>
            </w:r>
            <w:r w:rsidRPr="00993E29">
              <w:rPr>
                <w:rStyle w:val="Korostus"/>
                <w:bCs/>
                <w:i w:val="0"/>
                <w:iCs w:val="0"/>
                <w:color w:val="800000"/>
                <w:lang w:val="en-US"/>
              </w:rPr>
              <w:t>content</w:t>
            </w:r>
            <w:r w:rsidRPr="00993E29">
              <w:rPr>
                <w:rStyle w:val="Korostus"/>
                <w:bCs/>
                <w:i w:val="0"/>
                <w:iCs w:val="0"/>
                <w:color w:val="0000FF"/>
                <w:lang w:val="en-US"/>
              </w:rPr>
              <w:t>&gt;</w:t>
            </w:r>
          </w:p>
          <w:p w:rsidR="00993E29" w:rsidRPr="00EE4FD2" w:rsidRDefault="00993E29" w:rsidP="00993E29">
            <w:pPr>
              <w:rPr>
                <w:rStyle w:val="Korostus"/>
                <w:bCs/>
                <w:i w:val="0"/>
                <w:iCs w:val="0"/>
                <w:lang w:val="en-US"/>
              </w:rPr>
            </w:pPr>
            <w:r w:rsidRPr="00993E29">
              <w:rPr>
                <w:rStyle w:val="Korostus"/>
                <w:bCs/>
                <w:i w:val="0"/>
                <w:iCs w:val="0"/>
                <w:lang w:val="en-US"/>
              </w:rPr>
              <w:tab/>
            </w:r>
            <w:r w:rsidRPr="00EE4FD2">
              <w:rPr>
                <w:rStyle w:val="Korostus"/>
                <w:bCs/>
                <w:i w:val="0"/>
                <w:iCs w:val="0"/>
                <w:color w:val="0000FF"/>
                <w:lang w:val="en-US"/>
              </w:rPr>
              <w:t>&lt;/</w:t>
            </w:r>
            <w:r w:rsidRPr="00EE4FD2">
              <w:rPr>
                <w:rStyle w:val="Korostus"/>
                <w:bCs/>
                <w:i w:val="0"/>
                <w:iCs w:val="0"/>
                <w:color w:val="800000"/>
                <w:lang w:val="en-US"/>
              </w:rPr>
              <w:t>paragraph</w:t>
            </w:r>
            <w:r w:rsidRPr="00EE4FD2">
              <w:rPr>
                <w:rStyle w:val="Korostus"/>
                <w:bCs/>
                <w:i w:val="0"/>
                <w:iCs w:val="0"/>
                <w:color w:val="0000FF"/>
                <w:lang w:val="en-US"/>
              </w:rPr>
              <w:t>&gt;</w:t>
            </w:r>
          </w:p>
          <w:p w:rsidR="00CE27F3" w:rsidRPr="00993E29" w:rsidRDefault="00CE27F3" w:rsidP="008D5B55">
            <w:r w:rsidRPr="00993E29">
              <w:rPr>
                <w:rStyle w:val="Korostus"/>
                <w:bCs/>
                <w:i w:val="0"/>
                <w:iCs w:val="0"/>
                <w:color w:val="0000FF"/>
              </w:rPr>
              <w:t>&lt;/</w:t>
            </w:r>
            <w:r w:rsidRPr="00993E29">
              <w:rPr>
                <w:rStyle w:val="Korostus"/>
                <w:bCs/>
                <w:i w:val="0"/>
                <w:iCs w:val="0"/>
                <w:color w:val="800000"/>
              </w:rPr>
              <w:t>text</w:t>
            </w:r>
            <w:r w:rsidRPr="00993E29">
              <w:rPr>
                <w:rStyle w:val="Korostus"/>
                <w:bCs/>
                <w:i w:val="0"/>
                <w:iCs w:val="0"/>
                <w:color w:val="0000FF"/>
              </w:rPr>
              <w:t>&gt;</w:t>
            </w:r>
          </w:p>
        </w:tc>
      </w:tr>
    </w:tbl>
    <w:p w:rsidR="00CE27F3" w:rsidRPr="00993E29" w:rsidRDefault="00CE27F3" w:rsidP="00CE27F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E27F3" w:rsidRPr="00993E29" w:rsidTr="008D5B55">
        <w:tc>
          <w:tcPr>
            <w:tcW w:w="9779" w:type="dxa"/>
          </w:tcPr>
          <w:p w:rsidR="00993E29" w:rsidRDefault="00993E29" w:rsidP="00993E29">
            <w:pPr>
              <w:ind w:left="284" w:hanging="284"/>
              <w:rPr>
                <w:rStyle w:val="NyttOtsikkoCharChar"/>
              </w:rPr>
            </w:pPr>
            <w:r>
              <w:rPr>
                <w:rStyle w:val="NyttOtsikkoCharChar"/>
              </w:rPr>
              <w:t>Toimenpide:</w:t>
            </w:r>
          </w:p>
          <w:p w:rsidR="00993E29" w:rsidRDefault="00993E29" w:rsidP="00993E29">
            <w:pPr>
              <w:ind w:left="284" w:hanging="284"/>
              <w:rPr>
                <w:rStyle w:val="NyttArvoChar"/>
              </w:rPr>
            </w:pPr>
            <w:r>
              <w:rPr>
                <w:rStyle w:val="NyttOtsikkoCharChar"/>
              </w:rPr>
              <w:t xml:space="preserve">                   </w:t>
            </w:r>
            <w:r>
              <w:rPr>
                <w:rStyle w:val="NyttOtsikkoCharChar"/>
                <w:color w:val="auto"/>
              </w:rPr>
              <w:t>Alkuaika:</w:t>
            </w:r>
            <w:r>
              <w:rPr>
                <w:rStyle w:val="Korostus"/>
                <w:b/>
                <w:bCs/>
                <w:i w:val="0"/>
                <w:iCs w:val="0"/>
                <w:color w:val="008000"/>
              </w:rPr>
              <w:t xml:space="preserve"> </w:t>
            </w:r>
            <w:r w:rsidRPr="00993E29">
              <w:rPr>
                <w:rStyle w:val="NyttArvoChar"/>
                <w:b w:val="0"/>
              </w:rPr>
              <w:t>28.09.2009 11.</w:t>
            </w:r>
            <w:r>
              <w:rPr>
                <w:rStyle w:val="NyttArvoChar"/>
                <w:b w:val="0"/>
              </w:rPr>
              <w:t>22.44</w:t>
            </w:r>
          </w:p>
          <w:p w:rsidR="00993E29" w:rsidRDefault="00993E29" w:rsidP="00993E29">
            <w:pPr>
              <w:ind w:left="284" w:hanging="284"/>
              <w:rPr>
                <w:rStyle w:val="Korostus"/>
                <w:bCs/>
                <w:i w:val="0"/>
                <w:iCs w:val="0"/>
              </w:rPr>
            </w:pPr>
            <w:r>
              <w:rPr>
                <w:rStyle w:val="NyttOtsikkoCharChar"/>
              </w:rPr>
              <w:t xml:space="preserve">                   </w:t>
            </w:r>
            <w:r>
              <w:rPr>
                <w:rStyle w:val="NyttOtsikkoCharChar"/>
                <w:color w:val="auto"/>
              </w:rPr>
              <w:t>Loppuaika:</w:t>
            </w:r>
            <w:r>
              <w:rPr>
                <w:rStyle w:val="Korostus"/>
                <w:b/>
                <w:bCs/>
                <w:i w:val="0"/>
                <w:iCs w:val="0"/>
                <w:color w:val="008000"/>
              </w:rPr>
              <w:t xml:space="preserve"> </w:t>
            </w:r>
            <w:r w:rsidRPr="00993E29">
              <w:rPr>
                <w:rStyle w:val="NyttArvoChar"/>
                <w:b w:val="0"/>
              </w:rPr>
              <w:t>28.09.2009 11.</w:t>
            </w:r>
            <w:r>
              <w:rPr>
                <w:rStyle w:val="NyttArvoChar"/>
                <w:b w:val="0"/>
              </w:rPr>
              <w:t>27.57</w:t>
            </w:r>
            <w:r>
              <w:rPr>
                <w:rStyle w:val="Korostus"/>
                <w:bCs/>
                <w:i w:val="0"/>
                <w:iCs w:val="0"/>
              </w:rPr>
              <w:t xml:space="preserve"> </w:t>
            </w:r>
          </w:p>
          <w:p w:rsidR="00CE27F3" w:rsidRPr="00993E29" w:rsidRDefault="00993E29" w:rsidP="00993E29">
            <w:pPr>
              <w:pStyle w:val="NyttOtsikko"/>
              <w:rPr>
                <w:rStyle w:val="NyttArvoChar"/>
              </w:rPr>
            </w:pPr>
            <w:r>
              <w:rPr>
                <w:rStyle w:val="NyttOtsikkoCharChar"/>
              </w:rPr>
              <w:t xml:space="preserve">                   </w:t>
            </w:r>
            <w:r w:rsidRPr="00993E29">
              <w:rPr>
                <w:rStyle w:val="NyttOtsikkoCharChar"/>
                <w:b/>
                <w:color w:val="auto"/>
              </w:rPr>
              <w:t>Kesto</w:t>
            </w:r>
            <w:r>
              <w:rPr>
                <w:rStyle w:val="NyttOtsikkoCharChar"/>
                <w:color w:val="auto"/>
              </w:rPr>
              <w:t>:</w:t>
            </w:r>
            <w:r>
              <w:rPr>
                <w:rStyle w:val="NyttOtsikkoCharChar"/>
              </w:rPr>
              <w:t xml:space="preserve"> </w:t>
            </w:r>
            <w:r w:rsidRPr="00993E29">
              <w:rPr>
                <w:rStyle w:val="NyttArvoChar"/>
                <w:bCs/>
                <w:color w:val="auto"/>
              </w:rPr>
              <w:t>5 min 13 s</w:t>
            </w:r>
          </w:p>
        </w:tc>
      </w:tr>
    </w:tbl>
    <w:p w:rsidR="00CE27F3" w:rsidRPr="00993E29" w:rsidRDefault="00CE27F3" w:rsidP="00CE27F3">
      <w:pPr>
        <w:rPr>
          <w:highlight w:val="white"/>
        </w:rPr>
      </w:pPr>
    </w:p>
    <w:p w:rsidR="00CE27F3" w:rsidRDefault="005D1602">
      <w:r>
        <w:t>Esimerkki: p</w:t>
      </w:r>
      <w:r w:rsidR="00E572DF">
        <w:t>akkotoimenpiteen aloitus on 1.9.2010 ja kesto maksimissaan 30 päivää.</w:t>
      </w:r>
    </w:p>
    <w:p w:rsidR="00C63A3A" w:rsidRDefault="00C63A3A" w:rsidP="00C63A3A">
      <w:pPr>
        <w:rPr>
          <w:szCs w:val="24"/>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63A3A" w:rsidTr="008D5B55">
        <w:tc>
          <w:tcPr>
            <w:tcW w:w="9779" w:type="dxa"/>
          </w:tcPr>
          <w:p w:rsidR="00C63A3A" w:rsidRDefault="00C63A3A" w:rsidP="008D5B55">
            <w:pPr>
              <w:rPr>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IVL_TS</w:t>
            </w:r>
            <w:r>
              <w:rPr>
                <w:color w:val="0000FF"/>
                <w:szCs w:val="24"/>
                <w:highlight w:val="white"/>
                <w:lang w:val="en-GB" w:eastAsia="fi-FI"/>
              </w:rPr>
              <w:t>"&gt;</w:t>
            </w:r>
          </w:p>
          <w:p w:rsidR="00C63A3A" w:rsidRDefault="00C63A3A" w:rsidP="008D5B55">
            <w:pPr>
              <w:rPr>
                <w:szCs w:val="24"/>
                <w:highlight w:val="white"/>
                <w:lang w:val="en-GB"/>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low</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w:t>
            </w:r>
            <w:r>
              <w:rPr>
                <w:lang w:val="en-US"/>
              </w:rPr>
              <w:t>01</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C63A3A" w:rsidRDefault="00C63A3A" w:rsidP="008D5B55">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width</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PQ</w:t>
            </w:r>
            <w:r>
              <w:rPr>
                <w:color w:val="0000FF"/>
                <w:szCs w:val="24"/>
                <w:highlight w:val="white"/>
                <w:lang w:val="en-GB" w:eastAsia="fi-FI"/>
              </w:rPr>
              <w:t xml:space="preserve">" </w:t>
            </w:r>
            <w:r>
              <w:rPr>
                <w:color w:val="FF0000"/>
                <w:szCs w:val="24"/>
                <w:highlight w:val="white"/>
                <w:lang w:val="en-GB" w:eastAsia="fi-FI"/>
              </w:rPr>
              <w:t>value</w:t>
            </w:r>
            <w:r>
              <w:rPr>
                <w:color w:val="0000FF"/>
                <w:szCs w:val="24"/>
                <w:highlight w:val="white"/>
                <w:lang w:val="en-GB" w:eastAsia="fi-FI"/>
              </w:rPr>
              <w:t>="</w:t>
            </w:r>
            <w:r>
              <w:rPr>
                <w:lang w:val="en-US"/>
              </w:rPr>
              <w:t>30</w:t>
            </w:r>
            <w:r>
              <w:rPr>
                <w:color w:val="0000FF"/>
                <w:szCs w:val="24"/>
                <w:highlight w:val="white"/>
                <w:lang w:val="en-GB" w:eastAsia="fi-FI"/>
              </w:rPr>
              <w:t>"</w:t>
            </w:r>
            <w:r>
              <w:rPr>
                <w:color w:val="FF0000"/>
                <w:szCs w:val="24"/>
                <w:highlight w:val="white"/>
                <w:lang w:val="en-GB" w:eastAsia="fi-FI"/>
              </w:rPr>
              <w:t xml:space="preserve"> unit</w:t>
            </w:r>
            <w:r>
              <w:rPr>
                <w:color w:val="0000FF"/>
                <w:szCs w:val="24"/>
                <w:highlight w:val="white"/>
                <w:lang w:val="en-GB" w:eastAsia="fi-FI"/>
              </w:rPr>
              <w:t>="</w:t>
            </w:r>
            <w:r>
              <w:rPr>
                <w:lang w:val="en-US"/>
              </w:rPr>
              <w:t>d</w:t>
            </w:r>
            <w:r>
              <w:rPr>
                <w:color w:val="0000FF"/>
                <w:szCs w:val="24"/>
                <w:highlight w:val="white"/>
                <w:lang w:val="en-GB" w:eastAsia="fi-FI"/>
              </w:rPr>
              <w:t xml:space="preserve">" </w:t>
            </w:r>
            <w:r>
              <w:rPr>
                <w:color w:val="FF0000"/>
                <w:szCs w:val="24"/>
                <w:highlight w:val="white"/>
                <w:lang w:val="en-GB" w:eastAsia="fi-FI"/>
              </w:rPr>
              <w:t>inclusive</w:t>
            </w:r>
            <w:r>
              <w:rPr>
                <w:color w:val="0000FF"/>
                <w:szCs w:val="24"/>
                <w:highlight w:val="white"/>
                <w:lang w:val="en-GB" w:eastAsia="fi-FI"/>
              </w:rPr>
              <w:t>="</w:t>
            </w:r>
            <w:r w:rsidR="000333C0">
              <w:rPr>
                <w:color w:val="000000"/>
                <w:szCs w:val="24"/>
                <w:highlight w:val="white"/>
                <w:lang w:val="en-GB" w:eastAsia="fi-FI"/>
              </w:rPr>
              <w:t>true</w:t>
            </w:r>
            <w:r>
              <w:rPr>
                <w:color w:val="0000FF"/>
                <w:szCs w:val="24"/>
                <w:highlight w:val="white"/>
                <w:lang w:val="en-GB" w:eastAsia="fi-FI"/>
              </w:rPr>
              <w:t xml:space="preserve">"/&gt; </w:t>
            </w:r>
          </w:p>
          <w:p w:rsidR="00C63A3A" w:rsidRDefault="00C63A3A" w:rsidP="008D5B55">
            <w:pPr>
              <w:rPr>
                <w:highlight w:val="white"/>
                <w:lang w:val="en-GB"/>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tc>
      </w:tr>
    </w:tbl>
    <w:p w:rsidR="00C63A3A" w:rsidRDefault="00C63A3A" w:rsidP="00C63A3A">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63A3A" w:rsidRPr="009A3812" w:rsidTr="008D5B55">
        <w:tc>
          <w:tcPr>
            <w:tcW w:w="9855" w:type="dxa"/>
          </w:tcPr>
          <w:p w:rsidR="00C63A3A" w:rsidRDefault="00C63A3A" w:rsidP="008D5B55">
            <w:pPr>
              <w:rPr>
                <w:rStyle w:val="NyttArvoChar"/>
                <w:b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Pakkotoimenpide:</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w:t>
            </w:r>
          </w:p>
          <w:p w:rsidR="00C63A3A" w:rsidRDefault="00C63A3A" w:rsidP="008D5B55">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C63A3A" w:rsidRDefault="00C63A3A" w:rsidP="008D5B55">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C63A3A" w:rsidRDefault="00C63A3A" w:rsidP="008D5B55">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Alkuaika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C63A3A" w:rsidRPr="00C63A3A" w:rsidRDefault="00C63A3A" w:rsidP="008D5B55">
            <w:pPr>
              <w:rPr>
                <w:rStyle w:val="Korostus"/>
                <w:bCs/>
                <w:i w:val="0"/>
                <w:iCs w:val="0"/>
                <w:lang w:val="en-US"/>
              </w:rPr>
            </w:pPr>
            <w:r>
              <w:rPr>
                <w:rStyle w:val="Korostus"/>
                <w:bCs/>
                <w:i w:val="0"/>
                <w:iCs w:val="0"/>
                <w:lang w:val="en-GB"/>
              </w:rPr>
              <w:tab/>
            </w:r>
            <w:r>
              <w:rPr>
                <w:rStyle w:val="Korostus"/>
                <w:bCs/>
                <w:i w:val="0"/>
                <w:iCs w:val="0"/>
                <w:lang w:val="en-GB"/>
              </w:rPr>
              <w:tab/>
            </w:r>
            <w:r w:rsidRPr="00C63A3A">
              <w:rPr>
                <w:rStyle w:val="Korostus"/>
                <w:bCs/>
                <w:i w:val="0"/>
                <w:iCs w:val="0"/>
                <w:color w:val="0000FF"/>
                <w:lang w:val="en-US"/>
              </w:rPr>
              <w:t>&lt;</w:t>
            </w:r>
            <w:r w:rsidRPr="00C63A3A">
              <w:rPr>
                <w:rStyle w:val="Korostus"/>
                <w:bCs/>
                <w:i w:val="0"/>
                <w:iCs w:val="0"/>
                <w:color w:val="800000"/>
                <w:lang w:val="en-US"/>
              </w:rPr>
              <w:t>content</w:t>
            </w:r>
            <w:r w:rsidRPr="00C63A3A">
              <w:rPr>
                <w:rStyle w:val="Korostus"/>
                <w:bCs/>
                <w:i w:val="0"/>
                <w:iCs w:val="0"/>
                <w:color w:val="0000FF"/>
                <w:lang w:val="en-US"/>
              </w:rPr>
              <w:t>&gt;</w:t>
            </w:r>
            <w:r>
              <w:rPr>
                <w:rStyle w:val="NyttArvoChar"/>
                <w:b w:val="0"/>
                <w:lang w:val="en-US"/>
              </w:rPr>
              <w:t>1.9.2010</w:t>
            </w:r>
            <w:r w:rsidRPr="00C63A3A">
              <w:rPr>
                <w:rStyle w:val="Korostus"/>
                <w:bCs/>
                <w:i w:val="0"/>
                <w:iCs w:val="0"/>
                <w:color w:val="0000FF"/>
                <w:lang w:val="en-US"/>
              </w:rPr>
              <w:t>&lt;/</w:t>
            </w:r>
            <w:r w:rsidRPr="00C63A3A">
              <w:rPr>
                <w:rStyle w:val="Korostus"/>
                <w:bCs/>
                <w:i w:val="0"/>
                <w:iCs w:val="0"/>
                <w:color w:val="800000"/>
                <w:lang w:val="en-US"/>
              </w:rPr>
              <w:t>content</w:t>
            </w:r>
            <w:r w:rsidRPr="00C63A3A">
              <w:rPr>
                <w:rStyle w:val="Korostus"/>
                <w:bCs/>
                <w:i w:val="0"/>
                <w:iCs w:val="0"/>
                <w:color w:val="0000FF"/>
                <w:lang w:val="en-US"/>
              </w:rPr>
              <w:t>&gt;</w:t>
            </w:r>
          </w:p>
          <w:p w:rsidR="00C63A3A" w:rsidRDefault="00C63A3A" w:rsidP="008D5B55">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C63A3A" w:rsidRPr="00993E29" w:rsidRDefault="00C63A3A" w:rsidP="008D5B55">
            <w:pPr>
              <w:rPr>
                <w:rStyle w:val="Korostus"/>
                <w:bCs/>
                <w:i w:val="0"/>
                <w:iCs w:val="0"/>
                <w:lang w:val="en-US"/>
              </w:rPr>
            </w:pP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paragraph</w:t>
            </w:r>
            <w:r w:rsidRPr="00993E29">
              <w:rPr>
                <w:rStyle w:val="Korostus"/>
                <w:bCs/>
                <w:i w:val="0"/>
                <w:iCs w:val="0"/>
                <w:color w:val="0000FF"/>
                <w:lang w:val="en-US"/>
              </w:rPr>
              <w:t>&gt;</w:t>
            </w:r>
          </w:p>
          <w:p w:rsidR="00C63A3A" w:rsidRPr="00993E29" w:rsidRDefault="00C63A3A" w:rsidP="008D5B55">
            <w:pPr>
              <w:rPr>
                <w:rStyle w:val="NyttArvoChar"/>
                <w:b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caption</w:t>
            </w:r>
            <w:r w:rsidRPr="00993E29">
              <w:rPr>
                <w:rStyle w:val="Korostus"/>
                <w:bCs/>
                <w:i w:val="0"/>
                <w:iCs w:val="0"/>
                <w:color w:val="0000FF"/>
                <w:lang w:val="en-US"/>
              </w:rPr>
              <w:t>&gt;</w:t>
            </w:r>
            <w:r>
              <w:rPr>
                <w:rStyle w:val="NyttArvoChar"/>
                <w:b w:val="0"/>
                <w:lang w:val="en-US"/>
              </w:rPr>
              <w:t>Kesto (max)</w:t>
            </w:r>
            <w:r w:rsidRPr="00993E29">
              <w:rPr>
                <w:rStyle w:val="Korostus"/>
                <w:bCs/>
                <w:i w:val="0"/>
                <w:iCs w:val="0"/>
                <w:color w:val="0000FF"/>
                <w:lang w:val="en-US"/>
              </w:rPr>
              <w:t>&lt;/</w:t>
            </w:r>
            <w:r w:rsidRPr="00993E29">
              <w:rPr>
                <w:rStyle w:val="Korostus"/>
                <w:bCs/>
                <w:i w:val="0"/>
                <w:iCs w:val="0"/>
                <w:color w:val="800000"/>
                <w:lang w:val="en-US"/>
              </w:rPr>
              <w:t>caption</w:t>
            </w:r>
            <w:r w:rsidRPr="00993E29">
              <w:rPr>
                <w:rStyle w:val="Korostus"/>
                <w:bCs/>
                <w:i w:val="0"/>
                <w:iCs w:val="0"/>
                <w:color w:val="0000FF"/>
                <w:lang w:val="en-US"/>
              </w:rPr>
              <w:t>&gt;</w:t>
            </w:r>
          </w:p>
          <w:p w:rsidR="00C63A3A" w:rsidRPr="00993E29" w:rsidRDefault="00C63A3A" w:rsidP="008D5B55">
            <w:pPr>
              <w:rPr>
                <w:rStyle w:val="Korostus"/>
                <w:bCs/>
                <w:i w:val="0"/>
                <w:iCs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content</w:t>
            </w:r>
            <w:r w:rsidRPr="00993E29">
              <w:rPr>
                <w:rStyle w:val="Korostus"/>
                <w:bCs/>
                <w:i w:val="0"/>
                <w:iCs w:val="0"/>
                <w:color w:val="0000FF"/>
                <w:lang w:val="en-US"/>
              </w:rPr>
              <w:t>&gt;</w:t>
            </w:r>
            <w:r>
              <w:rPr>
                <w:rStyle w:val="NyttArvoChar"/>
                <w:b w:val="0"/>
                <w:lang w:val="en-US"/>
              </w:rPr>
              <w:t>30 päivää</w:t>
            </w:r>
            <w:r w:rsidRPr="00993E29">
              <w:rPr>
                <w:rStyle w:val="Korostus"/>
                <w:bCs/>
                <w:i w:val="0"/>
                <w:iCs w:val="0"/>
                <w:color w:val="0000FF"/>
                <w:lang w:val="en-US"/>
              </w:rPr>
              <w:t>&lt;/</w:t>
            </w:r>
            <w:r w:rsidRPr="00993E29">
              <w:rPr>
                <w:rStyle w:val="Korostus"/>
                <w:bCs/>
                <w:i w:val="0"/>
                <w:iCs w:val="0"/>
                <w:color w:val="800000"/>
                <w:lang w:val="en-US"/>
              </w:rPr>
              <w:t>content</w:t>
            </w:r>
            <w:r w:rsidRPr="00993E29">
              <w:rPr>
                <w:rStyle w:val="Korostus"/>
                <w:bCs/>
                <w:i w:val="0"/>
                <w:iCs w:val="0"/>
                <w:color w:val="0000FF"/>
                <w:lang w:val="en-US"/>
              </w:rPr>
              <w:t>&gt;</w:t>
            </w:r>
          </w:p>
          <w:p w:rsidR="00C63A3A" w:rsidRPr="00C63A3A" w:rsidRDefault="00C63A3A" w:rsidP="008D5B55">
            <w:pPr>
              <w:rPr>
                <w:rStyle w:val="Korostus"/>
                <w:bCs/>
                <w:i w:val="0"/>
                <w:iCs w:val="0"/>
                <w:lang w:val="en-US"/>
              </w:rPr>
            </w:pPr>
            <w:r w:rsidRPr="00993E29">
              <w:rPr>
                <w:rStyle w:val="Korostus"/>
                <w:bCs/>
                <w:i w:val="0"/>
                <w:iCs w:val="0"/>
                <w:lang w:val="en-US"/>
              </w:rPr>
              <w:tab/>
            </w:r>
            <w:r w:rsidRPr="00C63A3A">
              <w:rPr>
                <w:rStyle w:val="Korostus"/>
                <w:bCs/>
                <w:i w:val="0"/>
                <w:iCs w:val="0"/>
                <w:color w:val="0000FF"/>
                <w:lang w:val="en-US"/>
              </w:rPr>
              <w:t>&lt;/</w:t>
            </w:r>
            <w:r w:rsidRPr="00C63A3A">
              <w:rPr>
                <w:rStyle w:val="Korostus"/>
                <w:bCs/>
                <w:i w:val="0"/>
                <w:iCs w:val="0"/>
                <w:color w:val="800000"/>
                <w:lang w:val="en-US"/>
              </w:rPr>
              <w:t>paragraph</w:t>
            </w:r>
            <w:r w:rsidRPr="00C63A3A">
              <w:rPr>
                <w:rStyle w:val="Korostus"/>
                <w:bCs/>
                <w:i w:val="0"/>
                <w:iCs w:val="0"/>
                <w:color w:val="0000FF"/>
                <w:lang w:val="en-US"/>
              </w:rPr>
              <w:t>&gt;</w:t>
            </w:r>
          </w:p>
          <w:p w:rsidR="00C63A3A" w:rsidRPr="009A3812" w:rsidRDefault="00C63A3A" w:rsidP="008D5B55">
            <w:pPr>
              <w:rPr>
                <w:lang w:val="en-US"/>
              </w:rPr>
            </w:pPr>
            <w:r w:rsidRPr="009A3812">
              <w:rPr>
                <w:rStyle w:val="Korostus"/>
                <w:bCs/>
                <w:i w:val="0"/>
                <w:iCs w:val="0"/>
                <w:color w:val="0000FF"/>
                <w:lang w:val="en-US"/>
              </w:rPr>
              <w:t>&lt;/</w:t>
            </w:r>
            <w:r w:rsidRPr="009A3812">
              <w:rPr>
                <w:rStyle w:val="Korostus"/>
                <w:bCs/>
                <w:i w:val="0"/>
                <w:iCs w:val="0"/>
                <w:color w:val="800000"/>
                <w:lang w:val="en-US"/>
              </w:rPr>
              <w:t>text</w:t>
            </w:r>
            <w:r w:rsidRPr="009A3812">
              <w:rPr>
                <w:rStyle w:val="Korostus"/>
                <w:bCs/>
                <w:i w:val="0"/>
                <w:iCs w:val="0"/>
                <w:color w:val="0000FF"/>
                <w:lang w:val="en-US"/>
              </w:rPr>
              <w:t>&gt;</w:t>
            </w:r>
          </w:p>
        </w:tc>
      </w:tr>
    </w:tbl>
    <w:p w:rsidR="00C63A3A" w:rsidRPr="009A3812" w:rsidRDefault="00C63A3A" w:rsidP="00C63A3A">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63A3A" w:rsidRPr="00993E29" w:rsidTr="008D5B55">
        <w:tc>
          <w:tcPr>
            <w:tcW w:w="9779" w:type="dxa"/>
          </w:tcPr>
          <w:p w:rsidR="00C63A3A" w:rsidRDefault="00C63A3A" w:rsidP="008D5B55">
            <w:pPr>
              <w:ind w:left="284" w:hanging="284"/>
              <w:rPr>
                <w:rStyle w:val="NyttOtsikkoCharChar"/>
              </w:rPr>
            </w:pPr>
            <w:r>
              <w:rPr>
                <w:rStyle w:val="NyttOtsikkoCharChar"/>
              </w:rPr>
              <w:t>Pakkotoimenpide:</w:t>
            </w:r>
          </w:p>
          <w:p w:rsidR="00C63A3A" w:rsidRDefault="00C63A3A" w:rsidP="008D5B55">
            <w:pPr>
              <w:ind w:left="284" w:hanging="284"/>
              <w:rPr>
                <w:rStyle w:val="NyttArvoChar"/>
              </w:rPr>
            </w:pPr>
            <w:r>
              <w:rPr>
                <w:rStyle w:val="NyttOtsikkoCharChar"/>
              </w:rPr>
              <w:t xml:space="preserve">                   </w:t>
            </w:r>
            <w:r>
              <w:rPr>
                <w:rStyle w:val="NyttOtsikkoCharChar"/>
                <w:color w:val="auto"/>
              </w:rPr>
              <w:t>Alkuaika:</w:t>
            </w:r>
            <w:r>
              <w:rPr>
                <w:rStyle w:val="Korostus"/>
                <w:b/>
                <w:bCs/>
                <w:i w:val="0"/>
                <w:iCs w:val="0"/>
                <w:color w:val="008000"/>
              </w:rPr>
              <w:t xml:space="preserve"> </w:t>
            </w:r>
            <w:r>
              <w:rPr>
                <w:rStyle w:val="NyttArvoChar"/>
                <w:b w:val="0"/>
              </w:rPr>
              <w:t>1.9.2010</w:t>
            </w:r>
          </w:p>
          <w:p w:rsidR="00C63A3A" w:rsidRPr="00993E29" w:rsidRDefault="00C63A3A" w:rsidP="00C63A3A">
            <w:pPr>
              <w:pStyle w:val="NyttOtsikko"/>
              <w:rPr>
                <w:rStyle w:val="NyttArvoChar"/>
              </w:rPr>
            </w:pPr>
            <w:r>
              <w:rPr>
                <w:rStyle w:val="NyttOtsikkoCharChar"/>
              </w:rPr>
              <w:t xml:space="preserve">                   </w:t>
            </w:r>
            <w:r w:rsidRPr="00993E29">
              <w:rPr>
                <w:rStyle w:val="NyttOtsikkoCharChar"/>
                <w:b/>
                <w:color w:val="auto"/>
              </w:rPr>
              <w:t>Kesto</w:t>
            </w:r>
            <w:r>
              <w:rPr>
                <w:rStyle w:val="NyttOtsikkoCharChar"/>
                <w:b/>
                <w:color w:val="auto"/>
              </w:rPr>
              <w:t xml:space="preserve"> (max)</w:t>
            </w:r>
            <w:r>
              <w:rPr>
                <w:rStyle w:val="NyttOtsikkoCharChar"/>
                <w:color w:val="auto"/>
              </w:rPr>
              <w:t>:</w:t>
            </w:r>
            <w:r>
              <w:rPr>
                <w:rStyle w:val="NyttOtsikkoCharChar"/>
              </w:rPr>
              <w:t xml:space="preserve"> </w:t>
            </w:r>
            <w:r>
              <w:rPr>
                <w:rStyle w:val="NyttArvoChar"/>
                <w:bCs/>
                <w:color w:val="auto"/>
              </w:rPr>
              <w:t>30 päivää</w:t>
            </w:r>
          </w:p>
        </w:tc>
      </w:tr>
    </w:tbl>
    <w:p w:rsidR="00C63A3A" w:rsidRPr="00993E29" w:rsidRDefault="00C63A3A" w:rsidP="00C63A3A">
      <w:pPr>
        <w:rPr>
          <w:highlight w:val="white"/>
        </w:rPr>
      </w:pPr>
    </w:p>
    <w:p w:rsidR="00C63A3A" w:rsidRPr="00993E29" w:rsidRDefault="00C63A3A"/>
    <w:p w:rsidR="000F4A9C" w:rsidRPr="009A3812" w:rsidRDefault="000F4A9C">
      <w:r w:rsidRPr="00993E29">
        <w:t xml:space="preserve">IVL pyöristys on tärkeä ja huomionarvoinen asia. Jos on määritelty REAL tyyppinen </w:t>
      </w:r>
      <w:r w:rsidRPr="009A3812">
        <w:t>IVL</w:t>
      </w:r>
    </w:p>
    <w:p w:rsidR="000F4A9C" w:rsidRDefault="000F4A9C">
      <w:pPr>
        <w:ind w:left="568"/>
        <w:rPr>
          <w:lang w:val="en-GB"/>
        </w:rPr>
      </w:pPr>
      <w:r>
        <w:rPr>
          <w:color w:val="0000FF"/>
          <w:lang w:val="en-GB"/>
        </w:rPr>
        <w:t>&lt;</w:t>
      </w:r>
      <w:r>
        <w:rPr>
          <w:color w:val="993300"/>
          <w:lang w:val="en-GB"/>
        </w:rPr>
        <w:t>value</w:t>
      </w:r>
      <w:r>
        <w:rPr>
          <w:color w:val="0000FF"/>
          <w:lang w:val="en-GB"/>
        </w:rPr>
        <w:t xml:space="preserve"> </w:t>
      </w:r>
      <w:r>
        <w:rPr>
          <w:color w:val="FF0000"/>
          <w:lang w:val="en-GB"/>
        </w:rPr>
        <w:t>xsi:type</w:t>
      </w:r>
      <w:r>
        <w:rPr>
          <w:color w:val="0000FF"/>
          <w:lang w:val="en-GB"/>
        </w:rPr>
        <w:t>="IVL_REAL"&gt;</w:t>
      </w:r>
    </w:p>
    <w:p w:rsidR="000F4A9C" w:rsidRDefault="000F4A9C">
      <w:pPr>
        <w:ind w:left="568"/>
        <w:rPr>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10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Default="000F4A9C">
      <w:pPr>
        <w:ind w:left="568"/>
        <w:rPr>
          <w:lang w:val="en-GB"/>
        </w:rPr>
      </w:pPr>
      <w:r>
        <w:rPr>
          <w:color w:val="0000FF"/>
          <w:lang w:val="en-GB"/>
        </w:rPr>
        <w:t xml:space="preserve">   &lt;</w:t>
      </w:r>
      <w:r>
        <w:rPr>
          <w:color w:val="993300"/>
          <w:lang w:val="en-GB"/>
        </w:rPr>
        <w:t>high</w:t>
      </w:r>
      <w:r>
        <w:rPr>
          <w:color w:val="0000FF"/>
          <w:lang w:val="en-GB"/>
        </w:rPr>
        <w:t xml:space="preserve"> </w:t>
      </w:r>
      <w:r>
        <w:rPr>
          <w:color w:val="FF0000"/>
          <w:lang w:val="en-GB"/>
        </w:rPr>
        <w:t>value</w:t>
      </w:r>
      <w:r>
        <w:rPr>
          <w:color w:val="0000FF"/>
          <w:lang w:val="en-GB"/>
        </w:rPr>
        <w:t>="</w:t>
      </w:r>
      <w:r>
        <w:rPr>
          <w:lang w:val="en-GB"/>
        </w:rPr>
        <w:t>20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Default="000F4A9C">
      <w:pPr>
        <w:ind w:left="568"/>
      </w:pPr>
      <w:r>
        <w:rPr>
          <w:color w:val="0000FF"/>
        </w:rPr>
        <w:t>&lt;/</w:t>
      </w:r>
      <w:r>
        <w:rPr>
          <w:color w:val="993300"/>
        </w:rPr>
        <w:t>value</w:t>
      </w:r>
      <w:r>
        <w:rPr>
          <w:color w:val="0000FF"/>
        </w:rPr>
        <w:t>&gt;</w:t>
      </w:r>
    </w:p>
    <w:p w:rsidR="000F4A9C" w:rsidRDefault="000F4A9C">
      <w:r>
        <w:t>On selvää, että kyseessä ovat arvot 10.0 - 20.0 eikä esim. arvo 20.5 kuulu siihen.</w:t>
      </w:r>
    </w:p>
    <w:p w:rsidR="000F4A9C" w:rsidRDefault="000F4A9C"/>
    <w:p w:rsidR="000F4A9C" w:rsidRDefault="000F4A9C">
      <w:r>
        <w:t>IVL tietotyypin pyöristys noudattaa kuitenkin samoja sääntöjä myös muilla tietotyypeillä eli esimerkikisi TS tyypillä.</w:t>
      </w:r>
    </w:p>
    <w:p w:rsidR="000F4A9C" w:rsidRDefault="000F4A9C">
      <w:pPr>
        <w:ind w:left="568"/>
        <w:rPr>
          <w:lang w:val="en-GB"/>
        </w:rPr>
      </w:pPr>
      <w:r>
        <w:rPr>
          <w:color w:val="0000FF"/>
          <w:lang w:val="en-GB"/>
        </w:rPr>
        <w:t>&lt;</w:t>
      </w:r>
      <w:r>
        <w:rPr>
          <w:color w:val="993300"/>
          <w:lang w:val="en-GB"/>
        </w:rPr>
        <w:t>effectiveTime</w:t>
      </w:r>
      <w:r>
        <w:rPr>
          <w:color w:val="0000FF"/>
          <w:lang w:val="en-GB"/>
        </w:rPr>
        <w:t>&gt;</w:t>
      </w:r>
    </w:p>
    <w:p w:rsidR="000F4A9C" w:rsidRDefault="000F4A9C">
      <w:pPr>
        <w:ind w:left="568"/>
        <w:rPr>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200710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Default="000F4A9C">
      <w:pPr>
        <w:ind w:left="568"/>
        <w:rPr>
          <w:lang w:val="en-GB"/>
        </w:rPr>
      </w:pPr>
      <w:r>
        <w:rPr>
          <w:color w:val="0000FF"/>
          <w:lang w:val="en-GB"/>
        </w:rPr>
        <w:t xml:space="preserve">   &lt;</w:t>
      </w:r>
      <w:r>
        <w:rPr>
          <w:color w:val="993300"/>
          <w:lang w:val="en-GB"/>
        </w:rPr>
        <w:t>high</w:t>
      </w:r>
      <w:r>
        <w:rPr>
          <w:color w:val="0000FF"/>
          <w:lang w:val="en-GB"/>
        </w:rPr>
        <w:t xml:space="preserve"> </w:t>
      </w:r>
      <w:r>
        <w:rPr>
          <w:color w:val="FF0000"/>
          <w:lang w:val="en-GB"/>
        </w:rPr>
        <w:t>value</w:t>
      </w:r>
      <w:r>
        <w:rPr>
          <w:color w:val="0000FF"/>
          <w:lang w:val="en-GB"/>
        </w:rPr>
        <w:t>="</w:t>
      </w:r>
      <w:r>
        <w:rPr>
          <w:lang w:val="en-GB"/>
        </w:rPr>
        <w:t>200711</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Pr="000F4A9C" w:rsidRDefault="000F4A9C">
      <w:pPr>
        <w:ind w:left="568"/>
        <w:rPr>
          <w:lang w:val="en-US"/>
        </w:rPr>
      </w:pPr>
      <w:r w:rsidRPr="000F4A9C">
        <w:rPr>
          <w:color w:val="0000FF"/>
          <w:lang w:val="en-US"/>
        </w:rPr>
        <w:t>&lt;/</w:t>
      </w:r>
      <w:r w:rsidRPr="000F4A9C">
        <w:rPr>
          <w:color w:val="993300"/>
          <w:lang w:val="en-US"/>
        </w:rPr>
        <w:t>effectiveTime</w:t>
      </w:r>
      <w:r w:rsidRPr="000F4A9C">
        <w:rPr>
          <w:color w:val="0000FF"/>
          <w:lang w:val="en-US"/>
        </w:rPr>
        <w:t>&gt;</w:t>
      </w:r>
    </w:p>
    <w:p w:rsidR="000F4A9C" w:rsidRPr="000F4A9C" w:rsidRDefault="000F4A9C">
      <w:pPr>
        <w:rPr>
          <w:lang w:val="en-US"/>
        </w:rPr>
      </w:pPr>
    </w:p>
    <w:p w:rsidR="000F4A9C" w:rsidRDefault="000F4A9C">
      <w:r>
        <w:t>Aikaväli käsittää lokakuun 2007, mutta käsittääkö se marraskuun ? Ei käsitä vaan inclusive="true" tarkoittaa vain ajankohtaa 1.11 2007 klo 00.00 eli pyöristys on aivan kuten REAL tietotyypilläkin ja jos marraskuu haluttaisiin mukaan oikea XML esitys olisi</w:t>
      </w:r>
    </w:p>
    <w:p w:rsidR="000F4A9C" w:rsidRDefault="000F4A9C">
      <w:pPr>
        <w:ind w:left="568"/>
        <w:rPr>
          <w:lang w:val="en-GB"/>
        </w:rPr>
      </w:pPr>
      <w:r>
        <w:rPr>
          <w:color w:val="0000FF"/>
          <w:lang w:val="en-GB"/>
        </w:rPr>
        <w:t>&lt;</w:t>
      </w:r>
      <w:r>
        <w:rPr>
          <w:color w:val="993300"/>
          <w:lang w:val="en-GB"/>
        </w:rPr>
        <w:t>effectiveTime</w:t>
      </w:r>
      <w:r>
        <w:rPr>
          <w:color w:val="0000FF"/>
          <w:lang w:val="en-GB"/>
        </w:rPr>
        <w:t>&gt;</w:t>
      </w:r>
    </w:p>
    <w:p w:rsidR="000F4A9C" w:rsidRDefault="000F4A9C">
      <w:pPr>
        <w:ind w:left="568"/>
        <w:rPr>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200710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Default="000F4A9C">
      <w:pPr>
        <w:ind w:left="568"/>
        <w:rPr>
          <w:lang w:val="en-GB"/>
        </w:rPr>
      </w:pPr>
      <w:r>
        <w:rPr>
          <w:color w:val="0000FF"/>
          <w:lang w:val="en-GB"/>
        </w:rPr>
        <w:t xml:space="preserve">   &lt;</w:t>
      </w:r>
      <w:r>
        <w:rPr>
          <w:color w:val="993300"/>
          <w:lang w:val="en-GB"/>
        </w:rPr>
        <w:t>high</w:t>
      </w:r>
      <w:r>
        <w:rPr>
          <w:color w:val="0000FF"/>
          <w:lang w:val="en-GB"/>
        </w:rPr>
        <w:t xml:space="preserve"> </w:t>
      </w:r>
      <w:r>
        <w:rPr>
          <w:color w:val="FF0000"/>
          <w:lang w:val="en-GB"/>
        </w:rPr>
        <w:t>value</w:t>
      </w:r>
      <w:r>
        <w:rPr>
          <w:color w:val="0000FF"/>
          <w:lang w:val="en-GB"/>
        </w:rPr>
        <w:t>="</w:t>
      </w:r>
      <w:r>
        <w:rPr>
          <w:lang w:val="en-GB"/>
        </w:rPr>
        <w:t>200712</w:t>
      </w:r>
      <w:r>
        <w:rPr>
          <w:color w:val="0000FF"/>
          <w:lang w:val="en-GB"/>
        </w:rPr>
        <w:t xml:space="preserve">" </w:t>
      </w:r>
      <w:r>
        <w:rPr>
          <w:color w:val="FF0000"/>
          <w:lang w:val="en-GB"/>
        </w:rPr>
        <w:t>inclusive</w:t>
      </w:r>
      <w:r>
        <w:rPr>
          <w:color w:val="0000FF"/>
          <w:lang w:val="en-GB"/>
        </w:rPr>
        <w:t>="</w:t>
      </w:r>
      <w:r>
        <w:rPr>
          <w:lang w:val="en-GB"/>
        </w:rPr>
        <w:t>false</w:t>
      </w:r>
      <w:r>
        <w:rPr>
          <w:color w:val="0000FF"/>
          <w:lang w:val="en-GB"/>
        </w:rPr>
        <w:t>"/&gt;</w:t>
      </w:r>
    </w:p>
    <w:p w:rsidR="000F4A9C" w:rsidRPr="000F4A9C" w:rsidRDefault="000F4A9C">
      <w:pPr>
        <w:ind w:left="568"/>
        <w:rPr>
          <w:lang w:val="en-US"/>
        </w:rPr>
      </w:pPr>
      <w:r w:rsidRPr="000F4A9C">
        <w:rPr>
          <w:color w:val="0000FF"/>
          <w:lang w:val="en-US"/>
        </w:rPr>
        <w:t>&lt;/</w:t>
      </w:r>
      <w:r w:rsidRPr="000F4A9C">
        <w:rPr>
          <w:color w:val="993300"/>
          <w:lang w:val="en-US"/>
        </w:rPr>
        <w:t>effectiveTime</w:t>
      </w:r>
      <w:r w:rsidRPr="000F4A9C">
        <w:rPr>
          <w:color w:val="0000FF"/>
          <w:lang w:val="en-US"/>
        </w:rPr>
        <w:t>&gt;</w:t>
      </w:r>
    </w:p>
    <w:p w:rsidR="000F4A9C" w:rsidRPr="000F4A9C" w:rsidRDefault="000F4A9C">
      <w:pPr>
        <w:rPr>
          <w:lang w:val="en-US"/>
        </w:rPr>
      </w:pPr>
    </w:p>
    <w:p w:rsidR="000F4A9C" w:rsidRDefault="000F4A9C">
      <w:r>
        <w:t>jolloin koko marraskuu olisi mukana. IVL_TS pyöristys on intuition vastainen, mutta sovellusten tulee ottaa se huomioon.</w:t>
      </w:r>
    </w:p>
    <w:p w:rsidR="000F4A9C" w:rsidRDefault="000F4A9C"/>
    <w:p w:rsidR="000F4A9C" w:rsidRDefault="000F4A9C" w:rsidP="00DA4851">
      <w:pPr>
        <w:pStyle w:val="NyttArvo"/>
        <w:keepNext/>
      </w:pPr>
      <w:r>
        <w:t>Suositus:</w:t>
      </w:r>
    </w:p>
    <w:p w:rsidR="000F4A9C" w:rsidRDefault="000F4A9C">
      <w:r>
        <w:t>Koska valtaosa käytössä olevista sovelluksista ei tue HL7 V3 mukaista aikavälin esittämistä, IVL&lt;TS&gt; tietotyypistä hyväksytään yleisesti käytössä oleva tulkinta, jonka mukaan raja-arvojen aikayksiköt (esim. päivät, kuukaudet ja vuodet) sisältyvät kokonaisuudessaan aikaväliin, jos ”inclusive”-attribuutin arvo on ”true” (joka on myös sen oletusarvo).</w:t>
      </w:r>
    </w:p>
    <w:p w:rsidR="000F4A9C" w:rsidRDefault="000F4A9C"/>
    <w:p w:rsidR="000F4A9C" w:rsidRDefault="000F4A9C">
      <w:r>
        <w:t>Eli seuraava muoto käsittää ajanjakson 1.10.2007 – 31.12.2007:</w:t>
      </w:r>
    </w:p>
    <w:p w:rsidR="000F4A9C" w:rsidRDefault="000F4A9C">
      <w:pPr>
        <w:ind w:left="568"/>
        <w:rPr>
          <w:lang w:val="en-GB"/>
        </w:rPr>
      </w:pPr>
      <w:r>
        <w:rPr>
          <w:color w:val="0000FF"/>
          <w:lang w:val="en-GB"/>
        </w:rPr>
        <w:t>&lt;</w:t>
      </w:r>
      <w:r>
        <w:rPr>
          <w:color w:val="993300"/>
          <w:lang w:val="en-GB"/>
        </w:rPr>
        <w:t>effectiveTime</w:t>
      </w:r>
      <w:r>
        <w:rPr>
          <w:color w:val="0000FF"/>
          <w:lang w:val="en-GB"/>
        </w:rPr>
        <w:t>&gt;</w:t>
      </w:r>
    </w:p>
    <w:p w:rsidR="000F4A9C" w:rsidRDefault="000F4A9C">
      <w:pPr>
        <w:ind w:left="568"/>
        <w:rPr>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200710</w:t>
      </w:r>
      <w:r>
        <w:rPr>
          <w:color w:val="0000FF"/>
          <w:lang w:val="en-GB"/>
        </w:rPr>
        <w:t>"/&gt;</w:t>
      </w:r>
    </w:p>
    <w:p w:rsidR="000F4A9C" w:rsidRDefault="000F4A9C">
      <w:pPr>
        <w:ind w:left="568"/>
        <w:rPr>
          <w:lang w:val="en-GB"/>
        </w:rPr>
      </w:pPr>
      <w:r>
        <w:rPr>
          <w:color w:val="0000FF"/>
          <w:lang w:val="en-GB"/>
        </w:rPr>
        <w:t xml:space="preserve">   &lt;</w:t>
      </w:r>
      <w:r>
        <w:rPr>
          <w:color w:val="993300"/>
          <w:lang w:val="en-GB"/>
        </w:rPr>
        <w:t>high</w:t>
      </w:r>
      <w:r>
        <w:rPr>
          <w:color w:val="0000FF"/>
          <w:lang w:val="en-GB"/>
        </w:rPr>
        <w:t xml:space="preserve"> </w:t>
      </w:r>
      <w:r>
        <w:rPr>
          <w:color w:val="FF0000"/>
          <w:lang w:val="en-GB"/>
        </w:rPr>
        <w:t>value</w:t>
      </w:r>
      <w:r>
        <w:rPr>
          <w:color w:val="0000FF"/>
          <w:lang w:val="en-GB"/>
        </w:rPr>
        <w:t>="</w:t>
      </w:r>
      <w:r>
        <w:rPr>
          <w:lang w:val="en-GB"/>
        </w:rPr>
        <w:t>200712</w:t>
      </w:r>
      <w:r>
        <w:rPr>
          <w:color w:val="0000FF"/>
          <w:lang w:val="en-GB"/>
        </w:rPr>
        <w:t>"/&gt;</w:t>
      </w:r>
    </w:p>
    <w:p w:rsidR="000F4A9C" w:rsidRDefault="000F4A9C" w:rsidP="00DA4851">
      <w:pPr>
        <w:ind w:left="284" w:firstLine="284"/>
        <w:rPr>
          <w:lang w:val="en-GB"/>
        </w:rPr>
      </w:pPr>
      <w:r>
        <w:rPr>
          <w:color w:val="0000FF"/>
          <w:lang w:val="en-GB"/>
        </w:rPr>
        <w:t>&lt;/</w:t>
      </w:r>
      <w:r>
        <w:rPr>
          <w:color w:val="993300"/>
          <w:lang w:val="en-GB"/>
        </w:rPr>
        <w:t>effectiveTime</w:t>
      </w:r>
      <w:r>
        <w:rPr>
          <w:color w:val="0000FF"/>
          <w:lang w:val="en-GB"/>
        </w:rPr>
        <w:t>&gt;</w:t>
      </w:r>
    </w:p>
    <w:p w:rsidR="000F4A9C" w:rsidRDefault="000F4A9C">
      <w:pPr>
        <w:rPr>
          <w:lang w:val="en-GB"/>
        </w:rPr>
      </w:pPr>
    </w:p>
    <w:p w:rsidR="000F4A9C" w:rsidRDefault="000F4A9C">
      <w:pPr>
        <w:rPr>
          <w:lang w:val="en-GB"/>
        </w:rPr>
      </w:pPr>
    </w:p>
    <w:p w:rsidR="000F4A9C" w:rsidRDefault="000F4A9C" w:rsidP="001C6910">
      <w:pPr>
        <w:pStyle w:val="Otsikko2"/>
      </w:pPr>
      <w:bookmarkStart w:id="578" w:name="_Toc58484547"/>
      <w:r>
        <w:t>Rahasumma</w:t>
      </w:r>
      <w:r>
        <w:fldChar w:fldCharType="begin"/>
      </w:r>
      <w:r>
        <w:instrText xml:space="preserve"> XE "Rahasumma" </w:instrText>
      </w:r>
      <w:r>
        <w:fldChar w:fldCharType="end"/>
      </w:r>
      <w:r>
        <w:t xml:space="preserve"> - Monetary amount</w:t>
      </w:r>
      <w:r>
        <w:fldChar w:fldCharType="begin"/>
      </w:r>
      <w:r>
        <w:instrText xml:space="preserve"> XE "Monetary amount" </w:instrText>
      </w:r>
      <w:r>
        <w:fldChar w:fldCharType="end"/>
      </w:r>
      <w:r>
        <w:t xml:space="preserve"> (MO</w:t>
      </w:r>
      <w:r>
        <w:fldChar w:fldCharType="begin"/>
      </w:r>
      <w:r>
        <w:instrText xml:space="preserve"> XE "MO" \f"DT"</w:instrText>
      </w:r>
      <w:r>
        <w:fldChar w:fldCharType="end"/>
      </w:r>
      <w:r>
        <w:t>)</w:t>
      </w:r>
      <w:bookmarkEnd w:id="578"/>
    </w:p>
    <w:p w:rsidR="000F4A9C" w:rsidRDefault="000F4A9C">
      <w:r>
        <w:t xml:space="preserve">Rahasumma kuvaa rahan määrää määritellyssä valuutassa. Eri valuuttojen väliset vaihtokurssit ovat muuttuvia, minkä takia näiden esittäminen on erotettu muiden mitattavien suureiden esittämisestä, vrt. luku 3.10 (PQ). </w:t>
      </w:r>
    </w:p>
    <w:p w:rsidR="000F4A9C" w:rsidRDefault="000F4A9C"/>
    <w:p w:rsidR="00371AB0" w:rsidRDefault="00371AB0"/>
    <w:p w:rsidR="00371AB0" w:rsidRDefault="00371AB0"/>
    <w:p w:rsidR="00371AB0" w:rsidRDefault="00371AB0"/>
    <w:p w:rsidR="00371AB0" w:rsidRDefault="00371AB0"/>
    <w:p w:rsidR="00371AB0" w:rsidRDefault="00371AB0"/>
    <w:p w:rsidR="00371AB0" w:rsidRDefault="00371AB0"/>
    <w:p w:rsidR="00371AB0" w:rsidRDefault="00371AB0"/>
    <w:p w:rsidR="00371AB0" w:rsidRDefault="00371AB0"/>
    <w:p w:rsidR="00371AB0" w:rsidRDefault="00371AB0"/>
    <w:p w:rsidR="00371AB0" w:rsidRDefault="00371AB0"/>
    <w:p w:rsidR="000F4A9C" w:rsidRDefault="000F4A9C">
      <w:r>
        <w:t xml:space="preserve">Seuraavassa taulukossa on yhteenveto rahasumman ominaisuuksista. </w:t>
      </w:r>
    </w:p>
    <w:p w:rsidR="000F4A9C" w:rsidRDefault="000F4A9C"/>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1638"/>
        <w:gridCol w:w="925"/>
        <w:gridCol w:w="6098"/>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Tyyppi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value – arvo</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REAL</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Rahasumman määrä.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currency - valuutta</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CS</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Pr="000F4A9C" w:rsidRDefault="000F4A9C">
            <w:pPr>
              <w:rPr>
                <w:rFonts w:ascii="Verdana" w:hAnsi="Verdana"/>
                <w:color w:val="000000"/>
                <w:sz w:val="20"/>
                <w:lang w:eastAsia="fi-FI"/>
              </w:rPr>
            </w:pPr>
            <w:r>
              <w:rPr>
                <w:rFonts w:ascii="Verdana" w:hAnsi="Verdana"/>
                <w:color w:val="000000"/>
                <w:sz w:val="20"/>
                <w:lang w:eastAsia="fi-FI"/>
              </w:rPr>
              <w:t>Valuutta ISO 4217 mukaisesti [7].</w:t>
            </w:r>
            <w:r>
              <w:rPr>
                <w:rFonts w:ascii="Verdana" w:hAnsi="Verdana"/>
                <w:color w:val="000000"/>
                <w:sz w:val="20"/>
                <w:lang w:eastAsia="fi-FI"/>
              </w:rPr>
              <w:br/>
            </w:r>
            <w:hyperlink r:id="rId25" w:history="1">
              <w:r w:rsidRPr="000F4A9C">
                <w:rPr>
                  <w:rStyle w:val="Hyperlinkki"/>
                  <w:rFonts w:ascii="Verdana" w:hAnsi="Verdana"/>
                  <w:sz w:val="20"/>
                  <w:lang w:eastAsia="fi-FI"/>
                </w:rPr>
                <w:t>http://www.iso.org/iso/en/prods-services/popstds/currencycodeslist.html</w:t>
              </w:r>
            </w:hyperlink>
            <w:r w:rsidRPr="000F4A9C">
              <w:rPr>
                <w:rFonts w:ascii="Verdana" w:hAnsi="Verdana"/>
                <w:color w:val="000000"/>
                <w:sz w:val="20"/>
                <w:lang w:eastAsia="fi-FI"/>
              </w:rPr>
              <w:br/>
              <w:t>EUR = euro</w:t>
            </w:r>
          </w:p>
          <w:p w:rsidR="000F4A9C" w:rsidRDefault="000F4A9C">
            <w:pPr>
              <w:rPr>
                <w:rFonts w:ascii="Verdana" w:hAnsi="Verdana"/>
                <w:color w:val="000000"/>
                <w:sz w:val="20"/>
                <w:lang w:val="en-GB" w:eastAsia="fi-FI"/>
              </w:rPr>
            </w:pPr>
            <w:r>
              <w:rPr>
                <w:rFonts w:ascii="Verdana" w:hAnsi="Verdana"/>
                <w:color w:val="000000"/>
                <w:sz w:val="20"/>
                <w:lang w:val="en-GB" w:eastAsia="fi-FI"/>
              </w:rPr>
              <w:t>USD = US Dollari</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diffType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TYPE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rPr>
              <w:t>Kahden eri rahasumman arvon välisen eron tyyppi.</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MO</w:t>
            </w:r>
            <w:r>
              <w:rPr>
                <w:color w:val="0000FF"/>
                <w:szCs w:val="24"/>
                <w:highlight w:val="white"/>
                <w:lang w:val="en-GB" w:eastAsia="fi-FI"/>
              </w:rPr>
              <w:t>"</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99.00</w:t>
            </w:r>
            <w:r>
              <w:rPr>
                <w:color w:val="0000FF"/>
                <w:szCs w:val="24"/>
                <w:highlight w:val="white"/>
                <w:lang w:val="en-GB" w:eastAsia="fi-FI"/>
              </w:rPr>
              <w:t>"</w:t>
            </w:r>
            <w:r>
              <w:rPr>
                <w:color w:val="FF0000"/>
                <w:szCs w:val="24"/>
                <w:highlight w:val="white"/>
                <w:lang w:val="en-GB" w:eastAsia="fi-FI"/>
              </w:rPr>
              <w:t xml:space="preserve"> currency</w:t>
            </w:r>
            <w:r>
              <w:rPr>
                <w:color w:val="0000FF"/>
                <w:szCs w:val="24"/>
                <w:highlight w:val="white"/>
                <w:lang w:val="en-GB" w:eastAsia="fi-FI"/>
              </w:rPr>
              <w:t>="</w:t>
            </w:r>
            <w:r>
              <w:rPr>
                <w:color w:val="000000"/>
                <w:szCs w:val="24"/>
                <w:highlight w:val="white"/>
                <w:lang w:val="en-GB" w:eastAsia="fi-FI"/>
              </w:rPr>
              <w:t>EUR</w:t>
            </w:r>
            <w:r>
              <w:rPr>
                <w:color w:val="0000FF"/>
                <w:szCs w:val="24"/>
                <w:highlight w:val="white"/>
                <w:lang w:val="en-GB" w:eastAsia="fi-FI"/>
              </w:rPr>
              <w:t>"/&gt;</w:t>
            </w:r>
          </w:p>
        </w:tc>
      </w:tr>
    </w:tbl>
    <w:p w:rsidR="000F4A9C" w:rsidRDefault="000F4A9C">
      <w:pPr>
        <w:rPr>
          <w:highlight w:val="white"/>
          <w:lang w:val="en-GB"/>
        </w:rPr>
      </w:pPr>
    </w:p>
    <w:p w:rsidR="000F4A9C" w:rsidRDefault="000F4A9C">
      <w:pPr>
        <w:rPr>
          <w:highlight w:val="white"/>
        </w:rPr>
      </w:pPr>
      <w:r>
        <w:rPr>
          <w:highlight w:val="white"/>
        </w:rPr>
        <w:t>Näyttömuoto.</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Pr="000F4A9C" w:rsidRDefault="000F4A9C">
            <w:pPr>
              <w:rPr>
                <w:rStyle w:val="NyttArvoChar"/>
                <w:b w:val="0"/>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r w:rsidRPr="000F4A9C">
              <w:rPr>
                <w:rStyle w:val="NyttArvoChar"/>
                <w:b w:val="0"/>
                <w:lang w:val="en-US"/>
              </w:rPr>
              <w:t xml:space="preserve"> </w:t>
            </w:r>
          </w:p>
          <w:p w:rsidR="000F4A9C" w:rsidRPr="000F4A9C" w:rsidRDefault="000F4A9C">
            <w:pPr>
              <w:rPr>
                <w:rStyle w:val="NyttArvoChar"/>
                <w:b w:val="0"/>
                <w:lang w:val="en-US"/>
              </w:rPr>
            </w:pPr>
            <w:r w:rsidRPr="000F4A9C">
              <w:rPr>
                <w:rStyle w:val="Korostus"/>
                <w:bCs/>
                <w:i w:val="0"/>
                <w:iCs w:val="0"/>
                <w:lang w:val="en-US"/>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r w:rsidRPr="000F4A9C">
              <w:rPr>
                <w:rStyle w:val="NyttArvoChar"/>
                <w:b w:val="0"/>
                <w:lang w:val="en-US"/>
              </w:rPr>
              <w:t xml:space="preserve"> </w:t>
            </w:r>
          </w:p>
          <w:p w:rsidR="000F4A9C" w:rsidRDefault="000F4A9C">
            <w:pPr>
              <w:rPr>
                <w:rStyle w:val="NyttArvoChar"/>
                <w:b w:val="0"/>
                <w:lang w:val="en-GB"/>
              </w:rPr>
            </w:pPr>
            <w:r w:rsidRPr="000F4A9C">
              <w:rPr>
                <w:rStyle w:val="Korostus"/>
                <w:bCs/>
                <w:i w:val="0"/>
                <w:iCs w:val="0"/>
                <w:lang w:val="en-US"/>
              </w:rPr>
              <w:tab/>
            </w:r>
            <w:r w:rsidRPr="000F4A9C">
              <w:rPr>
                <w:rStyle w:val="Korostus"/>
                <w:bCs/>
                <w:i w:val="0"/>
                <w:iCs w:val="0"/>
                <w:lang w:val="en-US"/>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Arvo</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99,00 EUR</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p>
        </w:tc>
      </w:tr>
    </w:tbl>
    <w:p w:rsidR="000F4A9C" w:rsidRDefault="000F4A9C">
      <w:pPr>
        <w:rPr>
          <w:highlight w:val="whit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Otsikko"/>
              <w:rPr>
                <w:highlight w:val="white"/>
                <w:lang w:val="en-GB"/>
              </w:rPr>
            </w:pPr>
            <w:r>
              <w:rPr>
                <w:highlight w:val="white"/>
                <w:lang w:val="en-GB"/>
              </w:rPr>
              <w:t xml:space="preserve">Arvo: </w:t>
            </w:r>
            <w:r>
              <w:rPr>
                <w:color w:val="000000"/>
                <w:highlight w:val="white"/>
                <w:lang w:val="en-GB"/>
              </w:rPr>
              <w:t>99,00 EUR</w:t>
            </w:r>
          </w:p>
        </w:tc>
      </w:tr>
    </w:tbl>
    <w:p w:rsidR="000F4A9C" w:rsidRDefault="000F4A9C">
      <w:pPr>
        <w:rPr>
          <w:lang w:val="en-GB"/>
        </w:rPr>
      </w:pPr>
    </w:p>
    <w:p w:rsidR="000F4A9C" w:rsidRDefault="000F4A9C" w:rsidP="001C6910">
      <w:pPr>
        <w:pStyle w:val="Otsikko2"/>
      </w:pPr>
      <w:bookmarkStart w:id="579" w:name="_Toc58484548"/>
      <w:r>
        <w:t>Määrä</w:t>
      </w:r>
      <w:r>
        <w:fldChar w:fldCharType="begin"/>
      </w:r>
      <w:r>
        <w:instrText xml:space="preserve"> XE "Määrä" </w:instrText>
      </w:r>
      <w:r>
        <w:fldChar w:fldCharType="end"/>
      </w:r>
      <w:r>
        <w:t xml:space="preserve"> - Physical quantity</w:t>
      </w:r>
      <w:r>
        <w:fldChar w:fldCharType="begin"/>
      </w:r>
      <w:r>
        <w:instrText xml:space="preserve"> XE "Physical quantity" </w:instrText>
      </w:r>
      <w:r>
        <w:fldChar w:fldCharType="end"/>
      </w:r>
      <w:r>
        <w:t xml:space="preserve"> (PQ</w:t>
      </w:r>
      <w:r>
        <w:fldChar w:fldCharType="begin"/>
      </w:r>
      <w:r>
        <w:instrText xml:space="preserve"> XE "PQ" \f"DT"</w:instrText>
      </w:r>
      <w:r>
        <w:fldChar w:fldCharType="end"/>
      </w:r>
      <w:r>
        <w:t>)</w:t>
      </w:r>
      <w:bookmarkEnd w:id="579"/>
    </w:p>
    <w:p w:rsidR="000F4A9C" w:rsidRDefault="000F4A9C">
      <w:r>
        <w:t xml:space="preserve">Mitattu määrä ilmaisee mittauksen tuloksen. Seuraavassa taulukossa on yhteenveto määrän ominaisuuksista. </w:t>
      </w:r>
    </w:p>
    <w:p w:rsidR="000F4A9C" w:rsidRDefault="000F4A9C"/>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1469"/>
        <w:gridCol w:w="1311"/>
        <w:gridCol w:w="5881"/>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Tyyppi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value – arvo</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REAL</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Mitattu määrä</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unit – yksikkö</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CS</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rsidP="009C39C2">
            <w:pPr>
              <w:pStyle w:val="Vaintekstin"/>
              <w:rPr>
                <w:rFonts w:ascii="Verdana" w:hAnsi="Verdana"/>
                <w:color w:val="000000"/>
                <w:sz w:val="20"/>
              </w:rPr>
            </w:pPr>
            <w:r>
              <w:rPr>
                <w:rFonts w:ascii="Verdana" w:hAnsi="Verdana"/>
                <w:color w:val="000000"/>
                <w:sz w:val="20"/>
              </w:rPr>
              <w:t>Mittauksen yksikkö. Käytettyjen yksiköiden määritykset löytyvät seuraavasta paikasta: Unified Code for Units of Measure (UCUM) [</w:t>
            </w:r>
            <w:hyperlink r:id="rId26" w:history="1">
              <w:r w:rsidR="008E3742">
                <w:rPr>
                  <w:rStyle w:val="Hyperlinkki"/>
                </w:rPr>
                <w:t>http://unitsofmeasure.org/ucum.html</w:t>
              </w:r>
            </w:hyperlink>
            <w:r>
              <w:rPr>
                <w:rFonts w:ascii="Verdana" w:hAnsi="Verdana"/>
                <w:color w:val="000000"/>
                <w:sz w:val="20"/>
              </w:rPr>
              <w:t>].</w:t>
            </w:r>
            <w:r w:rsidR="00C67761">
              <w:rPr>
                <w:rFonts w:ascii="Verdana" w:hAnsi="Verdana"/>
                <w:color w:val="000000"/>
                <w:sz w:val="20"/>
              </w:rPr>
              <w:t xml:space="preserve"> </w:t>
            </w:r>
            <w:r w:rsidR="00552F78">
              <w:rPr>
                <w:rFonts w:ascii="Verdana" w:hAnsi="Verdana"/>
                <w:color w:val="000000"/>
                <w:sz w:val="20"/>
              </w:rPr>
              <w:t>Oletusarvo</w:t>
            </w:r>
            <w:r w:rsidR="00C67761">
              <w:rPr>
                <w:rFonts w:ascii="Verdana" w:hAnsi="Verdana"/>
                <w:color w:val="000000"/>
                <w:sz w:val="20"/>
              </w:rPr>
              <w:t xml:space="preserve"> arvo on 1.</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translation – käännös</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SET&lt;PQR&gt;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 xml:space="preserve">Vaihtoehtoinen esitystapa samalle määrälle ilmaistuna eri yksiköillä, eri koodisysteemillä tai mahdollisesti eri arvolla..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canonical –</w:t>
            </w:r>
          </w:p>
          <w:p w:rsidR="000F4A9C" w:rsidRDefault="000F4A9C">
            <w:pPr>
              <w:rPr>
                <w:rFonts w:ascii="Verdana" w:hAnsi="Verdana"/>
                <w:color w:val="000000"/>
                <w:sz w:val="20"/>
              </w:rPr>
            </w:pPr>
            <w:r>
              <w:rPr>
                <w:rFonts w:ascii="Verdana" w:hAnsi="Verdana"/>
                <w:color w:val="000000"/>
                <w:sz w:val="20"/>
              </w:rPr>
              <w:t>kanonisoitu</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PQ</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 xml:space="preserve">Yksinkertainen ja muodoltaan vakioitu esitystapa, joka sisältää oleellisen informaation.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diffType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TYPE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 xml:space="preserve">Kahden eri määrän arvon välisen eron tyyppi.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toPQ</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REAL</w:t>
            </w:r>
          </w:p>
        </w:tc>
        <w:tc>
          <w:tcPr>
            <w:tcW w:w="0" w:type="auto"/>
            <w:vAlign w:val="center"/>
          </w:tcPr>
          <w:p w:rsidR="000F4A9C" w:rsidRDefault="000F4A9C">
            <w:pPr>
              <w:rPr>
                <w:sz w:val="20"/>
              </w:rPr>
            </w:pPr>
          </w:p>
        </w:tc>
      </w:tr>
    </w:tbl>
    <w:p w:rsidR="000F4A9C" w:rsidRDefault="000F4A9C"/>
    <w:p w:rsidR="000E74B6" w:rsidRDefault="00C67761" w:rsidP="00754B55">
      <w:r>
        <w:t>Yksi</w:t>
      </w:r>
      <w:r w:rsidR="00D743E2">
        <w:t>k</w:t>
      </w:r>
      <w:r>
        <w:t xml:space="preserve">öiden käytössä on pyrittävä UCUM-koodiston mukaiseen esitystapaan (HL7 Finland TC 08/20113). </w:t>
      </w:r>
      <w:r w:rsidR="00754B55">
        <w:t xml:space="preserve">Jos tuloksella ei ole yksikköä, on yksikköön (unit) </w:t>
      </w:r>
      <w:r w:rsidR="00E97FBB">
        <w:t>annettava</w:t>
      </w:r>
      <w:r w:rsidR="00D743E2">
        <w:t xml:space="preserve"> oletusarvo 1</w:t>
      </w:r>
      <w:r w:rsidR="008E3742">
        <w:t xml:space="preserve">. Tässä kohdin on huomioitava, että </w:t>
      </w:r>
      <w:r w:rsidR="00792126">
        <w:rPr>
          <w:szCs w:val="22"/>
        </w:rPr>
        <w:t>default-/fixed-arvoja ei tarvitse välttämättä laittaa XML-tasolle (HL7 Finland TC 08/2013), joten jos unit</w:t>
      </w:r>
      <w:r w:rsidR="0019326E">
        <w:rPr>
          <w:szCs w:val="22"/>
        </w:rPr>
        <w:t>-attribuuttia ei ole</w:t>
      </w:r>
      <w:r w:rsidR="00792126">
        <w:rPr>
          <w:szCs w:val="22"/>
        </w:rPr>
        <w:t>XML:ssä, tulkitaan se oletusarvoksi 1.</w:t>
      </w:r>
      <w:r w:rsidR="00754B55">
        <w:t xml:space="preserve"> </w:t>
      </w:r>
      <w:r w:rsidR="000F4A9C">
        <w:t xml:space="preserve">Jos </w:t>
      </w:r>
      <w:r w:rsidR="00313802">
        <w:t xml:space="preserve">käytettävää </w:t>
      </w:r>
      <w:r w:rsidR="000F4A9C">
        <w:t>yksikköä ei löydy UCUM-koodistosta</w:t>
      </w:r>
      <w:r w:rsidR="00754B55">
        <w:t>, käytetään PQ tietotyypin käännöstä (translation)</w:t>
      </w:r>
      <w:r w:rsidR="000E74B6">
        <w:t xml:space="preserve"> käytetyn koodiston tunnistamiseen</w:t>
      </w:r>
      <w:r w:rsidR="00754B55">
        <w:t>. Kää</w:t>
      </w:r>
      <w:r w:rsidR="00E97FBB">
        <w:t>n</w:t>
      </w:r>
      <w:r w:rsidR="00754B55">
        <w:t xml:space="preserve">nöksen tietotyyppi on </w:t>
      </w:r>
      <w:r w:rsidR="000F4A9C">
        <w:t xml:space="preserve"> PQR</w:t>
      </w:r>
      <w:r w:rsidR="00754B55">
        <w:t xml:space="preserve"> (ks. kappale 3.12)</w:t>
      </w:r>
      <w:r w:rsidR="000F4A9C">
        <w:t xml:space="preserve">, joka sallii minkä tahansa koodiston käyttämisen yksikön tunnisteena. </w:t>
      </w:r>
      <w:r w:rsidR="000E74B6">
        <w:t xml:space="preserve">Käännös (translation) mahdollistaa myös vaihtoehtoisen esitystavan samalle määrälle ilmaistuna eri yksiköillä, eri koodisysteemillä tai mahdollisesti eri arvolla. </w:t>
      </w:r>
    </w:p>
    <w:p w:rsidR="00754B55" w:rsidRDefault="00754B55" w:rsidP="00754B55"/>
    <w:p w:rsidR="000F4A9C" w:rsidRDefault="000F4A9C" w:rsidP="00754B55">
      <w:r>
        <w:t xml:space="preserve">UCUM dokumentissa on myös ohjeet määrän esittämiseksi tilanteissa, joissa ei ole kyse varsinaisesta virallisesta tarkasti määritellystä yksiköstä esim. tippa, tabletti tai pakkaus asettamalla yksikkö aaltosulkujen sisään. </w:t>
      </w:r>
      <w:r>
        <w:rPr>
          <w:lang w:val="en-GB"/>
        </w:rPr>
        <w:t xml:space="preserve">(Ks. Examples of some Non Units UCUM dokumentista Appendix A). </w:t>
      </w:r>
      <w:r>
        <w:t>Jos siis käytetään yksikköä tabletti se tulisi esittää muodossa {tbl}. Suomen lääkitys ja reseptimäärityksissä aaltosulkuja ei ole kuitenkaan käytössä vaan vakiintuneen käytännön mukaan tablettiakin käytetään yksikkönä.</w:t>
      </w:r>
      <w:r w:rsidR="000E74B6" w:rsidRPr="000E74B6">
        <w:t xml:space="preserve"> </w:t>
      </w:r>
      <w:r w:rsidR="000E74B6">
        <w:t>Aaltosulkuihin laitettu kohta kertoo vastaanottavalle järjestelmälle, että ao. kohta kelpaa vain näyttömuotoon.</w:t>
      </w:r>
    </w:p>
    <w:p w:rsidR="00BB0662" w:rsidRDefault="00BB0662"/>
    <w:p w:rsidR="00BB0662" w:rsidRDefault="00BB0662">
      <w:r>
        <w:t>UCUM yksiköt ilmaistaan case sensitive – menetelmällä</w:t>
      </w:r>
      <w:r w:rsidR="00673E7A">
        <w:t xml:space="preserve"> eli alla hyväksyttävä kirjoitusmuoto on vain ’kg’ eikä esimerkiksi ’Kg’</w:t>
      </w:r>
      <w:r>
        <w:t>.</w:t>
      </w:r>
    </w:p>
    <w:p w:rsidR="000F4A9C" w:rsidRDefault="000F4A9C">
      <w:pPr>
        <w:rPr>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PQ</w:t>
            </w:r>
            <w:r>
              <w:rPr>
                <w:color w:val="0000FF"/>
                <w:szCs w:val="24"/>
                <w:highlight w:val="white"/>
                <w:lang w:val="en-GB" w:eastAsia="fi-FI"/>
              </w:rPr>
              <w:t>"</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88.0</w:t>
            </w:r>
            <w:r>
              <w:rPr>
                <w:color w:val="0000FF"/>
                <w:szCs w:val="24"/>
                <w:highlight w:val="white"/>
                <w:lang w:val="en-GB" w:eastAsia="fi-FI"/>
              </w:rPr>
              <w:t>"</w:t>
            </w:r>
            <w:r>
              <w:rPr>
                <w:color w:val="FF0000"/>
                <w:szCs w:val="24"/>
                <w:highlight w:val="white"/>
                <w:lang w:val="en-GB" w:eastAsia="fi-FI"/>
              </w:rPr>
              <w:t xml:space="preserve"> unit</w:t>
            </w:r>
            <w:r>
              <w:rPr>
                <w:color w:val="0000FF"/>
                <w:szCs w:val="24"/>
                <w:highlight w:val="white"/>
                <w:lang w:val="en-GB" w:eastAsia="fi-FI"/>
              </w:rPr>
              <w:t>="</w:t>
            </w:r>
            <w:r>
              <w:rPr>
                <w:color w:val="000000"/>
                <w:szCs w:val="24"/>
                <w:highlight w:val="white"/>
                <w:lang w:val="en-GB" w:eastAsia="fi-FI"/>
              </w:rPr>
              <w:t>kg</w:t>
            </w:r>
            <w:r>
              <w:rPr>
                <w:color w:val="0000FF"/>
                <w:szCs w:val="24"/>
                <w:highlight w:val="white"/>
                <w:lang w:val="en-GB" w:eastAsia="fi-FI"/>
              </w:rPr>
              <w:t>"/&gt;</w:t>
            </w:r>
          </w:p>
        </w:tc>
      </w:tr>
    </w:tbl>
    <w:p w:rsidR="000F4A9C" w:rsidRDefault="000F4A9C">
      <w:pPr>
        <w:rPr>
          <w:highlight w:val="white"/>
          <w:lang w:val="en-GB"/>
        </w:rPr>
      </w:pPr>
    </w:p>
    <w:p w:rsidR="000F4A9C" w:rsidRDefault="000F4A9C">
      <w:pPr>
        <w:rPr>
          <w:highlight w:val="white"/>
        </w:rPr>
      </w:pPr>
      <w:r>
        <w:rPr>
          <w:highlight w:val="white"/>
        </w:rPr>
        <w:t>Näyttömuoto:</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Pr="000F4A9C" w:rsidRDefault="000F4A9C">
            <w:pPr>
              <w:rPr>
                <w:rStyle w:val="NyttArvoChar"/>
                <w:b w:val="0"/>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r w:rsidRPr="000F4A9C">
              <w:rPr>
                <w:rStyle w:val="NyttArvoChar"/>
                <w:b w:val="0"/>
                <w:lang w:val="en-US"/>
              </w:rPr>
              <w:t xml:space="preserve"> </w:t>
            </w:r>
          </w:p>
          <w:p w:rsidR="000F4A9C" w:rsidRPr="000F4A9C" w:rsidRDefault="000F4A9C">
            <w:pPr>
              <w:rPr>
                <w:rStyle w:val="NyttArvoChar"/>
                <w:b w:val="0"/>
                <w:lang w:val="en-US"/>
              </w:rPr>
            </w:pPr>
            <w:r w:rsidRPr="000F4A9C">
              <w:rPr>
                <w:rStyle w:val="Korostus"/>
                <w:bCs/>
                <w:i w:val="0"/>
                <w:iCs w:val="0"/>
                <w:lang w:val="en-US"/>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r w:rsidRPr="000F4A9C">
              <w:rPr>
                <w:rStyle w:val="NyttArvoChar"/>
                <w:b w:val="0"/>
                <w:lang w:val="en-US"/>
              </w:rPr>
              <w:t xml:space="preserve"> </w:t>
            </w:r>
          </w:p>
          <w:p w:rsidR="000F4A9C" w:rsidRDefault="000F4A9C">
            <w:pPr>
              <w:rPr>
                <w:rStyle w:val="NyttArvoChar"/>
                <w:b w:val="0"/>
                <w:lang w:val="en-GB"/>
              </w:rPr>
            </w:pPr>
            <w:r w:rsidRPr="000F4A9C">
              <w:rPr>
                <w:rStyle w:val="Korostus"/>
                <w:bCs/>
                <w:i w:val="0"/>
                <w:iCs w:val="0"/>
                <w:lang w:val="en-US"/>
              </w:rPr>
              <w:tab/>
            </w:r>
            <w:r w:rsidRPr="000F4A9C">
              <w:rPr>
                <w:rStyle w:val="Korostus"/>
                <w:bCs/>
                <w:i w:val="0"/>
                <w:iCs w:val="0"/>
                <w:lang w:val="en-US"/>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Arvo</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88,00 kg</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p>
        </w:tc>
      </w:tr>
    </w:tbl>
    <w:p w:rsidR="000F4A9C" w:rsidRDefault="000F4A9C">
      <w:pPr>
        <w:rPr>
          <w:highlight w:val="whit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Otsikko"/>
              <w:rPr>
                <w:highlight w:val="white"/>
                <w:lang w:val="en-US"/>
              </w:rPr>
            </w:pPr>
            <w:r>
              <w:rPr>
                <w:highlight w:val="white"/>
                <w:lang w:val="en-US"/>
              </w:rPr>
              <w:t xml:space="preserve">Arvo: </w:t>
            </w:r>
            <w:r>
              <w:rPr>
                <w:color w:val="000000"/>
                <w:highlight w:val="white"/>
                <w:lang w:val="en-US"/>
              </w:rPr>
              <w:t xml:space="preserve">88,0 </w:t>
            </w:r>
            <w:r>
              <w:rPr>
                <w:rStyle w:val="NyttArvoChar"/>
                <w:color w:val="auto"/>
                <w:lang w:val="en-US"/>
              </w:rPr>
              <w:t>kg</w:t>
            </w:r>
          </w:p>
        </w:tc>
      </w:tr>
    </w:tbl>
    <w:p w:rsidR="000F4A9C" w:rsidRDefault="000F4A9C">
      <w:pPr>
        <w:rPr>
          <w:lang w:val="en-US"/>
        </w:rPr>
      </w:pPr>
    </w:p>
    <w:p w:rsidR="0014208E" w:rsidRPr="009C39C2" w:rsidRDefault="000A351E">
      <w:r w:rsidRPr="000A351E">
        <w:t>Alla esimerkk</w:t>
      </w:r>
      <w:r>
        <w:t xml:space="preserve">i </w:t>
      </w:r>
      <w:r w:rsidR="0014208E" w:rsidRPr="009C39C2">
        <w:t>käännöksen (translation) käytöstä:</w:t>
      </w:r>
    </w:p>
    <w:p w:rsidR="0014208E" w:rsidRDefault="0014208E"/>
    <w:p w:rsidR="000A351E" w:rsidRPr="009C39C2" w:rsidRDefault="000A351E" w:rsidP="000A351E">
      <w:pPr>
        <w:rPr>
          <w:lang w:val="en-US"/>
        </w:rPr>
      </w:pPr>
      <w:r>
        <w:rPr>
          <w:rFonts w:ascii="Arial" w:hAnsi="Arial" w:cs="Arial"/>
          <w:b/>
          <w:bCs/>
          <w:color w:val="0000FF"/>
          <w:sz w:val="20"/>
          <w:shd w:val="clear" w:color="auto" w:fill="FFFFFF"/>
          <w:lang w:val="en-GB"/>
        </w:rPr>
        <w:t>&lt;</w:t>
      </w:r>
      <w:r>
        <w:rPr>
          <w:rFonts w:ascii="Arial" w:hAnsi="Arial" w:cs="Arial"/>
          <w:b/>
          <w:bCs/>
          <w:color w:val="800000"/>
          <w:sz w:val="20"/>
          <w:shd w:val="clear" w:color="auto" w:fill="FFFFFF"/>
          <w:lang w:val="en-GB"/>
        </w:rPr>
        <w:t>value</w:t>
      </w:r>
      <w:r w:rsidR="00FB2339">
        <w:rPr>
          <w:rFonts w:ascii="Arial" w:hAnsi="Arial" w:cs="Arial"/>
          <w:b/>
          <w:bCs/>
          <w:color w:val="800000"/>
          <w:sz w:val="20"/>
          <w:shd w:val="clear" w:color="auto" w:fill="FFFFFF"/>
          <w:lang w:val="en-GB"/>
        </w:rPr>
        <w:t xml:space="preserve"> </w:t>
      </w:r>
      <w:r w:rsidR="00FB2339">
        <w:rPr>
          <w:color w:val="FF0000"/>
          <w:szCs w:val="24"/>
          <w:highlight w:val="white"/>
          <w:lang w:val="en-GB" w:eastAsia="fi-FI"/>
        </w:rPr>
        <w:t>xsi:type</w:t>
      </w:r>
      <w:r w:rsidR="00FB2339">
        <w:rPr>
          <w:color w:val="0000FF"/>
          <w:szCs w:val="24"/>
          <w:highlight w:val="white"/>
          <w:lang w:val="en-GB" w:eastAsia="fi-FI"/>
        </w:rPr>
        <w:t>="</w:t>
      </w:r>
      <w:r w:rsidR="00FB2339">
        <w:rPr>
          <w:color w:val="000000"/>
          <w:szCs w:val="24"/>
          <w:highlight w:val="white"/>
          <w:lang w:val="en-GB" w:eastAsia="fi-FI"/>
        </w:rPr>
        <w:t>PQ</w:t>
      </w:r>
      <w:r w:rsidR="00FB2339">
        <w:rPr>
          <w:color w:val="0000FF"/>
          <w:szCs w:val="24"/>
          <w:highlight w:val="white"/>
          <w:lang w:val="en-GB" w:eastAsia="fi-FI"/>
        </w:rPr>
        <w:t>"</w:t>
      </w:r>
      <w:r w:rsidR="00FB2339">
        <w:rPr>
          <w:color w:val="FF0000"/>
          <w:szCs w:val="24"/>
          <w:highlight w:val="white"/>
          <w:lang w:val="en-GB" w:eastAsia="fi-FI"/>
        </w:rPr>
        <w:t xml:space="preserve"> </w:t>
      </w:r>
      <w:r>
        <w:rPr>
          <w:rFonts w:ascii="Arial" w:hAnsi="Arial" w:cs="Arial"/>
          <w:b/>
          <w:bCs/>
          <w:color w:val="FF0000"/>
          <w:sz w:val="20"/>
          <w:shd w:val="clear" w:color="auto" w:fill="FFFFFF"/>
          <w:lang w:val="en-GB"/>
        </w:rPr>
        <w:t xml:space="preserve"> value</w:t>
      </w:r>
      <w:r>
        <w:rPr>
          <w:rFonts w:ascii="Arial" w:hAnsi="Arial" w:cs="Arial"/>
          <w:b/>
          <w:bCs/>
          <w:color w:val="0000FF"/>
          <w:sz w:val="20"/>
          <w:shd w:val="clear" w:color="auto" w:fill="FFFFFF"/>
          <w:lang w:val="en-GB"/>
        </w:rPr>
        <w:t>="</w:t>
      </w:r>
      <w:r>
        <w:rPr>
          <w:rFonts w:ascii="Arial" w:hAnsi="Arial" w:cs="Arial"/>
          <w:b/>
          <w:bCs/>
          <w:color w:val="000000"/>
          <w:sz w:val="20"/>
          <w:shd w:val="clear" w:color="auto" w:fill="FFFFFF"/>
          <w:lang w:val="en-GB"/>
        </w:rPr>
        <w:t>100</w:t>
      </w:r>
      <w:r>
        <w:rPr>
          <w:rFonts w:ascii="Arial" w:hAnsi="Arial" w:cs="Arial"/>
          <w:b/>
          <w:bCs/>
          <w:color w:val="0000FF"/>
          <w:sz w:val="20"/>
          <w:shd w:val="clear" w:color="auto" w:fill="FFFFFF"/>
          <w:lang w:val="en-GB"/>
        </w:rPr>
        <w:t>"</w:t>
      </w:r>
      <w:r>
        <w:rPr>
          <w:rFonts w:ascii="Arial" w:hAnsi="Arial" w:cs="Arial"/>
          <w:b/>
          <w:bCs/>
          <w:color w:val="FF0000"/>
          <w:sz w:val="20"/>
          <w:shd w:val="clear" w:color="auto" w:fill="FFFFFF"/>
          <w:lang w:val="en-GB"/>
        </w:rPr>
        <w:t xml:space="preserve"> unit</w:t>
      </w:r>
      <w:r>
        <w:rPr>
          <w:rFonts w:ascii="Arial" w:hAnsi="Arial" w:cs="Arial"/>
          <w:b/>
          <w:bCs/>
          <w:color w:val="0000FF"/>
          <w:sz w:val="20"/>
          <w:shd w:val="clear" w:color="auto" w:fill="FFFFFF"/>
          <w:lang w:val="en-GB"/>
        </w:rPr>
        <w:t>="</w:t>
      </w:r>
      <w:r>
        <w:rPr>
          <w:rFonts w:ascii="Arial" w:hAnsi="Arial" w:cs="Arial"/>
          <w:b/>
          <w:bCs/>
          <w:color w:val="000000"/>
          <w:sz w:val="20"/>
          <w:shd w:val="clear" w:color="auto" w:fill="FFFFFF"/>
          <w:lang w:val="en-GB"/>
        </w:rPr>
        <w:t>1</w:t>
      </w:r>
      <w:r>
        <w:rPr>
          <w:rFonts w:ascii="Arial" w:hAnsi="Arial" w:cs="Arial"/>
          <w:b/>
          <w:bCs/>
          <w:color w:val="0000FF"/>
          <w:sz w:val="20"/>
          <w:shd w:val="clear" w:color="auto" w:fill="FFFFFF"/>
          <w:lang w:val="en-GB"/>
        </w:rPr>
        <w:t>"&gt;</w:t>
      </w:r>
      <w:r>
        <w:rPr>
          <w:rFonts w:ascii="Arial" w:hAnsi="Arial" w:cs="Arial"/>
          <w:b/>
          <w:bCs/>
          <w:sz w:val="20"/>
          <w:lang w:val="en-GB"/>
        </w:rPr>
        <w:t xml:space="preserve"> </w:t>
      </w:r>
    </w:p>
    <w:p w:rsidR="000A351E" w:rsidRPr="009C39C2" w:rsidRDefault="000A351E" w:rsidP="000A351E">
      <w:pPr>
        <w:ind w:left="480" w:hanging="480"/>
        <w:rPr>
          <w:lang w:val="en-US"/>
        </w:rPr>
      </w:pPr>
      <w:r>
        <w:rPr>
          <w:rFonts w:ascii="Arial" w:hAnsi="Arial" w:cs="Arial"/>
          <w:b/>
          <w:bCs/>
          <w:sz w:val="20"/>
          <w:lang w:val="en-GB"/>
        </w:rPr>
        <w:t xml:space="preserve">      </w:t>
      </w:r>
      <w:r>
        <w:rPr>
          <w:rFonts w:ascii="Arial" w:hAnsi="Arial" w:cs="Arial"/>
          <w:b/>
          <w:bCs/>
          <w:color w:val="0000FF"/>
          <w:sz w:val="20"/>
          <w:shd w:val="clear" w:color="auto" w:fill="FFFFFF"/>
          <w:lang w:val="en-GB"/>
        </w:rPr>
        <w:t>&lt;</w:t>
      </w:r>
      <w:r>
        <w:rPr>
          <w:rFonts w:ascii="Arial" w:hAnsi="Arial" w:cs="Arial"/>
          <w:b/>
          <w:bCs/>
          <w:color w:val="800000"/>
          <w:sz w:val="20"/>
          <w:shd w:val="clear" w:color="auto" w:fill="FFFFFF"/>
          <w:lang w:val="en-GB"/>
        </w:rPr>
        <w:t>translation</w:t>
      </w:r>
      <w:r>
        <w:rPr>
          <w:rFonts w:ascii="Arial" w:hAnsi="Arial" w:cs="Arial"/>
          <w:b/>
          <w:bCs/>
          <w:color w:val="FF0000"/>
          <w:sz w:val="20"/>
          <w:shd w:val="clear" w:color="auto" w:fill="FFFFFF"/>
          <w:lang w:val="en-GB"/>
        </w:rPr>
        <w:t xml:space="preserve"> </w:t>
      </w:r>
      <w:r w:rsidR="00FB2339">
        <w:rPr>
          <w:color w:val="FF0000"/>
          <w:szCs w:val="24"/>
          <w:highlight w:val="white"/>
          <w:lang w:val="en-GB" w:eastAsia="fi-FI"/>
        </w:rPr>
        <w:t>xsi:type</w:t>
      </w:r>
      <w:r w:rsidR="00FB2339">
        <w:rPr>
          <w:color w:val="0000FF"/>
          <w:szCs w:val="24"/>
          <w:highlight w:val="white"/>
          <w:lang w:val="en-GB" w:eastAsia="fi-FI"/>
        </w:rPr>
        <w:t>="</w:t>
      </w:r>
      <w:r w:rsidR="00FB2339">
        <w:rPr>
          <w:color w:val="000000"/>
          <w:szCs w:val="24"/>
          <w:highlight w:val="white"/>
          <w:lang w:val="en-GB" w:eastAsia="fi-FI"/>
        </w:rPr>
        <w:t>PQR</w:t>
      </w:r>
      <w:r w:rsidR="00FB2339">
        <w:rPr>
          <w:color w:val="0000FF"/>
          <w:szCs w:val="24"/>
          <w:highlight w:val="white"/>
          <w:lang w:val="en-GB" w:eastAsia="fi-FI"/>
        </w:rPr>
        <w:t>"</w:t>
      </w:r>
      <w:r w:rsidR="00FB2339">
        <w:rPr>
          <w:color w:val="FF0000"/>
          <w:szCs w:val="24"/>
          <w:highlight w:val="white"/>
          <w:lang w:val="en-GB" w:eastAsia="fi-FI"/>
        </w:rPr>
        <w:t xml:space="preserve"> </w:t>
      </w:r>
      <w:r>
        <w:rPr>
          <w:rFonts w:ascii="Arial" w:hAnsi="Arial" w:cs="Arial"/>
          <w:b/>
          <w:bCs/>
          <w:color w:val="FF0000"/>
          <w:sz w:val="20"/>
          <w:shd w:val="clear" w:color="auto" w:fill="FFFFFF"/>
          <w:lang w:val="en-GB"/>
        </w:rPr>
        <w:t>value</w:t>
      </w:r>
      <w:r>
        <w:rPr>
          <w:rFonts w:ascii="Arial" w:hAnsi="Arial" w:cs="Arial"/>
          <w:b/>
          <w:bCs/>
          <w:color w:val="0000FF"/>
          <w:sz w:val="20"/>
          <w:shd w:val="clear" w:color="auto" w:fill="FFFFFF"/>
          <w:lang w:val="en-GB"/>
        </w:rPr>
        <w:t>="</w:t>
      </w:r>
      <w:r>
        <w:rPr>
          <w:rFonts w:ascii="Arial" w:hAnsi="Arial" w:cs="Arial"/>
          <w:b/>
          <w:bCs/>
          <w:color w:val="000000"/>
          <w:sz w:val="20"/>
          <w:shd w:val="clear" w:color="auto" w:fill="FFFFFF"/>
          <w:lang w:val="en-GB"/>
        </w:rPr>
        <w:t>100</w:t>
      </w:r>
      <w:r>
        <w:rPr>
          <w:rFonts w:ascii="Arial" w:hAnsi="Arial" w:cs="Arial"/>
          <w:b/>
          <w:bCs/>
          <w:color w:val="0000FF"/>
          <w:sz w:val="20"/>
          <w:shd w:val="clear" w:color="auto" w:fill="FFFFFF"/>
          <w:lang w:val="en-GB"/>
        </w:rPr>
        <w:t>"</w:t>
      </w:r>
      <w:r>
        <w:rPr>
          <w:rFonts w:ascii="Arial" w:hAnsi="Arial" w:cs="Arial"/>
          <w:b/>
          <w:bCs/>
          <w:color w:val="FF0000"/>
          <w:sz w:val="20"/>
          <w:shd w:val="clear" w:color="auto" w:fill="FFFFFF"/>
          <w:lang w:val="en-GB"/>
        </w:rPr>
        <w:t xml:space="preserve"> code</w:t>
      </w:r>
      <w:r>
        <w:rPr>
          <w:rFonts w:ascii="Arial" w:hAnsi="Arial" w:cs="Arial"/>
          <w:b/>
          <w:bCs/>
          <w:color w:val="0000FF"/>
          <w:sz w:val="20"/>
          <w:shd w:val="clear" w:color="auto" w:fill="FFFFFF"/>
          <w:lang w:val="en-GB"/>
        </w:rPr>
        <w:t>="</w:t>
      </w:r>
      <w:r>
        <w:rPr>
          <w:rFonts w:ascii="Arial" w:hAnsi="Arial" w:cs="Arial"/>
          <w:b/>
          <w:bCs/>
          <w:sz w:val="20"/>
          <w:lang w:val="en-GB"/>
        </w:rPr>
        <w:t>3319411000001109</w:t>
      </w:r>
      <w:r>
        <w:rPr>
          <w:rFonts w:ascii="Arial" w:hAnsi="Arial" w:cs="Arial"/>
          <w:b/>
          <w:bCs/>
          <w:color w:val="0000FF"/>
          <w:sz w:val="20"/>
          <w:shd w:val="clear" w:color="auto" w:fill="FFFFFF"/>
          <w:lang w:val="en-GB"/>
        </w:rPr>
        <w:t>"</w:t>
      </w:r>
      <w:r>
        <w:rPr>
          <w:rFonts w:ascii="Arial" w:hAnsi="Arial" w:cs="Arial"/>
          <w:b/>
          <w:bCs/>
          <w:color w:val="FF0000"/>
          <w:sz w:val="20"/>
          <w:shd w:val="clear" w:color="auto" w:fill="FFFFFF"/>
          <w:lang w:val="en-GB"/>
        </w:rPr>
        <w:t xml:space="preserve"> codeSystem</w:t>
      </w:r>
      <w:r>
        <w:rPr>
          <w:rFonts w:ascii="Arial" w:hAnsi="Arial" w:cs="Arial"/>
          <w:b/>
          <w:bCs/>
          <w:color w:val="0000FF"/>
          <w:sz w:val="20"/>
          <w:shd w:val="clear" w:color="auto" w:fill="FFFFFF"/>
          <w:lang w:val="en-GB"/>
        </w:rPr>
        <w:t>="</w:t>
      </w:r>
      <w:r>
        <w:rPr>
          <w:rFonts w:ascii="Arial" w:hAnsi="Arial" w:cs="Arial"/>
          <w:b/>
          <w:bCs/>
          <w:sz w:val="20"/>
          <w:lang w:val="en-GB"/>
        </w:rPr>
        <w:t>2.16.840.1.113883.2.1.3.2.4.15</w:t>
      </w:r>
      <w:r>
        <w:rPr>
          <w:rFonts w:ascii="Arial" w:hAnsi="Arial" w:cs="Arial"/>
          <w:b/>
          <w:bCs/>
          <w:color w:val="0000FF"/>
          <w:sz w:val="20"/>
          <w:shd w:val="clear" w:color="auto" w:fill="FFFFFF"/>
          <w:lang w:val="en-GB"/>
        </w:rPr>
        <w:t xml:space="preserve">" </w:t>
      </w:r>
      <w:r>
        <w:rPr>
          <w:rFonts w:ascii="Arial" w:hAnsi="Arial" w:cs="Arial"/>
          <w:b/>
          <w:bCs/>
          <w:color w:val="FF0000"/>
          <w:sz w:val="20"/>
          <w:shd w:val="clear" w:color="auto" w:fill="FFFFFF"/>
          <w:lang w:val="en-GB"/>
        </w:rPr>
        <w:t>displayName</w:t>
      </w:r>
      <w:r>
        <w:rPr>
          <w:rFonts w:ascii="Arial" w:hAnsi="Arial" w:cs="Arial"/>
          <w:b/>
          <w:bCs/>
          <w:color w:val="0000FF"/>
          <w:sz w:val="20"/>
          <w:shd w:val="clear" w:color="auto" w:fill="FFFFFF"/>
          <w:lang w:val="en-GB"/>
        </w:rPr>
        <w:t>="</w:t>
      </w:r>
      <w:r>
        <w:rPr>
          <w:rFonts w:ascii="Arial" w:hAnsi="Arial" w:cs="Arial"/>
          <w:b/>
          <w:bCs/>
          <w:sz w:val="20"/>
          <w:shd w:val="clear" w:color="auto" w:fill="FFFFFF"/>
          <w:lang w:val="en-GB"/>
        </w:rPr>
        <w:t>tablet</w:t>
      </w:r>
      <w:r>
        <w:rPr>
          <w:rFonts w:ascii="Arial" w:hAnsi="Arial" w:cs="Arial"/>
          <w:b/>
          <w:bCs/>
          <w:color w:val="0000FF"/>
          <w:sz w:val="20"/>
          <w:shd w:val="clear" w:color="auto" w:fill="FFFFFF"/>
          <w:lang w:val="en-GB"/>
        </w:rPr>
        <w:t>"/&gt;</w:t>
      </w:r>
    </w:p>
    <w:p w:rsidR="000A351E" w:rsidRDefault="000A351E" w:rsidP="000A351E">
      <w:pPr>
        <w:ind w:left="480" w:hanging="480"/>
      </w:pPr>
      <w:r>
        <w:rPr>
          <w:rFonts w:ascii="Arial" w:hAnsi="Arial" w:cs="Arial"/>
          <w:b/>
          <w:bCs/>
          <w:color w:val="0000FF"/>
          <w:sz w:val="20"/>
          <w:shd w:val="clear" w:color="auto" w:fill="FFFFFF"/>
          <w:lang w:val="en-GB"/>
        </w:rPr>
        <w:t>&lt;/</w:t>
      </w:r>
      <w:r>
        <w:rPr>
          <w:rFonts w:ascii="Arial" w:hAnsi="Arial" w:cs="Arial"/>
          <w:b/>
          <w:bCs/>
          <w:color w:val="800000"/>
          <w:sz w:val="20"/>
          <w:shd w:val="clear" w:color="auto" w:fill="FFFFFF"/>
          <w:lang w:val="en-GB"/>
        </w:rPr>
        <w:t>value</w:t>
      </w:r>
      <w:r>
        <w:rPr>
          <w:rFonts w:ascii="Arial" w:hAnsi="Arial" w:cs="Arial"/>
          <w:b/>
          <w:bCs/>
          <w:color w:val="0000FF"/>
          <w:sz w:val="20"/>
          <w:shd w:val="clear" w:color="auto" w:fill="FFFFFF"/>
          <w:lang w:val="en-GB"/>
        </w:rPr>
        <w:t>&gt;</w:t>
      </w:r>
      <w:r>
        <w:rPr>
          <w:rFonts w:ascii="Arial" w:hAnsi="Arial" w:cs="Arial"/>
          <w:b/>
          <w:bCs/>
          <w:lang w:val="en-GB"/>
        </w:rPr>
        <w:t> </w:t>
      </w:r>
    </w:p>
    <w:p w:rsidR="0014208E" w:rsidRPr="009C39C2" w:rsidRDefault="0014208E"/>
    <w:p w:rsidR="000F4A9C" w:rsidRDefault="000F4A9C" w:rsidP="001C6910">
      <w:pPr>
        <w:pStyle w:val="Otsikko2"/>
      </w:pPr>
      <w:bookmarkStart w:id="580" w:name="_Toc58484549"/>
      <w:r>
        <w:t>Physical Quantity Representation</w:t>
      </w:r>
      <w:r>
        <w:fldChar w:fldCharType="begin"/>
      </w:r>
      <w:r>
        <w:instrText xml:space="preserve"> XE "Physical Quantity Representation" </w:instrText>
      </w:r>
      <w:r>
        <w:fldChar w:fldCharType="end"/>
      </w:r>
      <w:r>
        <w:t xml:space="preserve"> (PQR</w:t>
      </w:r>
      <w:r>
        <w:fldChar w:fldCharType="begin"/>
      </w:r>
      <w:r>
        <w:instrText xml:space="preserve"> XE "PQR" \f"DT"</w:instrText>
      </w:r>
      <w:r>
        <w:fldChar w:fldCharType="end"/>
      </w:r>
      <w:r>
        <w:t>)</w:t>
      </w:r>
      <w:bookmarkEnd w:id="580"/>
    </w:p>
    <w:p w:rsidR="000F4A9C" w:rsidRDefault="000F4A9C">
      <w:pPr>
        <w:rPr>
          <w:highlight w:val="white"/>
        </w:rPr>
      </w:pPr>
      <w:r>
        <w:rPr>
          <w:highlight w:val="white"/>
        </w:rPr>
        <w:t>PQR mahdollistaa määrän esittämisen niin että siihen liittyy muu kuin UCUM-koodisto yksikön esittämiseen. Käytännössä tämän tietotyypin hyödyntäminen ei ole Suomessa tarpeen, ao. esimerkki voidaan esittää myös esimerkiksi CV tietotyypillä ja UCUM dokumentaatiossa on (kts. luku 3.11.) esitetty tapa ei virallisten mittayksiköiden esittämiseen.</w:t>
      </w:r>
    </w:p>
    <w:p w:rsidR="000F4A9C" w:rsidRDefault="000F4A9C">
      <w:pPr>
        <w:rPr>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FF0000"/>
                <w:szCs w:val="24"/>
                <w:highlight w:val="white"/>
              </w:rPr>
            </w:pPr>
            <w:r>
              <w:rPr>
                <w:color w:val="0000FF"/>
                <w:szCs w:val="24"/>
                <w:highlight w:val="white"/>
              </w:rPr>
              <w:t>&lt;</w:t>
            </w:r>
            <w:r>
              <w:rPr>
                <w:color w:val="800000"/>
                <w:szCs w:val="24"/>
                <w:highlight w:val="white"/>
              </w:rPr>
              <w:t>value</w:t>
            </w:r>
            <w:r>
              <w:rPr>
                <w:color w:val="FF0000"/>
                <w:szCs w:val="24"/>
                <w:highlight w:val="white"/>
              </w:rPr>
              <w:t xml:space="preserve"> xsi:type</w:t>
            </w:r>
            <w:r>
              <w:rPr>
                <w:color w:val="0000FF"/>
                <w:szCs w:val="24"/>
                <w:highlight w:val="white"/>
              </w:rPr>
              <w:t>="</w:t>
            </w:r>
            <w:r>
              <w:rPr>
                <w:color w:val="000000"/>
                <w:szCs w:val="24"/>
                <w:highlight w:val="white"/>
              </w:rPr>
              <w:t>PQR</w:t>
            </w:r>
            <w:r>
              <w:rPr>
                <w:color w:val="0000FF"/>
                <w:szCs w:val="24"/>
                <w:highlight w:val="white"/>
              </w:rPr>
              <w:t>"</w:t>
            </w:r>
            <w:r>
              <w:rPr>
                <w:color w:val="FF0000"/>
                <w:szCs w:val="24"/>
                <w:highlight w:val="white"/>
              </w:rPr>
              <w:t xml:space="preserve"> code</w:t>
            </w:r>
            <w:r>
              <w:rPr>
                <w:color w:val="0000FF"/>
                <w:szCs w:val="24"/>
                <w:highlight w:val="white"/>
              </w:rPr>
              <w:t>="</w:t>
            </w:r>
            <w:r>
              <w:rPr>
                <w:color w:val="000000"/>
                <w:szCs w:val="24"/>
                <w:highlight w:val="white"/>
              </w:rPr>
              <w:t>HXC</w:t>
            </w:r>
            <w:r>
              <w:rPr>
                <w:color w:val="0000FF"/>
                <w:szCs w:val="24"/>
                <w:highlight w:val="white"/>
              </w:rPr>
              <w:t>"</w:t>
            </w:r>
            <w:r>
              <w:rPr>
                <w:color w:val="FF0000"/>
                <w:szCs w:val="24"/>
                <w:highlight w:val="white"/>
              </w:rPr>
              <w:t xml:space="preserve"> codeSystem</w:t>
            </w:r>
            <w:r>
              <w:rPr>
                <w:color w:val="0000FF"/>
                <w:szCs w:val="24"/>
                <w:highlight w:val="white"/>
              </w:rPr>
              <w:t>="</w:t>
            </w:r>
            <w:r>
              <w:rPr>
                <w:color w:val="000000"/>
                <w:szCs w:val="24"/>
                <w:highlight w:val="white"/>
              </w:rPr>
              <w:t>1.2.246.xxx.yy.zz</w:t>
            </w:r>
            <w:r>
              <w:rPr>
                <w:color w:val="0000FF"/>
                <w:szCs w:val="24"/>
                <w:highlight w:val="white"/>
              </w:rPr>
              <w:t>"</w:t>
            </w:r>
            <w:r>
              <w:rPr>
                <w:color w:val="FF0000"/>
                <w:szCs w:val="24"/>
                <w:highlight w:val="white"/>
              </w:rPr>
              <w:t xml:space="preserve"> </w:t>
            </w:r>
          </w:p>
          <w:p w:rsidR="000F4A9C" w:rsidRDefault="000F4A9C">
            <w:pPr>
              <w:autoSpaceDE w:val="0"/>
              <w:autoSpaceDN w:val="0"/>
              <w:adjustRightInd w:val="0"/>
              <w:rPr>
                <w:color w:val="FF0000"/>
                <w:szCs w:val="24"/>
                <w:highlight w:val="white"/>
              </w:rPr>
            </w:pPr>
            <w:r>
              <w:rPr>
                <w:color w:val="FF0000"/>
                <w:szCs w:val="24"/>
                <w:highlight w:val="white"/>
              </w:rPr>
              <w:tab/>
            </w:r>
            <w:r>
              <w:rPr>
                <w:color w:val="FF0000"/>
                <w:szCs w:val="24"/>
                <w:highlight w:val="white"/>
              </w:rPr>
              <w:tab/>
              <w:t xml:space="preserve">  codeSystemName</w:t>
            </w:r>
            <w:r>
              <w:rPr>
                <w:color w:val="0000FF"/>
                <w:szCs w:val="24"/>
                <w:highlight w:val="white"/>
              </w:rPr>
              <w:t>="</w:t>
            </w:r>
            <w:r>
              <w:rPr>
                <w:color w:val="000000"/>
                <w:szCs w:val="24"/>
                <w:highlight w:val="white"/>
              </w:rPr>
              <w:t>Suurekoodisto</w:t>
            </w:r>
            <w:r>
              <w:rPr>
                <w:color w:val="0000FF"/>
                <w:szCs w:val="24"/>
                <w:highlight w:val="white"/>
              </w:rPr>
              <w:t>"</w:t>
            </w:r>
            <w:r>
              <w:rPr>
                <w:color w:val="FF0000"/>
                <w:szCs w:val="24"/>
                <w:highlight w:val="white"/>
              </w:rPr>
              <w:t xml:space="preserve"> displayName</w:t>
            </w:r>
            <w:r>
              <w:rPr>
                <w:color w:val="0000FF"/>
                <w:szCs w:val="24"/>
                <w:highlight w:val="white"/>
              </w:rPr>
              <w:t>="</w:t>
            </w:r>
            <w:r>
              <w:rPr>
                <w:color w:val="000000"/>
                <w:szCs w:val="24"/>
                <w:highlight w:val="white"/>
              </w:rPr>
              <w:t>HXC (HL7 XMLn kompleksisuus)</w:t>
            </w:r>
            <w:r>
              <w:rPr>
                <w:color w:val="0000FF"/>
                <w:szCs w:val="24"/>
                <w:highlight w:val="white"/>
              </w:rPr>
              <w:t>"</w:t>
            </w:r>
            <w:r>
              <w:rPr>
                <w:color w:val="FF0000"/>
                <w:szCs w:val="24"/>
                <w:highlight w:val="white"/>
              </w:rPr>
              <w:t xml:space="preserve"> </w:t>
            </w:r>
          </w:p>
          <w:p w:rsidR="000F4A9C" w:rsidRDefault="000F4A9C">
            <w:pPr>
              <w:autoSpaceDE w:val="0"/>
              <w:autoSpaceDN w:val="0"/>
              <w:adjustRightInd w:val="0"/>
              <w:rPr>
                <w:color w:val="000000"/>
                <w:szCs w:val="24"/>
                <w:highlight w:val="white"/>
              </w:rPr>
            </w:pPr>
            <w:r>
              <w:rPr>
                <w:color w:val="FF0000"/>
                <w:szCs w:val="24"/>
                <w:highlight w:val="white"/>
              </w:rPr>
              <w:tab/>
            </w:r>
            <w:r>
              <w:rPr>
                <w:color w:val="FF0000"/>
                <w:szCs w:val="24"/>
                <w:highlight w:val="white"/>
              </w:rPr>
              <w:tab/>
              <w:t xml:space="preserve">  value</w:t>
            </w:r>
            <w:r>
              <w:rPr>
                <w:color w:val="0000FF"/>
                <w:szCs w:val="24"/>
                <w:highlight w:val="white"/>
              </w:rPr>
              <w:t>="</w:t>
            </w:r>
            <w:r>
              <w:rPr>
                <w:color w:val="000000"/>
                <w:szCs w:val="24"/>
                <w:highlight w:val="white"/>
              </w:rPr>
              <w:t>0</w:t>
            </w:r>
            <w:r>
              <w:rPr>
                <w:color w:val="0000FF"/>
                <w:szCs w:val="24"/>
                <w:highlight w:val="white"/>
              </w:rPr>
              <w:t>"</w:t>
            </w:r>
            <w:r>
              <w:rPr>
                <w:color w:val="FF0000"/>
                <w:szCs w:val="24"/>
                <w:highlight w:val="white"/>
              </w:rPr>
              <w:t xml:space="preserve"> </w:t>
            </w:r>
            <w:r>
              <w:rPr>
                <w:color w:val="0000FF"/>
                <w:szCs w:val="24"/>
                <w:highlight w:val="white"/>
              </w:rPr>
              <w:t>/&gt;</w:t>
            </w:r>
          </w:p>
        </w:tc>
      </w:tr>
    </w:tbl>
    <w:p w:rsidR="000F4A9C" w:rsidRDefault="000F4A9C">
      <w:pPr>
        <w:rPr>
          <w:highlight w:val="white"/>
        </w:rPr>
      </w:pPr>
    </w:p>
    <w:p w:rsidR="000F4A9C" w:rsidRDefault="000F4A9C">
      <w:pPr>
        <w:rPr>
          <w:highlight w:val="white"/>
        </w:rPr>
      </w:pPr>
      <w:r>
        <w:rPr>
          <w:highlight w:val="white"/>
        </w:rPr>
        <w:t>Näyttömuodossa tieto esitetään kuten PQ.</w:t>
      </w:r>
    </w:p>
    <w:p w:rsidR="000F4A9C" w:rsidRDefault="000F4A9C">
      <w:pPr>
        <w:rPr>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Otsikko"/>
              <w:rPr>
                <w:highlight w:val="white"/>
                <w:lang w:val="en-US"/>
              </w:rPr>
            </w:pPr>
            <w:r>
              <w:rPr>
                <w:highlight w:val="white"/>
                <w:lang w:val="en-US"/>
              </w:rPr>
              <w:t xml:space="preserve">Arvo: </w:t>
            </w:r>
            <w:r>
              <w:rPr>
                <w:rStyle w:val="NyttArvoChar"/>
                <w:color w:val="auto"/>
                <w:lang w:val="en-US"/>
              </w:rPr>
              <w:t>0 HXC</w:t>
            </w:r>
          </w:p>
        </w:tc>
      </w:tr>
    </w:tbl>
    <w:p w:rsidR="000F4A9C" w:rsidRDefault="000F4A9C">
      <w:pPr>
        <w:rPr>
          <w:highlight w:val="white"/>
          <w:lang w:val="en-US"/>
        </w:rPr>
      </w:pPr>
    </w:p>
    <w:p w:rsidR="004407ED" w:rsidRDefault="004407ED">
      <w:pPr>
        <w:rPr>
          <w:highlight w:val="white"/>
          <w:lang w:val="en-US"/>
        </w:rPr>
      </w:pPr>
    </w:p>
    <w:p w:rsidR="000F4A9C" w:rsidRDefault="000F4A9C" w:rsidP="001C6910">
      <w:pPr>
        <w:pStyle w:val="Otsikko2"/>
      </w:pPr>
      <w:bookmarkStart w:id="581" w:name="_Toc58484550"/>
      <w:r>
        <w:t>Aika</w:t>
      </w:r>
      <w:r>
        <w:fldChar w:fldCharType="begin"/>
      </w:r>
      <w:r>
        <w:instrText xml:space="preserve"> XE "Aika" </w:instrText>
      </w:r>
      <w:r>
        <w:fldChar w:fldCharType="end"/>
      </w:r>
      <w:r>
        <w:t xml:space="preserve"> - Point in time</w:t>
      </w:r>
      <w:r>
        <w:fldChar w:fldCharType="begin"/>
      </w:r>
      <w:r>
        <w:instrText xml:space="preserve"> XE "Point in time" </w:instrText>
      </w:r>
      <w:r>
        <w:fldChar w:fldCharType="end"/>
      </w:r>
      <w:r>
        <w:t xml:space="preserve"> (TS</w:t>
      </w:r>
      <w:r>
        <w:fldChar w:fldCharType="begin"/>
      </w:r>
      <w:r>
        <w:instrText xml:space="preserve"> XE "TS" \f"DT"</w:instrText>
      </w:r>
      <w:r>
        <w:fldChar w:fldCharType="end"/>
      </w:r>
      <w:r>
        <w:t>)</w:t>
      </w:r>
      <w:bookmarkEnd w:id="581"/>
    </w:p>
    <w:p w:rsidR="000F4A9C" w:rsidRDefault="000F4A9C">
      <w:pPr>
        <w:rPr>
          <w:lang w:val="en-US"/>
        </w:rPr>
      </w:pPr>
    </w:p>
    <w:p w:rsidR="000F4A9C" w:rsidRDefault="000F4A9C">
      <w:r>
        <w:t>Aika, joka syntyy tietokoneella, ilmaistaan sekunnin tarkkuudella. Näyttömuodossa aika näytetään näyttökohteen tai muiden ohjeiden edellyttämällä tarkkuudella.Näyttömuodossa tieto näytetään tallennustarkkuudella, kuitenkin ohjeistuksen mukaisuudella.</w:t>
      </w:r>
    </w:p>
    <w:p w:rsidR="007418E8" w:rsidRDefault="007418E8"/>
    <w:p w:rsidR="007418E8" w:rsidRDefault="007418E8">
      <w:r w:rsidRPr="0045355F">
        <w:t>Kunkin tiedon tai tietokentän kohdalla sallitut aikamuodot määritellään</w:t>
      </w:r>
      <w:r>
        <w:t xml:space="preserve"> Kanta-palveluihin liittyvissä toiminnallisi</w:t>
      </w:r>
      <w:r w:rsidRPr="0045355F">
        <w:t>ssa määrittely</w:t>
      </w:r>
      <w:r>
        <w:t>i</w:t>
      </w:r>
      <w:r w:rsidRPr="0045355F">
        <w:t>ssä, tietosisältömäärittely</w:t>
      </w:r>
      <w:r>
        <w:t>issä tai rakennekohtaisi</w:t>
      </w:r>
      <w:r w:rsidRPr="0045355F">
        <w:t>ssa CDA-määrittely</w:t>
      </w:r>
      <w:r>
        <w:t>i</w:t>
      </w:r>
      <w:r w:rsidRPr="0045355F">
        <w:t>ssä.</w:t>
      </w:r>
    </w:p>
    <w:p w:rsidR="007418E8" w:rsidRDefault="007418E8" w:rsidP="007418E8"/>
    <w:p w:rsidR="007418E8" w:rsidRDefault="007418E8" w:rsidP="007418E8">
      <w:r>
        <w:t>Kanta-palveluissa ajan esittämisessä ovat sallittuja seuraavat muodot:</w:t>
      </w:r>
    </w:p>
    <w:p w:rsidR="007418E8" w:rsidRPr="0045355F" w:rsidRDefault="007418E8" w:rsidP="007418E8">
      <w:pPr>
        <w:numPr>
          <w:ilvl w:val="1"/>
          <w:numId w:val="31"/>
        </w:numPr>
      </w:pPr>
      <w:r w:rsidRPr="0045355F">
        <w:t>vuoden tarkkuus (2016)</w:t>
      </w:r>
    </w:p>
    <w:p w:rsidR="007418E8" w:rsidRPr="0045355F" w:rsidRDefault="007418E8" w:rsidP="007418E8">
      <w:pPr>
        <w:numPr>
          <w:ilvl w:val="1"/>
          <w:numId w:val="31"/>
        </w:numPr>
      </w:pPr>
      <w:r w:rsidRPr="0045355F">
        <w:t>kuukauden tarkkuus (201609)</w:t>
      </w:r>
    </w:p>
    <w:p w:rsidR="007418E8" w:rsidRPr="0045355F" w:rsidRDefault="007418E8" w:rsidP="007418E8">
      <w:pPr>
        <w:numPr>
          <w:ilvl w:val="1"/>
          <w:numId w:val="31"/>
        </w:numPr>
      </w:pPr>
      <w:r w:rsidRPr="0045355F">
        <w:t>päivämäärän tarkkuus (20160914)</w:t>
      </w:r>
    </w:p>
    <w:p w:rsidR="007418E8" w:rsidRDefault="007418E8" w:rsidP="00B11103">
      <w:pPr>
        <w:numPr>
          <w:ilvl w:val="1"/>
          <w:numId w:val="31"/>
        </w:numPr>
      </w:pPr>
      <w:r w:rsidRPr="0045355F">
        <w:t>minuutin tarkkuus (201909140135)</w:t>
      </w:r>
    </w:p>
    <w:p w:rsidR="007418E8" w:rsidRDefault="007418E8" w:rsidP="00B11103">
      <w:pPr>
        <w:numPr>
          <w:ilvl w:val="1"/>
          <w:numId w:val="31"/>
        </w:numPr>
      </w:pPr>
      <w:r w:rsidRPr="0045355F">
        <w:t>sekunnin tarkkuus (20190914013501)</w:t>
      </w:r>
    </w:p>
    <w:p w:rsidR="00566471" w:rsidRDefault="00566471"/>
    <w:p w:rsidR="007418E8" w:rsidRDefault="00566471" w:rsidP="00566471">
      <w:r>
        <w:t xml:space="preserve">Kanta-palveluiden uusissa järjestelmissä (esimerkiksi Sosiaalihuollon asiakastietojen arkisto) tulee pakolliseksi UTC-aikavyöhyketiedon esittäminen minuutin ja sekunnin tarkkuudella ilmoitetuissa aikamerkinnöissä. Tämä koskee kaikkia sanomia ja asiakirjoja. Aikavyöhyketietoa ei lisätä Potilastiedon arkiston ja Sähköisen lääkemääräyksen asiakirjojen aikatietoihin </w:t>
      </w:r>
    </w:p>
    <w:p w:rsidR="00F0080F" w:rsidRDefault="00566471" w:rsidP="00F0080F">
      <w:r>
        <w:t>Näyttömuotoon UTC-aikavyöhyketietoa ei tarvitse tuottaa.</w:t>
      </w:r>
    </w:p>
    <w:p w:rsidR="00677AF5" w:rsidRDefault="00677AF5"/>
    <w:p w:rsidR="00677AF5" w:rsidRDefault="00677AF5" w:rsidP="00677AF5">
      <w:r>
        <w:t xml:space="preserve">Suomen aikavyöhyke on talviaikaan UTC+2 ja kesäaikaan UTC+3. </w:t>
      </w:r>
    </w:p>
    <w:p w:rsidR="00677AF5" w:rsidRDefault="00677AF5" w:rsidP="00677AF5"/>
    <w:p w:rsidR="00677AF5" w:rsidRDefault="00677AF5" w:rsidP="00677AF5">
      <w:r>
        <w:t>HL7 V3 XML ITS mukaan aikavyöhyketieto esitetään lisäämällä UTC-jälkiliite ajan esitysmuotoon</w:t>
      </w:r>
    </w:p>
    <w:p w:rsidR="00677AF5" w:rsidRDefault="00677AF5" w:rsidP="00677AF5">
      <w:r>
        <w:t>-</w:t>
      </w:r>
      <w:r>
        <w:tab/>
        <w:t>esim. talviaika 9.1.2015 klo 3:00:12 -&gt; 20150109030012+0200</w:t>
      </w:r>
    </w:p>
    <w:p w:rsidR="00677AF5" w:rsidRDefault="00677AF5" w:rsidP="00677AF5">
      <w:r>
        <w:t>-</w:t>
      </w:r>
      <w:r>
        <w:tab/>
        <w:t>esim. kesäaika 9.5.2015 klo 3:00:12 -&gt; 20150509030012+0300</w:t>
      </w:r>
    </w:p>
    <w:p w:rsidR="00677AF5" w:rsidRDefault="00677AF5" w:rsidP="00677AF5"/>
    <w:p w:rsidR="00677AF5" w:rsidRDefault="00677AF5">
      <w:r>
        <w:t>Huom. HL7 V3 XML ITS noudattaa muuten ISO 8601 määritystä, jossa UTC aikavyöhyketiedon käyttö on kuvattu, mutta. Z-esitysmuoto ei ole sallittu (HL7  V3 skeema ei salli Z-esitysmuodon käyttämistä),</w:t>
      </w:r>
    </w:p>
    <w:p w:rsidR="000F036F" w:rsidRDefault="000F036F"/>
    <w:p w:rsidR="000F036F" w:rsidRDefault="000F036F">
      <w:r>
        <w:t xml:space="preserve">Vuorokauden vaihtumisen osalta Kanta-palveluissa toteutuksessa on sovittu , että 23:59:59 jälkeen seuraa aika 0:00:00 ja aikaa 24:00:00 ei tueta (vaikka ISO 8601 sen sallii, muttei </w:t>
      </w:r>
      <w:r w:rsidR="00714B76">
        <w:t xml:space="preserve">kuitenkaan </w:t>
      </w:r>
      <w:r>
        <w:t xml:space="preserve">suosittele käytettävän).  </w:t>
      </w:r>
    </w:p>
    <w:p w:rsidR="00371AB0" w:rsidRDefault="00371AB0"/>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506B94">
        <w:tc>
          <w:tcPr>
            <w:tcW w:w="9779" w:type="dxa"/>
          </w:tcPr>
          <w:p w:rsidR="000F4A9C" w:rsidRPr="00506B94" w:rsidRDefault="000F4A9C" w:rsidP="00186129">
            <w:pPr>
              <w:rPr>
                <w:color w:val="0000FF"/>
              </w:rPr>
            </w:pPr>
            <w:r w:rsidRPr="00506B94">
              <w:rPr>
                <w:color w:val="0000FF"/>
              </w:rPr>
              <w:t>&lt;</w:t>
            </w:r>
            <w:r w:rsidRPr="00506B94">
              <w:rPr>
                <w:color w:val="993300"/>
              </w:rPr>
              <w:t>effectiveTime</w:t>
            </w:r>
            <w:r w:rsidRPr="00506B94">
              <w:rPr>
                <w:color w:val="0000FF"/>
              </w:rPr>
              <w:t xml:space="preserve"> </w:t>
            </w:r>
            <w:r w:rsidRPr="00506B94">
              <w:rPr>
                <w:color w:val="FF0000"/>
              </w:rPr>
              <w:t>value</w:t>
            </w:r>
            <w:r w:rsidRPr="00506B94">
              <w:rPr>
                <w:color w:val="0000FF"/>
              </w:rPr>
              <w:t>="</w:t>
            </w:r>
            <w:r w:rsidRPr="00506B94">
              <w:rPr>
                <w:color w:val="000000"/>
              </w:rPr>
              <w:t>20040928112244</w:t>
            </w:r>
            <w:r w:rsidR="000F036F">
              <w:rPr>
                <w:color w:val="000000"/>
              </w:rPr>
              <w:t>+0</w:t>
            </w:r>
            <w:r w:rsidR="00186129">
              <w:rPr>
                <w:color w:val="000000"/>
              </w:rPr>
              <w:t>3</w:t>
            </w:r>
            <w:r w:rsidR="000F036F">
              <w:rPr>
                <w:color w:val="000000"/>
              </w:rPr>
              <w:t>00</w:t>
            </w:r>
            <w:r w:rsidRPr="00506B94">
              <w:rPr>
                <w:color w:val="0000FF"/>
              </w:rPr>
              <w:t>"/&gt;</w:t>
            </w:r>
          </w:p>
        </w:tc>
      </w:tr>
    </w:tbl>
    <w:p w:rsidR="005007BA" w:rsidRDefault="005007BA" w:rsidP="005007B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5007BA" w:rsidRPr="00506B94" w:rsidTr="00F041C3">
        <w:tc>
          <w:tcPr>
            <w:tcW w:w="9779" w:type="dxa"/>
          </w:tcPr>
          <w:p w:rsidR="005007BA" w:rsidRPr="00506B94" w:rsidRDefault="005007BA" w:rsidP="00F041C3">
            <w:pPr>
              <w:rPr>
                <w:color w:val="0000FF"/>
              </w:rPr>
            </w:pPr>
            <w:r w:rsidRPr="00506B94">
              <w:rPr>
                <w:color w:val="0000FF"/>
              </w:rPr>
              <w:t>&lt;</w:t>
            </w:r>
            <w:r w:rsidRPr="00506B94">
              <w:rPr>
                <w:color w:val="993300"/>
              </w:rPr>
              <w:t>effectiveTime</w:t>
            </w:r>
            <w:r w:rsidRPr="00506B94">
              <w:rPr>
                <w:color w:val="0000FF"/>
              </w:rPr>
              <w:t xml:space="preserve"> </w:t>
            </w:r>
            <w:r w:rsidRPr="00506B94">
              <w:rPr>
                <w:color w:val="FF0000"/>
              </w:rPr>
              <w:t>value</w:t>
            </w:r>
            <w:r w:rsidRPr="00506B94">
              <w:rPr>
                <w:color w:val="0000FF"/>
              </w:rPr>
              <w:t>="</w:t>
            </w:r>
            <w:r w:rsidRPr="00506B94">
              <w:rPr>
                <w:color w:val="000000"/>
              </w:rPr>
              <w:t>20040928112244</w:t>
            </w:r>
            <w:r w:rsidRPr="00506B94">
              <w:rPr>
                <w:color w:val="0000FF"/>
              </w:rPr>
              <w:t>"/&gt;</w:t>
            </w:r>
          </w:p>
        </w:tc>
      </w:tr>
    </w:tbl>
    <w:p w:rsidR="005007BA" w:rsidRPr="00506B94" w:rsidRDefault="005007B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9C39C2">
        <w:tc>
          <w:tcPr>
            <w:tcW w:w="9855" w:type="dxa"/>
          </w:tcPr>
          <w:p w:rsidR="000F4A9C" w:rsidRPr="00371AB0" w:rsidRDefault="000F4A9C">
            <w:pPr>
              <w:rPr>
                <w:rStyle w:val="NyttArvoChar"/>
                <w:b w:val="0"/>
                <w:lang w:val="en-US"/>
              </w:rPr>
            </w:pPr>
            <w:r w:rsidRPr="00371AB0">
              <w:rPr>
                <w:rStyle w:val="Korostus"/>
                <w:bCs/>
                <w:i w:val="0"/>
                <w:iCs w:val="0"/>
                <w:color w:val="0000FF"/>
                <w:lang w:val="en-US"/>
              </w:rPr>
              <w:t>&lt;</w:t>
            </w:r>
            <w:r w:rsidRPr="00371AB0">
              <w:rPr>
                <w:rStyle w:val="Korostus"/>
                <w:bCs/>
                <w:i w:val="0"/>
                <w:iCs w:val="0"/>
                <w:color w:val="800000"/>
                <w:lang w:val="en-US"/>
              </w:rPr>
              <w:t>text</w:t>
            </w:r>
            <w:r w:rsidRPr="00371AB0">
              <w:rPr>
                <w:rStyle w:val="Korostus"/>
                <w:bCs/>
                <w:i w:val="0"/>
                <w:iCs w:val="0"/>
                <w:color w:val="0000FF"/>
                <w:lang w:val="en-US"/>
              </w:rPr>
              <w:t>&gt;</w:t>
            </w:r>
            <w:r w:rsidRPr="00371AB0">
              <w:rPr>
                <w:rStyle w:val="NyttArvoChar"/>
                <w:b w:val="0"/>
                <w:lang w:val="en-US"/>
              </w:rPr>
              <w:t xml:space="preserve"> </w:t>
            </w:r>
          </w:p>
          <w:p w:rsidR="000F4A9C" w:rsidRPr="00371AB0" w:rsidRDefault="000F4A9C">
            <w:pPr>
              <w:rPr>
                <w:rStyle w:val="NyttArvoChar"/>
                <w:b w:val="0"/>
                <w:lang w:val="en-US"/>
              </w:rPr>
            </w:pPr>
            <w:r w:rsidRPr="00371AB0">
              <w:rPr>
                <w:rStyle w:val="Korostus"/>
                <w:bCs/>
                <w:i w:val="0"/>
                <w:iCs w:val="0"/>
                <w:lang w:val="en-US"/>
              </w:rPr>
              <w:tab/>
            </w:r>
            <w:r w:rsidRPr="00371AB0">
              <w:rPr>
                <w:rStyle w:val="Korostus"/>
                <w:bCs/>
                <w:i w:val="0"/>
                <w:iCs w:val="0"/>
                <w:color w:val="0000FF"/>
                <w:lang w:val="en-US"/>
              </w:rPr>
              <w:t>&lt;</w:t>
            </w:r>
            <w:r w:rsidRPr="00371AB0">
              <w:rPr>
                <w:rStyle w:val="Korostus"/>
                <w:bCs/>
                <w:i w:val="0"/>
                <w:iCs w:val="0"/>
                <w:color w:val="800000"/>
                <w:lang w:val="en-US"/>
              </w:rPr>
              <w:t>paragraph</w:t>
            </w:r>
            <w:r w:rsidRPr="00371AB0">
              <w:rPr>
                <w:rStyle w:val="Korostus"/>
                <w:bCs/>
                <w:i w:val="0"/>
                <w:iCs w:val="0"/>
                <w:color w:val="0000FF"/>
                <w:lang w:val="en-US"/>
              </w:rPr>
              <w:t>&gt;</w:t>
            </w:r>
            <w:r w:rsidRPr="00371AB0">
              <w:rPr>
                <w:rStyle w:val="NyttArvoChar"/>
                <w:b w:val="0"/>
                <w:lang w:val="en-US"/>
              </w:rPr>
              <w:t xml:space="preserve"> </w:t>
            </w:r>
          </w:p>
          <w:p w:rsidR="000F4A9C" w:rsidRPr="00371AB0" w:rsidRDefault="000F4A9C">
            <w:pPr>
              <w:rPr>
                <w:rStyle w:val="NyttArvoChar"/>
                <w:b w:val="0"/>
                <w:lang w:val="en-US"/>
              </w:rPr>
            </w:pPr>
            <w:r w:rsidRPr="00371AB0">
              <w:rPr>
                <w:rStyle w:val="Korostus"/>
                <w:bCs/>
                <w:i w:val="0"/>
                <w:iCs w:val="0"/>
                <w:lang w:val="en-US"/>
              </w:rPr>
              <w:tab/>
            </w:r>
            <w:r w:rsidRPr="00371AB0">
              <w:rPr>
                <w:rStyle w:val="Korostus"/>
                <w:bCs/>
                <w:i w:val="0"/>
                <w:iCs w:val="0"/>
                <w:lang w:val="en-US"/>
              </w:rPr>
              <w:tab/>
            </w:r>
            <w:r w:rsidRPr="00371AB0">
              <w:rPr>
                <w:rStyle w:val="Korostus"/>
                <w:bCs/>
                <w:i w:val="0"/>
                <w:iCs w:val="0"/>
                <w:color w:val="0000FF"/>
                <w:lang w:val="en-US"/>
              </w:rPr>
              <w:t>&lt;</w:t>
            </w:r>
            <w:r w:rsidRPr="00371AB0">
              <w:rPr>
                <w:rStyle w:val="Korostus"/>
                <w:bCs/>
                <w:i w:val="0"/>
                <w:iCs w:val="0"/>
                <w:color w:val="800000"/>
                <w:lang w:val="en-US"/>
              </w:rPr>
              <w:t>caption</w:t>
            </w:r>
            <w:r w:rsidRPr="00371AB0">
              <w:rPr>
                <w:rStyle w:val="Korostus"/>
                <w:bCs/>
                <w:i w:val="0"/>
                <w:iCs w:val="0"/>
                <w:color w:val="0000FF"/>
                <w:lang w:val="en-US"/>
              </w:rPr>
              <w:t>&gt;</w:t>
            </w:r>
            <w:r w:rsidRPr="00371AB0">
              <w:rPr>
                <w:rStyle w:val="NyttArvoChar"/>
                <w:b w:val="0"/>
                <w:lang w:val="en-US"/>
              </w:rPr>
              <w:t>Aika</w:t>
            </w:r>
            <w:r w:rsidRPr="00371AB0">
              <w:rPr>
                <w:rStyle w:val="Korostus"/>
                <w:bCs/>
                <w:i w:val="0"/>
                <w:iCs w:val="0"/>
                <w:color w:val="0000FF"/>
                <w:lang w:val="en-US"/>
              </w:rPr>
              <w:t>&lt;/</w:t>
            </w:r>
            <w:r w:rsidRPr="00371AB0">
              <w:rPr>
                <w:rStyle w:val="Korostus"/>
                <w:bCs/>
                <w:i w:val="0"/>
                <w:iCs w:val="0"/>
                <w:color w:val="800000"/>
                <w:lang w:val="en-US"/>
              </w:rPr>
              <w:t>caption</w:t>
            </w:r>
            <w:r w:rsidRPr="00371AB0">
              <w:rPr>
                <w:rStyle w:val="Korostus"/>
                <w:bCs/>
                <w:i w:val="0"/>
                <w:iCs w:val="0"/>
                <w:color w:val="0000FF"/>
                <w:lang w:val="en-US"/>
              </w:rPr>
              <w:t>&gt;</w:t>
            </w:r>
          </w:p>
          <w:p w:rsidR="000F4A9C" w:rsidRDefault="000F4A9C">
            <w:pPr>
              <w:rPr>
                <w:rStyle w:val="Korostus"/>
                <w:bCs/>
                <w:i w:val="0"/>
                <w:iCs w:val="0"/>
                <w:lang w:val="en-GB"/>
              </w:rPr>
            </w:pPr>
            <w:r w:rsidRPr="00371AB0">
              <w:rPr>
                <w:rStyle w:val="Korostus"/>
                <w:bCs/>
                <w:i w:val="0"/>
                <w:iCs w:val="0"/>
                <w:lang w:val="en-US"/>
              </w:rPr>
              <w:tab/>
            </w:r>
            <w:r w:rsidRPr="00371AB0">
              <w:rPr>
                <w:rStyle w:val="Korostus"/>
                <w:bCs/>
                <w:i w:val="0"/>
                <w:iCs w:val="0"/>
                <w:lang w:val="en-US"/>
              </w:rPr>
              <w:tab/>
            </w:r>
            <w:r w:rsidRPr="00371AB0">
              <w:rPr>
                <w:rStyle w:val="Korostus"/>
                <w:bCs/>
                <w:i w:val="0"/>
                <w:iCs w:val="0"/>
                <w:color w:val="0000FF"/>
                <w:lang w:val="en-US"/>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28.9.2004 klo 11:22:44</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9C39C2" w:rsidRDefault="000F4A9C">
            <w:pPr>
              <w:rPr>
                <w:rStyle w:val="Korostus"/>
                <w:bCs/>
                <w:i w:val="0"/>
                <w:iCs w:val="0"/>
                <w:lang w:val="en-US"/>
              </w:rPr>
            </w:pPr>
            <w:r>
              <w:rPr>
                <w:rStyle w:val="Korostus"/>
                <w:bCs/>
                <w:i w:val="0"/>
                <w:iCs w:val="0"/>
                <w:lang w:val="en-GB"/>
              </w:rPr>
              <w:tab/>
            </w:r>
            <w:r w:rsidRPr="009C39C2">
              <w:rPr>
                <w:rStyle w:val="Korostus"/>
                <w:bCs/>
                <w:i w:val="0"/>
                <w:iCs w:val="0"/>
                <w:color w:val="0000FF"/>
                <w:lang w:val="en-US"/>
              </w:rPr>
              <w:t>&lt;/</w:t>
            </w:r>
            <w:r w:rsidRPr="009C39C2">
              <w:rPr>
                <w:rStyle w:val="Korostus"/>
                <w:bCs/>
                <w:i w:val="0"/>
                <w:iCs w:val="0"/>
                <w:color w:val="800000"/>
                <w:lang w:val="en-US"/>
              </w:rPr>
              <w:t>paragraph</w:t>
            </w:r>
            <w:r w:rsidRPr="009C39C2">
              <w:rPr>
                <w:rStyle w:val="Korostus"/>
                <w:bCs/>
                <w:i w:val="0"/>
                <w:iCs w:val="0"/>
                <w:color w:val="0000FF"/>
                <w:lang w:val="en-US"/>
              </w:rPr>
              <w:t>&gt;</w:t>
            </w:r>
          </w:p>
          <w:p w:rsidR="000F4A9C" w:rsidRPr="009C39C2" w:rsidRDefault="000F4A9C">
            <w:pPr>
              <w:rPr>
                <w:lang w:val="en-US"/>
              </w:rPr>
            </w:pPr>
            <w:r w:rsidRPr="009C39C2">
              <w:rPr>
                <w:rStyle w:val="Korostus"/>
                <w:bCs/>
                <w:i w:val="0"/>
                <w:iCs w:val="0"/>
                <w:color w:val="0000FF"/>
                <w:lang w:val="en-US"/>
              </w:rPr>
              <w:t>&lt;/</w:t>
            </w:r>
            <w:r w:rsidRPr="009C39C2">
              <w:rPr>
                <w:rStyle w:val="Korostus"/>
                <w:bCs/>
                <w:i w:val="0"/>
                <w:iCs w:val="0"/>
                <w:color w:val="800000"/>
                <w:lang w:val="en-US"/>
              </w:rPr>
              <w:t>text</w:t>
            </w:r>
            <w:r w:rsidRPr="009C39C2">
              <w:rPr>
                <w:rStyle w:val="Korostus"/>
                <w:bCs/>
                <w:i w:val="0"/>
                <w:iCs w:val="0"/>
                <w:color w:val="0000FF"/>
                <w:lang w:val="en-US"/>
              </w:rPr>
              <w:t>&gt;</w:t>
            </w:r>
          </w:p>
        </w:tc>
      </w:tr>
    </w:tbl>
    <w:p w:rsidR="000F4A9C" w:rsidRPr="009C39C2"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pStyle w:val="NyttOtsikko"/>
              <w:rPr>
                <w:rStyle w:val="NyttArvoChar"/>
                <w:lang w:val="sv-SE"/>
              </w:rPr>
            </w:pPr>
            <w:r>
              <w:rPr>
                <w:highlight w:val="white"/>
                <w:lang w:val="sv-SE"/>
              </w:rPr>
              <w:t xml:space="preserve">Aika: </w:t>
            </w:r>
            <w:r>
              <w:rPr>
                <w:color w:val="000000"/>
                <w:lang w:val="sv-SE"/>
              </w:rPr>
              <w:t>28.9.2004 klo 11:22:44</w:t>
            </w:r>
          </w:p>
        </w:tc>
      </w:tr>
    </w:tbl>
    <w:p w:rsidR="000F4A9C" w:rsidRDefault="000F4A9C">
      <w:pPr>
        <w:rPr>
          <w:highlight w:val="white"/>
          <w:lang w:val="sv-SE"/>
        </w:rPr>
      </w:pPr>
    </w:p>
    <w:p w:rsidR="000F4A9C" w:rsidRDefault="000F4A9C">
      <w:pPr>
        <w:rPr>
          <w:highlight w:val="white"/>
        </w:rPr>
      </w:pPr>
      <w:r>
        <w:rPr>
          <w:highlight w:val="white"/>
        </w:rPr>
        <w:t xml:space="preserve">Päivämääräväli </w:t>
      </w:r>
      <w:r>
        <w:t>(IVL_TS) esitetään muodossa pp.kk.vvvv – pp.kk.vvvv, esityksessä ei ole etunollia.</w:t>
      </w:r>
    </w:p>
    <w:p w:rsidR="000F4A9C" w:rsidRDefault="000F4A9C">
      <w:pPr>
        <w:rPr>
          <w:szCs w:val="24"/>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IVL_TS</w:t>
            </w:r>
            <w:r>
              <w:rPr>
                <w:color w:val="0000FF"/>
                <w:szCs w:val="24"/>
                <w:highlight w:val="white"/>
                <w:lang w:val="en-GB" w:eastAsia="fi-FI"/>
              </w:rPr>
              <w:t>"&gt;</w:t>
            </w:r>
          </w:p>
          <w:p w:rsidR="000F4A9C" w:rsidRDefault="000F4A9C">
            <w:pPr>
              <w:rPr>
                <w:szCs w:val="24"/>
                <w:highlight w:val="white"/>
                <w:lang w:val="en-GB"/>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low</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20031101</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0F4A9C" w:rsidRDefault="000F4A9C">
            <w:pPr>
              <w:rPr>
                <w:szCs w:val="24"/>
                <w:highlight w:val="white"/>
                <w:lang w:val="en-GB"/>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high</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20031212</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0F4A9C" w:rsidRDefault="000F4A9C">
            <w:pPr>
              <w:rPr>
                <w:highlight w:val="white"/>
                <w:lang w:val="en-GB"/>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tc>
      </w:tr>
    </w:tbl>
    <w:p w:rsidR="000F4A9C" w:rsidRDefault="000F4A9C">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Aika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1.11.2003</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delimiter</w:t>
            </w:r>
            <w:r>
              <w:rPr>
                <w:rStyle w:val="Korostus"/>
                <w:bCs/>
                <w:i w:val="0"/>
                <w:iCs w:val="0"/>
                <w:color w:val="0000FF"/>
                <w:lang w:val="en-GB"/>
              </w:rPr>
              <w:t>&gt;</w:t>
            </w:r>
            <w:r>
              <w:rPr>
                <w:rStyle w:val="NyttArvoChar"/>
                <w:b w:val="0"/>
                <w:lang w:val="en-GB"/>
              </w:rPr>
              <w:t>-</w:t>
            </w:r>
            <w:r>
              <w:rPr>
                <w:rStyle w:val="Korostus"/>
                <w:bCs/>
                <w:i w:val="0"/>
                <w:iCs w:val="0"/>
                <w:color w:val="0000FF"/>
                <w:lang w:val="en-GB"/>
              </w:rPr>
              <w:t>&lt;/</w:t>
            </w:r>
            <w:r>
              <w:rPr>
                <w:rStyle w:val="Korostus"/>
                <w:bCs/>
                <w:i w:val="0"/>
                <w:iCs w:val="0"/>
                <w:color w:val="800000"/>
                <w:lang w:val="en-GB"/>
              </w:rPr>
              <w:t>delimiter</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12.12.2003</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p>
        </w:tc>
      </w:tr>
    </w:tbl>
    <w:p w:rsidR="000F4A9C" w:rsidRDefault="000F4A9C">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pStyle w:val="NyttOtsikko"/>
              <w:rPr>
                <w:rStyle w:val="NyttArvoChar"/>
                <w:lang w:val="en-GB"/>
              </w:rPr>
            </w:pPr>
            <w:r>
              <w:rPr>
                <w:highlight w:val="white"/>
                <w:lang w:val="en-GB"/>
              </w:rPr>
              <w:t xml:space="preserve">Aika: </w:t>
            </w:r>
            <w:r>
              <w:rPr>
                <w:color w:val="000000"/>
                <w:lang w:val="en-GB"/>
              </w:rPr>
              <w:t>1.11.2003 – 12.12.2003</w:t>
            </w:r>
          </w:p>
        </w:tc>
      </w:tr>
    </w:tbl>
    <w:p w:rsidR="000F4A9C" w:rsidRDefault="000F4A9C">
      <w:pPr>
        <w:rPr>
          <w:highlight w:val="white"/>
          <w:lang w:val="en-GB"/>
        </w:rPr>
      </w:pPr>
    </w:p>
    <w:p w:rsidR="000F4A9C" w:rsidRDefault="000F4A9C">
      <w:pPr>
        <w:rPr>
          <w:highlight w:val="white"/>
          <w:lang w:val="en-GB"/>
        </w:rPr>
      </w:pPr>
    </w:p>
    <w:p w:rsidR="000F4A9C" w:rsidRDefault="000F4A9C" w:rsidP="001C6910">
      <w:pPr>
        <w:pStyle w:val="Otsikko2"/>
      </w:pPr>
      <w:bookmarkStart w:id="582" w:name="_Toc171758172"/>
      <w:bookmarkStart w:id="583" w:name="_Toc171838660"/>
      <w:bookmarkStart w:id="584" w:name="_Toc58484551"/>
      <w:bookmarkEnd w:id="582"/>
      <w:bookmarkEnd w:id="583"/>
      <w:r>
        <w:t>Reaaliluku</w:t>
      </w:r>
      <w:r>
        <w:fldChar w:fldCharType="begin"/>
      </w:r>
      <w:r>
        <w:rPr>
          <w:lang w:val="en-GB"/>
        </w:rPr>
        <w:instrText xml:space="preserve"> XE "</w:instrText>
      </w:r>
      <w:r>
        <w:instrText>Reaaliluku</w:instrText>
      </w:r>
      <w:r>
        <w:rPr>
          <w:lang w:val="en-GB"/>
        </w:rPr>
        <w:instrText xml:space="preserve">" </w:instrText>
      </w:r>
      <w:r>
        <w:fldChar w:fldCharType="end"/>
      </w:r>
      <w:r>
        <w:t xml:space="preserve"> - Real number</w:t>
      </w:r>
      <w:r>
        <w:fldChar w:fldCharType="begin"/>
      </w:r>
      <w:r>
        <w:rPr>
          <w:lang w:val="en-GB"/>
        </w:rPr>
        <w:instrText xml:space="preserve"> XE "</w:instrText>
      </w:r>
      <w:r>
        <w:instrText>Real number</w:instrText>
      </w:r>
      <w:r>
        <w:rPr>
          <w:lang w:val="en-GB"/>
        </w:rPr>
        <w:instrText xml:space="preserve">" </w:instrText>
      </w:r>
      <w:r>
        <w:fldChar w:fldCharType="end"/>
      </w:r>
      <w:r>
        <w:t xml:space="preserve"> (REAL</w:t>
      </w:r>
      <w:r>
        <w:fldChar w:fldCharType="begin"/>
      </w:r>
      <w:r>
        <w:instrText xml:space="preserve"> XE "REAL" \f"DT"</w:instrText>
      </w:r>
      <w:r>
        <w:fldChar w:fldCharType="end"/>
      </w:r>
      <w:r>
        <w:t>)</w:t>
      </w:r>
      <w:bookmarkEnd w:id="584"/>
    </w:p>
    <w:p w:rsidR="000F4A9C" w:rsidRDefault="000F4A9C">
      <w:pPr>
        <w:rPr>
          <w:color w:val="000000"/>
        </w:rPr>
      </w:pPr>
      <w:r>
        <w:rPr>
          <w:color w:val="000000"/>
        </w:rPr>
        <w:t xml:space="preserve">Numeroiden tietotyypiksi on kaksi vaihtoehtoa. Numero on reaaliluku, mikäli ei ole tiedossa varmasti, että kyseessä on kokonaisluku. Numeron on kokonaisluku, mikäli se on aina laskettavissa, normaalisti esittäen järjestyslukua. Mikäli luku on arvio tai siitä ollaan laskemassa esimerkiksi keskiarvoja, niin käytetään reaaliluku tietotyyppiä.  </w:t>
      </w:r>
    </w:p>
    <w:p w:rsidR="000F4A9C" w:rsidRDefault="000F4A9C">
      <w:pPr>
        <w:rPr>
          <w:color w:val="000000"/>
        </w:rPr>
      </w:pPr>
    </w:p>
    <w:p w:rsidR="000F4A9C" w:rsidRDefault="000F4A9C">
      <w:pPr>
        <w:rPr>
          <w:color w:val="000000"/>
        </w:rPr>
      </w:pPr>
      <w:r>
        <w:rPr>
          <w:color w:val="000000"/>
        </w:rPr>
        <w:t>Numeron esittämiseen käytetyn elementin tietotyyppi on ilmoitettava tarvittaessa xsi:type attribuutilla.</w:t>
      </w:r>
    </w:p>
    <w:p w:rsidR="000F4A9C" w:rsidRDefault="000F4A9C">
      <w:pPr>
        <w:rPr>
          <w:color w:val="000000"/>
        </w:rPr>
      </w:pPr>
    </w:p>
    <w:p w:rsidR="000F4A9C" w:rsidRDefault="000F4A9C">
      <w:r>
        <w:rPr>
          <w:color w:val="000000"/>
        </w:rPr>
        <w:t xml:space="preserve">Seuraavassa on </w:t>
      </w:r>
      <w:r>
        <w:t>määrittely reaaliluvun esittämisestä ja käytettävistä parametreista, xml elementissä voi olla joko arvo (value) tai nullFlavor – ei kuitenkaan molempia.. Tavallisesti REAL tyyppiä käytetään, kun määriä mitataan, arvioidaan tai lasketaan muista numeroista. Esitystapa on yleensä desimaaliluku, missä merkitsevien desimaalien lukumää on tiedossa tarkasti. Double tyyppiä käytetään (liukuluku), kun merkitsevien desimaalien määrä ei ole tarkasti tiedossa.</w:t>
      </w:r>
    </w:p>
    <w:p w:rsidR="000F4A9C" w:rsidRDefault="000F4A9C"/>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 type REAL --&gt;</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&lt;x</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 xml:space="preserve">   nullFlavor = (NI | OTH | NINF | PINF | UNK | ASKU | NAV | NASK | TRC | MSK | NA | NP)</w:t>
            </w:r>
          </w:p>
          <w:p w:rsidR="000F4A9C" w:rsidRDefault="000F4A9C">
            <w:pPr>
              <w:rPr>
                <w:rFonts w:ascii="Courier New" w:hAnsi="Courier New" w:cs="Courier New"/>
                <w:color w:val="000000"/>
                <w:sz w:val="20"/>
                <w:lang w:val="en-GB" w:eastAsia="fi-FI"/>
              </w:rPr>
            </w:pPr>
            <w:r>
              <w:rPr>
                <w:rFonts w:ascii="Courier New" w:hAnsi="Courier New" w:cs="Courier New"/>
                <w:color w:val="000000"/>
                <w:sz w:val="20"/>
                <w:lang w:eastAsia="fi-FI"/>
              </w:rPr>
              <w:t xml:space="preserve">   </w:t>
            </w:r>
            <w:r>
              <w:rPr>
                <w:rFonts w:ascii="Courier New" w:hAnsi="Courier New" w:cs="Courier New"/>
                <w:color w:val="000000"/>
                <w:sz w:val="20"/>
                <w:lang w:val="en-GB" w:eastAsia="fi-FI"/>
              </w:rPr>
              <w:t>value = Union of (xs:decimal xs:double)</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val="en-GB" w:eastAsia="fi-FI"/>
              </w:rPr>
              <w:t xml:space="preserve">   </w:t>
            </w:r>
            <w:r>
              <w:rPr>
                <w:rFonts w:ascii="Courier New" w:hAnsi="Courier New" w:cs="Courier New"/>
                <w:color w:val="000000"/>
                <w:sz w:val="20"/>
                <w:lang w:eastAsia="fi-FI"/>
              </w:rPr>
              <w:t>/&gt;</w:t>
            </w:r>
          </w:p>
        </w:tc>
      </w:tr>
    </w:tbl>
    <w:p w:rsidR="000F4A9C" w:rsidRDefault="000F4A9C">
      <w:pPr>
        <w:rPr>
          <w:color w:val="000000"/>
        </w:rPr>
      </w:pPr>
    </w:p>
    <w:p w:rsidR="000F4A9C" w:rsidRDefault="000F4A9C">
      <w:pPr>
        <w:rPr>
          <w:color w:val="000000"/>
        </w:rPr>
      </w:pPr>
      <w:r>
        <w:rPr>
          <w:color w:val="000000"/>
        </w:rPr>
        <w:t xml:space="preserve">Reaaliluku esitetään näyttömuodossa desimaalipilkulla (,) ja XML-rakenteessa desimaalipisteellä (.). </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REAL</w:t>
            </w:r>
            <w:r>
              <w:rPr>
                <w:color w:val="0000FF"/>
                <w:szCs w:val="24"/>
                <w:highlight w:val="white"/>
                <w:lang w:val="en-GB" w:eastAsia="fi-FI"/>
              </w:rPr>
              <w:t>"</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43.5</w:t>
            </w:r>
            <w:r>
              <w:rPr>
                <w:color w:val="0000FF"/>
                <w:szCs w:val="24"/>
                <w:highlight w:val="white"/>
                <w:lang w:val="en-GB" w:eastAsia="fi-FI"/>
              </w:rPr>
              <w:t>"/&gt;</w:t>
            </w:r>
          </w:p>
        </w:tc>
      </w:tr>
    </w:tbl>
    <w:p w:rsidR="000F4A9C" w:rsidRDefault="000F4A9C">
      <w:pPr>
        <w:rPr>
          <w:color w:val="000000"/>
          <w:lang w:val="en-GB"/>
        </w:rPr>
      </w:pPr>
    </w:p>
    <w:p w:rsidR="000F4A9C" w:rsidRDefault="000F4A9C">
      <w:pPr>
        <w:rPr>
          <w:highlight w:val="whit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Otsikko"/>
              <w:rPr>
                <w:highlight w:val="white"/>
              </w:rPr>
            </w:pPr>
            <w:r>
              <w:rPr>
                <w:highlight w:val="white"/>
              </w:rPr>
              <w:t xml:space="preserve">Arvo: </w:t>
            </w:r>
            <w:r>
              <w:rPr>
                <w:rStyle w:val="NyttArvoChar"/>
                <w:color w:val="auto"/>
              </w:rPr>
              <w:t>43,5</w:t>
            </w:r>
          </w:p>
        </w:tc>
      </w:tr>
    </w:tbl>
    <w:p w:rsidR="000F4A9C" w:rsidRDefault="000F4A9C">
      <w:pPr>
        <w:rPr>
          <w:highlight w:val="white"/>
        </w:rPr>
      </w:pPr>
    </w:p>
    <w:p w:rsidR="000F4A9C" w:rsidRDefault="000F4A9C">
      <w:pPr>
        <w:rPr>
          <w:color w:val="000000"/>
        </w:rPr>
      </w:pPr>
      <w:r>
        <w:rPr>
          <w:color w:val="000000"/>
        </w:rPr>
        <w:t>Eksponenttirakenteiden xml-esitys tulee  XML-tietotyypin määrittelyn kautta (</w:t>
      </w:r>
      <w:hyperlink r:id="rId27" w:anchor="double" w:history="1">
        <w:r>
          <w:rPr>
            <w:rStyle w:val="Hyperlinkki"/>
          </w:rPr>
          <w:t>http://ww</w:t>
        </w:r>
        <w:r>
          <w:rPr>
            <w:rStyle w:val="Hyperlinkki"/>
          </w:rPr>
          <w:t>w</w:t>
        </w:r>
        <w:r>
          <w:rPr>
            <w:rStyle w:val="Hyperlinkki"/>
          </w:rPr>
          <w:t>.w3.org/TR/2001/REC-xmlschema-2-2001050</w:t>
        </w:r>
        <w:r>
          <w:rPr>
            <w:rStyle w:val="Hyperlinkki"/>
          </w:rPr>
          <w:t>2</w:t>
        </w:r>
        <w:r>
          <w:rPr>
            <w:rStyle w:val="Hyperlinkki"/>
          </w:rPr>
          <w:t>/#double</w:t>
        </w:r>
      </w:hyperlink>
      <w:r>
        <w:rPr>
          <w:color w:val="000000"/>
        </w:rPr>
        <w:t>). Kyseinen standardi määrittelee muidenkin matemaattisten arvojen esitystavan, seuraavassa on esimerkkinä eksponentti.</w:t>
      </w:r>
    </w:p>
    <w:p w:rsidR="000F4A9C" w:rsidRDefault="000F4A9C">
      <w:pPr>
        <w:rPr>
          <w:color w:val="000000"/>
        </w:rPr>
      </w:pPr>
    </w:p>
    <w:p w:rsidR="000F4A9C" w:rsidRDefault="000F4A9C">
      <w:pPr>
        <w:rPr>
          <w:color w:val="000000"/>
        </w:rPr>
      </w:pPr>
      <w:r>
        <w:rPr>
          <w:color w:val="000000"/>
        </w:rPr>
        <w:t>Exponenttilukuesitykset ovat harvinaisempia CDA asiakirjoissa, joten näyttömuotoon on sallittua tuoda suoraan xml mukainen esitys tai ’sup’ muotoilulla esitetty muoto. Seuraavat kaksi arvoa ovat siis identtiset esitykset-</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REAL</w:t>
            </w:r>
            <w:r>
              <w:rPr>
                <w:color w:val="0000FF"/>
                <w:szCs w:val="24"/>
                <w:highlight w:val="white"/>
                <w:lang w:val="en-GB" w:eastAsia="fi-FI"/>
              </w:rPr>
              <w:t>"</w:t>
            </w:r>
            <w:r>
              <w:rPr>
                <w:color w:val="FF0000"/>
                <w:szCs w:val="24"/>
                <w:highlight w:val="white"/>
                <w:lang w:val="en-GB" w:eastAsia="fi-FI"/>
              </w:rPr>
              <w:t xml:space="preserve"> value</w:t>
            </w:r>
            <w:r>
              <w:rPr>
                <w:color w:val="0000FF"/>
                <w:szCs w:val="24"/>
                <w:highlight w:val="white"/>
                <w:lang w:val="en-GB" w:eastAsia="fi-FI"/>
              </w:rPr>
              <w:t>="</w:t>
            </w:r>
            <w:r>
              <w:rPr>
                <w:color w:val="000000"/>
                <w:szCs w:val="24"/>
                <w:lang w:val="en-GB" w:eastAsia="fi-FI"/>
              </w:rPr>
              <w:t>2.3E6</w:t>
            </w:r>
            <w:r>
              <w:rPr>
                <w:color w:val="0000FF"/>
                <w:szCs w:val="24"/>
                <w:highlight w:val="white"/>
                <w:lang w:val="en-GB" w:eastAsia="fi-FI"/>
              </w:rPr>
              <w:t>"/&gt;</w:t>
            </w:r>
          </w:p>
        </w:tc>
      </w:tr>
    </w:tbl>
    <w:p w:rsid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Korostus"/>
                <w:bCs/>
                <w:i w:val="0"/>
                <w:iCs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sidRPr="00DA4851">
              <w:rPr>
                <w:rStyle w:val="Korostus"/>
                <w:bCs/>
                <w:i w:val="0"/>
                <w:iCs w:val="0"/>
                <w:lang w:val="en-GB"/>
              </w:rPr>
              <w:t>Arvot</w:t>
            </w:r>
            <w:r>
              <w:rPr>
                <w:rStyle w:val="NyttArvoChar"/>
                <w:b w:val="0"/>
                <w:lang w:val="en-GB"/>
              </w:rPr>
              <w:t xml:space="preserve"> </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2,3E6</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DA4851"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2,3*10&lt;sup&gt;6&lt;/sup&gt;</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DA4851" w:rsidRDefault="000F4A9C">
            <w:pPr>
              <w:rPr>
                <w:rStyle w:val="Korostus"/>
                <w:bCs/>
                <w:i w:val="0"/>
                <w:iCs w:val="0"/>
                <w:lang w:val="de-DE"/>
              </w:rPr>
            </w:pPr>
            <w:r>
              <w:rPr>
                <w:rStyle w:val="Korostus"/>
                <w:bCs/>
                <w:i w:val="0"/>
                <w:iCs w:val="0"/>
                <w:lang w:val="en-GB"/>
              </w:rPr>
              <w:tab/>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p>
          <w:p w:rsidR="000F4A9C" w:rsidRDefault="000F4A9C">
            <w:pPr>
              <w:rPr>
                <w:lang w:val="de-DE"/>
              </w:rPr>
            </w:pPr>
            <w:r>
              <w:rPr>
                <w:rStyle w:val="Korostus"/>
                <w:bCs/>
                <w:i w:val="0"/>
                <w:iCs w:val="0"/>
                <w:color w:val="0000FF"/>
                <w:lang w:val="de-DE"/>
              </w:rPr>
              <w:t>&lt;/</w:t>
            </w:r>
            <w:r>
              <w:rPr>
                <w:rStyle w:val="Korostus"/>
                <w:bCs/>
                <w:i w:val="0"/>
                <w:iCs w:val="0"/>
                <w:color w:val="800000"/>
                <w:lang w:val="de-DE"/>
              </w:rPr>
              <w:t>text</w:t>
            </w:r>
            <w:r>
              <w:rPr>
                <w:rStyle w:val="Korostus"/>
                <w:bCs/>
                <w:i w:val="0"/>
                <w:iCs w:val="0"/>
                <w:color w:val="0000FF"/>
                <w:lang w:val="de-DE"/>
              </w:rPr>
              <w:t>&gt;</w:t>
            </w:r>
          </w:p>
        </w:tc>
      </w:tr>
    </w:tbl>
    <w:p w:rsidR="000F4A9C" w:rsidRDefault="000F4A9C">
      <w:pPr>
        <w:rPr>
          <w:lang w:val="de-DE"/>
        </w:rPr>
      </w:pPr>
    </w:p>
    <w:p w:rsidR="000F4A9C" w:rsidRDefault="000F4A9C">
      <w:pPr>
        <w:rPr>
          <w:highlight w:val="white"/>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Otsikko"/>
              <w:rPr>
                <w:lang w:val="de-DE"/>
              </w:rPr>
            </w:pPr>
            <w:r>
              <w:rPr>
                <w:highlight w:val="white"/>
                <w:lang w:val="de-DE"/>
              </w:rPr>
              <w:t xml:space="preserve">Arvot: </w:t>
            </w:r>
          </w:p>
          <w:p w:rsidR="000F4A9C" w:rsidRDefault="000F4A9C">
            <w:pPr>
              <w:pStyle w:val="NyttOtsikko"/>
              <w:rPr>
                <w:rStyle w:val="NyttArvoChar"/>
                <w:color w:val="auto"/>
                <w:lang w:val="de-DE"/>
              </w:rPr>
            </w:pPr>
            <w:r>
              <w:rPr>
                <w:lang w:val="de-DE"/>
              </w:rPr>
              <w:t xml:space="preserve">             </w:t>
            </w:r>
            <w:r>
              <w:rPr>
                <w:rStyle w:val="NyttArvoChar"/>
                <w:color w:val="auto"/>
                <w:lang w:val="de-DE"/>
              </w:rPr>
              <w:t>2,3E6</w:t>
            </w:r>
          </w:p>
          <w:p w:rsidR="000F4A9C" w:rsidRDefault="000F4A9C">
            <w:pPr>
              <w:pStyle w:val="NyttOtsikko"/>
              <w:rPr>
                <w:b w:val="0"/>
                <w:bCs w:val="0"/>
                <w:color w:val="auto"/>
              </w:rPr>
            </w:pPr>
            <w:r>
              <w:rPr>
                <w:lang w:val="de-DE"/>
              </w:rPr>
              <w:t xml:space="preserve">             </w:t>
            </w:r>
            <w:r>
              <w:rPr>
                <w:rStyle w:val="NyttArvoChar"/>
                <w:color w:val="auto"/>
              </w:rPr>
              <w:t>2,3*10</w:t>
            </w:r>
            <w:r>
              <w:rPr>
                <w:rStyle w:val="NyttArvoChar"/>
                <w:color w:val="auto"/>
                <w:vertAlign w:val="superscript"/>
              </w:rPr>
              <w:t>6</w:t>
            </w:r>
          </w:p>
        </w:tc>
      </w:tr>
    </w:tbl>
    <w:p w:rsidR="000F4A9C" w:rsidRDefault="000F4A9C">
      <w:pPr>
        <w:rPr>
          <w:highlight w:val="white"/>
        </w:rPr>
      </w:pPr>
    </w:p>
    <w:p w:rsidR="000F4A9C" w:rsidRDefault="000F4A9C">
      <w:pPr>
        <w:rPr>
          <w:color w:val="000000"/>
        </w:rPr>
      </w:pPr>
    </w:p>
    <w:p w:rsidR="00371AB0" w:rsidRDefault="00371AB0">
      <w:pPr>
        <w:rPr>
          <w:color w:val="000000"/>
        </w:rPr>
      </w:pPr>
    </w:p>
    <w:p w:rsidR="00371AB0" w:rsidRDefault="00371AB0">
      <w:pPr>
        <w:rPr>
          <w:color w:val="000000"/>
        </w:rPr>
      </w:pPr>
    </w:p>
    <w:p w:rsidR="00371AB0" w:rsidRDefault="00371AB0">
      <w:pPr>
        <w:rPr>
          <w:color w:val="000000"/>
        </w:rPr>
      </w:pPr>
    </w:p>
    <w:p w:rsidR="00371AB0" w:rsidRDefault="00371AB0">
      <w:pPr>
        <w:rPr>
          <w:color w:val="000000"/>
        </w:rPr>
      </w:pPr>
    </w:p>
    <w:p w:rsidR="000F4A9C" w:rsidRDefault="000F4A9C" w:rsidP="001C6910">
      <w:pPr>
        <w:pStyle w:val="Otsikko2"/>
        <w:rPr>
          <w:highlight w:val="white"/>
          <w:lang w:eastAsia="fi-FI"/>
        </w:rPr>
      </w:pPr>
      <w:bookmarkStart w:id="585" w:name="dtdl-REAL"/>
      <w:bookmarkStart w:id="586" w:name="_Toc58484552"/>
      <w:bookmarkEnd w:id="585"/>
      <w:r>
        <w:t>Ratio</w:t>
      </w:r>
      <w:r>
        <w:fldChar w:fldCharType="begin"/>
      </w:r>
      <w:r>
        <w:instrText xml:space="preserve"> XE "Ratio" </w:instrText>
      </w:r>
      <w:r>
        <w:fldChar w:fldCharType="end"/>
      </w:r>
      <w:r>
        <w:t xml:space="preserve"> (RTO</w:t>
      </w:r>
      <w:r>
        <w:fldChar w:fldCharType="begin"/>
      </w:r>
      <w:r>
        <w:instrText xml:space="preserve"> XE "RTO" \f"DT"</w:instrText>
      </w:r>
      <w:r>
        <w:fldChar w:fldCharType="end"/>
      </w:r>
      <w:r>
        <w:t>)</w:t>
      </w:r>
      <w:bookmarkEnd w:id="586"/>
    </w:p>
    <w:p w:rsidR="000F4A9C" w:rsidRDefault="000F4A9C"/>
    <w:p w:rsidR="000F4A9C" w:rsidRDefault="000F4A9C">
      <w:r>
        <w:t xml:space="preserve">Rationaaliluku eli murtoluku, joka koostuu osoittajasta ja nimittäjästä. Osoittajan ja nimittäjän yhteisiä tekijöitä ei ole välttämättä supistettu pois. </w:t>
      </w:r>
    </w:p>
    <w:p w:rsidR="000F4A9C" w:rsidRDefault="000F4A9C">
      <w:pPr>
        <w:tabs>
          <w:tab w:val="left" w:pos="1668"/>
        </w:tabs>
      </w:pPr>
      <w:r>
        <w:t>Monissa tapauksissa rationaaliluvun esittäminen reaalilukuna on perusteltua.</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 type RTO --&gt;</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&lt;x</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 xml:space="preserve">   nullFlavor = (NI | OTH | NINF | PINF | UNK | ASKU | NAV | NASK | TRC | MSK | NA | NP)</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 xml:space="preserve">   &gt;</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 xml:space="preserve">   Content: ( numerator, denominator )</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&lt;/x&gt;</w:t>
            </w:r>
          </w:p>
        </w:tc>
      </w:tr>
    </w:tbl>
    <w:p w:rsidR="000F4A9C" w:rsidRDefault="000F4A9C">
      <w:pPr>
        <w:rPr>
          <w:color w:val="000000"/>
        </w:rPr>
      </w:pPr>
    </w:p>
    <w:p w:rsidR="000F4A9C" w:rsidRDefault="000F4A9C">
      <w:pPr>
        <w:rPr>
          <w:highlight w:val="white"/>
          <w:lang w:eastAsia="fi-FI"/>
        </w:rPr>
      </w:pPr>
      <w:r>
        <w:rPr>
          <w:highlight w:val="white"/>
          <w:lang w:eastAsia="fi-FI"/>
        </w:rPr>
        <w:t xml:space="preserve">Esimerkkejä: </w:t>
      </w:r>
    </w:p>
    <w:p w:rsidR="000F4A9C" w:rsidRDefault="000F4A9C">
      <w:r>
        <w:t xml:space="preserve">Kahden kokonaisluvun osamäärä, missä osoittajan ja nimittäjän tietotyyppi esitetään erikseen </w:t>
      </w:r>
    </w:p>
    <w:p w:rsidR="000F4A9C" w:rsidRDefault="000F4A9C">
      <w:pPr>
        <w:ind w:left="568"/>
        <w:rPr>
          <w:color w:val="0000FF"/>
          <w:lang w:val="en-GB"/>
        </w:rPr>
      </w:pPr>
      <w:r>
        <w:rPr>
          <w:color w:val="0000FF"/>
        </w:rPr>
        <w:t xml:space="preserve">  </w:t>
      </w:r>
      <w:r>
        <w:rPr>
          <w:color w:val="0000FF"/>
          <w:lang w:val="en-GB"/>
        </w:rPr>
        <w:t>&lt;</w:t>
      </w:r>
      <w:r>
        <w:rPr>
          <w:color w:val="993300"/>
          <w:lang w:val="en-GB"/>
        </w:rPr>
        <w:t>unitQuanity</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numerator</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1</w:t>
      </w:r>
      <w:r>
        <w:rPr>
          <w:color w:val="0000FF"/>
          <w:szCs w:val="24"/>
          <w:highlight w:val="white"/>
          <w:lang w:val="en-GB" w:eastAsia="fi-FI"/>
        </w:rPr>
        <w:t>"</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INT</w:t>
      </w:r>
      <w:r>
        <w:rPr>
          <w:color w:val="0000FF"/>
          <w:szCs w:val="24"/>
          <w:highlight w:val="white"/>
          <w:lang w:val="en-GB" w:eastAsia="fi-FI"/>
        </w:rPr>
        <w:t>"</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denominator</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64</w:t>
      </w:r>
      <w:r>
        <w:rPr>
          <w:color w:val="0000FF"/>
          <w:szCs w:val="24"/>
          <w:highlight w:val="white"/>
          <w:lang w:val="en-GB" w:eastAsia="fi-FI"/>
        </w:rPr>
        <w:t>"</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INT</w:t>
      </w:r>
      <w:r>
        <w:rPr>
          <w:color w:val="0000FF"/>
          <w:szCs w:val="24"/>
          <w:highlight w:val="white"/>
          <w:lang w:val="en-GB" w:eastAsia="fi-FI"/>
        </w:rPr>
        <w:t>"</w:t>
      </w:r>
      <w:r>
        <w:rPr>
          <w:color w:val="0000FF"/>
          <w:lang w:val="en-GB"/>
        </w:rPr>
        <w:t>/&gt;</w:t>
      </w:r>
    </w:p>
    <w:p w:rsidR="000F4A9C" w:rsidRDefault="000F4A9C">
      <w:pPr>
        <w:ind w:left="568"/>
        <w:rPr>
          <w:color w:val="0000FF"/>
        </w:rPr>
      </w:pPr>
      <w:r>
        <w:rPr>
          <w:color w:val="0000FF"/>
        </w:rPr>
        <w:t>&lt;/</w:t>
      </w:r>
      <w:r>
        <w:rPr>
          <w:color w:val="993300"/>
        </w:rPr>
        <w:t>unitQuanity</w:t>
      </w:r>
      <w:r>
        <w:rPr>
          <w:color w:val="0000FF"/>
        </w:rPr>
        <w:t>&gt;</w:t>
      </w:r>
    </w:p>
    <w:p w:rsidR="000F4A9C" w:rsidRDefault="000F4A9C"/>
    <w:p w:rsidR="000F4A9C" w:rsidRDefault="000F4A9C">
      <w:r>
        <w:t>Toisessa esimerkissä on hinnan ja määrän suhde, joka esitetään murtoluvun arvon kertovana elementtinä.</w:t>
      </w:r>
    </w:p>
    <w:p w:rsidR="000F4A9C" w:rsidRDefault="000F4A9C">
      <w:pPr>
        <w:ind w:left="568"/>
        <w:rPr>
          <w:color w:val="0000FF"/>
          <w:lang w:val="en-GB"/>
        </w:rPr>
      </w:pPr>
      <w:r>
        <w:rPr>
          <w:color w:val="0000FF"/>
        </w:rPr>
        <w:t xml:space="preserve">  </w:t>
      </w:r>
      <w:r>
        <w:rPr>
          <w:color w:val="0000FF"/>
          <w:lang w:val="en-GB"/>
        </w:rPr>
        <w:t>&lt;</w:t>
      </w:r>
      <w:r>
        <w:rPr>
          <w:color w:val="993300"/>
          <w:lang w:val="en-GB"/>
        </w:rPr>
        <w:t>unitPriceAmount</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RTO_MO_PQ</w:t>
      </w:r>
      <w:r>
        <w:rPr>
          <w:color w:val="0000FF"/>
          <w:szCs w:val="24"/>
          <w:highlight w:val="white"/>
          <w:lang w:val="en-GB" w:eastAsia="fi-FI"/>
        </w:rPr>
        <w:t>"</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numerator</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1.15</w:t>
      </w:r>
      <w:r>
        <w:rPr>
          <w:color w:val="0000FF"/>
          <w:szCs w:val="24"/>
          <w:highlight w:val="white"/>
          <w:lang w:val="en-GB" w:eastAsia="fi-FI"/>
        </w:rPr>
        <w:t>"</w:t>
      </w:r>
      <w:r>
        <w:rPr>
          <w:color w:val="0000FF"/>
          <w:lang w:val="en-GB"/>
        </w:rPr>
        <w:t xml:space="preserve"> </w:t>
      </w:r>
      <w:r>
        <w:rPr>
          <w:color w:val="FF0000"/>
          <w:lang w:val="en-GB"/>
        </w:rPr>
        <w:t>currency</w:t>
      </w:r>
      <w:r>
        <w:rPr>
          <w:color w:val="0000FF"/>
          <w:lang w:val="en-GB"/>
        </w:rPr>
        <w:t>='</w:t>
      </w:r>
      <w:r>
        <w:rPr>
          <w:lang w:val="en-GB"/>
        </w:rPr>
        <w:t>USD</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denominator</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1</w:t>
      </w:r>
      <w:r>
        <w:rPr>
          <w:color w:val="0000FF"/>
          <w:szCs w:val="24"/>
          <w:highlight w:val="white"/>
          <w:lang w:val="en-GB" w:eastAsia="fi-FI"/>
        </w:rPr>
        <w:t>"</w:t>
      </w:r>
      <w:r>
        <w:rPr>
          <w:color w:val="0000FF"/>
          <w:lang w:val="en-GB"/>
        </w:rPr>
        <w:t xml:space="preserve"> </w:t>
      </w:r>
      <w:r>
        <w:rPr>
          <w:color w:val="FF0000"/>
          <w:lang w:val="en-GB"/>
        </w:rPr>
        <w:t>unit</w:t>
      </w:r>
      <w:r>
        <w:rPr>
          <w:color w:val="0000FF"/>
          <w:lang w:val="en-GB"/>
        </w:rPr>
        <w:t>=</w:t>
      </w:r>
      <w:r>
        <w:rPr>
          <w:color w:val="0000FF"/>
          <w:szCs w:val="24"/>
          <w:highlight w:val="white"/>
          <w:lang w:val="en-GB" w:eastAsia="fi-FI"/>
        </w:rPr>
        <w:t>"</w:t>
      </w:r>
      <w:r>
        <w:rPr>
          <w:lang w:val="en-GB"/>
        </w:rPr>
        <w:t>[gal_us]</w:t>
      </w:r>
      <w:r>
        <w:rPr>
          <w:color w:val="0000FF"/>
          <w:szCs w:val="24"/>
          <w:highlight w:val="white"/>
          <w:lang w:val="en-GB" w:eastAsia="fi-FI"/>
        </w:rPr>
        <w:t>"</w:t>
      </w:r>
      <w:r>
        <w:rPr>
          <w:color w:val="0000FF"/>
          <w:lang w:val="en-GB"/>
        </w:rPr>
        <w:t>/&gt;</w:t>
      </w:r>
    </w:p>
    <w:p w:rsidR="000F4A9C" w:rsidRDefault="000F4A9C">
      <w:pPr>
        <w:ind w:left="568"/>
        <w:rPr>
          <w:color w:val="0000FF"/>
        </w:rPr>
      </w:pPr>
      <w:r>
        <w:rPr>
          <w:color w:val="0000FF"/>
        </w:rPr>
        <w:t>&lt;/</w:t>
      </w:r>
      <w:r>
        <w:rPr>
          <w:color w:val="993300"/>
        </w:rPr>
        <w:t>unitPriceAmount</w:t>
      </w:r>
      <w:r>
        <w:rPr>
          <w:color w:val="0000FF"/>
        </w:rPr>
        <w:t>&gt;</w:t>
      </w:r>
    </w:p>
    <w:p w:rsidR="000F4A9C" w:rsidRDefault="000F4A9C"/>
    <w:p w:rsidR="000F4A9C" w:rsidRDefault="000F4A9C">
      <w:r>
        <w:t>Kolmas esimerkki esittää määrien välisen suhteen, missä osoittajan ja nimittäjän tyypit on esitetty erikseen.</w:t>
      </w:r>
    </w:p>
    <w:p w:rsidR="000F4A9C" w:rsidRDefault="000F4A9C">
      <w:pPr>
        <w:ind w:left="568"/>
        <w:rPr>
          <w:color w:val="0000FF"/>
          <w:lang w:val="en-GB"/>
        </w:rPr>
      </w:pPr>
      <w:r>
        <w:rPr>
          <w:color w:val="0000FF"/>
        </w:rPr>
        <w:t xml:space="preserve">  </w:t>
      </w:r>
      <w:r>
        <w:rPr>
          <w:color w:val="0000FF"/>
          <w:lang w:val="en-GB"/>
        </w:rPr>
        <w:t>&lt;</w:t>
      </w:r>
      <w:r>
        <w:rPr>
          <w:color w:val="993300"/>
          <w:lang w:val="en-GB"/>
        </w:rPr>
        <w:t>maxDoseQuantity</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numerator</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PQ</w:t>
      </w:r>
      <w:r>
        <w:rPr>
          <w:color w:val="0000FF"/>
          <w:szCs w:val="24"/>
          <w:highlight w:val="white"/>
          <w:lang w:val="en-GB" w:eastAsia="fi-FI"/>
        </w:rPr>
        <w:t>"</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25</w:t>
      </w:r>
      <w:r>
        <w:rPr>
          <w:color w:val="0000FF"/>
          <w:szCs w:val="24"/>
          <w:highlight w:val="white"/>
          <w:lang w:val="en-GB" w:eastAsia="fi-FI"/>
        </w:rPr>
        <w:t>"</w:t>
      </w:r>
      <w:r>
        <w:rPr>
          <w:color w:val="0000FF"/>
          <w:lang w:val="en-GB"/>
        </w:rPr>
        <w:t xml:space="preserve"> </w:t>
      </w:r>
      <w:r>
        <w:rPr>
          <w:color w:val="FF0000"/>
          <w:lang w:val="en-GB"/>
        </w:rPr>
        <w:t>unit</w:t>
      </w:r>
      <w:r>
        <w:rPr>
          <w:color w:val="0000FF"/>
          <w:lang w:val="en-GB"/>
        </w:rPr>
        <w:t>=</w:t>
      </w:r>
      <w:r>
        <w:rPr>
          <w:color w:val="0000FF"/>
          <w:szCs w:val="24"/>
          <w:highlight w:val="white"/>
          <w:lang w:val="en-GB" w:eastAsia="fi-FI"/>
        </w:rPr>
        <w:t>"</w:t>
      </w:r>
      <w:r>
        <w:rPr>
          <w:lang w:val="en-GB"/>
        </w:rPr>
        <w:t>mg</w:t>
      </w:r>
      <w:r>
        <w:rPr>
          <w:color w:val="0000FF"/>
          <w:szCs w:val="24"/>
          <w:highlight w:val="white"/>
          <w:lang w:val="en-GB" w:eastAsia="fi-FI"/>
        </w:rPr>
        <w:t>"</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denominator</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PQ</w:t>
      </w:r>
      <w:r>
        <w:rPr>
          <w:color w:val="0000FF"/>
          <w:szCs w:val="24"/>
          <w:highlight w:val="white"/>
          <w:lang w:val="en-GB" w:eastAsia="fi-FI"/>
        </w:rPr>
        <w:t>"</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5</w:t>
      </w:r>
      <w:r>
        <w:rPr>
          <w:color w:val="0000FF"/>
          <w:szCs w:val="24"/>
          <w:highlight w:val="white"/>
          <w:lang w:val="en-GB" w:eastAsia="fi-FI"/>
        </w:rPr>
        <w:t>"</w:t>
      </w:r>
      <w:r>
        <w:rPr>
          <w:color w:val="0000FF"/>
          <w:lang w:val="en-GB"/>
        </w:rPr>
        <w:t xml:space="preserve"> </w:t>
      </w:r>
      <w:r>
        <w:rPr>
          <w:color w:val="FF0000"/>
          <w:lang w:val="en-GB"/>
        </w:rPr>
        <w:t>unit</w:t>
      </w:r>
      <w:r>
        <w:rPr>
          <w:color w:val="0000FF"/>
          <w:lang w:val="en-GB"/>
        </w:rPr>
        <w:t>=</w:t>
      </w:r>
      <w:r>
        <w:rPr>
          <w:color w:val="0000FF"/>
          <w:szCs w:val="24"/>
          <w:highlight w:val="white"/>
          <w:lang w:val="en-GB" w:eastAsia="fi-FI"/>
        </w:rPr>
        <w:t>"</w:t>
      </w:r>
      <w:r>
        <w:rPr>
          <w:lang w:val="en-GB"/>
        </w:rPr>
        <w:t>mL</w:t>
      </w:r>
      <w:r>
        <w:rPr>
          <w:color w:val="0000FF"/>
          <w:szCs w:val="24"/>
          <w:highlight w:val="white"/>
          <w:lang w:val="en-GB" w:eastAsia="fi-FI"/>
        </w:rPr>
        <w:t>"</w:t>
      </w:r>
      <w:r>
        <w:rPr>
          <w:color w:val="0000FF"/>
          <w:lang w:val="en-GB"/>
        </w:rPr>
        <w:t>/&gt;</w:t>
      </w:r>
    </w:p>
    <w:p w:rsidR="000F4A9C" w:rsidRDefault="000F4A9C">
      <w:pPr>
        <w:ind w:left="568"/>
        <w:rPr>
          <w:color w:val="0000FF"/>
          <w:lang w:val="en-GB"/>
        </w:rPr>
      </w:pPr>
      <w:r>
        <w:rPr>
          <w:color w:val="0000FF"/>
          <w:lang w:val="en-GB"/>
        </w:rPr>
        <w:t>&lt;/</w:t>
      </w:r>
      <w:r>
        <w:rPr>
          <w:color w:val="993300"/>
          <w:lang w:val="en-GB"/>
        </w:rPr>
        <w:t>maxDoseQuantity</w:t>
      </w:r>
      <w:r>
        <w:rPr>
          <w:color w:val="0000FF"/>
          <w:lang w:val="en-GB"/>
        </w:rPr>
        <w:t>&gt;</w:t>
      </w:r>
    </w:p>
    <w:p w:rsidR="000F4A9C" w:rsidRDefault="000F4A9C">
      <w:pPr>
        <w:rPr>
          <w:lang w:val="en-GB"/>
        </w:rPr>
      </w:pPr>
    </w:p>
    <w:p w:rsidR="000F4A9C" w:rsidRDefault="000F4A9C">
      <w:pPr>
        <w:rPr>
          <w:lang w:val="en-US"/>
        </w:rPr>
      </w:pPr>
    </w:p>
    <w:p w:rsidR="000F4A9C" w:rsidRDefault="000F4A9C" w:rsidP="001C6910">
      <w:pPr>
        <w:pStyle w:val="Otsikko2"/>
      </w:pPr>
      <w:bookmarkStart w:id="587" w:name="_Toc58484553"/>
      <w:r>
        <w:t>Lista</w:t>
      </w:r>
      <w:r>
        <w:fldChar w:fldCharType="begin"/>
      </w:r>
      <w:r>
        <w:instrText xml:space="preserve"> XE "Lista" </w:instrText>
      </w:r>
      <w:r>
        <w:fldChar w:fldCharType="end"/>
      </w:r>
      <w:r>
        <w:t xml:space="preserve"> - Sequence</w:t>
      </w:r>
      <w:r>
        <w:fldChar w:fldCharType="begin"/>
      </w:r>
      <w:r>
        <w:instrText xml:space="preserve"> XE "Sequence" </w:instrText>
      </w:r>
      <w:r>
        <w:fldChar w:fldCharType="end"/>
      </w:r>
      <w:r>
        <w:t xml:space="preserve"> (LIST</w:t>
      </w:r>
      <w:r>
        <w:fldChar w:fldCharType="begin"/>
      </w:r>
      <w:r>
        <w:instrText xml:space="preserve"> XE "LIST" \f"DT"</w:instrText>
      </w:r>
      <w:r>
        <w:fldChar w:fldCharType="end"/>
      </w:r>
      <w:r>
        <w:t>)</w:t>
      </w:r>
      <w:bookmarkEnd w:id="587"/>
    </w:p>
    <w:p w:rsidR="000F4A9C" w:rsidRDefault="000F4A9C">
      <w:r>
        <w:t xml:space="preserve">Tietotyypit LIST, SET ja BAG liittyvät läheisesti toisiinsa, ne esitetään tässä luvuissa 3.16.-3.18. Näitä geneerisiä tietotyyppejä kuvaa seuraavat </w:t>
      </w:r>
    </w:p>
    <w:p w:rsidR="000F4A9C" w:rsidRDefault="000F4A9C">
      <w:pPr>
        <w:numPr>
          <w:ilvl w:val="0"/>
          <w:numId w:val="20"/>
        </w:numPr>
      </w:pPr>
      <w:r>
        <w:t>List: järjestys, duplikaatit ovat sallittuja</w:t>
      </w:r>
    </w:p>
    <w:p w:rsidR="000F4A9C" w:rsidRDefault="000F4A9C">
      <w:pPr>
        <w:numPr>
          <w:ilvl w:val="0"/>
          <w:numId w:val="20"/>
        </w:numPr>
      </w:pPr>
      <w:r>
        <w:t>Set: ei järjestystä, ei duplikaatteja</w:t>
      </w:r>
    </w:p>
    <w:p w:rsidR="000F4A9C" w:rsidRDefault="000F4A9C">
      <w:pPr>
        <w:numPr>
          <w:ilvl w:val="0"/>
          <w:numId w:val="20"/>
        </w:numPr>
      </w:pPr>
      <w:r>
        <w:t>Bag: ei järjestystä duplikaatit ovat sallittuja</w:t>
      </w:r>
    </w:p>
    <w:p w:rsidR="000F4A9C" w:rsidRDefault="000F4A9C"/>
    <w:p w:rsidR="000F4A9C" w:rsidRDefault="000F4A9C">
      <w:r>
        <w:t>XML esityksessä ei ole eroja näiden välillä vaan kaikissa tapauksissa XML elementti (esim id-elementti) esiintyy toistuvana ja attribuutissa arvot ovat välilyönneillä (whitespace) erotettuina.</w:t>
      </w:r>
    </w:p>
    <w:p w:rsidR="000F4A9C" w:rsidRDefault="000F4A9C"/>
    <w:p w:rsidR="000F4A9C" w:rsidRDefault="000F4A9C">
      <w:r>
        <w:t>Yleinen tietotyyyppi lista (Sequence LIST) sisältää muita erillisiä arvoja määritetyssä järjestyksessä. Duplikaatit ovat mahdollisia.LIST tietotyyppiä käytetään sekä elementti- ja attribuuttimuodossa.</w:t>
      </w:r>
    </w:p>
    <w:p w:rsidR="000F4A9C" w:rsidRDefault="000F4A9C"/>
    <w:p w:rsidR="000F4A9C" w:rsidRDefault="000F4A9C">
      <w:pPr>
        <w:rPr>
          <w:color w:val="000000"/>
        </w:rPr>
      </w:pPr>
      <w:r>
        <w:t>Esimerkki: luettelo templateid:tä.</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pStyle w:val="HTML-esimuotoiltu"/>
              <w:rPr>
                <w:rFonts w:ascii="Times New Roman" w:hAnsi="Times New Roman" w:cs="Times New Roman"/>
                <w:color w:val="0000FF"/>
                <w:sz w:val="24"/>
                <w:szCs w:val="24"/>
                <w:lang w:val="en-GB"/>
              </w:rPr>
            </w:pP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act</w:t>
            </w:r>
            <w:r>
              <w:rPr>
                <w:rFonts w:ascii="Times New Roman" w:hAnsi="Times New Roman" w:cs="Times New Roman"/>
                <w:color w:val="0000FF"/>
                <w:sz w:val="24"/>
                <w:szCs w:val="24"/>
                <w:lang w:val="en-GB"/>
              </w:rPr>
              <w:t>&gt;</w:t>
            </w:r>
          </w:p>
          <w:p w:rsidR="000F4A9C" w:rsidRDefault="000F4A9C">
            <w:pPr>
              <w:pStyle w:val="HTML-esimuotoiltu"/>
              <w:rPr>
                <w:rFonts w:ascii="Times New Roman" w:hAnsi="Times New Roman" w:cs="Times New Roman"/>
                <w:color w:val="0000FF"/>
                <w:sz w:val="24"/>
                <w:szCs w:val="24"/>
                <w:lang w:val="en-GB"/>
              </w:rPr>
            </w:pPr>
            <w:r>
              <w:rPr>
                <w:rFonts w:ascii="Times New Roman" w:hAnsi="Times New Roman" w:cs="Times New Roman"/>
                <w:color w:val="0000FF"/>
                <w:sz w:val="24"/>
                <w:szCs w:val="24"/>
                <w:lang w:val="en-GB"/>
              </w:rPr>
              <w:t xml:space="preserve">   ...</w:t>
            </w:r>
          </w:p>
          <w:p w:rsidR="000F4A9C" w:rsidRDefault="000F4A9C">
            <w:pPr>
              <w:pStyle w:val="HTML-esimuotoiltu"/>
              <w:rPr>
                <w:rFonts w:ascii="Times New Roman" w:hAnsi="Times New Roman" w:cs="Times New Roman"/>
                <w:color w:val="0000FF"/>
                <w:sz w:val="24"/>
                <w:szCs w:val="24"/>
                <w:lang w:val="en-GB"/>
              </w:rPr>
            </w:pPr>
            <w:r>
              <w:rPr>
                <w:rFonts w:ascii="Times New Roman" w:hAnsi="Times New Roman" w:cs="Times New Roman"/>
                <w:color w:val="0000FF"/>
                <w:sz w:val="24"/>
                <w:szCs w:val="24"/>
                <w:lang w:val="en-GB"/>
              </w:rPr>
              <w:t xml:space="preserve">   &lt;</w:t>
            </w:r>
            <w:r>
              <w:rPr>
                <w:rFonts w:ascii="Times New Roman" w:hAnsi="Times New Roman" w:cs="Times New Roman"/>
                <w:color w:val="993300"/>
                <w:sz w:val="24"/>
                <w:szCs w:val="24"/>
                <w:lang w:val="en-GB"/>
              </w:rPr>
              <w:t>templateId</w:t>
            </w:r>
            <w:r>
              <w:rPr>
                <w:rFonts w:ascii="Times New Roman" w:hAnsi="Times New Roman" w:cs="Times New Roman"/>
                <w:color w:val="0000FF"/>
                <w:sz w:val="24"/>
                <w:szCs w:val="24"/>
                <w:lang w:val="en-GB"/>
              </w:rPr>
              <w:t xml:space="preserve"> </w:t>
            </w:r>
            <w:r>
              <w:rPr>
                <w:rFonts w:ascii="Times New Roman" w:hAnsi="Times New Roman" w:cs="Times New Roman"/>
                <w:color w:val="FF0000"/>
                <w:sz w:val="24"/>
                <w:szCs w:val="24"/>
                <w:lang w:val="en-GB"/>
              </w:rPr>
              <w:t>root</w:t>
            </w:r>
            <w:r>
              <w:rPr>
                <w:rFonts w:ascii="Times New Roman" w:hAnsi="Times New Roman" w:cs="Times New Roman"/>
                <w:color w:val="0000FF"/>
                <w:sz w:val="24"/>
                <w:szCs w:val="24"/>
                <w:lang w:val="en-GB"/>
              </w:rPr>
              <w:t>=”</w:t>
            </w:r>
            <w:r>
              <w:rPr>
                <w:rFonts w:ascii="Times New Roman" w:hAnsi="Times New Roman" w:cs="Times New Roman"/>
                <w:sz w:val="24"/>
                <w:szCs w:val="24"/>
                <w:lang w:val="en-GB"/>
              </w:rPr>
              <w:t>2.16.840.1.113883.19</w:t>
            </w:r>
            <w:r>
              <w:rPr>
                <w:rFonts w:ascii="Times New Roman" w:hAnsi="Times New Roman" w:cs="Times New Roman"/>
                <w:color w:val="0000FF"/>
                <w:sz w:val="24"/>
                <w:szCs w:val="24"/>
                <w:lang w:val="en-GB"/>
              </w:rPr>
              <w:t xml:space="preserve">” </w:t>
            </w:r>
            <w:r>
              <w:rPr>
                <w:rFonts w:ascii="Times New Roman" w:hAnsi="Times New Roman" w:cs="Times New Roman"/>
                <w:color w:val="FF0000"/>
                <w:sz w:val="24"/>
                <w:szCs w:val="24"/>
                <w:lang w:val="en-GB"/>
              </w:rPr>
              <w:t>extension</w:t>
            </w:r>
            <w:r>
              <w:rPr>
                <w:rFonts w:ascii="Times New Roman" w:hAnsi="Times New Roman" w:cs="Times New Roman"/>
                <w:color w:val="0000FF"/>
                <w:sz w:val="24"/>
                <w:szCs w:val="24"/>
                <w:lang w:val="en-GB"/>
              </w:rPr>
              <w:t>=”</w:t>
            </w:r>
            <w:r>
              <w:rPr>
                <w:rFonts w:ascii="Times New Roman" w:hAnsi="Times New Roman" w:cs="Times New Roman"/>
                <w:sz w:val="24"/>
                <w:szCs w:val="24"/>
                <w:lang w:val="en-GB"/>
              </w:rPr>
              <w:t>Acme Template 1</w:t>
            </w:r>
            <w:r>
              <w:rPr>
                <w:rFonts w:ascii="Times New Roman" w:hAnsi="Times New Roman" w:cs="Times New Roman"/>
                <w:color w:val="0000FF"/>
                <w:sz w:val="24"/>
                <w:szCs w:val="24"/>
                <w:lang w:val="en-GB"/>
              </w:rPr>
              <w:t>”/&gt;</w:t>
            </w:r>
          </w:p>
          <w:p w:rsidR="000F4A9C" w:rsidRDefault="000F4A9C">
            <w:pPr>
              <w:pStyle w:val="HTML-esimuotoiltu"/>
              <w:rPr>
                <w:rFonts w:ascii="Times New Roman" w:hAnsi="Times New Roman" w:cs="Times New Roman"/>
                <w:color w:val="0000FF"/>
                <w:sz w:val="24"/>
                <w:szCs w:val="24"/>
                <w:lang w:val="en-GB"/>
              </w:rPr>
            </w:pPr>
            <w:r>
              <w:rPr>
                <w:rFonts w:ascii="Times New Roman" w:hAnsi="Times New Roman" w:cs="Times New Roman"/>
                <w:color w:val="0000FF"/>
                <w:sz w:val="24"/>
                <w:szCs w:val="24"/>
                <w:lang w:val="en-GB"/>
              </w:rPr>
              <w:t xml:space="preserve">   &lt;</w:t>
            </w:r>
            <w:r>
              <w:rPr>
                <w:rFonts w:ascii="Times New Roman" w:hAnsi="Times New Roman" w:cs="Times New Roman"/>
                <w:color w:val="993300"/>
                <w:sz w:val="24"/>
                <w:szCs w:val="24"/>
                <w:lang w:val="en-GB"/>
              </w:rPr>
              <w:t>templateId</w:t>
            </w:r>
            <w:r>
              <w:rPr>
                <w:rFonts w:ascii="Times New Roman" w:hAnsi="Times New Roman" w:cs="Times New Roman"/>
                <w:color w:val="0000FF"/>
                <w:sz w:val="24"/>
                <w:szCs w:val="24"/>
                <w:lang w:val="en-GB"/>
              </w:rPr>
              <w:t xml:space="preserve"> </w:t>
            </w:r>
            <w:r>
              <w:rPr>
                <w:rFonts w:ascii="Times New Roman" w:hAnsi="Times New Roman" w:cs="Times New Roman"/>
                <w:color w:val="FF0000"/>
                <w:sz w:val="24"/>
                <w:szCs w:val="24"/>
                <w:lang w:val="en-GB"/>
              </w:rPr>
              <w:t>root</w:t>
            </w:r>
            <w:r>
              <w:rPr>
                <w:rFonts w:ascii="Times New Roman" w:hAnsi="Times New Roman" w:cs="Times New Roman"/>
                <w:color w:val="0000FF"/>
                <w:sz w:val="24"/>
                <w:szCs w:val="24"/>
                <w:lang w:val="en-GB"/>
              </w:rPr>
              <w:t>=”</w:t>
            </w:r>
            <w:r>
              <w:rPr>
                <w:rFonts w:ascii="Times New Roman" w:hAnsi="Times New Roman" w:cs="Times New Roman"/>
                <w:sz w:val="24"/>
                <w:szCs w:val="24"/>
                <w:lang w:val="en-GB"/>
              </w:rPr>
              <w:t>2.16.840.1.113883.19</w:t>
            </w:r>
            <w:r>
              <w:rPr>
                <w:rFonts w:ascii="Times New Roman" w:hAnsi="Times New Roman" w:cs="Times New Roman"/>
                <w:color w:val="0000FF"/>
                <w:sz w:val="24"/>
                <w:szCs w:val="24"/>
                <w:lang w:val="en-GB"/>
              </w:rPr>
              <w:t xml:space="preserve">” </w:t>
            </w:r>
            <w:r>
              <w:rPr>
                <w:rFonts w:ascii="Times New Roman" w:hAnsi="Times New Roman" w:cs="Times New Roman"/>
                <w:color w:val="FF0000"/>
                <w:sz w:val="24"/>
                <w:szCs w:val="24"/>
                <w:lang w:val="en-GB"/>
              </w:rPr>
              <w:t>extension</w:t>
            </w:r>
            <w:r>
              <w:rPr>
                <w:rFonts w:ascii="Times New Roman" w:hAnsi="Times New Roman" w:cs="Times New Roman"/>
                <w:color w:val="0000FF"/>
                <w:sz w:val="24"/>
                <w:szCs w:val="24"/>
                <w:lang w:val="en-GB"/>
              </w:rPr>
              <w:t>=”</w:t>
            </w:r>
            <w:r>
              <w:rPr>
                <w:rFonts w:ascii="Times New Roman" w:hAnsi="Times New Roman" w:cs="Times New Roman"/>
                <w:sz w:val="24"/>
                <w:szCs w:val="24"/>
                <w:lang w:val="en-GB"/>
              </w:rPr>
              <w:t>Acme Template 2</w:t>
            </w:r>
            <w:r>
              <w:rPr>
                <w:rFonts w:ascii="Times New Roman" w:hAnsi="Times New Roman" w:cs="Times New Roman"/>
                <w:color w:val="0000FF"/>
                <w:sz w:val="24"/>
                <w:szCs w:val="24"/>
                <w:lang w:val="en-GB"/>
              </w:rPr>
              <w:t>”/&gt;</w:t>
            </w:r>
          </w:p>
          <w:p w:rsidR="000F4A9C" w:rsidRDefault="000F4A9C">
            <w:pPr>
              <w:pStyle w:val="HTML-esimuotoiltu"/>
              <w:rPr>
                <w:rFonts w:ascii="Times New Roman" w:hAnsi="Times New Roman" w:cs="Times New Roman"/>
                <w:color w:val="0000FF"/>
                <w:sz w:val="24"/>
                <w:szCs w:val="24"/>
              </w:rPr>
            </w:pPr>
            <w:r>
              <w:rPr>
                <w:rFonts w:ascii="Times New Roman" w:hAnsi="Times New Roman" w:cs="Times New Roman"/>
                <w:color w:val="0000FF"/>
                <w:sz w:val="24"/>
                <w:szCs w:val="24"/>
                <w:lang w:val="en-GB"/>
              </w:rPr>
              <w:t xml:space="preserve">   </w:t>
            </w:r>
            <w:r>
              <w:rPr>
                <w:rFonts w:ascii="Times New Roman" w:hAnsi="Times New Roman" w:cs="Times New Roman"/>
                <w:color w:val="0000FF"/>
                <w:sz w:val="24"/>
                <w:szCs w:val="24"/>
              </w:rPr>
              <w:t>...</w:t>
            </w:r>
          </w:p>
          <w:p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rPr>
            </w:pPr>
            <w:r>
              <w:rPr>
                <w:color w:val="0000FF"/>
                <w:szCs w:val="24"/>
              </w:rPr>
              <w:t>&lt;</w:t>
            </w:r>
            <w:r>
              <w:rPr>
                <w:color w:val="993300"/>
                <w:szCs w:val="24"/>
              </w:rPr>
              <w:t>/act</w:t>
            </w:r>
            <w:r>
              <w:rPr>
                <w:color w:val="0000FF"/>
                <w:szCs w:val="24"/>
              </w:rPr>
              <w:t>&gt;</w:t>
            </w:r>
          </w:p>
        </w:tc>
      </w:tr>
    </w:tbl>
    <w:p w:rsidR="000F4A9C" w:rsidRDefault="000F4A9C">
      <w:pPr>
        <w:rPr>
          <w:color w:val="000000"/>
        </w:rPr>
      </w:pPr>
    </w:p>
    <w:p w:rsidR="000F4A9C" w:rsidRDefault="000F4A9C">
      <w:bookmarkStart w:id="588" w:name="dtdl-LIST"/>
      <w:bookmarkEnd w:id="588"/>
      <w:r>
        <w:t xml:space="preserve">Seuraavassa esimerkissä LIST tietotyyppiä käytetään luetteloimaan pää- ja apuakselin päätepisteiden koordinaatit. </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&lt;</w:t>
            </w:r>
            <w:r>
              <w:rPr>
                <w:rFonts w:ascii="Times New Roman" w:hAnsi="Times New Roman" w:cs="Times New Roman"/>
                <w:color w:val="993300"/>
                <w:sz w:val="24"/>
                <w:szCs w:val="24"/>
                <w:lang w:val="en-GB"/>
              </w:rPr>
              <w:t>regionOfInterest</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classCode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ROIOVL</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code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code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ELLIPSE</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3</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1</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3</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7</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2</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w:t>
            </w: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4</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w:t>
            </w: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4</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w:t>
            </w: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4</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/regionOfInterest</w:t>
            </w:r>
            <w:r>
              <w:rPr>
                <w:rFonts w:ascii="Times New Roman" w:hAnsi="Times New Roman" w:cs="Times New Roman"/>
                <w:color w:val="0000FF"/>
                <w:sz w:val="24"/>
                <w:szCs w:val="24"/>
                <w:lang w:val="en-GB"/>
              </w:rPr>
              <w:t>&gt;</w:t>
            </w:r>
          </w:p>
          <w:p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lang w:val="en-GB"/>
              </w:rPr>
            </w:pPr>
          </w:p>
        </w:tc>
      </w:tr>
    </w:tbl>
    <w:p w:rsidR="000F4A9C" w:rsidRDefault="000F4A9C">
      <w:pPr>
        <w:rPr>
          <w:color w:val="000000"/>
          <w:lang w:val="en-GB"/>
        </w:rPr>
      </w:pPr>
    </w:p>
    <w:p w:rsidR="000F4A9C" w:rsidRDefault="000F4A9C">
      <w:pPr>
        <w:rPr>
          <w:lang w:val="en-GB"/>
        </w:rPr>
      </w:pPr>
    </w:p>
    <w:p w:rsidR="000F4A9C" w:rsidRDefault="000F4A9C" w:rsidP="001C6910">
      <w:pPr>
        <w:pStyle w:val="Otsikko2"/>
      </w:pPr>
      <w:bookmarkStart w:id="589" w:name="_Toc170026591"/>
      <w:bookmarkStart w:id="590" w:name="_Toc170026667"/>
      <w:bookmarkStart w:id="591" w:name="_Toc58484554"/>
      <w:bookmarkEnd w:id="589"/>
      <w:bookmarkEnd w:id="590"/>
      <w:r>
        <w:t>Joukko</w:t>
      </w:r>
      <w:r>
        <w:fldChar w:fldCharType="begin"/>
      </w:r>
      <w:r>
        <w:instrText xml:space="preserve"> XE "Joukko" </w:instrText>
      </w:r>
      <w:r>
        <w:fldChar w:fldCharType="end"/>
      </w:r>
      <w:r>
        <w:t xml:space="preserve"> - Set (Set</w:t>
      </w:r>
      <w:r>
        <w:fldChar w:fldCharType="begin"/>
      </w:r>
      <w:r>
        <w:instrText xml:space="preserve"> XE "Set" \f"DT"</w:instrText>
      </w:r>
      <w:r>
        <w:fldChar w:fldCharType="end"/>
      </w:r>
      <w:r>
        <w:t>)</w:t>
      </w:r>
      <w:bookmarkEnd w:id="591"/>
    </w:p>
    <w:p w:rsidR="000F4A9C" w:rsidRDefault="000F4A9C">
      <w:r>
        <w:rPr>
          <w:color w:val="000000"/>
        </w:rPr>
        <w:t xml:space="preserve">Yleinen tietotyyppi Set - Joukko sisältää tiettyjä arvoja ilman määrättyä järjestystä ja ilman duplikaatteja. </w:t>
      </w:r>
      <w:r>
        <w:t>SET tietotyyppiä käytetään sekä elementti- ja attribuuttimuodoissa.</w:t>
      </w:r>
    </w:p>
    <w:p w:rsidR="000F4A9C" w:rsidRDefault="000F4A9C">
      <w:pPr>
        <w:rPr>
          <w:color w:val="000000"/>
        </w:rPr>
      </w:pPr>
    </w:p>
    <w:p w:rsidR="000F4A9C" w:rsidRDefault="000F4A9C">
      <w:pPr>
        <w:rPr>
          <w:color w:val="000000"/>
        </w:rPr>
      </w:pPr>
      <w:r>
        <w:rPr>
          <w:color w:val="000000"/>
        </w:rPr>
        <w:t>Esimerkkinä SET käytöstä on assignedAuthor:n id, alla lääkärin sv-nro +toinen id.</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autoSpaceDE w:val="0"/>
              <w:autoSpaceDN w:val="0"/>
              <w:adjustRightInd w:val="0"/>
              <w:rPr>
                <w:color w:val="993300"/>
              </w:rPr>
            </w:pPr>
            <w:r>
              <w:rPr>
                <w:color w:val="000000"/>
              </w:rPr>
              <w:t xml:space="preserve">  </w:t>
            </w:r>
            <w:r>
              <w:rPr>
                <w:color w:val="0000FF"/>
              </w:rPr>
              <w:t>&lt;</w:t>
            </w:r>
            <w:r>
              <w:rPr>
                <w:color w:val="993300"/>
              </w:rPr>
              <w:t>assignedAuthor</w:t>
            </w:r>
            <w:r>
              <w:rPr>
                <w:color w:val="0000FF"/>
              </w:rPr>
              <w:t>&gt;</w:t>
            </w:r>
          </w:p>
          <w:p w:rsidR="000F4A9C" w:rsidRDefault="000F4A9C">
            <w:pPr>
              <w:autoSpaceDE w:val="0"/>
              <w:autoSpaceDN w:val="0"/>
              <w:adjustRightInd w:val="0"/>
              <w:rPr>
                <w:color w:val="0000FF"/>
              </w:rPr>
            </w:pPr>
            <w:r>
              <w:rPr>
                <w:color w:val="000000"/>
              </w:rPr>
              <w:t xml:space="preserve">    </w:t>
            </w:r>
            <w:r>
              <w:rPr>
                <w:color w:val="0000FF"/>
              </w:rPr>
              <w:t xml:space="preserve">&lt;!--  pyynnön tehneen lääkärin SV-numero   --&gt; </w:t>
            </w:r>
          </w:p>
          <w:p w:rsidR="000F4A9C" w:rsidRDefault="000F4A9C">
            <w:pPr>
              <w:autoSpaceDE w:val="0"/>
              <w:autoSpaceDN w:val="0"/>
              <w:adjustRightInd w:val="0"/>
              <w:rPr>
                <w:color w:val="0000FF"/>
              </w:rPr>
            </w:pPr>
            <w:r>
              <w:rPr>
                <w:color w:val="000000"/>
              </w:rPr>
              <w:t xml:space="preserve">    </w:t>
            </w:r>
            <w:r>
              <w:rPr>
                <w:color w:val="0000FF"/>
              </w:rPr>
              <w:t>&lt;</w:t>
            </w:r>
            <w:r>
              <w:rPr>
                <w:color w:val="993300"/>
              </w:rPr>
              <w:t>id</w:t>
            </w:r>
            <w:r>
              <w:rPr>
                <w:color w:val="000000"/>
              </w:rPr>
              <w:t xml:space="preserve"> </w:t>
            </w:r>
            <w:r>
              <w:rPr>
                <w:color w:val="FF0000"/>
              </w:rPr>
              <w:t>extension</w:t>
            </w:r>
            <w:r>
              <w:rPr>
                <w:color w:val="0000FF"/>
              </w:rPr>
              <w:t>="</w:t>
            </w:r>
            <w:r>
              <w:rPr>
                <w:color w:val="000000"/>
              </w:rPr>
              <w:t>12345</w:t>
            </w:r>
            <w:r>
              <w:rPr>
                <w:color w:val="0000FF"/>
              </w:rPr>
              <w:t>"</w:t>
            </w:r>
            <w:r>
              <w:rPr>
                <w:color w:val="000000"/>
              </w:rPr>
              <w:t xml:space="preserve"> </w:t>
            </w:r>
            <w:r>
              <w:rPr>
                <w:color w:val="FF0000"/>
              </w:rPr>
              <w:t>root</w:t>
            </w:r>
            <w:r>
              <w:rPr>
                <w:color w:val="0000FF"/>
              </w:rPr>
              <w:t>="</w:t>
            </w:r>
            <w:r>
              <w:rPr>
                <w:color w:val="000000"/>
              </w:rPr>
              <w:t>1.2.246.537.25</w:t>
            </w:r>
            <w:r>
              <w:rPr>
                <w:color w:val="0000FF"/>
              </w:rPr>
              <w:t>"</w:t>
            </w:r>
            <w:r>
              <w:rPr>
                <w:color w:val="000000"/>
              </w:rPr>
              <w:t xml:space="preserve"> </w:t>
            </w:r>
            <w:r>
              <w:rPr>
                <w:color w:val="0000FF"/>
              </w:rPr>
              <w:t>/&gt;</w:t>
            </w:r>
          </w:p>
          <w:p w:rsidR="000F4A9C" w:rsidRDefault="000F4A9C">
            <w:pPr>
              <w:autoSpaceDE w:val="0"/>
              <w:autoSpaceDN w:val="0"/>
              <w:adjustRightInd w:val="0"/>
              <w:rPr>
                <w:color w:val="0000FF"/>
              </w:rPr>
            </w:pPr>
            <w:r>
              <w:rPr>
                <w:color w:val="0000FF"/>
              </w:rPr>
              <w:t xml:space="preserve">    &lt;!-- jokin toinen tunniste --&gt;</w:t>
            </w:r>
          </w:p>
          <w:p w:rsidR="000F4A9C" w:rsidRDefault="000F4A9C">
            <w:pPr>
              <w:autoSpaceDE w:val="0"/>
              <w:autoSpaceDN w:val="0"/>
              <w:adjustRightInd w:val="0"/>
              <w:rPr>
                <w:color w:val="000000"/>
              </w:rPr>
            </w:pPr>
            <w:r>
              <w:rPr>
                <w:color w:val="0000FF"/>
              </w:rPr>
              <w:t xml:space="preserve">    &lt;id extension=   root=    /&gt;</w:t>
            </w:r>
          </w:p>
          <w:p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rPr>
            </w:pPr>
            <w:r>
              <w:rPr>
                <w:b/>
                <w:color w:val="0000FF"/>
                <w:szCs w:val="24"/>
                <w:highlight w:val="white"/>
                <w:lang w:eastAsia="fi-FI"/>
              </w:rPr>
              <w:t>…</w:t>
            </w:r>
          </w:p>
        </w:tc>
      </w:tr>
    </w:tbl>
    <w:p w:rsidR="000F4A9C" w:rsidRDefault="000F4A9C">
      <w:pPr>
        <w:rPr>
          <w:color w:val="000000"/>
        </w:rPr>
      </w:pPr>
    </w:p>
    <w:p w:rsidR="000F4A9C" w:rsidRDefault="000F4A9C">
      <w:pPr>
        <w:rPr>
          <w:color w:val="000000"/>
        </w:rPr>
      </w:pPr>
      <w:r>
        <w:rPr>
          <w:color w:val="000000"/>
        </w:rPr>
        <w:t>Jos elementissä tai attribuutissa on kyse erillisistä (diskreeteistä) arvoista SET ilmaistaan XML:ssä kuten LIST kohdassa on mainittu: toistuvina elementteinä tai attribuutteina.</w:t>
      </w:r>
    </w:p>
    <w:p w:rsidR="000F4A9C" w:rsidRDefault="000F4A9C">
      <w:pPr>
        <w:rPr>
          <w:color w:val="000000"/>
        </w:rPr>
      </w:pPr>
    </w:p>
    <w:p w:rsidR="000F4A9C" w:rsidRDefault="000F4A9C">
      <w:pPr>
        <w:rPr>
          <w:color w:val="000000"/>
        </w:rPr>
      </w:pPr>
      <w:r>
        <w:rPr>
          <w:color w:val="000000"/>
        </w:rPr>
        <w:t>Jos kyse on jatkuvasta arvojoukosta XML-ITS määrittelyssä SET ilmaistaan SXCM (SET Component) tietotyypillä, Interval (IVL) tietotyyppi on johdettu SXCM:stä ja esimerkiksi reaalilukuväli (IVL_REAL) on siten määritelty HL7 tietotyypeissä reaalilukujen SET:inä. Kaikki aikavälien esittämiseen käytettävät tietotyypit kuten IVL_TS ja PIVL_TS on myös johdettu SXCM tietotyypistä, eli ne ovat aikahetkien (Point In Time, TS) SET:jä.</w:t>
      </w:r>
    </w:p>
    <w:p w:rsidR="000F4A9C" w:rsidRDefault="000F4A9C">
      <w:pPr>
        <w:rPr>
          <w:color w:val="000000"/>
        </w:rPr>
      </w:pPr>
    </w:p>
    <w:p w:rsidR="000F4A9C" w:rsidRDefault="000F4A9C">
      <w:pPr>
        <w:rPr>
          <w:color w:val="000000"/>
        </w:rPr>
      </w:pPr>
      <w:r>
        <w:rPr>
          <w:color w:val="000000"/>
        </w:rPr>
        <w:t>Yhteenveto elementeistä ja attribuuteista on seuraavassa:</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color w:val="000000"/>
              </w:rPr>
            </w:pPr>
            <w:r>
              <w:rPr>
                <w:color w:val="000000"/>
              </w:rPr>
              <w:t>&lt;!-- type SXCM --&gt;</w:t>
            </w:r>
          </w:p>
          <w:p w:rsidR="000F4A9C" w:rsidRDefault="000F4A9C">
            <w:pPr>
              <w:rPr>
                <w:color w:val="000000"/>
              </w:rPr>
            </w:pPr>
            <w:r>
              <w:rPr>
                <w:color w:val="000000"/>
              </w:rPr>
              <w:t>&lt;x</w:t>
            </w:r>
          </w:p>
          <w:p w:rsidR="000F4A9C" w:rsidRDefault="000F4A9C">
            <w:pPr>
              <w:rPr>
                <w:color w:val="000000"/>
              </w:rPr>
            </w:pPr>
            <w:r>
              <w:rPr>
                <w:color w:val="000000"/>
              </w:rPr>
              <w:t xml:space="preserve">   nullFlavor = (NI | OTH | NINF | PINF | UNK | ASKU | NAV | NASK | TRC | MSK | NA | NP)</w:t>
            </w:r>
          </w:p>
          <w:p w:rsidR="000F4A9C" w:rsidRDefault="000F4A9C">
            <w:pPr>
              <w:rPr>
                <w:color w:val="000000"/>
                <w:lang w:val="en-GB"/>
              </w:rPr>
            </w:pPr>
            <w:r>
              <w:rPr>
                <w:color w:val="000000"/>
              </w:rPr>
              <w:t xml:space="preserve">   </w:t>
            </w:r>
            <w:r>
              <w:rPr>
                <w:color w:val="000000"/>
                <w:lang w:val="en-GB"/>
              </w:rPr>
              <w:t>{any attributes from T}</w:t>
            </w:r>
          </w:p>
          <w:p w:rsidR="000F4A9C" w:rsidRDefault="000F4A9C">
            <w:pPr>
              <w:rPr>
                <w:color w:val="000000"/>
                <w:lang w:val="en-GB"/>
              </w:rPr>
            </w:pPr>
            <w:r>
              <w:rPr>
                <w:color w:val="000000"/>
                <w:lang w:val="en-GB"/>
              </w:rPr>
              <w:t xml:space="preserve">   operator = (I | E | A | H | P) : I</w:t>
            </w:r>
          </w:p>
          <w:p w:rsidR="000F4A9C" w:rsidRDefault="000F4A9C">
            <w:pPr>
              <w:rPr>
                <w:color w:val="000000"/>
                <w:lang w:val="en-GB"/>
              </w:rPr>
            </w:pPr>
            <w:r>
              <w:rPr>
                <w:color w:val="000000"/>
                <w:lang w:val="en-GB"/>
              </w:rPr>
              <w:t xml:space="preserve">   &gt;</w:t>
            </w:r>
          </w:p>
          <w:p w:rsidR="000F4A9C" w:rsidRDefault="000F4A9C">
            <w:pPr>
              <w:rPr>
                <w:color w:val="000000"/>
                <w:lang w:val="en-GB"/>
              </w:rPr>
            </w:pPr>
            <w:r>
              <w:rPr>
                <w:color w:val="000000"/>
                <w:lang w:val="en-GB"/>
              </w:rPr>
              <w:t xml:space="preserve">   Content: ( {any elements from T} )</w:t>
            </w:r>
          </w:p>
          <w:p w:rsidR="000F4A9C" w:rsidRDefault="000F4A9C">
            <w:pPr>
              <w:rPr>
                <w:color w:val="000000"/>
              </w:rPr>
            </w:pPr>
            <w:r>
              <w:rPr>
                <w:color w:val="000000"/>
              </w:rPr>
              <w:t>&lt;/x&gt;</w:t>
            </w:r>
          </w:p>
        </w:tc>
      </w:tr>
    </w:tbl>
    <w:p w:rsidR="000F4A9C" w:rsidRDefault="000F4A9C">
      <w:pPr>
        <w:rPr>
          <w:color w:val="000000"/>
        </w:rPr>
      </w:pPr>
    </w:p>
    <w:p w:rsidR="000F4A9C" w:rsidRDefault="000F4A9C">
      <w:pPr>
        <w:rPr>
          <w:color w:val="000000"/>
        </w:rPr>
      </w:pPr>
      <w:r>
        <w:rPr>
          <w:color w:val="000000"/>
        </w:rPr>
        <w:t>SXCM yhteydessä on mahdollista antaa operaattori, millä esimerkiksi määritellään kuuluuko annettu arvo tulosjoukkoon tai ei. Seuraavassa taulukossa on käytettävät operaattorit ja niiden kuvaukset</w:t>
      </w:r>
    </w:p>
    <w:p w:rsidR="000F4A9C" w:rsidRDefault="000F4A9C">
      <w:pPr>
        <w:pStyle w:val="NormaaliWWW"/>
        <w:textAlignment w:val="top"/>
        <w:rPr>
          <w:color w:val="000000"/>
        </w:rPr>
      </w:pPr>
      <w:bookmarkStart w:id="592" w:name="comp-SXCM.operator"/>
      <w:bookmarkEnd w:id="592"/>
    </w:p>
    <w:tbl>
      <w:tblPr>
        <w:tblW w:w="4486" w:type="pct"/>
        <w:tblCellSpacing w:w="0" w:type="dxa"/>
        <w:tblInd w:w="15"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818"/>
        <w:gridCol w:w="1140"/>
        <w:gridCol w:w="6676"/>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Koodi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A</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intersect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 xml:space="preserve">joukkojen yhteiset arvot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exclude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 xml:space="preserve">Kyseinen arvo tai joukko ei kuullu tulosjoukkoon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H</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convex hull</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 xml:space="preserve">Form the convex hull with the value. The convex hull is defined over ordered domains and is the smallest contiguous superset (interval) that of all the operand sets.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include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Kyseinen arvo tai joukko kuuluu tulosjoukkoon. I on oletusarvo set-operaattorille.</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P</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periodic hull</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 xml:space="preserve">Form the periodic hull with the value. The periodic hull is defined over ordered domains and is the periodic set that contains all contiguous supersets of pairs of intervals generated by the operand periodic intervals. </w:t>
            </w:r>
          </w:p>
        </w:tc>
      </w:tr>
    </w:tbl>
    <w:p w:rsidR="000F4A9C" w:rsidRDefault="000F4A9C">
      <w:pPr>
        <w:rPr>
          <w:color w:val="000000"/>
          <w:lang w:val="en-GB"/>
        </w:rPr>
      </w:pPr>
    </w:p>
    <w:p w:rsidR="000F4A9C" w:rsidRDefault="000F4A9C">
      <w:pPr>
        <w:rPr>
          <w:color w:val="000000"/>
        </w:rPr>
      </w:pPr>
      <w:r>
        <w:rPr>
          <w:color w:val="000000"/>
        </w:rPr>
        <w:t>Esimerkki: Act, jonka voimassaoloajassa on hyödynnetty Intersect SXCM.operaattoria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color w:val="0000FF"/>
                <w:lang w:val="en-GB"/>
              </w:rPr>
            </w:pPr>
            <w:r>
              <w:rPr>
                <w:color w:val="0000FF"/>
                <w:lang w:val="en-GB"/>
              </w:rPr>
              <w:t>&lt;</w:t>
            </w:r>
            <w:r>
              <w:rPr>
                <w:color w:val="993300"/>
                <w:lang w:val="en-GB"/>
              </w:rPr>
              <w:t>act</w:t>
            </w:r>
            <w:r>
              <w:rPr>
                <w:color w:val="0000FF"/>
                <w:lang w:val="en-GB"/>
              </w:rPr>
              <w:t>&gt;</w:t>
            </w:r>
          </w:p>
          <w:p w:rsidR="000F4A9C" w:rsidRDefault="000F4A9C">
            <w:pPr>
              <w:rPr>
                <w:color w:val="0000FF"/>
                <w:lang w:val="en-GB"/>
              </w:rPr>
            </w:pPr>
            <w:r>
              <w:rPr>
                <w:color w:val="0000FF"/>
                <w:lang w:val="en-GB"/>
              </w:rPr>
              <w:t xml:space="preserve">   ...</w:t>
            </w:r>
          </w:p>
          <w:p w:rsidR="000F4A9C" w:rsidRDefault="000F4A9C">
            <w:pPr>
              <w:rPr>
                <w:color w:val="0000FF"/>
                <w:lang w:val="en-GB"/>
              </w:rPr>
            </w:pPr>
            <w:r>
              <w:rPr>
                <w:color w:val="0000FF"/>
                <w:lang w:val="en-GB"/>
              </w:rPr>
              <w:t xml:space="preserve">   &lt;</w:t>
            </w:r>
            <w:r>
              <w:rPr>
                <w:color w:val="993300"/>
                <w:lang w:val="en-GB"/>
              </w:rPr>
              <w:t>effectiveTime</w:t>
            </w:r>
            <w:r>
              <w:rPr>
                <w:color w:val="0000FF"/>
                <w:lang w:val="en-GB"/>
              </w:rPr>
              <w:t xml:space="preserve"> </w:t>
            </w:r>
            <w:r>
              <w:rPr>
                <w:color w:val="FF0000"/>
                <w:lang w:val="en-GB"/>
              </w:rPr>
              <w:t>xsi:type</w:t>
            </w:r>
            <w:r>
              <w:rPr>
                <w:color w:val="0000FF"/>
                <w:lang w:val="en-GB"/>
              </w:rPr>
              <w:t>=</w:t>
            </w:r>
            <w:r>
              <w:rPr>
                <w:color w:val="0000FF"/>
                <w:szCs w:val="24"/>
                <w:highlight w:val="white"/>
                <w:lang w:val="en-GB"/>
              </w:rPr>
              <w:t>"</w:t>
            </w:r>
            <w:r>
              <w:rPr>
                <w:lang w:val="en-GB"/>
              </w:rPr>
              <w:t>IVL_TS</w:t>
            </w:r>
            <w:r>
              <w:rPr>
                <w:color w:val="0000FF"/>
                <w:szCs w:val="24"/>
                <w:highlight w:val="white"/>
                <w:lang w:val="en-GB"/>
              </w:rPr>
              <w:t>"</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color w:val="0000FF"/>
                <w:szCs w:val="24"/>
                <w:highlight w:val="white"/>
                <w:lang w:val="en-GB"/>
              </w:rPr>
              <w:t>"</w:t>
            </w:r>
            <w:r>
              <w:rPr>
                <w:lang w:val="en-GB"/>
              </w:rPr>
              <w:t>20040204</w:t>
            </w:r>
            <w:r>
              <w:rPr>
                <w:color w:val="0000FF"/>
                <w:szCs w:val="24"/>
                <w:highlight w:val="white"/>
                <w:lang w:val="en-GB"/>
              </w:rPr>
              <w:t>"</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effectiveTime</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effectiveTime</w:t>
            </w:r>
            <w:r>
              <w:rPr>
                <w:color w:val="0000FF"/>
                <w:lang w:val="en-GB"/>
              </w:rPr>
              <w:t xml:space="preserve"> </w:t>
            </w:r>
            <w:r>
              <w:rPr>
                <w:color w:val="FF0000"/>
                <w:lang w:val="en-GB"/>
              </w:rPr>
              <w:t>xsi:type</w:t>
            </w:r>
            <w:r>
              <w:rPr>
                <w:color w:val="0000FF"/>
                <w:lang w:val="en-GB"/>
              </w:rPr>
              <w:t>=</w:t>
            </w:r>
            <w:r>
              <w:rPr>
                <w:color w:val="0000FF"/>
                <w:szCs w:val="24"/>
                <w:highlight w:val="white"/>
                <w:lang w:val="en-GB"/>
              </w:rPr>
              <w:t>"</w:t>
            </w:r>
            <w:r>
              <w:rPr>
                <w:lang w:val="en-GB"/>
              </w:rPr>
              <w:t>PIVL_TS</w:t>
            </w:r>
            <w:r>
              <w:rPr>
                <w:color w:val="0000FF"/>
                <w:szCs w:val="24"/>
                <w:highlight w:val="white"/>
                <w:lang w:val="en-GB"/>
              </w:rPr>
              <w:t>"</w:t>
            </w:r>
            <w:r>
              <w:rPr>
                <w:color w:val="0000FF"/>
                <w:lang w:val="en-GB"/>
              </w:rPr>
              <w:t xml:space="preserve"> </w:t>
            </w:r>
            <w:r>
              <w:rPr>
                <w:color w:val="FF0000"/>
                <w:lang w:val="en-GB"/>
              </w:rPr>
              <w:t>operator</w:t>
            </w:r>
            <w:r>
              <w:rPr>
                <w:color w:val="0000FF"/>
                <w:lang w:val="en-GB"/>
              </w:rPr>
              <w:t>=</w:t>
            </w:r>
            <w:r>
              <w:rPr>
                <w:color w:val="0000FF"/>
                <w:szCs w:val="24"/>
                <w:highlight w:val="white"/>
                <w:lang w:val="en-GB"/>
              </w:rPr>
              <w:t>"</w:t>
            </w:r>
            <w:r>
              <w:rPr>
                <w:lang w:val="en-GB"/>
              </w:rPr>
              <w:t>A</w:t>
            </w:r>
            <w:r>
              <w:rPr>
                <w:color w:val="0000FF"/>
                <w:szCs w:val="24"/>
                <w:highlight w:val="white"/>
                <w:lang w:val="en-GB"/>
              </w:rPr>
              <w:t>"</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phase</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center</w:t>
            </w:r>
            <w:r>
              <w:rPr>
                <w:color w:val="0000FF"/>
                <w:lang w:val="en-GB"/>
              </w:rPr>
              <w:t xml:space="preserve"> </w:t>
            </w:r>
            <w:r>
              <w:rPr>
                <w:color w:val="FF0000"/>
                <w:lang w:val="en-GB"/>
              </w:rPr>
              <w:t>value</w:t>
            </w:r>
            <w:r>
              <w:rPr>
                <w:color w:val="0000FF"/>
                <w:lang w:val="en-GB"/>
              </w:rPr>
              <w:t>=</w:t>
            </w:r>
            <w:r>
              <w:rPr>
                <w:color w:val="0000FF"/>
                <w:szCs w:val="24"/>
                <w:highlight w:val="white"/>
                <w:lang w:val="en-GB"/>
              </w:rPr>
              <w:t>"</w:t>
            </w:r>
            <w:r>
              <w:rPr>
                <w:lang w:val="en-GB"/>
              </w:rPr>
              <w:t>200402041200</w:t>
            </w:r>
            <w:r w:rsidR="0092157C">
              <w:rPr>
                <w:lang w:val="en-GB"/>
              </w:rPr>
              <w:t>+0200</w:t>
            </w:r>
            <w:r>
              <w:rPr>
                <w:color w:val="0000FF"/>
                <w:szCs w:val="24"/>
                <w:highlight w:val="white"/>
                <w:lang w:val="en-GB"/>
              </w:rPr>
              <w:t>"</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phase</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period</w:t>
            </w:r>
            <w:r>
              <w:rPr>
                <w:color w:val="0000FF"/>
                <w:lang w:val="en-GB"/>
              </w:rPr>
              <w:t xml:space="preserve"> </w:t>
            </w:r>
            <w:r>
              <w:rPr>
                <w:color w:val="FF0000"/>
                <w:lang w:val="en-GB"/>
              </w:rPr>
              <w:t>value</w:t>
            </w:r>
            <w:r>
              <w:rPr>
                <w:color w:val="0000FF"/>
                <w:lang w:val="en-GB"/>
              </w:rPr>
              <w:t>=</w:t>
            </w:r>
            <w:r>
              <w:rPr>
                <w:color w:val="0000FF"/>
                <w:szCs w:val="24"/>
                <w:highlight w:val="white"/>
                <w:lang w:val="en-GB"/>
              </w:rPr>
              <w:t>"</w:t>
            </w:r>
            <w:r>
              <w:rPr>
                <w:lang w:val="en-GB"/>
              </w:rPr>
              <w:t>1</w:t>
            </w:r>
            <w:r>
              <w:rPr>
                <w:color w:val="0000FF"/>
                <w:szCs w:val="24"/>
                <w:highlight w:val="white"/>
                <w:lang w:val="en-GB"/>
              </w:rPr>
              <w:t>"</w:t>
            </w:r>
            <w:r>
              <w:rPr>
                <w:color w:val="0000FF"/>
                <w:lang w:val="en-GB"/>
              </w:rPr>
              <w:t xml:space="preserve"> </w:t>
            </w:r>
            <w:r>
              <w:rPr>
                <w:color w:val="FF0000"/>
                <w:lang w:val="en-GB"/>
              </w:rPr>
              <w:t>unit</w:t>
            </w:r>
            <w:r>
              <w:rPr>
                <w:color w:val="0000FF"/>
                <w:lang w:val="en-GB"/>
              </w:rPr>
              <w:t>=</w:t>
            </w:r>
            <w:r>
              <w:rPr>
                <w:color w:val="0000FF"/>
                <w:szCs w:val="24"/>
                <w:highlight w:val="white"/>
                <w:lang w:val="en-GB"/>
              </w:rPr>
              <w:t>"</w:t>
            </w:r>
            <w:r>
              <w:rPr>
                <w:lang w:val="en-GB"/>
              </w:rPr>
              <w:t>d</w:t>
            </w:r>
            <w:r>
              <w:rPr>
                <w:color w:val="0000FF"/>
                <w:szCs w:val="24"/>
                <w:highlight w:val="white"/>
                <w:lang w:val="en-GB"/>
              </w:rPr>
              <w:t>"</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effectiveTime</w:t>
            </w:r>
            <w:r>
              <w:rPr>
                <w:color w:val="0000FF"/>
                <w:lang w:val="en-GB"/>
              </w:rPr>
              <w:t>&gt;</w:t>
            </w:r>
          </w:p>
          <w:p w:rsidR="000F4A9C" w:rsidRDefault="000F4A9C">
            <w:pPr>
              <w:rPr>
                <w:color w:val="0000FF"/>
                <w:lang w:val="en-GB"/>
              </w:rPr>
            </w:pPr>
            <w:r>
              <w:rPr>
                <w:color w:val="0000FF"/>
                <w:lang w:val="en-GB"/>
              </w:rPr>
              <w:t xml:space="preserve">   ...</w:t>
            </w:r>
          </w:p>
          <w:p w:rsidR="000F4A9C" w:rsidRDefault="000F4A9C">
            <w:pPr>
              <w:rPr>
                <w:color w:val="000000"/>
                <w:lang w:val="en-GB"/>
              </w:rPr>
            </w:pPr>
            <w:r>
              <w:rPr>
                <w:color w:val="0000FF"/>
                <w:lang w:val="en-GB"/>
              </w:rPr>
              <w:t>&lt;/</w:t>
            </w:r>
            <w:r>
              <w:rPr>
                <w:color w:val="993300"/>
                <w:lang w:val="en-GB"/>
              </w:rPr>
              <w:t>act</w:t>
            </w:r>
            <w:r>
              <w:rPr>
                <w:color w:val="0000FF"/>
                <w:lang w:val="en-GB"/>
              </w:rPr>
              <w:t>&gt;</w:t>
            </w:r>
          </w:p>
        </w:tc>
      </w:tr>
    </w:tbl>
    <w:p w:rsidR="000F4A9C" w:rsidRDefault="000F4A9C">
      <w:pPr>
        <w:rPr>
          <w:lang w:val="en-GB"/>
        </w:rPr>
      </w:pPr>
    </w:p>
    <w:p w:rsidR="000F4A9C" w:rsidRDefault="000F4A9C" w:rsidP="001C6910">
      <w:pPr>
        <w:pStyle w:val="Otsikko2"/>
        <w:rPr>
          <w:highlight w:val="white"/>
        </w:rPr>
      </w:pPr>
      <w:bookmarkStart w:id="593" w:name="_Toc58484555"/>
      <w:r>
        <w:t>Bag</w:t>
      </w:r>
      <w:r>
        <w:fldChar w:fldCharType="begin"/>
      </w:r>
      <w:r>
        <w:instrText xml:space="preserve"> XE "Bag" </w:instrText>
      </w:r>
      <w:r>
        <w:fldChar w:fldCharType="end"/>
      </w:r>
      <w:r>
        <w:t xml:space="preserve"> (BAG</w:t>
      </w:r>
      <w:r>
        <w:fldChar w:fldCharType="begin"/>
      </w:r>
      <w:r>
        <w:instrText xml:space="preserve"> XE "BAG" \f"DT"</w:instrText>
      </w:r>
      <w:r>
        <w:fldChar w:fldCharType="end"/>
      </w:r>
      <w:r>
        <w:t>)</w:t>
      </w:r>
      <w:bookmarkEnd w:id="593"/>
    </w:p>
    <w:p w:rsidR="000F4A9C" w:rsidRDefault="000F4A9C">
      <w:pPr>
        <w:tabs>
          <w:tab w:val="left" w:pos="1668"/>
        </w:tabs>
      </w:pPr>
      <w:r>
        <w:t>Bag on järjestämätön joukko arvoja. Sama arvo voi toistua useita kertoja.</w:t>
      </w:r>
    </w:p>
    <w:p w:rsidR="000F4A9C" w:rsidRDefault="000F4A9C">
      <w:pPr>
        <w:rPr>
          <w:highlight w:val="white"/>
          <w:lang w:eastAsia="fi-FI"/>
        </w:rPr>
      </w:pPr>
    </w:p>
    <w:p w:rsidR="000F4A9C" w:rsidRDefault="000F4A9C">
      <w:pPr>
        <w:autoSpaceDE w:val="0"/>
        <w:autoSpaceDN w:val="0"/>
        <w:adjustRightInd w:val="0"/>
        <w:rPr>
          <w:color w:val="000000"/>
        </w:rPr>
      </w:pPr>
      <w:r>
        <w:rPr>
          <w:color w:val="000000"/>
        </w:rPr>
        <w:t>Esimerkkinä organisaation osoitteita:</w:t>
      </w:r>
    </w:p>
    <w:p w:rsidR="000F4A9C" w:rsidRDefault="000F4A9C">
      <w:pPr>
        <w:autoSpaceDE w:val="0"/>
        <w:autoSpaceDN w:val="0"/>
        <w:adjustRightInd w:val="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tc>
          <w:tcPr>
            <w:tcW w:w="9779" w:type="dxa"/>
          </w:tcPr>
          <w:p w:rsidR="000F4A9C" w:rsidRDefault="000F4A9C">
            <w:pPr>
              <w:autoSpaceDE w:val="0"/>
              <w:autoSpaceDN w:val="0"/>
              <w:adjustRightInd w:val="0"/>
              <w:ind w:left="568"/>
              <w:rPr>
                <w:color w:val="0000FF"/>
                <w:lang w:val="en-GB"/>
              </w:rPr>
            </w:pPr>
            <w:bookmarkStart w:id="594" w:name="dtdl-CD"/>
            <w:bookmarkEnd w:id="594"/>
            <w:r w:rsidRPr="000F4A9C">
              <w:rPr>
                <w:color w:val="0000FF"/>
                <w:lang w:val="en-US"/>
              </w:rPr>
              <w:t xml:space="preserve">  </w:t>
            </w:r>
            <w:r>
              <w:rPr>
                <w:color w:val="0000FF"/>
                <w:lang w:val="en-GB"/>
              </w:rPr>
              <w:t>&lt;</w:t>
            </w:r>
            <w:r>
              <w:rPr>
                <w:color w:val="993300"/>
                <w:lang w:val="en-GB"/>
              </w:rPr>
              <w:t>organization</w:t>
            </w:r>
            <w:r>
              <w:rPr>
                <w:color w:val="0000FF"/>
                <w:lang w:val="en-GB"/>
              </w:rPr>
              <w:t>&gt;</w:t>
            </w:r>
          </w:p>
          <w:p w:rsidR="000F4A9C" w:rsidRDefault="000F4A9C">
            <w:pPr>
              <w:autoSpaceDE w:val="0"/>
              <w:autoSpaceDN w:val="0"/>
              <w:adjustRightInd w:val="0"/>
              <w:ind w:left="568"/>
              <w:rPr>
                <w:color w:val="0000FF"/>
                <w:lang w:val="en-GB"/>
              </w:rPr>
            </w:pPr>
            <w:r>
              <w:rPr>
                <w:color w:val="0000FF"/>
                <w:lang w:val="en-GB"/>
              </w:rPr>
              <w:t xml:space="preserve">   ...</w:t>
            </w:r>
          </w:p>
          <w:p w:rsidR="000F4A9C" w:rsidRDefault="000F4A9C">
            <w:pPr>
              <w:autoSpaceDE w:val="0"/>
              <w:autoSpaceDN w:val="0"/>
              <w:adjustRightInd w:val="0"/>
              <w:ind w:left="568"/>
              <w:rPr>
                <w:color w:val="0000FF"/>
                <w:lang w:val="en-GB"/>
              </w:rPr>
            </w:pPr>
            <w:r>
              <w:rPr>
                <w:color w:val="0000FF"/>
                <w:lang w:val="en-GB"/>
              </w:rPr>
              <w:t xml:space="preserve">   &lt;</w:t>
            </w:r>
            <w:r>
              <w:rPr>
                <w:color w:val="993300"/>
                <w:lang w:val="en-GB"/>
              </w:rPr>
              <w:t>addr</w:t>
            </w:r>
            <w:r>
              <w:rPr>
                <w:color w:val="0000FF"/>
                <w:lang w:val="en-GB"/>
              </w:rPr>
              <w:t xml:space="preserve"> </w:t>
            </w:r>
            <w:r>
              <w:rPr>
                <w:color w:val="FF0000"/>
                <w:lang w:val="en-GB"/>
              </w:rPr>
              <w:t>use</w:t>
            </w:r>
            <w:r>
              <w:rPr>
                <w:color w:val="0000FF"/>
                <w:lang w:val="en-GB"/>
              </w:rPr>
              <w:t>="</w:t>
            </w:r>
            <w:r>
              <w:rPr>
                <w:lang w:val="en-GB"/>
              </w:rPr>
              <w:t>DIR</w:t>
            </w:r>
            <w:r>
              <w:rPr>
                <w:color w:val="0000FF"/>
                <w:lang w:val="en-GB"/>
              </w:rPr>
              <w:t>"&gt;</w:t>
            </w:r>
          </w:p>
          <w:p w:rsidR="000F4A9C" w:rsidRDefault="000F4A9C">
            <w:pPr>
              <w:autoSpaceDE w:val="0"/>
              <w:autoSpaceDN w:val="0"/>
              <w:adjustRightInd w:val="0"/>
              <w:ind w:left="852"/>
              <w:rPr>
                <w:color w:val="0000FF"/>
                <w:lang w:val="en-GB"/>
              </w:rPr>
            </w:pPr>
            <w:r>
              <w:rPr>
                <w:color w:val="0000FF"/>
                <w:lang w:val="en-GB"/>
              </w:rPr>
              <w:t>….</w:t>
            </w:r>
          </w:p>
          <w:p w:rsidR="000F4A9C" w:rsidRDefault="000F4A9C">
            <w:pPr>
              <w:autoSpaceDE w:val="0"/>
              <w:autoSpaceDN w:val="0"/>
              <w:adjustRightInd w:val="0"/>
              <w:ind w:left="852"/>
              <w:rPr>
                <w:color w:val="0000FF"/>
                <w:lang w:val="en-GB"/>
              </w:rPr>
            </w:pPr>
            <w:r>
              <w:rPr>
                <w:color w:val="0000FF"/>
                <w:lang w:val="en-GB"/>
              </w:rPr>
              <w:t>&lt;/</w:t>
            </w:r>
            <w:r>
              <w:rPr>
                <w:color w:val="993300"/>
                <w:lang w:val="en-GB"/>
              </w:rPr>
              <w:t>addr</w:t>
            </w:r>
            <w:r>
              <w:rPr>
                <w:color w:val="0000FF"/>
                <w:lang w:val="en-GB"/>
              </w:rPr>
              <w:t>&gt;</w:t>
            </w:r>
          </w:p>
          <w:p w:rsidR="000F4A9C" w:rsidRDefault="000F4A9C">
            <w:pPr>
              <w:autoSpaceDE w:val="0"/>
              <w:autoSpaceDN w:val="0"/>
              <w:adjustRightInd w:val="0"/>
              <w:ind w:left="568"/>
              <w:rPr>
                <w:color w:val="0000FF"/>
                <w:lang w:val="en-GB"/>
              </w:rPr>
            </w:pPr>
            <w:r>
              <w:rPr>
                <w:color w:val="0000FF"/>
                <w:lang w:val="en-GB"/>
              </w:rPr>
              <w:t xml:space="preserve">   &lt;</w:t>
            </w:r>
            <w:r>
              <w:rPr>
                <w:color w:val="993300"/>
                <w:lang w:val="en-GB"/>
              </w:rPr>
              <w:t>addr</w:t>
            </w:r>
            <w:r>
              <w:rPr>
                <w:color w:val="0000FF"/>
                <w:lang w:val="en-GB"/>
              </w:rPr>
              <w:t xml:space="preserve"> </w:t>
            </w:r>
            <w:r>
              <w:rPr>
                <w:color w:val="FF0000"/>
                <w:lang w:val="en-GB"/>
              </w:rPr>
              <w:t>use</w:t>
            </w:r>
            <w:r>
              <w:rPr>
                <w:color w:val="0000FF"/>
                <w:lang w:val="en-GB"/>
              </w:rPr>
              <w:t>="</w:t>
            </w:r>
            <w:r>
              <w:rPr>
                <w:lang w:val="en-GB"/>
              </w:rPr>
              <w:t>PUB</w:t>
            </w:r>
            <w:r>
              <w:rPr>
                <w:color w:val="0000FF"/>
                <w:lang w:val="en-GB"/>
              </w:rPr>
              <w:t>"&gt;</w:t>
            </w:r>
          </w:p>
          <w:p w:rsidR="000F4A9C" w:rsidRPr="000F4A9C" w:rsidRDefault="000F4A9C">
            <w:pPr>
              <w:autoSpaceDE w:val="0"/>
              <w:autoSpaceDN w:val="0"/>
              <w:adjustRightInd w:val="0"/>
              <w:ind w:left="852"/>
              <w:rPr>
                <w:color w:val="0000FF"/>
                <w:lang w:val="en-US"/>
              </w:rPr>
            </w:pPr>
            <w:r w:rsidRPr="000F4A9C">
              <w:rPr>
                <w:color w:val="0000FF"/>
                <w:lang w:val="en-US"/>
              </w:rPr>
              <w:t>…</w:t>
            </w:r>
          </w:p>
          <w:p w:rsidR="000F4A9C" w:rsidRPr="000F4A9C" w:rsidRDefault="000F4A9C">
            <w:pPr>
              <w:autoSpaceDE w:val="0"/>
              <w:autoSpaceDN w:val="0"/>
              <w:adjustRightInd w:val="0"/>
              <w:ind w:left="852"/>
              <w:rPr>
                <w:color w:val="0000FF"/>
                <w:lang w:val="en-US"/>
              </w:rPr>
            </w:pPr>
            <w:r w:rsidRPr="000F4A9C">
              <w:rPr>
                <w:color w:val="0000FF"/>
                <w:lang w:val="en-US"/>
              </w:rPr>
              <w:t>&lt;/</w:t>
            </w:r>
            <w:r w:rsidRPr="000F4A9C">
              <w:rPr>
                <w:color w:val="993300"/>
                <w:lang w:val="en-US"/>
              </w:rPr>
              <w:t>addr</w:t>
            </w:r>
            <w:r w:rsidRPr="000F4A9C">
              <w:rPr>
                <w:color w:val="0000FF"/>
                <w:lang w:val="en-US"/>
              </w:rPr>
              <w:t>&gt;</w:t>
            </w:r>
          </w:p>
          <w:p w:rsidR="000F4A9C" w:rsidRPr="000F4A9C" w:rsidRDefault="000F4A9C">
            <w:pPr>
              <w:autoSpaceDE w:val="0"/>
              <w:autoSpaceDN w:val="0"/>
              <w:adjustRightInd w:val="0"/>
              <w:ind w:left="852"/>
              <w:rPr>
                <w:color w:val="0000FF"/>
                <w:lang w:val="en-US"/>
              </w:rPr>
            </w:pPr>
            <w:r w:rsidRPr="000F4A9C">
              <w:rPr>
                <w:color w:val="0000FF"/>
                <w:lang w:val="en-US"/>
              </w:rPr>
              <w:t xml:space="preserve">   ...</w:t>
            </w:r>
          </w:p>
          <w:p w:rsidR="000F4A9C" w:rsidRPr="000F4A9C" w:rsidRDefault="000F4A9C">
            <w:pPr>
              <w:autoSpaceDE w:val="0"/>
              <w:autoSpaceDN w:val="0"/>
              <w:adjustRightInd w:val="0"/>
              <w:ind w:left="568"/>
              <w:rPr>
                <w:lang w:val="en-US"/>
              </w:rPr>
            </w:pPr>
            <w:r w:rsidRPr="000F4A9C">
              <w:rPr>
                <w:color w:val="0000FF"/>
                <w:lang w:val="en-US"/>
              </w:rPr>
              <w:t>&lt;/</w:t>
            </w:r>
            <w:r w:rsidRPr="000F4A9C">
              <w:rPr>
                <w:color w:val="993300"/>
                <w:lang w:val="en-US"/>
              </w:rPr>
              <w:t>organization</w:t>
            </w:r>
            <w:r w:rsidRPr="000F4A9C">
              <w:rPr>
                <w:color w:val="0000FF"/>
                <w:lang w:val="en-US"/>
              </w:rPr>
              <w:t>&gt;</w:t>
            </w:r>
          </w:p>
        </w:tc>
      </w:tr>
    </w:tbl>
    <w:p w:rsidR="000F4A9C" w:rsidRPr="000F4A9C" w:rsidRDefault="000F4A9C">
      <w:pPr>
        <w:autoSpaceDE w:val="0"/>
        <w:autoSpaceDN w:val="0"/>
        <w:adjustRightInd w:val="0"/>
        <w:rPr>
          <w:lang w:val="en-US"/>
        </w:rPr>
      </w:pPr>
    </w:p>
    <w:p w:rsidR="000F4A9C" w:rsidRPr="000F4A9C" w:rsidRDefault="000F4A9C">
      <w:pPr>
        <w:autoSpaceDE w:val="0"/>
        <w:autoSpaceDN w:val="0"/>
        <w:adjustRightInd w:val="0"/>
        <w:rPr>
          <w:lang w:val="en-US"/>
        </w:rPr>
      </w:pPr>
      <w:r w:rsidRPr="000F4A9C">
        <w:rPr>
          <w:lang w:val="en-US"/>
        </w:rPr>
        <w:br w:type="page"/>
      </w:r>
    </w:p>
    <w:p w:rsidR="000F4A9C" w:rsidRDefault="000F4A9C">
      <w:pPr>
        <w:pStyle w:val="Otsikko1"/>
        <w:rPr>
          <w:highlight w:val="white"/>
          <w:lang w:eastAsia="fi-FI"/>
        </w:rPr>
      </w:pPr>
      <w:bookmarkStart w:id="595" w:name="_Toc58484556"/>
      <w:r>
        <w:rPr>
          <w:highlight w:val="white"/>
          <w:lang w:eastAsia="fi-FI"/>
        </w:rPr>
        <w:t>MUUT HL7-TIETOTYYPIT</w:t>
      </w:r>
      <w:bookmarkEnd w:id="595"/>
    </w:p>
    <w:p w:rsidR="000F4A9C" w:rsidRDefault="000F4A9C">
      <w:pPr>
        <w:rPr>
          <w:highlight w:val="white"/>
          <w:lang w:eastAsia="fi-FI"/>
        </w:rPr>
      </w:pPr>
      <w:r>
        <w:rPr>
          <w:highlight w:val="white"/>
          <w:lang w:eastAsia="fi-FI"/>
        </w:rPr>
        <w:t>Näiden tietotyyppien tarkempi määrittely ja esimerkit löytyvät ballot-paketista tai normatiivisista määrittelyistä mainitusta luvusta.</w:t>
      </w:r>
    </w:p>
    <w:p w:rsidR="000F4A9C" w:rsidRDefault="000F4A9C">
      <w:pPr>
        <w:rPr>
          <w:highlight w:val="white"/>
          <w:lang w:eastAsia="fi-FI"/>
        </w:rPr>
      </w:pPr>
    </w:p>
    <w:p w:rsidR="000F4A9C" w:rsidRDefault="000F4A9C" w:rsidP="001C6910">
      <w:pPr>
        <w:pStyle w:val="Otsikko2"/>
      </w:pPr>
      <w:bookmarkStart w:id="596" w:name="_Toc58484557"/>
      <w:r>
        <w:t>Abstract Type Quantity</w:t>
      </w:r>
      <w:r>
        <w:fldChar w:fldCharType="begin"/>
      </w:r>
      <w:r>
        <w:instrText xml:space="preserve"> XE "Abstract Type Quantity" </w:instrText>
      </w:r>
      <w:r>
        <w:fldChar w:fldCharType="end"/>
      </w:r>
      <w:r>
        <w:t xml:space="preserve"> (QTY</w:t>
      </w:r>
      <w:r>
        <w:fldChar w:fldCharType="begin"/>
      </w:r>
      <w:r>
        <w:instrText xml:space="preserve"> XE "QTY" \f"DT"</w:instrText>
      </w:r>
      <w:r>
        <w:fldChar w:fldCharType="end"/>
      </w:r>
      <w:r>
        <w:t>)</w:t>
      </w:r>
      <w:bookmarkEnd w:id="596"/>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ANY</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Quantity eli määrä on abstrakti tietotyyppi, josta kaikki määrää ilmaisevat tietotyypit periytyvät. Periytyminen on tarpeen joidenkin muiden tietotyyppien määrittämiseksi. Kaikille periytyville tietotyypeille on yhteystä että ne voidaan järjestää järjestykseen ja eroavuus on määritelty koko arvoalueelle.</w:t>
            </w:r>
          </w:p>
        </w:tc>
      </w:tr>
      <w:tr w:rsidR="000F4A9C">
        <w:tc>
          <w:tcPr>
            <w:tcW w:w="1668" w:type="dxa"/>
          </w:tcPr>
          <w:p w:rsidR="000F4A9C" w:rsidRDefault="000F4A9C">
            <w:pPr>
              <w:rPr>
                <w:b/>
                <w:highlight w:val="white"/>
                <w:lang w:val="en-US"/>
              </w:rPr>
            </w:pPr>
            <w:r>
              <w:rPr>
                <w:b/>
                <w:highlight w:val="white"/>
                <w:lang w:val="en-US"/>
              </w:rPr>
              <w:t>Ballot luku</w:t>
            </w:r>
          </w:p>
        </w:tc>
        <w:tc>
          <w:tcPr>
            <w:tcW w:w="8187" w:type="dxa"/>
          </w:tcPr>
          <w:p w:rsidR="000F4A9C" w:rsidRDefault="000F4A9C">
            <w:pPr>
              <w:rPr>
                <w:lang w:val="en-US"/>
              </w:rPr>
            </w:pPr>
            <w:r>
              <w:rPr>
                <w:lang w:val="en-US"/>
              </w:rPr>
              <w:t>2.27</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597" w:name="_Toc186535293"/>
      <w:bookmarkStart w:id="598" w:name="_Toc186535303"/>
      <w:bookmarkStart w:id="599" w:name="_Toc58484558"/>
      <w:bookmarkEnd w:id="597"/>
      <w:bookmarkEnd w:id="598"/>
      <w:r>
        <w:rPr>
          <w:highlight w:val="white"/>
          <w:lang w:eastAsia="fi-FI"/>
        </w:rPr>
        <w:t>Binary data</w:t>
      </w:r>
      <w:r>
        <w:rPr>
          <w:highlight w:val="white"/>
          <w:lang w:eastAsia="fi-FI"/>
        </w:rPr>
        <w:fldChar w:fldCharType="begin"/>
      </w:r>
      <w:r>
        <w:instrText xml:space="preserve"> XE "</w:instrText>
      </w:r>
      <w:r>
        <w:rPr>
          <w:highlight w:val="white"/>
          <w:lang w:eastAsia="fi-FI"/>
        </w:rPr>
        <w:instrText>Binary data</w:instrText>
      </w:r>
      <w:r>
        <w:instrText xml:space="preserve">" </w:instrText>
      </w:r>
      <w:r>
        <w:rPr>
          <w:highlight w:val="white"/>
          <w:lang w:eastAsia="fi-FI"/>
        </w:rPr>
        <w:fldChar w:fldCharType="end"/>
      </w:r>
      <w:r>
        <w:rPr>
          <w:highlight w:val="white"/>
          <w:lang w:eastAsia="fi-FI"/>
        </w:rPr>
        <w:t xml:space="preserve"> (BIN</w:t>
      </w:r>
      <w:r>
        <w:rPr>
          <w:highlight w:val="white"/>
          <w:lang w:eastAsia="fi-FI"/>
        </w:rPr>
        <w:fldChar w:fldCharType="begin"/>
      </w:r>
      <w:r>
        <w:instrText xml:space="preserve"> XE "</w:instrText>
      </w:r>
      <w:r>
        <w:rPr>
          <w:highlight w:val="white"/>
          <w:lang w:eastAsia="fi-FI"/>
        </w:rPr>
        <w:instrText>BIN</w:instrText>
      </w:r>
      <w:r>
        <w:instrText>" \f"DT"</w:instrText>
      </w:r>
      <w:r>
        <w:rPr>
          <w:highlight w:val="white"/>
          <w:lang w:eastAsia="fi-FI"/>
        </w:rPr>
        <w:fldChar w:fldCharType="end"/>
      </w:r>
      <w:r>
        <w:rPr>
          <w:highlight w:val="white"/>
          <w:lang w:eastAsia="fi-FI"/>
        </w:rPr>
        <w:t>)</w:t>
      </w:r>
      <w:bookmarkEnd w:id="599"/>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szCs w:val="24"/>
                <w:highlight w:val="white"/>
              </w:rPr>
            </w:pPr>
            <w:r>
              <w:rPr>
                <w:color w:val="000000"/>
                <w:szCs w:val="24"/>
              </w:rPr>
              <w:t>LIST&lt;BN&gt;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Binääridata. Tätä tietotyyppiä ei saa käyttää muualla kuin toisten tietotyyppien määrittelemisessä.</w:t>
            </w:r>
          </w:p>
        </w:tc>
      </w:tr>
      <w:tr w:rsidR="000F4A9C">
        <w:tc>
          <w:tcPr>
            <w:tcW w:w="1668" w:type="dxa"/>
          </w:tcPr>
          <w:p w:rsidR="000F4A9C" w:rsidRDefault="000F4A9C">
            <w:pPr>
              <w:rPr>
                <w:b/>
                <w:highlight w:val="white"/>
                <w:lang w:val="en-US"/>
              </w:rPr>
            </w:pPr>
            <w:r>
              <w:rPr>
                <w:b/>
                <w:highlight w:val="white"/>
                <w:lang w:val="en-US"/>
              </w:rPr>
              <w:t>Ballot luku</w:t>
            </w:r>
          </w:p>
        </w:tc>
        <w:tc>
          <w:tcPr>
            <w:tcW w:w="8187" w:type="dxa"/>
          </w:tcPr>
          <w:p w:rsidR="000F4A9C" w:rsidRDefault="000F4A9C">
            <w:pPr>
              <w:rPr>
                <w:lang w:val="en-US"/>
              </w:rPr>
            </w:pPr>
            <w:r>
              <w:rPr>
                <w:lang w:val="en-US"/>
              </w:rPr>
              <w:t>2.3</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600" w:name="_Toc58484559"/>
      <w:r>
        <w:t>Calendar</w:t>
      </w:r>
      <w:r>
        <w:fldChar w:fldCharType="begin"/>
      </w:r>
      <w:r>
        <w:instrText xml:space="preserve"> XE "Calendar" </w:instrText>
      </w:r>
      <w:r>
        <w:fldChar w:fldCharType="end"/>
      </w:r>
      <w:r>
        <w:t xml:space="preserve"> (CAL</w:t>
      </w:r>
      <w:r>
        <w:fldChar w:fldCharType="begin"/>
      </w:r>
      <w:r>
        <w:instrText xml:space="preserve"> XE "CAL" \f"DT"</w:instrText>
      </w:r>
      <w:r>
        <w:fldChar w:fldCharType="end"/>
      </w:r>
      <w:r>
        <w:t>)</w:t>
      </w:r>
      <w:bookmarkEnd w:id="60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t>SET&lt;CLCY&gt;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Kalenteri on sykleihin perustuva tapa ilmaista aikaa. Sykli voi olla vuosi, kuukausi, päivä, tunti, minuutti, sekunti tai viikko. Joidenkin syklien välillä on riippuvuuksia, esimerkiksi päivä-syklin pyörähdys kasvattaa kuukausi-sykliä.</w:t>
            </w:r>
          </w:p>
        </w:tc>
      </w:tr>
      <w:tr w:rsidR="000F4A9C">
        <w:tc>
          <w:tcPr>
            <w:tcW w:w="1668" w:type="dxa"/>
          </w:tcPr>
          <w:p w:rsidR="000F4A9C" w:rsidRDefault="000F4A9C">
            <w:pPr>
              <w:rPr>
                <w:b/>
                <w:highlight w:val="white"/>
                <w:lang w:val="en-US"/>
              </w:rPr>
            </w:pPr>
            <w:r>
              <w:rPr>
                <w:b/>
                <w:highlight w:val="white"/>
                <w:lang w:val="en-US"/>
              </w:rPr>
              <w:t>Ballot luku</w:t>
            </w:r>
          </w:p>
        </w:tc>
        <w:tc>
          <w:tcPr>
            <w:tcW w:w="8187" w:type="dxa"/>
          </w:tcPr>
          <w:p w:rsidR="000F4A9C" w:rsidRDefault="000F4A9C">
            <w:pPr>
              <w:rPr>
                <w:lang w:val="en-US"/>
              </w:rPr>
            </w:pPr>
            <w:r>
              <w:rPr>
                <w:lang w:val="en-US"/>
              </w:rPr>
              <w:t>2.34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601" w:name="_Toc58484560"/>
      <w:r>
        <w:t>Calendar</w:t>
      </w:r>
      <w:r>
        <w:fldChar w:fldCharType="begin"/>
      </w:r>
      <w:r>
        <w:instrText xml:space="preserve"> XE "Calendar" </w:instrText>
      </w:r>
      <w:r>
        <w:fldChar w:fldCharType="end"/>
      </w:r>
      <w:r>
        <w:t xml:space="preserve"> Cycle</w:t>
      </w:r>
      <w:r>
        <w:fldChar w:fldCharType="begin"/>
      </w:r>
      <w:r>
        <w:instrText xml:space="preserve"> XE "Cycle" </w:instrText>
      </w:r>
      <w:r>
        <w:fldChar w:fldCharType="end"/>
      </w:r>
      <w:r>
        <w:t xml:space="preserve"> (CLCY</w:t>
      </w:r>
      <w:r>
        <w:fldChar w:fldCharType="begin"/>
      </w:r>
      <w:r>
        <w:instrText xml:space="preserve"> XE "CLCY" \f"DT"</w:instrText>
      </w:r>
      <w:r>
        <w:fldChar w:fldCharType="end"/>
      </w:r>
      <w:r>
        <w:t>)</w:t>
      </w:r>
      <w:bookmarkEnd w:id="601"/>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ANY</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Kalenterin sykli.</w:t>
            </w:r>
          </w:p>
        </w:tc>
      </w:tr>
      <w:tr w:rsidR="000F4A9C">
        <w:tc>
          <w:tcPr>
            <w:tcW w:w="1668" w:type="dxa"/>
          </w:tcPr>
          <w:p w:rsidR="000F4A9C" w:rsidRDefault="000F4A9C">
            <w:pPr>
              <w:rPr>
                <w:b/>
                <w:highlight w:val="white"/>
              </w:rPr>
            </w:pPr>
            <w:r>
              <w:rPr>
                <w:b/>
                <w:highlight w:val="white"/>
              </w:rPr>
              <w:t>Ballot luku</w:t>
            </w:r>
          </w:p>
        </w:tc>
        <w:tc>
          <w:tcPr>
            <w:tcW w:w="8187" w:type="dxa"/>
          </w:tcPr>
          <w:p w:rsidR="000F4A9C" w:rsidRDefault="000F4A9C">
            <w:pPr>
              <w:rPr>
                <w:lang w:val="en-US"/>
              </w:rPr>
            </w:pPr>
            <w:r>
              <w:rPr>
                <w:lang w:val="en-US"/>
              </w:rPr>
              <w:t>2.35</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602" w:name="_Toc58484561"/>
      <w:r>
        <w:t>Coded Ordinal</w:t>
      </w:r>
      <w:r>
        <w:fldChar w:fldCharType="begin"/>
      </w:r>
      <w:r>
        <w:instrText xml:space="preserve"> XE "Coded Ordinal" </w:instrText>
      </w:r>
      <w:r>
        <w:fldChar w:fldCharType="end"/>
      </w:r>
      <w:r>
        <w:t xml:space="preserve"> (CO</w:t>
      </w:r>
      <w:r>
        <w:fldChar w:fldCharType="begin"/>
      </w:r>
      <w:r>
        <w:instrText xml:space="preserve"> XE "CO" \f"DT"</w:instrText>
      </w:r>
      <w:r>
        <w:fldChar w:fldCharType="end"/>
      </w:r>
      <w:r>
        <w:t>)</w:t>
      </w:r>
      <w:bookmarkEnd w:id="60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CE</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pPr>
              <w:rPr>
                <w:lang w:val="en-US"/>
              </w:rPr>
            </w:pPr>
            <w:r>
              <w:rPr>
                <w:lang w:val="en-US"/>
              </w:rPr>
              <w:t>Coded data, where the coding system from which the code comes is ordered. CO adds semantics related to ordering so that models that make use of such domains may introduce model elements that involve statements about the order of the terms in a domain.</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2.10</w:t>
            </w:r>
          </w:p>
        </w:tc>
      </w:tr>
    </w:tbl>
    <w:p w:rsidR="000F4A9C" w:rsidRDefault="000F4A9C">
      <w:pPr>
        <w:rPr>
          <w:highlight w:val="white"/>
          <w:lang w:val="en-US" w:eastAsia="fi-FI"/>
        </w:rPr>
      </w:pPr>
    </w:p>
    <w:p w:rsidR="000F4A9C" w:rsidRPr="001C6910" w:rsidRDefault="000F4A9C" w:rsidP="001C6910">
      <w:pPr>
        <w:pStyle w:val="Otsikko2"/>
        <w:rPr>
          <w:highlight w:val="white"/>
        </w:rPr>
      </w:pPr>
      <w:bookmarkStart w:id="603" w:name="_Toc58484562"/>
      <w:r w:rsidRPr="001C6910">
        <w:t>Concept Role</w:t>
      </w:r>
      <w:r w:rsidRPr="001C6910">
        <w:fldChar w:fldCharType="begin"/>
      </w:r>
      <w:r w:rsidRPr="001C6910">
        <w:instrText xml:space="preserve"> XE "Concept Role" </w:instrText>
      </w:r>
      <w:r w:rsidRPr="001C6910">
        <w:fldChar w:fldCharType="end"/>
      </w:r>
      <w:r w:rsidRPr="001C6910">
        <w:t xml:space="preserve"> (CR</w:t>
      </w:r>
      <w:r w:rsidRPr="001C6910">
        <w:fldChar w:fldCharType="begin"/>
      </w:r>
      <w:r w:rsidRPr="001C6910">
        <w:instrText xml:space="preserve"> XE "CR" \f"DT"</w:instrText>
      </w:r>
      <w:r w:rsidRPr="001C6910">
        <w:fldChar w:fldCharType="end"/>
      </w:r>
      <w:r w:rsidRPr="001C6910">
        <w:t>)</w:t>
      </w:r>
      <w:bookmarkEnd w:id="60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ANY</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pPr>
              <w:rPr>
                <w:lang w:val="en-US"/>
              </w:rPr>
            </w:pPr>
            <w:r>
              <w:rPr>
                <w:lang w:val="en-US"/>
              </w:rPr>
              <w:t xml:space="preserve">A concept qualifier code with optionally named role. Both qualifier role and value codes must be defined by the coding system of the CD containing the concept qualifier. For example, if SNOMED RT defines a concept "leg", a role relation "has-laterality", and another concept "left", the concept role relation allows to add the qualifier "has-laterality: left" to a primary code "leg" to construct the meaning "left leg". </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2.7</w:t>
            </w:r>
          </w:p>
        </w:tc>
      </w:tr>
    </w:tbl>
    <w:p w:rsidR="000F4A9C" w:rsidRDefault="000F4A9C" w:rsidP="001C6910">
      <w:pPr>
        <w:pStyle w:val="Otsikko2"/>
      </w:pPr>
      <w:bookmarkStart w:id="604" w:name="_Toc58484563"/>
      <w:r>
        <w:t>Muodostettu lista</w:t>
      </w:r>
      <w:r>
        <w:fldChar w:fldCharType="begin"/>
      </w:r>
      <w:r>
        <w:instrText xml:space="preserve"> XE "Muodostettu lista" </w:instrText>
      </w:r>
      <w:r>
        <w:fldChar w:fldCharType="end"/>
      </w:r>
      <w:r>
        <w:t xml:space="preserve"> - Generated sequence</w:t>
      </w:r>
      <w:r>
        <w:fldChar w:fldCharType="begin"/>
      </w:r>
      <w:r>
        <w:instrText xml:space="preserve"> XE "Generated sequence" </w:instrText>
      </w:r>
      <w:r>
        <w:fldChar w:fldCharType="end"/>
      </w:r>
      <w:r>
        <w:t xml:space="preserve"> (GLIST</w:t>
      </w:r>
      <w:r>
        <w:fldChar w:fldCharType="begin"/>
      </w:r>
      <w:r>
        <w:instrText xml:space="preserve"> XE "GLIST" \f"DT"</w:instrText>
      </w:r>
      <w:r>
        <w:fldChar w:fldCharType="end"/>
      </w:r>
      <w:r>
        <w:t>)</w:t>
      </w:r>
      <w:bookmarkEnd w:id="604"/>
    </w:p>
    <w:p w:rsidR="000F4A9C" w:rsidRDefault="000F4A9C">
      <w:r>
        <w:t>Jaksottainen tai monotone (jatkuvasti kasvava tai vähenevä) sekvenssi arvoista, joista on muutaman parametrin perusteella muodostettu lista. Käytetään mm. ilmaisemaan biosignaalien mittauspisteitä. Vaihtoinen tapa esittää olisi nimetty lista, missä arvot olisi yksitellen lueteltuna. Seuraavassa on yhteenvetotaulukko muodostetun listan ominaisuuksista.</w:t>
      </w:r>
    </w:p>
    <w:p w:rsidR="000F4A9C" w:rsidRDefault="000F4A9C"/>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1454"/>
        <w:gridCol w:w="925"/>
        <w:gridCol w:w="6282"/>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Tyyppi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head</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Sekvenssin ensimmäinen item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increment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QTY</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Arvon ja sitä edeltävän eri arvon välinen ero.  Esimerkiksi sekvenssissä (1; 4; 7; 10; 13; ...) inkrementti on 3, samoin sekvenssissä (1; 1; 4; 4; 7; 7; 10; 10; 13; 13; ...) inkrementti on myös 3.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period</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INT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Jos jakson arvo on erisuuri kuin nolla, niin ilmaisee annetun määrän lisäyksien jälkeen sekvenssin arvon palaavan aina alkuperäiseen. Esimerkiksi sekvenssi (1; 2; 3; 1; 2; 3; 1; 2; 3; ...) jakso on 3; myös sekvenssissä (1; 1; 2; 2; 3; 3; 1; 1; 2; 2; 3; 3; ...) jakso on 3.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denominator</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INT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Nimittäjä (toistokertojen lukumäärä) ennenkuin tulee inkrementti. Esimerkiksi sekvenssissä (1; 1; 1; 2; 2; 2; 3; 3; 3; ...) the nimittäjä is 3. </w:t>
            </w:r>
          </w:p>
        </w:tc>
      </w:tr>
    </w:tbl>
    <w:p w:rsidR="000F4A9C" w:rsidRDefault="000F4A9C">
      <w:pPr>
        <w:rPr>
          <w:highlight w:val="white"/>
          <w:lang w:eastAsia="fi-FI"/>
        </w:rPr>
      </w:pPr>
    </w:p>
    <w:p w:rsidR="000F4A9C" w:rsidRDefault="000F4A9C" w:rsidP="001C6910">
      <w:pPr>
        <w:pStyle w:val="Otsikko2"/>
        <w:rPr>
          <w:highlight w:val="white"/>
          <w:lang w:eastAsia="fi-FI"/>
        </w:rPr>
      </w:pPr>
      <w:bookmarkStart w:id="605" w:name="_Toc186535310"/>
      <w:bookmarkStart w:id="606" w:name="_Toc186535320"/>
      <w:bookmarkStart w:id="607" w:name="_Toc186535321"/>
      <w:bookmarkStart w:id="608" w:name="_Toc58484564"/>
      <w:bookmarkEnd w:id="605"/>
      <w:bookmarkEnd w:id="606"/>
      <w:bookmarkEnd w:id="607"/>
      <w:r>
        <w:t>DCE Universal Unique Identifier</w:t>
      </w:r>
      <w:r>
        <w:fldChar w:fldCharType="begin"/>
      </w:r>
      <w:r>
        <w:instrText xml:space="preserve"> XE "DCE Universal Unique Identifier" </w:instrText>
      </w:r>
      <w:r>
        <w:fldChar w:fldCharType="end"/>
      </w:r>
      <w:r>
        <w:t xml:space="preserve"> (UUID</w:t>
      </w:r>
      <w:r>
        <w:fldChar w:fldCharType="begin"/>
      </w:r>
      <w:r>
        <w:instrText xml:space="preserve"> XE "UUID" \f"DT"</w:instrText>
      </w:r>
      <w:r>
        <w:fldChar w:fldCharType="end"/>
      </w:r>
      <w:r>
        <w:t>)</w:t>
      </w:r>
      <w:bookmarkEnd w:id="608"/>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UID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Globaalisti yksikäsitteinen merkkijono, joka sisältää DCE Universal Unique Identifier (UUID) -tunnisteen. Formaatti on viiden väliviivalla erotetun heksadesimaalinumeraalijoukon yhdistelmä. Numeraaleja on joukoissa 8, 4, 4, 4, ja 12.</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2.15</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609" w:name="_Toc58484565"/>
      <w:r>
        <w:t>Encapsulated Data</w:t>
      </w:r>
      <w:r>
        <w:fldChar w:fldCharType="begin"/>
      </w:r>
      <w:r>
        <w:instrText xml:space="preserve"> XE "Encapsulated Data" </w:instrText>
      </w:r>
      <w:r>
        <w:fldChar w:fldCharType="end"/>
      </w:r>
      <w:r>
        <w:t xml:space="preserve"> (ED</w:t>
      </w:r>
      <w:r>
        <w:fldChar w:fldCharType="begin"/>
      </w:r>
      <w:r>
        <w:instrText xml:space="preserve"> XE "ED" \f"DT"</w:instrText>
      </w:r>
      <w:r>
        <w:fldChar w:fldCharType="end"/>
      </w:r>
      <w:r>
        <w:t>)</w:t>
      </w:r>
      <w:bookmarkEnd w:id="609"/>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BIN</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 xml:space="preserve">Data, joka on ensisijaisesti tarkoitettu ihmisen tulkittavaksi (merkkijono) tai muuta dataa, jonka tulkintaa ei ole määritelty tarkemmin (multimedia, PDF) tai joka on määritelty muissa määrityksisssä (XML-allekirjoitus). </w:t>
            </w:r>
          </w:p>
          <w:p w:rsidR="000F4A9C" w:rsidRDefault="000F4A9C">
            <w:r>
              <w:t>Tavanomainen merkkijon ST periytyy tästä tietotyypistä.</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610" w:name="_Toc58484566"/>
      <w:r>
        <w:t>Event-Related Periodic Interval of Time</w:t>
      </w:r>
      <w:r>
        <w:fldChar w:fldCharType="begin"/>
      </w:r>
      <w:r>
        <w:instrText xml:space="preserve"> XE "Event-Related Periodic Interval of Time" </w:instrText>
      </w:r>
      <w:r>
        <w:fldChar w:fldCharType="end"/>
      </w:r>
      <w:r>
        <w:t xml:space="preserve"> (EIVL</w:t>
      </w:r>
      <w:r>
        <w:fldChar w:fldCharType="begin"/>
      </w:r>
      <w:r>
        <w:instrText xml:space="preserve"> XE "EIVL" \f"DT"</w:instrText>
      </w:r>
      <w:r>
        <w:fldChar w:fldCharType="end"/>
      </w:r>
      <w:r>
        <w:t>)</w:t>
      </w:r>
      <w:bookmarkEnd w:id="61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SET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Määrittelee säännöllisen toistuvan aikajakson, jossa toistuma perustuu päivittäisiin toimintoihin tai muihin vastaaviin tapahtumiin, jotka ovat ajasta riippuvaisia, mutta joita ei voi yksiselitteisesti ajassa määritellä.</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5.2</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611" w:name="_Toc58484567"/>
      <w:r>
        <w:t>General Timing Specification</w:t>
      </w:r>
      <w:r>
        <w:fldChar w:fldCharType="begin"/>
      </w:r>
      <w:r>
        <w:instrText xml:space="preserve"> XE "General Timing Specification" </w:instrText>
      </w:r>
      <w:r>
        <w:fldChar w:fldCharType="end"/>
      </w:r>
      <w:r>
        <w:t xml:space="preserve"> (GTS</w:t>
      </w:r>
      <w:r>
        <w:fldChar w:fldCharType="begin"/>
      </w:r>
      <w:r>
        <w:instrText xml:space="preserve"> XE "GTS" \f"DT"</w:instrText>
      </w:r>
      <w:r>
        <w:fldChar w:fldCharType="end"/>
      </w:r>
      <w:r>
        <w:t>)</w:t>
      </w:r>
      <w:bookmarkEnd w:id="611"/>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tabs>
                <w:tab w:val="left" w:pos="885"/>
              </w:tabs>
              <w:rPr>
                <w:highlight w:val="white"/>
              </w:rPr>
            </w:pPr>
            <w:r>
              <w:t>SET&lt;TS&gt;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Aikamääre, joka mahdollistaa minkä tahansa aikaan perustuvan säännöllisen toiminnan kuvaamisen, kuten esimerkiksi työaika, ilta puhelinnumeroissa jne.</w:t>
            </w:r>
          </w:p>
          <w:p w:rsidR="000F4A9C" w:rsidRDefault="000F4A9C"/>
          <w:p w:rsidR="000F4A9C" w:rsidRDefault="000F4A9C">
            <w:r>
              <w:t xml:space="preserve">XML tietotyyppinä ei ole varsinaisesti GTS vaan Set Component </w:t>
            </w:r>
          </w:p>
          <w:p w:rsidR="000F4A9C" w:rsidRDefault="000F4A9C">
            <w:r>
              <w:t>(SXCM) ja sen tarkenteet kuten  SXPR_TS ja IVL&lt;TS&gt;.</w:t>
            </w:r>
          </w:p>
          <w:p w:rsidR="000F4A9C" w:rsidRDefault="000F4A9C"/>
          <w:p w:rsidR="000F4A9C" w:rsidRDefault="000F4A9C">
            <w:r>
              <w:t xml:space="preserve">GTS on erittäin monipuolinen tietotyyppi ja sen käyttämisen tulee olla hyvin perusteltua, koska se on myös erittäin monimutkainen. </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5.3</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612" w:name="_Toc58484568"/>
      <w:r>
        <w:t>History</w:t>
      </w:r>
      <w:r>
        <w:fldChar w:fldCharType="begin"/>
      </w:r>
      <w:r>
        <w:instrText xml:space="preserve"> XE "History" </w:instrText>
      </w:r>
      <w:r>
        <w:fldChar w:fldCharType="end"/>
      </w:r>
      <w:r>
        <w:t xml:space="preserve"> (HIST</w:t>
      </w:r>
      <w:r>
        <w:fldChar w:fldCharType="begin"/>
      </w:r>
      <w:r>
        <w:instrText xml:space="preserve"> XE "HIST" \f"DT"</w:instrText>
      </w:r>
      <w:r>
        <w:fldChar w:fldCharType="end"/>
      </w:r>
      <w:r>
        <w:t>)</w:t>
      </w:r>
      <w:bookmarkEnd w:id="61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SET&lt;HXIT&gt;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Joukko tietoja, joihin liittyy voimassaoloaika ja siten täyttävät HXIT-tietotyypin edellytykset. Tietojen voimassaoloaikaa ei ole rajoitettu menneisyyteen vaan myös tulevien tietojen esittäminen on sallittua.</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4.2</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613" w:name="_Toc58484569"/>
      <w:r>
        <w:t>History Item</w:t>
      </w:r>
      <w:r>
        <w:fldChar w:fldCharType="begin"/>
      </w:r>
      <w:r>
        <w:instrText xml:space="preserve"> XE "History Item" </w:instrText>
      </w:r>
      <w:r>
        <w:fldChar w:fldCharType="end"/>
      </w:r>
      <w:r>
        <w:t xml:space="preserve"> (HXIT</w:t>
      </w:r>
      <w:r>
        <w:fldChar w:fldCharType="begin"/>
      </w:r>
      <w:r>
        <w:instrText xml:space="preserve"> XE "HXIT" \f"DT"</w:instrText>
      </w:r>
      <w:r>
        <w:fldChar w:fldCharType="end"/>
      </w:r>
      <w:r>
        <w:t>)</w:t>
      </w:r>
      <w:bookmarkEnd w:id="61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Yleinen tietotyypin laajennos, joka liittää tietoon voimassaoloajan.</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4.1</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614" w:name="_Toc58484570"/>
      <w:r>
        <w:t>HL7 Reserved Identifier Scheme</w:t>
      </w:r>
      <w:r>
        <w:fldChar w:fldCharType="begin"/>
      </w:r>
      <w:r>
        <w:instrText xml:space="preserve"> XE "HL7 Reserved Identifier Scheme" </w:instrText>
      </w:r>
      <w:r>
        <w:fldChar w:fldCharType="end"/>
      </w:r>
      <w:r>
        <w:t xml:space="preserve"> (RUID</w:t>
      </w:r>
      <w:r>
        <w:fldChar w:fldCharType="begin"/>
      </w:r>
      <w:r>
        <w:instrText xml:space="preserve"> XE "RUID" \f"DT"</w:instrText>
      </w:r>
      <w:r>
        <w:fldChar w:fldCharType="end"/>
      </w:r>
      <w:r>
        <w:t>)</w:t>
      </w:r>
      <w:bookmarkEnd w:id="61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UID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Globaalisti yksikäsitteinen HL7-tunniste, joka määritellään vain hyväksytyissä HL7-määrityksissä. Tunnisteiden käyttö paikallisesti ei ole sallittua.</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2.16</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615" w:name="_Toc58484571"/>
      <w:r>
        <w:t>ISO Object Identifier</w:t>
      </w:r>
      <w:r>
        <w:fldChar w:fldCharType="begin"/>
      </w:r>
      <w:r>
        <w:instrText xml:space="preserve"> XE "ISO Object Identifier" </w:instrText>
      </w:r>
      <w:r>
        <w:fldChar w:fldCharType="end"/>
      </w:r>
      <w:r>
        <w:t xml:space="preserve"> (OID</w:t>
      </w:r>
      <w:r>
        <w:fldChar w:fldCharType="begin"/>
      </w:r>
      <w:r>
        <w:instrText xml:space="preserve"> XE "OID" \f"DT"</w:instrText>
      </w:r>
      <w:r>
        <w:fldChar w:fldCharType="end"/>
      </w:r>
      <w:r>
        <w:t>)</w:t>
      </w:r>
      <w:bookmarkEnd w:id="61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UID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rsidRPr="000F4A9C">
              <w:t xml:space="preserve">ISO Object Identifier (OID). </w:t>
            </w:r>
            <w:r>
              <w:t>Lisätietoa OID:ista löytyy esimerkiksi JHS159-suosituksesta [4].</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616" w:name="_Toc58484572"/>
      <w:r>
        <w:t>Non-Parametric Probability Distribution</w:t>
      </w:r>
      <w:r>
        <w:fldChar w:fldCharType="begin"/>
      </w:r>
      <w:r>
        <w:instrText xml:space="preserve"> XE "Non-Parametric Probability Distribution" </w:instrText>
      </w:r>
      <w:r>
        <w:fldChar w:fldCharType="end"/>
      </w:r>
      <w:r>
        <w:t xml:space="preserve"> (NPPD</w:t>
      </w:r>
      <w:r>
        <w:fldChar w:fldCharType="begin"/>
      </w:r>
      <w:r>
        <w:instrText xml:space="preserve"> XE "NPPD" \f"DT"</w:instrText>
      </w:r>
      <w:r>
        <w:fldChar w:fldCharType="end"/>
      </w:r>
      <w:r>
        <w:t>)</w:t>
      </w:r>
      <w:bookmarkEnd w:id="616"/>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t>SET&lt;UVP&gt;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Histogrammi-tietotyyppi.</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4.4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617" w:name="_Toc58484573"/>
      <w:r>
        <w:t>Parametric Probability Distribution</w:t>
      </w:r>
      <w:r>
        <w:fldChar w:fldCharType="begin"/>
      </w:r>
      <w:r>
        <w:instrText xml:space="preserve"> XE "Parametric Probability Distribution" </w:instrText>
      </w:r>
      <w:r>
        <w:fldChar w:fldCharType="end"/>
      </w:r>
      <w:r>
        <w:t xml:space="preserve"> (PPD</w:t>
      </w:r>
      <w:r>
        <w:fldChar w:fldCharType="begin"/>
      </w:r>
      <w:r>
        <w:instrText xml:space="preserve"> XE "PPD" \f"DT"</w:instrText>
      </w:r>
      <w:r>
        <w:fldChar w:fldCharType="end"/>
      </w:r>
      <w:r>
        <w:t>)</w:t>
      </w:r>
      <w:bookmarkEnd w:id="61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 xml:space="preserve">Yleinen tietotyyppi, joka kuvaa arvon esittämällä sen mediaanin sekä keskihajonnan funktiona. </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A.1</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618" w:name="_Toc58484574"/>
      <w:r>
        <w:t>Parametric Probability Distributions over Physical Quantities</w:t>
      </w:r>
      <w:r>
        <w:fldChar w:fldCharType="begin"/>
      </w:r>
      <w:r>
        <w:instrText xml:space="preserve"> XE "Parametric Probability Distributions over Physical Quantities" </w:instrText>
      </w:r>
      <w:r>
        <w:fldChar w:fldCharType="end"/>
      </w:r>
      <w:r>
        <w:t xml:space="preserve"> (PPD&lt;PQ&gt;</w:t>
      </w:r>
      <w:r>
        <w:fldChar w:fldCharType="begin"/>
      </w:r>
      <w:r>
        <w:instrText xml:space="preserve"> XE "PPD&lt;PQ&gt;" \f"DT"</w:instrText>
      </w:r>
      <w:r>
        <w:fldChar w:fldCharType="end"/>
      </w:r>
      <w:r>
        <w:t>)</w:t>
      </w:r>
      <w:bookmarkEnd w:id="618"/>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PPD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PPD joka pohjautuu PQ-tietotyypin arvojen esittämiseen.</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A.3</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619" w:name="_Toc58484575"/>
      <w:r>
        <w:t>Periodic Interval of Time</w:t>
      </w:r>
      <w:r>
        <w:fldChar w:fldCharType="begin"/>
      </w:r>
      <w:r>
        <w:instrText xml:space="preserve"> XE "Periodic Interval of Time" </w:instrText>
      </w:r>
      <w:r>
        <w:fldChar w:fldCharType="end"/>
      </w:r>
      <w:r>
        <w:t xml:space="preserve"> (PIVL</w:t>
      </w:r>
      <w:r>
        <w:fldChar w:fldCharType="begin"/>
      </w:r>
      <w:r>
        <w:instrText xml:space="preserve"> XE "PIVL" \f"DT"</w:instrText>
      </w:r>
      <w:r>
        <w:fldChar w:fldCharType="end"/>
      </w:r>
      <w:r>
        <w:t>)</w:t>
      </w:r>
      <w:bookmarkEnd w:id="619"/>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SET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 xml:space="preserve">Säännöllisesti toistuva aikaväli. </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5.1</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620" w:name="_Toc58484576"/>
      <w:r>
        <w:t>Probability Distribution over Real Numbers</w:t>
      </w:r>
      <w:r>
        <w:fldChar w:fldCharType="begin"/>
      </w:r>
      <w:r>
        <w:instrText xml:space="preserve"> XE "Probability Distribution over Real Numbers" </w:instrText>
      </w:r>
      <w:r>
        <w:fldChar w:fldCharType="end"/>
      </w:r>
      <w:r>
        <w:t xml:space="preserve"> (PPD&lt;REAL&gt;</w:t>
      </w:r>
      <w:r>
        <w:fldChar w:fldCharType="begin"/>
      </w:r>
      <w:r>
        <w:instrText xml:space="preserve"> XE "PPD&lt;REAL&gt;" \f"DT"</w:instrText>
      </w:r>
      <w:r>
        <w:fldChar w:fldCharType="end"/>
      </w:r>
      <w:r>
        <w:t>)</w:t>
      </w:r>
      <w:bookmarkEnd w:id="62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PPD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PPD, joka koostuu reaaliluvuista.</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2.7.12</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621" w:name="_Toc58484577"/>
      <w:r>
        <w:t>Probability Distribution over Time Points</w:t>
      </w:r>
      <w:r>
        <w:fldChar w:fldCharType="begin"/>
      </w:r>
      <w:r>
        <w:instrText xml:space="preserve"> XE "Probability Distribution over Time Points" </w:instrText>
      </w:r>
      <w:r>
        <w:fldChar w:fldCharType="end"/>
      </w:r>
      <w:r>
        <w:t xml:space="preserve"> (PPD&lt;TS&gt;</w:t>
      </w:r>
      <w:r>
        <w:fldChar w:fldCharType="begin"/>
      </w:r>
      <w:r>
        <w:instrText xml:space="preserve"> XE "PPD&lt;TS&gt;" \f"DT"</w:instrText>
      </w:r>
      <w:r>
        <w:fldChar w:fldCharType="end"/>
      </w:r>
      <w:r>
        <w:t>)</w:t>
      </w:r>
      <w:bookmarkEnd w:id="621"/>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PPD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PPD aikaan sidottuna.</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A.4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622" w:name="_Toc186535345"/>
      <w:bookmarkStart w:id="623" w:name="_Toc186535356"/>
      <w:bookmarkStart w:id="624" w:name="_Toc58484578"/>
      <w:bookmarkEnd w:id="622"/>
      <w:bookmarkEnd w:id="623"/>
      <w:r>
        <w:t>SampledSequence</w:t>
      </w:r>
      <w:r>
        <w:fldChar w:fldCharType="begin"/>
      </w:r>
      <w:r>
        <w:instrText xml:space="preserve"> XE "SampledSequence" </w:instrText>
      </w:r>
      <w:r>
        <w:fldChar w:fldCharType="end"/>
      </w:r>
      <w:r>
        <w:t xml:space="preserve"> (SLIST</w:t>
      </w:r>
      <w:r>
        <w:fldChar w:fldCharType="begin"/>
      </w:r>
      <w:r>
        <w:instrText xml:space="preserve"> XE "SLIST" \f"DT"</w:instrText>
      </w:r>
      <w:r>
        <w:fldChar w:fldCharType="end"/>
      </w:r>
      <w:r>
        <w:t>)</w:t>
      </w:r>
      <w:bookmarkEnd w:id="62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LIST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Jono arvoja, jotka on johdettu joukosta kokonaislukuja. Käytetään biosignaalien kuvaamiseen.</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3.4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625" w:name="_Toc58484579"/>
      <w:r>
        <w:t>Uncertain Value - Probabilistic</w:t>
      </w:r>
      <w:r>
        <w:fldChar w:fldCharType="begin"/>
      </w:r>
      <w:r>
        <w:instrText xml:space="preserve"> XE "Uncertain Value - Probabilistic" </w:instrText>
      </w:r>
      <w:r>
        <w:fldChar w:fldCharType="end"/>
      </w:r>
      <w:r>
        <w:t xml:space="preserve"> (UVP</w:t>
      </w:r>
      <w:r>
        <w:fldChar w:fldCharType="begin"/>
      </w:r>
      <w:r>
        <w:instrText xml:space="preserve"> XE "UVP" \f"DT"</w:instrText>
      </w:r>
      <w:r>
        <w:fldChar w:fldCharType="end"/>
      </w:r>
      <w:r>
        <w:t>)</w:t>
      </w:r>
      <w:bookmarkEnd w:id="62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Geneerinen tietotyyppi, jolla voidaan kuvata todennäköisyyttä, jolla arvo pitää paikkansa.</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4.3</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626" w:name="_Toc58484580"/>
      <w:r>
        <w:t>Unique Identifier String</w:t>
      </w:r>
      <w:r>
        <w:fldChar w:fldCharType="begin"/>
      </w:r>
      <w:r>
        <w:instrText xml:space="preserve"> XE "Unique Identifier String" </w:instrText>
      </w:r>
      <w:r>
        <w:fldChar w:fldCharType="end"/>
      </w:r>
      <w:r>
        <w:t xml:space="preserve"> (UID</w:t>
      </w:r>
      <w:r>
        <w:fldChar w:fldCharType="begin"/>
      </w:r>
      <w:r>
        <w:instrText xml:space="preserve"> XE "UID" \f"DT"</w:instrText>
      </w:r>
      <w:r>
        <w:fldChar w:fldCharType="end"/>
      </w:r>
      <w:r>
        <w:t>)</w:t>
      </w:r>
      <w:bookmarkEnd w:id="626"/>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ST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Globaalisti yksikäsitteinen merkkijono, joka yksilöi kohteen. Sallittujen yksilöintimenetelmien joukko on määrätty HL7n toimesta ja tällä hetkellä sallittuja ovat vain ISO OID ja DCE Universally Unique Identifier (UUID).</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2.13</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627" w:name="_Toc58484581"/>
      <w:r>
        <w:t>Universal Resource Locator</w:t>
      </w:r>
      <w:r>
        <w:fldChar w:fldCharType="begin"/>
      </w:r>
      <w:r>
        <w:instrText xml:space="preserve"> XE "Universal Resource Locator" </w:instrText>
      </w:r>
      <w:r>
        <w:fldChar w:fldCharType="end"/>
      </w:r>
      <w:r>
        <w:t xml:space="preserve"> (URL</w:t>
      </w:r>
      <w:r>
        <w:fldChar w:fldCharType="begin"/>
      </w:r>
      <w:r>
        <w:instrText xml:space="preserve"> XE "URL" \f"DT"</w:instrText>
      </w:r>
      <w:r>
        <w:fldChar w:fldCharType="end"/>
      </w:r>
      <w:r>
        <w:t>)</w:t>
      </w:r>
      <w:bookmarkEnd w:id="62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ANY</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 xml:space="preserve">Telekommunikaatio-osoite, joka noudattaa RFC 2396-standardia  [http://www.ietf.org/rfc/rfc2396.txt]. </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2.18</w:t>
            </w:r>
          </w:p>
        </w:tc>
      </w:tr>
    </w:tbl>
    <w:p w:rsidR="000F4A9C" w:rsidRDefault="000F4A9C">
      <w:pPr>
        <w:rPr>
          <w:highlight w:val="white"/>
          <w:lang w:val="en-US" w:eastAsia="fi-FI"/>
        </w:rPr>
      </w:pPr>
    </w:p>
    <w:p w:rsidR="000F4A9C" w:rsidRDefault="000F4A9C">
      <w:pPr>
        <w:rPr>
          <w:highlight w:val="white"/>
          <w:lang w:val="en-US" w:eastAsia="fi-FI"/>
        </w:rPr>
      </w:pPr>
      <w:r>
        <w:rPr>
          <w:highlight w:val="white"/>
          <w:lang w:val="en-US" w:eastAsia="fi-FI"/>
        </w:rPr>
        <w:br w:type="page"/>
      </w:r>
    </w:p>
    <w:p w:rsidR="000F4A9C" w:rsidRDefault="000F4A9C">
      <w:pPr>
        <w:pStyle w:val="Otsikko1"/>
        <w:rPr>
          <w:highlight w:val="white"/>
          <w:lang w:val="en-US" w:eastAsia="fi-FI"/>
        </w:rPr>
      </w:pPr>
      <w:bookmarkStart w:id="628" w:name="_Toc58484582"/>
      <w:r>
        <w:rPr>
          <w:highlight w:val="white"/>
          <w:lang w:val="en-US" w:eastAsia="fi-FI"/>
        </w:rPr>
        <w:t>HAKEMISTO</w:t>
      </w:r>
      <w:bookmarkEnd w:id="628"/>
    </w:p>
    <w:p w:rsidR="00B67D5C" w:rsidRDefault="000F4A9C">
      <w:pPr>
        <w:rPr>
          <w:noProof/>
          <w:highlight w:val="white"/>
          <w:lang w:val="en-US" w:eastAsia="fi-FI"/>
        </w:rPr>
        <w:sectPr w:rsidR="00B67D5C" w:rsidSect="004332F0">
          <w:headerReference w:type="even" r:id="rId28"/>
          <w:headerReference w:type="default" r:id="rId29"/>
          <w:footerReference w:type="even" r:id="rId30"/>
          <w:footerReference w:type="default" r:id="rId31"/>
          <w:headerReference w:type="first" r:id="rId32"/>
          <w:footerReference w:type="first" r:id="rId33"/>
          <w:footnotePr>
            <w:numRestart w:val="eachSect"/>
          </w:footnotePr>
          <w:type w:val="continuous"/>
          <w:pgSz w:w="11907" w:h="16840" w:code="9"/>
          <w:pgMar w:top="567" w:right="1134" w:bottom="567" w:left="1134" w:header="567" w:footer="567" w:gutter="0"/>
          <w:cols w:space="708"/>
        </w:sectPr>
      </w:pPr>
      <w:r>
        <w:rPr>
          <w:highlight w:val="white"/>
          <w:lang w:val="en-US" w:eastAsia="fi-FI"/>
        </w:rPr>
        <w:fldChar w:fldCharType="begin"/>
      </w:r>
      <w:r>
        <w:rPr>
          <w:highlight w:val="white"/>
          <w:lang w:val="en-US" w:eastAsia="fi-FI"/>
        </w:rPr>
        <w:instrText xml:space="preserve"> INDEX \e "</w:instrText>
      </w:r>
      <w:r>
        <w:rPr>
          <w:highlight w:val="white"/>
          <w:lang w:val="en-US" w:eastAsia="fi-FI"/>
        </w:rPr>
        <w:tab/>
        <w:instrText xml:space="preserve">" \h "—A—" \c "2" \z "1035" </w:instrText>
      </w:r>
      <w:r>
        <w:rPr>
          <w:highlight w:val="white"/>
          <w:lang w:val="en-US" w:eastAsia="fi-FI"/>
        </w:rPr>
        <w:fldChar w:fldCharType="separate"/>
      </w:r>
    </w:p>
    <w:p w:rsidR="00B67D5C" w:rsidRDefault="00B67D5C">
      <w:pPr>
        <w:pStyle w:val="Hakemistonotsikko"/>
        <w:keepNext/>
        <w:tabs>
          <w:tab w:val="right" w:leader="dot" w:pos="4455"/>
        </w:tabs>
        <w:rPr>
          <w:rFonts w:ascii="Calibri" w:hAnsi="Calibri"/>
          <w:b w:val="0"/>
          <w:bCs w:val="0"/>
          <w:noProof/>
        </w:rPr>
      </w:pPr>
      <w:r>
        <w:rPr>
          <w:noProof/>
        </w:rPr>
        <w:t>—A—</w:t>
      </w:r>
    </w:p>
    <w:p w:rsidR="00B67D5C" w:rsidRDefault="00B67D5C">
      <w:pPr>
        <w:pStyle w:val="Hakemisto1"/>
        <w:tabs>
          <w:tab w:val="right" w:leader="dot" w:pos="4455"/>
        </w:tabs>
        <w:rPr>
          <w:noProof/>
        </w:rPr>
      </w:pPr>
      <w:r>
        <w:rPr>
          <w:noProof/>
        </w:rPr>
        <w:t>Abstract Type Quantity</w:t>
      </w:r>
      <w:r>
        <w:rPr>
          <w:noProof/>
        </w:rPr>
        <w:tab/>
        <w:t>37</w:t>
      </w:r>
    </w:p>
    <w:p w:rsidR="00B67D5C" w:rsidRDefault="00B67D5C">
      <w:pPr>
        <w:pStyle w:val="Hakemisto1"/>
        <w:tabs>
          <w:tab w:val="right" w:leader="dot" w:pos="4455"/>
        </w:tabs>
        <w:rPr>
          <w:noProof/>
        </w:rPr>
      </w:pPr>
      <w:r>
        <w:rPr>
          <w:noProof/>
        </w:rPr>
        <w:t>Aika</w:t>
      </w:r>
      <w:r>
        <w:rPr>
          <w:noProof/>
        </w:rPr>
        <w:tab/>
        <w:t>31</w:t>
      </w:r>
    </w:p>
    <w:p w:rsidR="00B67D5C" w:rsidRDefault="00B67D5C">
      <w:pPr>
        <w:pStyle w:val="Hakemistonotsikko"/>
        <w:keepNext/>
        <w:tabs>
          <w:tab w:val="right" w:leader="dot" w:pos="4455"/>
        </w:tabs>
        <w:rPr>
          <w:rFonts w:ascii="Calibri" w:hAnsi="Calibri"/>
          <w:b w:val="0"/>
          <w:bCs w:val="0"/>
          <w:noProof/>
        </w:rPr>
      </w:pPr>
      <w:r>
        <w:rPr>
          <w:noProof/>
        </w:rPr>
        <w:t>—B—</w:t>
      </w:r>
    </w:p>
    <w:p w:rsidR="00B67D5C" w:rsidRDefault="00B67D5C">
      <w:pPr>
        <w:pStyle w:val="Hakemisto1"/>
        <w:tabs>
          <w:tab w:val="right" w:leader="dot" w:pos="4455"/>
        </w:tabs>
        <w:rPr>
          <w:noProof/>
        </w:rPr>
      </w:pPr>
      <w:r>
        <w:rPr>
          <w:noProof/>
        </w:rPr>
        <w:t>Bag</w:t>
      </w:r>
      <w:r>
        <w:rPr>
          <w:noProof/>
        </w:rPr>
        <w:tab/>
        <w:t>36</w:t>
      </w:r>
    </w:p>
    <w:p w:rsidR="00B67D5C" w:rsidRDefault="00B67D5C">
      <w:pPr>
        <w:pStyle w:val="Hakemisto1"/>
        <w:tabs>
          <w:tab w:val="right" w:leader="dot" w:pos="4455"/>
        </w:tabs>
        <w:rPr>
          <w:noProof/>
        </w:rPr>
      </w:pPr>
      <w:r w:rsidRPr="00F72888">
        <w:rPr>
          <w:noProof/>
          <w:highlight w:val="white"/>
        </w:rPr>
        <w:t>Binary data</w:t>
      </w:r>
      <w:r>
        <w:rPr>
          <w:noProof/>
        </w:rPr>
        <w:tab/>
        <w:t>37</w:t>
      </w:r>
    </w:p>
    <w:p w:rsidR="00B67D5C" w:rsidRDefault="00B67D5C">
      <w:pPr>
        <w:pStyle w:val="Hakemisto1"/>
        <w:tabs>
          <w:tab w:val="right" w:leader="dot" w:pos="4455"/>
        </w:tabs>
        <w:rPr>
          <w:noProof/>
        </w:rPr>
      </w:pPr>
      <w:r>
        <w:rPr>
          <w:noProof/>
        </w:rPr>
        <w:t>Boolean</w:t>
      </w:r>
      <w:r>
        <w:rPr>
          <w:noProof/>
        </w:rPr>
        <w:tab/>
        <w:t>22</w:t>
      </w:r>
    </w:p>
    <w:p w:rsidR="00B67D5C" w:rsidRDefault="00B67D5C">
      <w:pPr>
        <w:pStyle w:val="Hakemisto1"/>
        <w:tabs>
          <w:tab w:val="right" w:leader="dot" w:pos="4455"/>
        </w:tabs>
        <w:rPr>
          <w:noProof/>
        </w:rPr>
      </w:pPr>
      <w:r>
        <w:rPr>
          <w:noProof/>
        </w:rPr>
        <w:t>BooleanNonNull</w:t>
      </w:r>
      <w:r>
        <w:rPr>
          <w:noProof/>
        </w:rPr>
        <w:tab/>
        <w:t>22</w:t>
      </w:r>
    </w:p>
    <w:p w:rsidR="00B67D5C" w:rsidRDefault="00B67D5C">
      <w:pPr>
        <w:pStyle w:val="Hakemistonotsikko"/>
        <w:keepNext/>
        <w:tabs>
          <w:tab w:val="right" w:leader="dot" w:pos="4455"/>
        </w:tabs>
        <w:rPr>
          <w:rFonts w:ascii="Calibri" w:hAnsi="Calibri"/>
          <w:b w:val="0"/>
          <w:bCs w:val="0"/>
          <w:noProof/>
        </w:rPr>
      </w:pPr>
      <w:r>
        <w:rPr>
          <w:noProof/>
        </w:rPr>
        <w:t>—C—</w:t>
      </w:r>
    </w:p>
    <w:p w:rsidR="00B67D5C" w:rsidRDefault="00B67D5C">
      <w:pPr>
        <w:pStyle w:val="Hakemisto1"/>
        <w:tabs>
          <w:tab w:val="right" w:leader="dot" w:pos="4455"/>
        </w:tabs>
        <w:rPr>
          <w:noProof/>
        </w:rPr>
      </w:pPr>
      <w:r>
        <w:rPr>
          <w:noProof/>
        </w:rPr>
        <w:t>Calendar</w:t>
      </w:r>
      <w:r>
        <w:rPr>
          <w:noProof/>
        </w:rPr>
        <w:tab/>
        <w:t>37</w:t>
      </w:r>
    </w:p>
    <w:p w:rsidR="00B67D5C" w:rsidRDefault="00B67D5C">
      <w:pPr>
        <w:pStyle w:val="Hakemisto1"/>
        <w:tabs>
          <w:tab w:val="right" w:leader="dot" w:pos="4455"/>
        </w:tabs>
        <w:rPr>
          <w:noProof/>
        </w:rPr>
      </w:pPr>
      <w:r>
        <w:rPr>
          <w:noProof/>
        </w:rPr>
        <w:t>Character string</w:t>
      </w:r>
      <w:r>
        <w:rPr>
          <w:noProof/>
        </w:rPr>
        <w:tab/>
        <w:t>22</w:t>
      </w:r>
    </w:p>
    <w:p w:rsidR="00B67D5C" w:rsidRDefault="00B67D5C">
      <w:pPr>
        <w:pStyle w:val="Hakemisto1"/>
        <w:tabs>
          <w:tab w:val="right" w:leader="dot" w:pos="4455"/>
        </w:tabs>
        <w:rPr>
          <w:noProof/>
        </w:rPr>
      </w:pPr>
      <w:r>
        <w:rPr>
          <w:noProof/>
        </w:rPr>
        <w:t>Character String with Code</w:t>
      </w:r>
      <w:r>
        <w:rPr>
          <w:noProof/>
        </w:rPr>
        <w:tab/>
        <w:t>27</w:t>
      </w:r>
    </w:p>
    <w:p w:rsidR="00B67D5C" w:rsidRDefault="00B67D5C">
      <w:pPr>
        <w:pStyle w:val="Hakemisto1"/>
        <w:tabs>
          <w:tab w:val="right" w:leader="dot" w:pos="4455"/>
        </w:tabs>
        <w:rPr>
          <w:noProof/>
        </w:rPr>
      </w:pPr>
      <w:r>
        <w:rPr>
          <w:noProof/>
        </w:rPr>
        <w:t>Coded Ordinal</w:t>
      </w:r>
      <w:r>
        <w:rPr>
          <w:noProof/>
        </w:rPr>
        <w:tab/>
        <w:t>37</w:t>
      </w:r>
    </w:p>
    <w:p w:rsidR="00B67D5C" w:rsidRDefault="00B67D5C">
      <w:pPr>
        <w:pStyle w:val="Hakemisto1"/>
        <w:tabs>
          <w:tab w:val="right" w:leader="dot" w:pos="4455"/>
        </w:tabs>
        <w:rPr>
          <w:noProof/>
        </w:rPr>
      </w:pPr>
      <w:r>
        <w:rPr>
          <w:noProof/>
        </w:rPr>
        <w:t>Coded simple value</w:t>
      </w:r>
      <w:r>
        <w:rPr>
          <w:noProof/>
        </w:rPr>
        <w:tab/>
        <w:t>26</w:t>
      </w:r>
    </w:p>
    <w:p w:rsidR="00B67D5C" w:rsidRDefault="00B67D5C">
      <w:pPr>
        <w:pStyle w:val="Hakemisto1"/>
        <w:tabs>
          <w:tab w:val="right" w:leader="dot" w:pos="4455"/>
        </w:tabs>
        <w:rPr>
          <w:noProof/>
        </w:rPr>
      </w:pPr>
      <w:r>
        <w:rPr>
          <w:noProof/>
        </w:rPr>
        <w:t>Coded value</w:t>
      </w:r>
      <w:r>
        <w:rPr>
          <w:noProof/>
        </w:rPr>
        <w:tab/>
        <w:t>23</w:t>
      </w:r>
    </w:p>
    <w:p w:rsidR="00B67D5C" w:rsidRDefault="00B67D5C">
      <w:pPr>
        <w:pStyle w:val="Hakemisto1"/>
        <w:tabs>
          <w:tab w:val="right" w:leader="dot" w:pos="4455"/>
        </w:tabs>
        <w:rPr>
          <w:noProof/>
        </w:rPr>
      </w:pPr>
      <w:r>
        <w:rPr>
          <w:noProof/>
        </w:rPr>
        <w:t>Coded with equivalents</w:t>
      </w:r>
      <w:r>
        <w:rPr>
          <w:noProof/>
        </w:rPr>
        <w:tab/>
        <w:t>26</w:t>
      </w:r>
    </w:p>
    <w:p w:rsidR="00B67D5C" w:rsidRDefault="00B67D5C">
      <w:pPr>
        <w:pStyle w:val="Hakemisto1"/>
        <w:tabs>
          <w:tab w:val="right" w:leader="dot" w:pos="4455"/>
        </w:tabs>
        <w:rPr>
          <w:noProof/>
        </w:rPr>
      </w:pPr>
      <w:r>
        <w:rPr>
          <w:noProof/>
        </w:rPr>
        <w:t>Concept Descriptor</w:t>
      </w:r>
      <w:r>
        <w:rPr>
          <w:noProof/>
        </w:rPr>
        <w:tab/>
        <w:t>25</w:t>
      </w:r>
    </w:p>
    <w:p w:rsidR="00B67D5C" w:rsidRDefault="00B67D5C">
      <w:pPr>
        <w:pStyle w:val="Hakemisto1"/>
        <w:tabs>
          <w:tab w:val="right" w:leader="dot" w:pos="4455"/>
        </w:tabs>
        <w:rPr>
          <w:noProof/>
        </w:rPr>
      </w:pPr>
      <w:r>
        <w:rPr>
          <w:noProof/>
        </w:rPr>
        <w:t>Concept Role</w:t>
      </w:r>
      <w:r>
        <w:rPr>
          <w:noProof/>
        </w:rPr>
        <w:tab/>
        <w:t>38</w:t>
      </w:r>
    </w:p>
    <w:p w:rsidR="00B67D5C" w:rsidRDefault="00B67D5C">
      <w:pPr>
        <w:pStyle w:val="Hakemisto1"/>
        <w:tabs>
          <w:tab w:val="right" w:leader="dot" w:pos="4455"/>
        </w:tabs>
        <w:rPr>
          <w:noProof/>
        </w:rPr>
      </w:pPr>
      <w:r>
        <w:rPr>
          <w:noProof/>
        </w:rPr>
        <w:t>Cycle</w:t>
      </w:r>
      <w:r>
        <w:rPr>
          <w:noProof/>
        </w:rPr>
        <w:tab/>
        <w:t>37</w:t>
      </w:r>
    </w:p>
    <w:p w:rsidR="00B67D5C" w:rsidRDefault="00B67D5C">
      <w:pPr>
        <w:pStyle w:val="Hakemistonotsikko"/>
        <w:keepNext/>
        <w:tabs>
          <w:tab w:val="right" w:leader="dot" w:pos="4455"/>
        </w:tabs>
        <w:rPr>
          <w:rFonts w:ascii="Calibri" w:hAnsi="Calibri"/>
          <w:b w:val="0"/>
          <w:bCs w:val="0"/>
          <w:noProof/>
        </w:rPr>
      </w:pPr>
      <w:r>
        <w:rPr>
          <w:noProof/>
        </w:rPr>
        <w:t>—D—</w:t>
      </w:r>
    </w:p>
    <w:p w:rsidR="00B67D5C" w:rsidRDefault="00B67D5C">
      <w:pPr>
        <w:pStyle w:val="Hakemisto1"/>
        <w:tabs>
          <w:tab w:val="right" w:leader="dot" w:pos="4455"/>
        </w:tabs>
        <w:rPr>
          <w:noProof/>
        </w:rPr>
      </w:pPr>
      <w:r>
        <w:rPr>
          <w:noProof/>
        </w:rPr>
        <w:t>DCE Universal Unique Identifier</w:t>
      </w:r>
      <w:r>
        <w:rPr>
          <w:noProof/>
        </w:rPr>
        <w:tab/>
        <w:t>38</w:t>
      </w:r>
    </w:p>
    <w:p w:rsidR="00B67D5C" w:rsidRDefault="00B67D5C">
      <w:pPr>
        <w:pStyle w:val="Hakemistonotsikko"/>
        <w:keepNext/>
        <w:tabs>
          <w:tab w:val="right" w:leader="dot" w:pos="4455"/>
        </w:tabs>
        <w:rPr>
          <w:rFonts w:ascii="Calibri" w:hAnsi="Calibri"/>
          <w:b w:val="0"/>
          <w:bCs w:val="0"/>
          <w:noProof/>
        </w:rPr>
      </w:pPr>
      <w:r>
        <w:rPr>
          <w:noProof/>
        </w:rPr>
        <w:t>—E—</w:t>
      </w:r>
    </w:p>
    <w:p w:rsidR="00B67D5C" w:rsidRDefault="00B67D5C">
      <w:pPr>
        <w:pStyle w:val="Hakemisto1"/>
        <w:tabs>
          <w:tab w:val="right" w:leader="dot" w:pos="4455"/>
        </w:tabs>
        <w:rPr>
          <w:noProof/>
        </w:rPr>
      </w:pPr>
      <w:r>
        <w:rPr>
          <w:noProof/>
        </w:rPr>
        <w:t>Encapsulated Data</w:t>
      </w:r>
      <w:r>
        <w:rPr>
          <w:noProof/>
        </w:rPr>
        <w:tab/>
        <w:t>38</w:t>
      </w:r>
    </w:p>
    <w:p w:rsidR="00B67D5C" w:rsidRDefault="00B67D5C">
      <w:pPr>
        <w:pStyle w:val="Hakemisto1"/>
        <w:tabs>
          <w:tab w:val="right" w:leader="dot" w:pos="4455"/>
        </w:tabs>
        <w:rPr>
          <w:noProof/>
        </w:rPr>
      </w:pPr>
      <w:r>
        <w:rPr>
          <w:noProof/>
        </w:rPr>
        <w:t>Event-Related Periodic Interval of Time</w:t>
      </w:r>
      <w:r>
        <w:rPr>
          <w:noProof/>
        </w:rPr>
        <w:tab/>
        <w:t>39</w:t>
      </w:r>
    </w:p>
    <w:p w:rsidR="00B67D5C" w:rsidRDefault="00B67D5C">
      <w:pPr>
        <w:pStyle w:val="Hakemistonotsikko"/>
        <w:keepNext/>
        <w:tabs>
          <w:tab w:val="right" w:leader="dot" w:pos="4455"/>
        </w:tabs>
        <w:rPr>
          <w:rFonts w:ascii="Calibri" w:hAnsi="Calibri"/>
          <w:b w:val="0"/>
          <w:bCs w:val="0"/>
          <w:noProof/>
        </w:rPr>
      </w:pPr>
      <w:r>
        <w:rPr>
          <w:noProof/>
        </w:rPr>
        <w:t>—G—</w:t>
      </w:r>
    </w:p>
    <w:p w:rsidR="00B67D5C" w:rsidRDefault="00B67D5C">
      <w:pPr>
        <w:pStyle w:val="Hakemisto1"/>
        <w:tabs>
          <w:tab w:val="right" w:leader="dot" w:pos="4455"/>
        </w:tabs>
        <w:rPr>
          <w:noProof/>
        </w:rPr>
      </w:pPr>
      <w:r>
        <w:rPr>
          <w:noProof/>
        </w:rPr>
        <w:t>General Timing Specification</w:t>
      </w:r>
      <w:r>
        <w:rPr>
          <w:noProof/>
        </w:rPr>
        <w:tab/>
        <w:t>39</w:t>
      </w:r>
    </w:p>
    <w:p w:rsidR="00B67D5C" w:rsidRDefault="00B67D5C">
      <w:pPr>
        <w:pStyle w:val="Hakemisto1"/>
        <w:tabs>
          <w:tab w:val="right" w:leader="dot" w:pos="4455"/>
        </w:tabs>
        <w:rPr>
          <w:noProof/>
        </w:rPr>
      </w:pPr>
      <w:r>
        <w:rPr>
          <w:noProof/>
        </w:rPr>
        <w:t>Generated sequence</w:t>
      </w:r>
      <w:r>
        <w:rPr>
          <w:noProof/>
        </w:rPr>
        <w:tab/>
        <w:t>38</w:t>
      </w:r>
    </w:p>
    <w:p w:rsidR="00B67D5C" w:rsidRDefault="00B67D5C">
      <w:pPr>
        <w:pStyle w:val="Hakemistonotsikko"/>
        <w:keepNext/>
        <w:tabs>
          <w:tab w:val="right" w:leader="dot" w:pos="4455"/>
        </w:tabs>
        <w:rPr>
          <w:rFonts w:ascii="Calibri" w:hAnsi="Calibri"/>
          <w:b w:val="0"/>
          <w:bCs w:val="0"/>
          <w:noProof/>
        </w:rPr>
      </w:pPr>
      <w:r>
        <w:rPr>
          <w:noProof/>
        </w:rPr>
        <w:t>—H—</w:t>
      </w:r>
    </w:p>
    <w:p w:rsidR="00B67D5C" w:rsidRDefault="00B67D5C">
      <w:pPr>
        <w:pStyle w:val="Hakemisto1"/>
        <w:tabs>
          <w:tab w:val="right" w:leader="dot" w:pos="4455"/>
        </w:tabs>
        <w:rPr>
          <w:noProof/>
        </w:rPr>
      </w:pPr>
      <w:r>
        <w:rPr>
          <w:noProof/>
        </w:rPr>
        <w:t>Henkilön nimi</w:t>
      </w:r>
      <w:r>
        <w:rPr>
          <w:noProof/>
        </w:rPr>
        <w:tab/>
        <w:t>11</w:t>
      </w:r>
    </w:p>
    <w:p w:rsidR="00B67D5C" w:rsidRDefault="00B67D5C">
      <w:pPr>
        <w:pStyle w:val="Hakemisto1"/>
        <w:tabs>
          <w:tab w:val="right" w:leader="dot" w:pos="4455"/>
        </w:tabs>
        <w:rPr>
          <w:noProof/>
        </w:rPr>
      </w:pPr>
      <w:r>
        <w:rPr>
          <w:noProof/>
        </w:rPr>
        <w:t>History</w:t>
      </w:r>
      <w:r>
        <w:rPr>
          <w:noProof/>
        </w:rPr>
        <w:tab/>
        <w:t>39</w:t>
      </w:r>
    </w:p>
    <w:p w:rsidR="00B67D5C" w:rsidRDefault="00B67D5C">
      <w:pPr>
        <w:pStyle w:val="Hakemisto1"/>
        <w:tabs>
          <w:tab w:val="right" w:leader="dot" w:pos="4455"/>
        </w:tabs>
        <w:rPr>
          <w:noProof/>
        </w:rPr>
      </w:pPr>
      <w:r>
        <w:rPr>
          <w:noProof/>
        </w:rPr>
        <w:t>History Item</w:t>
      </w:r>
      <w:r>
        <w:rPr>
          <w:noProof/>
        </w:rPr>
        <w:tab/>
        <w:t>39</w:t>
      </w:r>
    </w:p>
    <w:p w:rsidR="00B67D5C" w:rsidRDefault="00B67D5C">
      <w:pPr>
        <w:pStyle w:val="Hakemisto1"/>
        <w:tabs>
          <w:tab w:val="right" w:leader="dot" w:pos="4455"/>
        </w:tabs>
        <w:rPr>
          <w:noProof/>
        </w:rPr>
      </w:pPr>
      <w:r>
        <w:rPr>
          <w:noProof/>
        </w:rPr>
        <w:t>HL7 Reserved Identifier Scheme</w:t>
      </w:r>
      <w:r>
        <w:rPr>
          <w:noProof/>
        </w:rPr>
        <w:tab/>
        <w:t>39</w:t>
      </w:r>
    </w:p>
    <w:p w:rsidR="00B67D5C" w:rsidRDefault="00B67D5C">
      <w:pPr>
        <w:pStyle w:val="Hakemistonotsikko"/>
        <w:keepNext/>
        <w:tabs>
          <w:tab w:val="right" w:leader="dot" w:pos="4455"/>
        </w:tabs>
        <w:rPr>
          <w:rFonts w:ascii="Calibri" w:hAnsi="Calibri"/>
          <w:b w:val="0"/>
          <w:bCs w:val="0"/>
          <w:noProof/>
        </w:rPr>
      </w:pPr>
      <w:r>
        <w:rPr>
          <w:noProof/>
        </w:rPr>
        <w:t>—I—</w:t>
      </w:r>
    </w:p>
    <w:p w:rsidR="00B67D5C" w:rsidRDefault="00B67D5C">
      <w:pPr>
        <w:pStyle w:val="Hakemisto1"/>
        <w:tabs>
          <w:tab w:val="right" w:leader="dot" w:pos="4455"/>
        </w:tabs>
        <w:rPr>
          <w:noProof/>
        </w:rPr>
      </w:pPr>
      <w:r>
        <w:rPr>
          <w:noProof/>
        </w:rPr>
        <w:t>Instance identifier</w:t>
      </w:r>
      <w:r>
        <w:rPr>
          <w:noProof/>
        </w:rPr>
        <w:tab/>
        <w:t>18</w:t>
      </w:r>
    </w:p>
    <w:p w:rsidR="00B67D5C" w:rsidRDefault="00B67D5C">
      <w:pPr>
        <w:pStyle w:val="Hakemisto1"/>
        <w:tabs>
          <w:tab w:val="right" w:leader="dot" w:pos="4455"/>
        </w:tabs>
        <w:rPr>
          <w:noProof/>
        </w:rPr>
      </w:pPr>
      <w:r>
        <w:rPr>
          <w:noProof/>
        </w:rPr>
        <w:t>Integer number</w:t>
      </w:r>
      <w:r>
        <w:rPr>
          <w:noProof/>
        </w:rPr>
        <w:tab/>
        <w:t>27</w:t>
      </w:r>
    </w:p>
    <w:p w:rsidR="00B67D5C" w:rsidRDefault="00B67D5C">
      <w:pPr>
        <w:pStyle w:val="Hakemisto1"/>
        <w:tabs>
          <w:tab w:val="right" w:leader="dot" w:pos="4455"/>
        </w:tabs>
        <w:rPr>
          <w:noProof/>
        </w:rPr>
      </w:pPr>
      <w:r>
        <w:rPr>
          <w:noProof/>
        </w:rPr>
        <w:t>Interval</w:t>
      </w:r>
      <w:r>
        <w:rPr>
          <w:noProof/>
        </w:rPr>
        <w:tab/>
        <w:t>27</w:t>
      </w:r>
    </w:p>
    <w:p w:rsidR="00B67D5C" w:rsidRDefault="00B67D5C">
      <w:pPr>
        <w:pStyle w:val="Hakemisto1"/>
        <w:tabs>
          <w:tab w:val="right" w:leader="dot" w:pos="4455"/>
        </w:tabs>
        <w:rPr>
          <w:noProof/>
        </w:rPr>
      </w:pPr>
      <w:r>
        <w:rPr>
          <w:noProof/>
        </w:rPr>
        <w:t>ISO Object Identifier</w:t>
      </w:r>
      <w:r>
        <w:rPr>
          <w:noProof/>
        </w:rPr>
        <w:tab/>
        <w:t>40</w:t>
      </w:r>
    </w:p>
    <w:p w:rsidR="00B67D5C" w:rsidRDefault="00B67D5C">
      <w:pPr>
        <w:pStyle w:val="Hakemistonotsikko"/>
        <w:keepNext/>
        <w:tabs>
          <w:tab w:val="right" w:leader="dot" w:pos="4455"/>
        </w:tabs>
        <w:rPr>
          <w:rFonts w:ascii="Calibri" w:hAnsi="Calibri"/>
          <w:b w:val="0"/>
          <w:bCs w:val="0"/>
          <w:noProof/>
        </w:rPr>
      </w:pPr>
      <w:r>
        <w:rPr>
          <w:noProof/>
        </w:rPr>
        <w:t>—J—</w:t>
      </w:r>
    </w:p>
    <w:p w:rsidR="00B67D5C" w:rsidRDefault="00B67D5C">
      <w:pPr>
        <w:pStyle w:val="Hakemisto1"/>
        <w:tabs>
          <w:tab w:val="right" w:leader="dot" w:pos="4455"/>
        </w:tabs>
        <w:rPr>
          <w:noProof/>
        </w:rPr>
      </w:pPr>
      <w:r>
        <w:rPr>
          <w:noProof/>
        </w:rPr>
        <w:t>Joukko</w:t>
      </w:r>
      <w:r>
        <w:rPr>
          <w:noProof/>
        </w:rPr>
        <w:tab/>
        <w:t>34</w:t>
      </w:r>
    </w:p>
    <w:p w:rsidR="00B67D5C" w:rsidRDefault="00B67D5C">
      <w:pPr>
        <w:pStyle w:val="Hakemistonotsikko"/>
        <w:keepNext/>
        <w:tabs>
          <w:tab w:val="right" w:leader="dot" w:pos="4455"/>
        </w:tabs>
        <w:rPr>
          <w:rFonts w:ascii="Calibri" w:hAnsi="Calibri"/>
          <w:b w:val="0"/>
          <w:bCs w:val="0"/>
          <w:noProof/>
        </w:rPr>
      </w:pPr>
      <w:r>
        <w:rPr>
          <w:noProof/>
        </w:rPr>
        <w:t>—K—</w:t>
      </w:r>
    </w:p>
    <w:p w:rsidR="00B67D5C" w:rsidRDefault="00B67D5C">
      <w:pPr>
        <w:pStyle w:val="Hakemisto1"/>
        <w:tabs>
          <w:tab w:val="right" w:leader="dot" w:pos="4455"/>
        </w:tabs>
        <w:rPr>
          <w:noProof/>
        </w:rPr>
      </w:pPr>
      <w:r>
        <w:rPr>
          <w:noProof/>
        </w:rPr>
        <w:t>Kokonaisluku</w:t>
      </w:r>
      <w:r>
        <w:rPr>
          <w:noProof/>
        </w:rPr>
        <w:tab/>
        <w:t>27</w:t>
      </w:r>
    </w:p>
    <w:p w:rsidR="00B67D5C" w:rsidRDefault="00B67D5C">
      <w:pPr>
        <w:pStyle w:val="Hakemisto1"/>
        <w:tabs>
          <w:tab w:val="right" w:leader="dot" w:pos="4455"/>
        </w:tabs>
        <w:rPr>
          <w:noProof/>
        </w:rPr>
      </w:pPr>
      <w:r>
        <w:rPr>
          <w:noProof/>
        </w:rPr>
        <w:t>Koodiarvo</w:t>
      </w:r>
      <w:r>
        <w:rPr>
          <w:noProof/>
        </w:rPr>
        <w:tab/>
        <w:t>23</w:t>
      </w:r>
    </w:p>
    <w:p w:rsidR="00B67D5C" w:rsidRDefault="00B67D5C">
      <w:pPr>
        <w:pStyle w:val="Hakemisto1"/>
        <w:tabs>
          <w:tab w:val="right" w:leader="dot" w:pos="4455"/>
        </w:tabs>
        <w:rPr>
          <w:noProof/>
        </w:rPr>
      </w:pPr>
      <w:r>
        <w:rPr>
          <w:noProof/>
        </w:rPr>
        <w:t>Koodiarvo kiinnitetyllä koodistolla</w:t>
      </w:r>
      <w:r>
        <w:rPr>
          <w:noProof/>
        </w:rPr>
        <w:tab/>
        <w:t>26</w:t>
      </w:r>
    </w:p>
    <w:p w:rsidR="00B67D5C" w:rsidRDefault="00B67D5C">
      <w:pPr>
        <w:pStyle w:val="Hakemisto1"/>
        <w:tabs>
          <w:tab w:val="right" w:leader="dot" w:pos="4455"/>
        </w:tabs>
        <w:rPr>
          <w:noProof/>
        </w:rPr>
      </w:pPr>
      <w:r>
        <w:rPr>
          <w:noProof/>
        </w:rPr>
        <w:t>Koodiarvo vaihtoehtoisin koodistoin</w:t>
      </w:r>
      <w:r>
        <w:rPr>
          <w:noProof/>
        </w:rPr>
        <w:tab/>
        <w:t>26</w:t>
      </w:r>
    </w:p>
    <w:p w:rsidR="00B67D5C" w:rsidRDefault="00B67D5C">
      <w:pPr>
        <w:pStyle w:val="Hakemisto1"/>
        <w:tabs>
          <w:tab w:val="right" w:leader="dot" w:pos="4455"/>
        </w:tabs>
        <w:rPr>
          <w:noProof/>
        </w:rPr>
      </w:pPr>
      <w:r>
        <w:rPr>
          <w:noProof/>
        </w:rPr>
        <w:t>Kutsumanimi</w:t>
      </w:r>
      <w:r>
        <w:rPr>
          <w:noProof/>
        </w:rPr>
        <w:tab/>
        <w:t>10</w:t>
      </w:r>
    </w:p>
    <w:p w:rsidR="00B67D5C" w:rsidRDefault="00B67D5C">
      <w:pPr>
        <w:pStyle w:val="Hakemistonotsikko"/>
        <w:keepNext/>
        <w:tabs>
          <w:tab w:val="right" w:leader="dot" w:pos="4455"/>
        </w:tabs>
        <w:rPr>
          <w:rFonts w:ascii="Calibri" w:hAnsi="Calibri"/>
          <w:b w:val="0"/>
          <w:bCs w:val="0"/>
          <w:noProof/>
        </w:rPr>
      </w:pPr>
      <w:r>
        <w:rPr>
          <w:noProof/>
        </w:rPr>
        <w:t>—L—</w:t>
      </w:r>
    </w:p>
    <w:p w:rsidR="00B67D5C" w:rsidRDefault="00B67D5C">
      <w:pPr>
        <w:pStyle w:val="Hakemisto1"/>
        <w:tabs>
          <w:tab w:val="right" w:leader="dot" w:pos="4455"/>
        </w:tabs>
        <w:rPr>
          <w:noProof/>
        </w:rPr>
      </w:pPr>
      <w:r>
        <w:rPr>
          <w:noProof/>
        </w:rPr>
        <w:t>Lista</w:t>
      </w:r>
      <w:r>
        <w:rPr>
          <w:noProof/>
        </w:rPr>
        <w:tab/>
        <w:t>34</w:t>
      </w:r>
    </w:p>
    <w:p w:rsidR="00B67D5C" w:rsidRDefault="00B67D5C">
      <w:pPr>
        <w:pStyle w:val="Hakemistonotsikko"/>
        <w:keepNext/>
        <w:tabs>
          <w:tab w:val="right" w:leader="dot" w:pos="4455"/>
        </w:tabs>
        <w:rPr>
          <w:rFonts w:ascii="Calibri" w:hAnsi="Calibri"/>
          <w:b w:val="0"/>
          <w:bCs w:val="0"/>
          <w:noProof/>
        </w:rPr>
      </w:pPr>
      <w:r>
        <w:rPr>
          <w:noProof/>
        </w:rPr>
        <w:t>—M—</w:t>
      </w:r>
    </w:p>
    <w:p w:rsidR="00B67D5C" w:rsidRDefault="00B67D5C">
      <w:pPr>
        <w:pStyle w:val="Hakemisto1"/>
        <w:tabs>
          <w:tab w:val="right" w:leader="dot" w:pos="4455"/>
        </w:tabs>
        <w:rPr>
          <w:noProof/>
        </w:rPr>
      </w:pPr>
      <w:r>
        <w:rPr>
          <w:noProof/>
        </w:rPr>
        <w:t>Merkkijono</w:t>
      </w:r>
      <w:r>
        <w:rPr>
          <w:noProof/>
        </w:rPr>
        <w:tab/>
        <w:t>22</w:t>
      </w:r>
    </w:p>
    <w:p w:rsidR="00B67D5C" w:rsidRDefault="00B67D5C">
      <w:pPr>
        <w:pStyle w:val="Hakemisto1"/>
        <w:tabs>
          <w:tab w:val="right" w:leader="dot" w:pos="4455"/>
        </w:tabs>
        <w:rPr>
          <w:noProof/>
        </w:rPr>
      </w:pPr>
      <w:r>
        <w:rPr>
          <w:noProof/>
        </w:rPr>
        <w:t>Monetary amount</w:t>
      </w:r>
      <w:r>
        <w:rPr>
          <w:noProof/>
        </w:rPr>
        <w:tab/>
        <w:t>29</w:t>
      </w:r>
    </w:p>
    <w:p w:rsidR="00B67D5C" w:rsidRDefault="00B67D5C">
      <w:pPr>
        <w:pStyle w:val="Hakemisto1"/>
        <w:tabs>
          <w:tab w:val="right" w:leader="dot" w:pos="4455"/>
        </w:tabs>
        <w:rPr>
          <w:noProof/>
        </w:rPr>
      </w:pPr>
      <w:r>
        <w:rPr>
          <w:noProof/>
        </w:rPr>
        <w:t>Muodostettu lista</w:t>
      </w:r>
      <w:r>
        <w:rPr>
          <w:noProof/>
        </w:rPr>
        <w:tab/>
        <w:t>38</w:t>
      </w:r>
    </w:p>
    <w:p w:rsidR="00B67D5C" w:rsidRDefault="00B67D5C">
      <w:pPr>
        <w:pStyle w:val="Hakemisto1"/>
        <w:tabs>
          <w:tab w:val="right" w:leader="dot" w:pos="4455"/>
        </w:tabs>
        <w:rPr>
          <w:noProof/>
        </w:rPr>
      </w:pPr>
      <w:r>
        <w:rPr>
          <w:noProof/>
        </w:rPr>
        <w:t>Määrä</w:t>
      </w:r>
      <w:r>
        <w:rPr>
          <w:noProof/>
        </w:rPr>
        <w:tab/>
        <w:t>30</w:t>
      </w:r>
    </w:p>
    <w:p w:rsidR="00B67D5C" w:rsidRDefault="00B67D5C">
      <w:pPr>
        <w:pStyle w:val="Hakemistonotsikko"/>
        <w:keepNext/>
        <w:tabs>
          <w:tab w:val="right" w:leader="dot" w:pos="4455"/>
        </w:tabs>
        <w:rPr>
          <w:rFonts w:ascii="Calibri" w:hAnsi="Calibri"/>
          <w:b w:val="0"/>
          <w:bCs w:val="0"/>
          <w:noProof/>
        </w:rPr>
      </w:pPr>
      <w:r>
        <w:rPr>
          <w:noProof/>
        </w:rPr>
        <w:t>—N—</w:t>
      </w:r>
    </w:p>
    <w:p w:rsidR="00B67D5C" w:rsidRDefault="00B67D5C">
      <w:pPr>
        <w:pStyle w:val="Hakemisto1"/>
        <w:tabs>
          <w:tab w:val="right" w:leader="dot" w:pos="4455"/>
        </w:tabs>
        <w:rPr>
          <w:noProof/>
        </w:rPr>
      </w:pPr>
      <w:r>
        <w:rPr>
          <w:noProof/>
        </w:rPr>
        <w:t>Nimi</w:t>
      </w:r>
      <w:r>
        <w:rPr>
          <w:noProof/>
        </w:rPr>
        <w:tab/>
        <w:t>9</w:t>
      </w:r>
    </w:p>
    <w:p w:rsidR="00B67D5C" w:rsidRDefault="00B67D5C">
      <w:pPr>
        <w:pStyle w:val="Hakemisto1"/>
        <w:tabs>
          <w:tab w:val="right" w:leader="dot" w:pos="4455"/>
        </w:tabs>
        <w:rPr>
          <w:noProof/>
        </w:rPr>
      </w:pPr>
      <w:r>
        <w:rPr>
          <w:noProof/>
        </w:rPr>
        <w:t>Non-Parametric Probability Distribution</w:t>
      </w:r>
      <w:r>
        <w:rPr>
          <w:noProof/>
        </w:rPr>
        <w:tab/>
        <w:t>40</w:t>
      </w:r>
    </w:p>
    <w:p w:rsidR="00B67D5C" w:rsidRDefault="00B67D5C">
      <w:pPr>
        <w:pStyle w:val="Hakemisto1"/>
        <w:tabs>
          <w:tab w:val="right" w:leader="dot" w:pos="4455"/>
        </w:tabs>
        <w:rPr>
          <w:noProof/>
        </w:rPr>
      </w:pPr>
      <w:r>
        <w:rPr>
          <w:noProof/>
        </w:rPr>
        <w:t>NullFlavor</w:t>
      </w:r>
      <w:r>
        <w:rPr>
          <w:noProof/>
        </w:rPr>
        <w:tab/>
        <w:t>20</w:t>
      </w:r>
    </w:p>
    <w:p w:rsidR="00B67D5C" w:rsidRDefault="00B67D5C">
      <w:pPr>
        <w:pStyle w:val="Hakemistonotsikko"/>
        <w:keepNext/>
        <w:tabs>
          <w:tab w:val="right" w:leader="dot" w:pos="4455"/>
        </w:tabs>
        <w:rPr>
          <w:rFonts w:ascii="Calibri" w:hAnsi="Calibri"/>
          <w:b w:val="0"/>
          <w:bCs w:val="0"/>
          <w:noProof/>
        </w:rPr>
      </w:pPr>
      <w:r>
        <w:rPr>
          <w:noProof/>
        </w:rPr>
        <w:t>—O—</w:t>
      </w:r>
    </w:p>
    <w:p w:rsidR="00B67D5C" w:rsidRDefault="00B67D5C">
      <w:pPr>
        <w:pStyle w:val="Hakemisto1"/>
        <w:tabs>
          <w:tab w:val="right" w:leader="dot" w:pos="4455"/>
        </w:tabs>
        <w:rPr>
          <w:noProof/>
        </w:rPr>
      </w:pPr>
      <w:r>
        <w:rPr>
          <w:noProof/>
        </w:rPr>
        <w:t>Organisaation nimi</w:t>
      </w:r>
      <w:r>
        <w:rPr>
          <w:noProof/>
        </w:rPr>
        <w:tab/>
        <w:t>10</w:t>
      </w:r>
    </w:p>
    <w:p w:rsidR="00B67D5C" w:rsidRDefault="00B67D5C">
      <w:pPr>
        <w:pStyle w:val="Hakemisto1"/>
        <w:tabs>
          <w:tab w:val="right" w:leader="dot" w:pos="4455"/>
        </w:tabs>
        <w:rPr>
          <w:noProof/>
        </w:rPr>
      </w:pPr>
      <w:r>
        <w:rPr>
          <w:noProof/>
        </w:rPr>
        <w:t>Organization name</w:t>
      </w:r>
      <w:r>
        <w:rPr>
          <w:noProof/>
        </w:rPr>
        <w:tab/>
        <w:t>10</w:t>
      </w:r>
    </w:p>
    <w:p w:rsidR="00B67D5C" w:rsidRDefault="00B67D5C">
      <w:pPr>
        <w:pStyle w:val="Hakemisto1"/>
        <w:tabs>
          <w:tab w:val="right" w:leader="dot" w:pos="4455"/>
        </w:tabs>
        <w:rPr>
          <w:noProof/>
        </w:rPr>
      </w:pPr>
      <w:r>
        <w:rPr>
          <w:noProof/>
        </w:rPr>
        <w:t>Osoite</w:t>
      </w:r>
      <w:r>
        <w:rPr>
          <w:noProof/>
        </w:rPr>
        <w:tab/>
        <w:t>13</w:t>
      </w:r>
    </w:p>
    <w:p w:rsidR="00B67D5C" w:rsidRDefault="00B67D5C">
      <w:pPr>
        <w:pStyle w:val="Hakemistonotsikko"/>
        <w:keepNext/>
        <w:tabs>
          <w:tab w:val="right" w:leader="dot" w:pos="4455"/>
        </w:tabs>
        <w:rPr>
          <w:rFonts w:ascii="Calibri" w:hAnsi="Calibri"/>
          <w:b w:val="0"/>
          <w:bCs w:val="0"/>
          <w:noProof/>
        </w:rPr>
      </w:pPr>
      <w:r>
        <w:rPr>
          <w:noProof/>
        </w:rPr>
        <w:t>—P—</w:t>
      </w:r>
    </w:p>
    <w:p w:rsidR="00B67D5C" w:rsidRDefault="00B67D5C">
      <w:pPr>
        <w:pStyle w:val="Hakemisto1"/>
        <w:tabs>
          <w:tab w:val="right" w:leader="dot" w:pos="4455"/>
        </w:tabs>
        <w:rPr>
          <w:noProof/>
        </w:rPr>
      </w:pPr>
      <w:r>
        <w:rPr>
          <w:noProof/>
        </w:rPr>
        <w:t>Parametric Probability Distribution</w:t>
      </w:r>
      <w:r>
        <w:rPr>
          <w:noProof/>
        </w:rPr>
        <w:tab/>
        <w:t>40</w:t>
      </w:r>
    </w:p>
    <w:p w:rsidR="00B67D5C" w:rsidRDefault="00B67D5C">
      <w:pPr>
        <w:pStyle w:val="Hakemisto1"/>
        <w:tabs>
          <w:tab w:val="right" w:leader="dot" w:pos="4455"/>
        </w:tabs>
        <w:rPr>
          <w:noProof/>
        </w:rPr>
      </w:pPr>
      <w:r>
        <w:rPr>
          <w:noProof/>
        </w:rPr>
        <w:t>Parametric Probability Distributions over Physical Quantities</w:t>
      </w:r>
      <w:r>
        <w:rPr>
          <w:noProof/>
        </w:rPr>
        <w:tab/>
        <w:t>40</w:t>
      </w:r>
    </w:p>
    <w:p w:rsidR="00B67D5C" w:rsidRDefault="00B67D5C">
      <w:pPr>
        <w:pStyle w:val="Hakemisto1"/>
        <w:tabs>
          <w:tab w:val="right" w:leader="dot" w:pos="4455"/>
        </w:tabs>
        <w:rPr>
          <w:noProof/>
        </w:rPr>
      </w:pPr>
      <w:r>
        <w:rPr>
          <w:noProof/>
        </w:rPr>
        <w:t>Periodic Interval of Time</w:t>
      </w:r>
      <w:r>
        <w:rPr>
          <w:noProof/>
        </w:rPr>
        <w:tab/>
        <w:t>40</w:t>
      </w:r>
    </w:p>
    <w:p w:rsidR="00B67D5C" w:rsidRDefault="00B67D5C">
      <w:pPr>
        <w:pStyle w:val="Hakemisto1"/>
        <w:tabs>
          <w:tab w:val="right" w:leader="dot" w:pos="4455"/>
        </w:tabs>
        <w:rPr>
          <w:noProof/>
        </w:rPr>
      </w:pPr>
      <w:r>
        <w:rPr>
          <w:noProof/>
        </w:rPr>
        <w:t>Person name</w:t>
      </w:r>
      <w:r>
        <w:rPr>
          <w:noProof/>
        </w:rPr>
        <w:tab/>
        <w:t>11</w:t>
      </w:r>
    </w:p>
    <w:p w:rsidR="00B67D5C" w:rsidRDefault="00B67D5C">
      <w:pPr>
        <w:pStyle w:val="Hakemisto1"/>
        <w:tabs>
          <w:tab w:val="right" w:leader="dot" w:pos="4455"/>
        </w:tabs>
        <w:rPr>
          <w:noProof/>
        </w:rPr>
      </w:pPr>
      <w:r>
        <w:rPr>
          <w:noProof/>
        </w:rPr>
        <w:t>Physical quantity</w:t>
      </w:r>
      <w:r>
        <w:rPr>
          <w:noProof/>
        </w:rPr>
        <w:tab/>
        <w:t>30</w:t>
      </w:r>
    </w:p>
    <w:p w:rsidR="00B67D5C" w:rsidRDefault="00B67D5C">
      <w:pPr>
        <w:pStyle w:val="Hakemisto1"/>
        <w:tabs>
          <w:tab w:val="right" w:leader="dot" w:pos="4455"/>
        </w:tabs>
        <w:rPr>
          <w:noProof/>
        </w:rPr>
      </w:pPr>
      <w:r>
        <w:rPr>
          <w:noProof/>
        </w:rPr>
        <w:t>Physical Quantity Representation</w:t>
      </w:r>
      <w:r>
        <w:rPr>
          <w:noProof/>
        </w:rPr>
        <w:tab/>
        <w:t>31</w:t>
      </w:r>
    </w:p>
    <w:p w:rsidR="00B67D5C" w:rsidRDefault="00B67D5C">
      <w:pPr>
        <w:pStyle w:val="Hakemisto1"/>
        <w:tabs>
          <w:tab w:val="right" w:leader="dot" w:pos="4455"/>
        </w:tabs>
        <w:rPr>
          <w:noProof/>
        </w:rPr>
      </w:pPr>
      <w:r>
        <w:rPr>
          <w:noProof/>
        </w:rPr>
        <w:t>Point in time</w:t>
      </w:r>
      <w:r>
        <w:rPr>
          <w:noProof/>
        </w:rPr>
        <w:tab/>
        <w:t>31</w:t>
      </w:r>
    </w:p>
    <w:p w:rsidR="00B67D5C" w:rsidRDefault="00B67D5C">
      <w:pPr>
        <w:pStyle w:val="Hakemisto1"/>
        <w:tabs>
          <w:tab w:val="right" w:leader="dot" w:pos="4455"/>
        </w:tabs>
        <w:rPr>
          <w:noProof/>
        </w:rPr>
      </w:pPr>
      <w:r>
        <w:rPr>
          <w:noProof/>
        </w:rPr>
        <w:t>Postal address</w:t>
      </w:r>
      <w:r>
        <w:rPr>
          <w:noProof/>
        </w:rPr>
        <w:tab/>
        <w:t>13</w:t>
      </w:r>
    </w:p>
    <w:p w:rsidR="00B67D5C" w:rsidRDefault="00B67D5C">
      <w:pPr>
        <w:pStyle w:val="Hakemisto1"/>
        <w:tabs>
          <w:tab w:val="right" w:leader="dot" w:pos="4455"/>
        </w:tabs>
        <w:rPr>
          <w:noProof/>
        </w:rPr>
      </w:pPr>
      <w:r>
        <w:rPr>
          <w:noProof/>
        </w:rPr>
        <w:t>Probability Distribution over Real Numbers</w:t>
      </w:r>
      <w:r>
        <w:rPr>
          <w:noProof/>
        </w:rPr>
        <w:tab/>
        <w:t>40</w:t>
      </w:r>
    </w:p>
    <w:p w:rsidR="00B67D5C" w:rsidRDefault="00B67D5C">
      <w:pPr>
        <w:pStyle w:val="Hakemisto1"/>
        <w:tabs>
          <w:tab w:val="right" w:leader="dot" w:pos="4455"/>
        </w:tabs>
        <w:rPr>
          <w:noProof/>
        </w:rPr>
      </w:pPr>
      <w:r>
        <w:rPr>
          <w:noProof/>
        </w:rPr>
        <w:t>Probability Distribution over Time Points</w:t>
      </w:r>
      <w:r>
        <w:rPr>
          <w:noProof/>
        </w:rPr>
        <w:tab/>
        <w:t>40</w:t>
      </w:r>
    </w:p>
    <w:p w:rsidR="00B67D5C" w:rsidRDefault="00B67D5C">
      <w:pPr>
        <w:pStyle w:val="Hakemistonotsikko"/>
        <w:keepNext/>
        <w:tabs>
          <w:tab w:val="right" w:leader="dot" w:pos="4455"/>
        </w:tabs>
        <w:rPr>
          <w:rFonts w:ascii="Calibri" w:hAnsi="Calibri"/>
          <w:b w:val="0"/>
          <w:bCs w:val="0"/>
          <w:noProof/>
        </w:rPr>
      </w:pPr>
      <w:r>
        <w:rPr>
          <w:noProof/>
        </w:rPr>
        <w:t>—R—</w:t>
      </w:r>
    </w:p>
    <w:p w:rsidR="00B67D5C" w:rsidRDefault="00B67D5C">
      <w:pPr>
        <w:pStyle w:val="Hakemisto1"/>
        <w:tabs>
          <w:tab w:val="right" w:leader="dot" w:pos="4455"/>
        </w:tabs>
        <w:rPr>
          <w:noProof/>
        </w:rPr>
      </w:pPr>
      <w:r>
        <w:rPr>
          <w:noProof/>
        </w:rPr>
        <w:t>Rahasumma</w:t>
      </w:r>
      <w:r>
        <w:rPr>
          <w:noProof/>
        </w:rPr>
        <w:tab/>
        <w:t>29</w:t>
      </w:r>
    </w:p>
    <w:p w:rsidR="00B67D5C" w:rsidRDefault="00B67D5C">
      <w:pPr>
        <w:pStyle w:val="Hakemisto1"/>
        <w:tabs>
          <w:tab w:val="right" w:leader="dot" w:pos="4455"/>
        </w:tabs>
        <w:rPr>
          <w:noProof/>
        </w:rPr>
      </w:pPr>
      <w:r>
        <w:rPr>
          <w:noProof/>
        </w:rPr>
        <w:t>Ratio</w:t>
      </w:r>
      <w:r>
        <w:rPr>
          <w:noProof/>
        </w:rPr>
        <w:tab/>
        <w:t>33</w:t>
      </w:r>
    </w:p>
    <w:p w:rsidR="00B67D5C" w:rsidRDefault="00B67D5C">
      <w:pPr>
        <w:pStyle w:val="Hakemisto1"/>
        <w:tabs>
          <w:tab w:val="right" w:leader="dot" w:pos="4455"/>
        </w:tabs>
        <w:rPr>
          <w:noProof/>
        </w:rPr>
      </w:pPr>
      <w:r>
        <w:rPr>
          <w:noProof/>
        </w:rPr>
        <w:t>Reaaliluku</w:t>
      </w:r>
      <w:r>
        <w:rPr>
          <w:noProof/>
        </w:rPr>
        <w:tab/>
        <w:t>32</w:t>
      </w:r>
    </w:p>
    <w:p w:rsidR="00B67D5C" w:rsidRDefault="00B67D5C">
      <w:pPr>
        <w:pStyle w:val="Hakemisto1"/>
        <w:tabs>
          <w:tab w:val="right" w:leader="dot" w:pos="4455"/>
        </w:tabs>
        <w:rPr>
          <w:noProof/>
        </w:rPr>
      </w:pPr>
      <w:r>
        <w:rPr>
          <w:noProof/>
        </w:rPr>
        <w:t>Real number</w:t>
      </w:r>
      <w:r>
        <w:rPr>
          <w:noProof/>
        </w:rPr>
        <w:tab/>
        <w:t>32</w:t>
      </w:r>
    </w:p>
    <w:p w:rsidR="00B67D5C" w:rsidRDefault="00B67D5C">
      <w:pPr>
        <w:pStyle w:val="Hakemistonotsikko"/>
        <w:keepNext/>
        <w:tabs>
          <w:tab w:val="right" w:leader="dot" w:pos="4455"/>
        </w:tabs>
        <w:rPr>
          <w:rFonts w:ascii="Calibri" w:hAnsi="Calibri"/>
          <w:b w:val="0"/>
          <w:bCs w:val="0"/>
          <w:noProof/>
        </w:rPr>
      </w:pPr>
      <w:r>
        <w:rPr>
          <w:noProof/>
        </w:rPr>
        <w:t>—S—</w:t>
      </w:r>
    </w:p>
    <w:p w:rsidR="00B67D5C" w:rsidRDefault="00B67D5C">
      <w:pPr>
        <w:pStyle w:val="Hakemisto1"/>
        <w:tabs>
          <w:tab w:val="right" w:leader="dot" w:pos="4455"/>
        </w:tabs>
        <w:rPr>
          <w:noProof/>
        </w:rPr>
      </w:pPr>
      <w:r>
        <w:rPr>
          <w:noProof/>
        </w:rPr>
        <w:t>SampledSequence</w:t>
      </w:r>
      <w:r>
        <w:rPr>
          <w:noProof/>
        </w:rPr>
        <w:tab/>
        <w:t>41</w:t>
      </w:r>
    </w:p>
    <w:p w:rsidR="00B67D5C" w:rsidRDefault="00B67D5C">
      <w:pPr>
        <w:pStyle w:val="Hakemisto1"/>
        <w:tabs>
          <w:tab w:val="right" w:leader="dot" w:pos="4455"/>
        </w:tabs>
        <w:rPr>
          <w:noProof/>
        </w:rPr>
      </w:pPr>
      <w:r>
        <w:rPr>
          <w:noProof/>
        </w:rPr>
        <w:t>Sequence</w:t>
      </w:r>
      <w:r>
        <w:rPr>
          <w:noProof/>
        </w:rPr>
        <w:tab/>
        <w:t>34</w:t>
      </w:r>
    </w:p>
    <w:p w:rsidR="00B67D5C" w:rsidRDefault="00B67D5C">
      <w:pPr>
        <w:pStyle w:val="Hakemistonotsikko"/>
        <w:keepNext/>
        <w:tabs>
          <w:tab w:val="right" w:leader="dot" w:pos="4455"/>
        </w:tabs>
        <w:rPr>
          <w:rFonts w:ascii="Calibri" w:hAnsi="Calibri"/>
          <w:b w:val="0"/>
          <w:bCs w:val="0"/>
          <w:noProof/>
        </w:rPr>
      </w:pPr>
      <w:r>
        <w:rPr>
          <w:noProof/>
        </w:rPr>
        <w:t>—T—</w:t>
      </w:r>
    </w:p>
    <w:p w:rsidR="00B67D5C" w:rsidRDefault="00B67D5C">
      <w:pPr>
        <w:pStyle w:val="Hakemisto1"/>
        <w:tabs>
          <w:tab w:val="right" w:leader="dot" w:pos="4455"/>
        </w:tabs>
        <w:rPr>
          <w:noProof/>
        </w:rPr>
      </w:pPr>
      <w:r>
        <w:rPr>
          <w:noProof/>
        </w:rPr>
        <w:t>Telecommunication address</w:t>
      </w:r>
      <w:r>
        <w:rPr>
          <w:noProof/>
        </w:rPr>
        <w:tab/>
        <w:t>16</w:t>
      </w:r>
    </w:p>
    <w:p w:rsidR="00B67D5C" w:rsidRDefault="00B67D5C">
      <w:pPr>
        <w:pStyle w:val="Hakemisto1"/>
        <w:tabs>
          <w:tab w:val="right" w:leader="dot" w:pos="4455"/>
        </w:tabs>
        <w:rPr>
          <w:noProof/>
        </w:rPr>
      </w:pPr>
      <w:r>
        <w:rPr>
          <w:noProof/>
        </w:rPr>
        <w:t>Telekommunikaatio-osoite</w:t>
      </w:r>
      <w:r>
        <w:rPr>
          <w:noProof/>
        </w:rPr>
        <w:tab/>
        <w:t>16</w:t>
      </w:r>
    </w:p>
    <w:p w:rsidR="00B67D5C" w:rsidRDefault="00B67D5C">
      <w:pPr>
        <w:pStyle w:val="Hakemisto1"/>
        <w:tabs>
          <w:tab w:val="right" w:leader="dot" w:pos="4455"/>
        </w:tabs>
        <w:rPr>
          <w:noProof/>
        </w:rPr>
      </w:pPr>
      <w:r>
        <w:rPr>
          <w:noProof/>
        </w:rPr>
        <w:t>Trivial Name</w:t>
      </w:r>
      <w:r>
        <w:rPr>
          <w:noProof/>
        </w:rPr>
        <w:tab/>
        <w:t>10</w:t>
      </w:r>
    </w:p>
    <w:p w:rsidR="00B67D5C" w:rsidRDefault="00B67D5C">
      <w:pPr>
        <w:pStyle w:val="Hakemisto1"/>
        <w:tabs>
          <w:tab w:val="right" w:leader="dot" w:pos="4455"/>
        </w:tabs>
        <w:rPr>
          <w:noProof/>
        </w:rPr>
      </w:pPr>
      <w:r>
        <w:rPr>
          <w:noProof/>
        </w:rPr>
        <w:t>Tunniste</w:t>
      </w:r>
      <w:r>
        <w:rPr>
          <w:noProof/>
        </w:rPr>
        <w:tab/>
        <w:t>18</w:t>
      </w:r>
    </w:p>
    <w:p w:rsidR="00B67D5C" w:rsidRDefault="00B67D5C">
      <w:pPr>
        <w:pStyle w:val="Hakemistonotsikko"/>
        <w:keepNext/>
        <w:tabs>
          <w:tab w:val="right" w:leader="dot" w:pos="4455"/>
        </w:tabs>
        <w:rPr>
          <w:rFonts w:ascii="Calibri" w:hAnsi="Calibri"/>
          <w:b w:val="0"/>
          <w:bCs w:val="0"/>
          <w:noProof/>
        </w:rPr>
      </w:pPr>
      <w:r>
        <w:rPr>
          <w:noProof/>
        </w:rPr>
        <w:t>—U—</w:t>
      </w:r>
    </w:p>
    <w:p w:rsidR="00B67D5C" w:rsidRDefault="00B67D5C">
      <w:pPr>
        <w:pStyle w:val="Hakemisto1"/>
        <w:tabs>
          <w:tab w:val="right" w:leader="dot" w:pos="4455"/>
        </w:tabs>
        <w:rPr>
          <w:noProof/>
        </w:rPr>
      </w:pPr>
      <w:r>
        <w:rPr>
          <w:noProof/>
        </w:rPr>
        <w:t>Uncertain Value - Probabilistic</w:t>
      </w:r>
      <w:r>
        <w:rPr>
          <w:noProof/>
        </w:rPr>
        <w:tab/>
        <w:t>41</w:t>
      </w:r>
    </w:p>
    <w:p w:rsidR="00B67D5C" w:rsidRDefault="00B67D5C">
      <w:pPr>
        <w:pStyle w:val="Hakemisto1"/>
        <w:tabs>
          <w:tab w:val="right" w:leader="dot" w:pos="4455"/>
        </w:tabs>
        <w:rPr>
          <w:noProof/>
        </w:rPr>
      </w:pPr>
      <w:r>
        <w:rPr>
          <w:noProof/>
        </w:rPr>
        <w:t>Unique Identifier String</w:t>
      </w:r>
      <w:r>
        <w:rPr>
          <w:noProof/>
        </w:rPr>
        <w:tab/>
        <w:t>41</w:t>
      </w:r>
    </w:p>
    <w:p w:rsidR="00B67D5C" w:rsidRDefault="00B67D5C">
      <w:pPr>
        <w:pStyle w:val="Hakemisto1"/>
        <w:tabs>
          <w:tab w:val="right" w:leader="dot" w:pos="4455"/>
        </w:tabs>
        <w:rPr>
          <w:noProof/>
        </w:rPr>
      </w:pPr>
      <w:r>
        <w:rPr>
          <w:noProof/>
        </w:rPr>
        <w:t>Universal Resource Locator</w:t>
      </w:r>
      <w:r>
        <w:rPr>
          <w:noProof/>
        </w:rPr>
        <w:tab/>
        <w:t>41</w:t>
      </w:r>
    </w:p>
    <w:p w:rsidR="00B67D5C" w:rsidRDefault="00B67D5C">
      <w:pPr>
        <w:pStyle w:val="Hakemistonotsikko"/>
        <w:keepNext/>
        <w:tabs>
          <w:tab w:val="right" w:leader="dot" w:pos="4455"/>
        </w:tabs>
        <w:rPr>
          <w:rFonts w:ascii="Calibri" w:hAnsi="Calibri"/>
          <w:b w:val="0"/>
          <w:bCs w:val="0"/>
          <w:noProof/>
        </w:rPr>
      </w:pPr>
      <w:r>
        <w:rPr>
          <w:noProof/>
        </w:rPr>
        <w:t>—V,W—</w:t>
      </w:r>
    </w:p>
    <w:p w:rsidR="00B67D5C" w:rsidRDefault="00B67D5C">
      <w:pPr>
        <w:pStyle w:val="Hakemisto1"/>
        <w:tabs>
          <w:tab w:val="right" w:leader="dot" w:pos="4455"/>
        </w:tabs>
        <w:rPr>
          <w:noProof/>
        </w:rPr>
      </w:pPr>
      <w:r>
        <w:rPr>
          <w:noProof/>
        </w:rPr>
        <w:t>Väli</w:t>
      </w:r>
      <w:r>
        <w:rPr>
          <w:noProof/>
        </w:rPr>
        <w:tab/>
        <w:t>27</w:t>
      </w:r>
    </w:p>
    <w:p w:rsidR="00B67D5C" w:rsidRDefault="00B67D5C">
      <w:pPr>
        <w:rPr>
          <w:noProof/>
          <w:highlight w:val="white"/>
          <w:lang w:val="en-US" w:eastAsia="fi-FI"/>
        </w:rPr>
        <w:sectPr w:rsidR="00B67D5C" w:rsidSect="00B67D5C">
          <w:footnotePr>
            <w:numRestart w:val="eachSect"/>
          </w:footnotePr>
          <w:type w:val="continuous"/>
          <w:pgSz w:w="11907" w:h="16840" w:code="9"/>
          <w:pgMar w:top="567" w:right="1134" w:bottom="567" w:left="1134" w:header="567" w:footer="567" w:gutter="0"/>
          <w:cols w:num="2" w:space="708"/>
        </w:sectPr>
      </w:pPr>
    </w:p>
    <w:p w:rsidR="000F4A9C" w:rsidRDefault="000F4A9C">
      <w:pPr>
        <w:rPr>
          <w:highlight w:val="white"/>
          <w:lang w:eastAsia="fi-FI"/>
        </w:rPr>
      </w:pPr>
      <w:r>
        <w:rPr>
          <w:highlight w:val="white"/>
          <w:lang w:val="en-US" w:eastAsia="fi-FI"/>
        </w:rPr>
        <w:fldChar w:fldCharType="end"/>
      </w:r>
    </w:p>
    <w:p w:rsidR="000F4A9C" w:rsidRDefault="000F4A9C">
      <w:pPr>
        <w:rPr>
          <w:highlight w:val="white"/>
          <w:lang w:eastAsia="fi-FI"/>
        </w:rPr>
      </w:pPr>
      <w:r>
        <w:rPr>
          <w:highlight w:val="white"/>
          <w:lang w:eastAsia="fi-FI"/>
        </w:rPr>
        <w:br w:type="page"/>
      </w:r>
    </w:p>
    <w:p w:rsidR="000F4A9C" w:rsidRDefault="000F4A9C">
      <w:pPr>
        <w:pStyle w:val="Otsikko1"/>
        <w:rPr>
          <w:highlight w:val="white"/>
          <w:lang w:eastAsia="fi-FI"/>
        </w:rPr>
      </w:pPr>
      <w:bookmarkStart w:id="640" w:name="_Toc58484583"/>
      <w:r>
        <w:rPr>
          <w:highlight w:val="white"/>
          <w:lang w:eastAsia="fi-FI"/>
        </w:rPr>
        <w:t>TIETOTYYPPITUNNISTEET</w:t>
      </w:r>
      <w:bookmarkEnd w:id="640"/>
    </w:p>
    <w:p w:rsidR="00B67D5C" w:rsidRDefault="000F4A9C">
      <w:pPr>
        <w:rPr>
          <w:noProof/>
          <w:highlight w:val="white"/>
          <w:lang w:val="en-US" w:eastAsia="fi-FI"/>
        </w:rPr>
        <w:sectPr w:rsidR="00B67D5C" w:rsidSect="00B67D5C">
          <w:footnotePr>
            <w:numRestart w:val="eachSect"/>
          </w:footnotePr>
          <w:type w:val="continuous"/>
          <w:pgSz w:w="11907" w:h="16840" w:code="9"/>
          <w:pgMar w:top="567" w:right="1134" w:bottom="567" w:left="1134" w:header="567" w:footer="567" w:gutter="0"/>
          <w:cols w:space="708"/>
        </w:sectPr>
      </w:pPr>
      <w:r>
        <w:rPr>
          <w:highlight w:val="white"/>
          <w:lang w:val="en-US" w:eastAsia="fi-FI"/>
        </w:rPr>
        <w:fldChar w:fldCharType="begin"/>
      </w:r>
      <w:r>
        <w:rPr>
          <w:highlight w:val="white"/>
          <w:lang w:val="en-US" w:eastAsia="fi-FI"/>
        </w:rPr>
        <w:instrText xml:space="preserve"> INDEX  \f "DT" \e "</w:instrText>
      </w:r>
      <w:r>
        <w:rPr>
          <w:highlight w:val="white"/>
          <w:lang w:val="en-US" w:eastAsia="fi-FI"/>
        </w:rPr>
        <w:tab/>
        <w:instrText xml:space="preserve">" \h "—A—" \c "2" \z "1035" </w:instrText>
      </w:r>
      <w:r>
        <w:rPr>
          <w:highlight w:val="white"/>
          <w:lang w:val="en-US" w:eastAsia="fi-FI"/>
        </w:rPr>
        <w:fldChar w:fldCharType="separate"/>
      </w:r>
    </w:p>
    <w:p w:rsidR="00B67D5C" w:rsidRDefault="00B67D5C">
      <w:pPr>
        <w:pStyle w:val="Hakemistonotsikko"/>
        <w:keepNext/>
        <w:tabs>
          <w:tab w:val="right" w:leader="dot" w:pos="4455"/>
        </w:tabs>
        <w:rPr>
          <w:rFonts w:ascii="Calibri" w:hAnsi="Calibri"/>
          <w:b w:val="0"/>
          <w:bCs w:val="0"/>
          <w:noProof/>
        </w:rPr>
      </w:pPr>
      <w:r>
        <w:rPr>
          <w:noProof/>
        </w:rPr>
        <w:t>—A—</w:t>
      </w:r>
    </w:p>
    <w:p w:rsidR="00B67D5C" w:rsidRDefault="00B67D5C">
      <w:pPr>
        <w:pStyle w:val="Hakemisto1"/>
        <w:tabs>
          <w:tab w:val="right" w:leader="dot" w:pos="4455"/>
        </w:tabs>
        <w:rPr>
          <w:noProof/>
        </w:rPr>
      </w:pPr>
      <w:r>
        <w:rPr>
          <w:noProof/>
        </w:rPr>
        <w:t>AD</w:t>
      </w:r>
      <w:r>
        <w:rPr>
          <w:noProof/>
        </w:rPr>
        <w:tab/>
        <w:t>13</w:t>
      </w:r>
    </w:p>
    <w:p w:rsidR="00B67D5C" w:rsidRDefault="00B67D5C">
      <w:pPr>
        <w:pStyle w:val="Hakemisto1"/>
        <w:tabs>
          <w:tab w:val="right" w:leader="dot" w:pos="4455"/>
        </w:tabs>
        <w:rPr>
          <w:noProof/>
        </w:rPr>
      </w:pPr>
      <w:r>
        <w:rPr>
          <w:noProof/>
        </w:rPr>
        <w:t>ADXP</w:t>
      </w:r>
      <w:r>
        <w:rPr>
          <w:noProof/>
        </w:rPr>
        <w:tab/>
        <w:t>13</w:t>
      </w:r>
    </w:p>
    <w:p w:rsidR="00B67D5C" w:rsidRDefault="00B67D5C">
      <w:pPr>
        <w:pStyle w:val="Hakemistonotsikko"/>
        <w:keepNext/>
        <w:tabs>
          <w:tab w:val="right" w:leader="dot" w:pos="4455"/>
        </w:tabs>
        <w:rPr>
          <w:rFonts w:ascii="Calibri" w:hAnsi="Calibri"/>
          <w:b w:val="0"/>
          <w:bCs w:val="0"/>
          <w:noProof/>
        </w:rPr>
      </w:pPr>
      <w:r>
        <w:rPr>
          <w:noProof/>
        </w:rPr>
        <w:t>—B—</w:t>
      </w:r>
    </w:p>
    <w:p w:rsidR="00B67D5C" w:rsidRDefault="00B67D5C">
      <w:pPr>
        <w:pStyle w:val="Hakemisto1"/>
        <w:tabs>
          <w:tab w:val="right" w:leader="dot" w:pos="4455"/>
        </w:tabs>
        <w:rPr>
          <w:noProof/>
        </w:rPr>
      </w:pPr>
      <w:r>
        <w:rPr>
          <w:noProof/>
        </w:rPr>
        <w:t>BAG</w:t>
      </w:r>
      <w:r>
        <w:rPr>
          <w:noProof/>
        </w:rPr>
        <w:tab/>
        <w:t>36</w:t>
      </w:r>
    </w:p>
    <w:p w:rsidR="00B67D5C" w:rsidRDefault="00B67D5C">
      <w:pPr>
        <w:pStyle w:val="Hakemisto1"/>
        <w:tabs>
          <w:tab w:val="right" w:leader="dot" w:pos="4455"/>
        </w:tabs>
        <w:rPr>
          <w:noProof/>
        </w:rPr>
      </w:pPr>
      <w:r w:rsidRPr="00CD7442">
        <w:rPr>
          <w:noProof/>
          <w:highlight w:val="white"/>
        </w:rPr>
        <w:t>BIN</w:t>
      </w:r>
      <w:r>
        <w:rPr>
          <w:noProof/>
        </w:rPr>
        <w:tab/>
        <w:t>37</w:t>
      </w:r>
    </w:p>
    <w:p w:rsidR="00B67D5C" w:rsidRDefault="00B67D5C">
      <w:pPr>
        <w:pStyle w:val="Hakemisto1"/>
        <w:tabs>
          <w:tab w:val="right" w:leader="dot" w:pos="4455"/>
        </w:tabs>
        <w:rPr>
          <w:noProof/>
        </w:rPr>
      </w:pPr>
      <w:r>
        <w:rPr>
          <w:noProof/>
        </w:rPr>
        <w:t>BL</w:t>
      </w:r>
      <w:r>
        <w:rPr>
          <w:noProof/>
        </w:rPr>
        <w:tab/>
        <w:t>22</w:t>
      </w:r>
    </w:p>
    <w:p w:rsidR="00B67D5C" w:rsidRDefault="00B67D5C">
      <w:pPr>
        <w:pStyle w:val="Hakemisto1"/>
        <w:tabs>
          <w:tab w:val="right" w:leader="dot" w:pos="4455"/>
        </w:tabs>
        <w:rPr>
          <w:noProof/>
        </w:rPr>
      </w:pPr>
      <w:r>
        <w:rPr>
          <w:noProof/>
        </w:rPr>
        <w:t>BN</w:t>
      </w:r>
      <w:r>
        <w:rPr>
          <w:noProof/>
        </w:rPr>
        <w:tab/>
        <w:t>22</w:t>
      </w:r>
    </w:p>
    <w:p w:rsidR="00B67D5C" w:rsidRDefault="00B67D5C">
      <w:pPr>
        <w:pStyle w:val="Hakemistonotsikko"/>
        <w:keepNext/>
        <w:tabs>
          <w:tab w:val="right" w:leader="dot" w:pos="4455"/>
        </w:tabs>
        <w:rPr>
          <w:rFonts w:ascii="Calibri" w:hAnsi="Calibri"/>
          <w:b w:val="0"/>
          <w:bCs w:val="0"/>
          <w:noProof/>
        </w:rPr>
      </w:pPr>
      <w:r>
        <w:rPr>
          <w:noProof/>
        </w:rPr>
        <w:t>—C—</w:t>
      </w:r>
    </w:p>
    <w:p w:rsidR="00B67D5C" w:rsidRDefault="00B67D5C">
      <w:pPr>
        <w:pStyle w:val="Hakemisto1"/>
        <w:tabs>
          <w:tab w:val="right" w:leader="dot" w:pos="4455"/>
        </w:tabs>
        <w:rPr>
          <w:noProof/>
        </w:rPr>
      </w:pPr>
      <w:r>
        <w:rPr>
          <w:noProof/>
        </w:rPr>
        <w:t>CAL</w:t>
      </w:r>
      <w:r>
        <w:rPr>
          <w:noProof/>
        </w:rPr>
        <w:tab/>
        <w:t>37</w:t>
      </w:r>
    </w:p>
    <w:p w:rsidR="00B67D5C" w:rsidRDefault="00B67D5C">
      <w:pPr>
        <w:pStyle w:val="Hakemisto1"/>
        <w:tabs>
          <w:tab w:val="right" w:leader="dot" w:pos="4455"/>
        </w:tabs>
        <w:rPr>
          <w:noProof/>
        </w:rPr>
      </w:pPr>
      <w:r>
        <w:rPr>
          <w:noProof/>
        </w:rPr>
        <w:t>CD</w:t>
      </w:r>
      <w:r>
        <w:rPr>
          <w:noProof/>
        </w:rPr>
        <w:tab/>
        <w:t>25</w:t>
      </w:r>
    </w:p>
    <w:p w:rsidR="00B67D5C" w:rsidRDefault="00B67D5C">
      <w:pPr>
        <w:pStyle w:val="Hakemisto1"/>
        <w:tabs>
          <w:tab w:val="right" w:leader="dot" w:pos="4455"/>
        </w:tabs>
        <w:rPr>
          <w:noProof/>
        </w:rPr>
      </w:pPr>
      <w:r>
        <w:rPr>
          <w:noProof/>
        </w:rPr>
        <w:t>CE</w:t>
      </w:r>
      <w:r>
        <w:rPr>
          <w:noProof/>
        </w:rPr>
        <w:tab/>
        <w:t>26</w:t>
      </w:r>
    </w:p>
    <w:p w:rsidR="00B67D5C" w:rsidRDefault="00B67D5C">
      <w:pPr>
        <w:pStyle w:val="Hakemisto1"/>
        <w:tabs>
          <w:tab w:val="right" w:leader="dot" w:pos="4455"/>
        </w:tabs>
        <w:rPr>
          <w:noProof/>
        </w:rPr>
      </w:pPr>
      <w:r>
        <w:rPr>
          <w:noProof/>
        </w:rPr>
        <w:t>CLCY</w:t>
      </w:r>
      <w:r>
        <w:rPr>
          <w:noProof/>
        </w:rPr>
        <w:tab/>
        <w:t>37</w:t>
      </w:r>
    </w:p>
    <w:p w:rsidR="00B67D5C" w:rsidRDefault="00B67D5C">
      <w:pPr>
        <w:pStyle w:val="Hakemisto1"/>
        <w:tabs>
          <w:tab w:val="right" w:leader="dot" w:pos="4455"/>
        </w:tabs>
        <w:rPr>
          <w:noProof/>
        </w:rPr>
      </w:pPr>
      <w:r>
        <w:rPr>
          <w:noProof/>
        </w:rPr>
        <w:t>CO</w:t>
      </w:r>
      <w:r>
        <w:rPr>
          <w:noProof/>
        </w:rPr>
        <w:tab/>
        <w:t>37</w:t>
      </w:r>
    </w:p>
    <w:p w:rsidR="00B67D5C" w:rsidRDefault="00B67D5C">
      <w:pPr>
        <w:pStyle w:val="Hakemisto1"/>
        <w:tabs>
          <w:tab w:val="right" w:leader="dot" w:pos="4455"/>
        </w:tabs>
        <w:rPr>
          <w:noProof/>
        </w:rPr>
      </w:pPr>
      <w:r>
        <w:rPr>
          <w:noProof/>
        </w:rPr>
        <w:t>CR</w:t>
      </w:r>
      <w:r>
        <w:rPr>
          <w:noProof/>
        </w:rPr>
        <w:tab/>
        <w:t>38</w:t>
      </w:r>
    </w:p>
    <w:p w:rsidR="00B67D5C" w:rsidRDefault="00B67D5C">
      <w:pPr>
        <w:pStyle w:val="Hakemisto1"/>
        <w:tabs>
          <w:tab w:val="right" w:leader="dot" w:pos="4455"/>
        </w:tabs>
        <w:rPr>
          <w:noProof/>
        </w:rPr>
      </w:pPr>
      <w:r>
        <w:rPr>
          <w:noProof/>
        </w:rPr>
        <w:t>CS</w:t>
      </w:r>
      <w:r>
        <w:rPr>
          <w:noProof/>
        </w:rPr>
        <w:tab/>
        <w:t>26</w:t>
      </w:r>
    </w:p>
    <w:p w:rsidR="00B67D5C" w:rsidRDefault="00B67D5C">
      <w:pPr>
        <w:pStyle w:val="Hakemisto1"/>
        <w:tabs>
          <w:tab w:val="right" w:leader="dot" w:pos="4455"/>
        </w:tabs>
        <w:rPr>
          <w:noProof/>
        </w:rPr>
      </w:pPr>
      <w:r>
        <w:rPr>
          <w:noProof/>
        </w:rPr>
        <w:t>CV</w:t>
      </w:r>
      <w:r>
        <w:rPr>
          <w:noProof/>
        </w:rPr>
        <w:tab/>
        <w:t>23</w:t>
      </w:r>
    </w:p>
    <w:p w:rsidR="00B67D5C" w:rsidRDefault="00B67D5C">
      <w:pPr>
        <w:pStyle w:val="Hakemistonotsikko"/>
        <w:keepNext/>
        <w:tabs>
          <w:tab w:val="right" w:leader="dot" w:pos="4455"/>
        </w:tabs>
        <w:rPr>
          <w:rFonts w:ascii="Calibri" w:hAnsi="Calibri"/>
          <w:b w:val="0"/>
          <w:bCs w:val="0"/>
          <w:noProof/>
        </w:rPr>
      </w:pPr>
      <w:r>
        <w:rPr>
          <w:noProof/>
        </w:rPr>
        <w:t>—E—</w:t>
      </w:r>
    </w:p>
    <w:p w:rsidR="00B67D5C" w:rsidRDefault="00B67D5C">
      <w:pPr>
        <w:pStyle w:val="Hakemisto1"/>
        <w:tabs>
          <w:tab w:val="right" w:leader="dot" w:pos="4455"/>
        </w:tabs>
        <w:rPr>
          <w:noProof/>
        </w:rPr>
      </w:pPr>
      <w:r>
        <w:rPr>
          <w:noProof/>
        </w:rPr>
        <w:t>ED</w:t>
      </w:r>
      <w:r>
        <w:rPr>
          <w:noProof/>
        </w:rPr>
        <w:tab/>
        <w:t>38</w:t>
      </w:r>
    </w:p>
    <w:p w:rsidR="00B67D5C" w:rsidRDefault="00B67D5C">
      <w:pPr>
        <w:pStyle w:val="Hakemisto1"/>
        <w:tabs>
          <w:tab w:val="right" w:leader="dot" w:pos="4455"/>
        </w:tabs>
        <w:rPr>
          <w:noProof/>
        </w:rPr>
      </w:pPr>
      <w:r>
        <w:rPr>
          <w:noProof/>
        </w:rPr>
        <w:t>EIVL</w:t>
      </w:r>
      <w:r>
        <w:rPr>
          <w:noProof/>
        </w:rPr>
        <w:tab/>
        <w:t>39</w:t>
      </w:r>
    </w:p>
    <w:p w:rsidR="00B67D5C" w:rsidRDefault="00B67D5C">
      <w:pPr>
        <w:pStyle w:val="Hakemisto1"/>
        <w:tabs>
          <w:tab w:val="right" w:leader="dot" w:pos="4455"/>
        </w:tabs>
        <w:rPr>
          <w:noProof/>
        </w:rPr>
      </w:pPr>
      <w:r>
        <w:rPr>
          <w:noProof/>
        </w:rPr>
        <w:t>EN</w:t>
      </w:r>
      <w:r>
        <w:rPr>
          <w:noProof/>
        </w:rPr>
        <w:tab/>
        <w:t>9</w:t>
      </w:r>
    </w:p>
    <w:p w:rsidR="00B67D5C" w:rsidRDefault="00B67D5C">
      <w:pPr>
        <w:pStyle w:val="Hakemisto1"/>
        <w:tabs>
          <w:tab w:val="right" w:leader="dot" w:pos="4455"/>
        </w:tabs>
        <w:rPr>
          <w:noProof/>
        </w:rPr>
      </w:pPr>
      <w:r>
        <w:rPr>
          <w:noProof/>
        </w:rPr>
        <w:t>ENXP</w:t>
      </w:r>
      <w:r>
        <w:rPr>
          <w:noProof/>
        </w:rPr>
        <w:tab/>
        <w:t>9</w:t>
      </w:r>
    </w:p>
    <w:p w:rsidR="00B67D5C" w:rsidRDefault="00B67D5C">
      <w:pPr>
        <w:pStyle w:val="Hakemistonotsikko"/>
        <w:keepNext/>
        <w:tabs>
          <w:tab w:val="right" w:leader="dot" w:pos="4455"/>
        </w:tabs>
        <w:rPr>
          <w:rFonts w:ascii="Calibri" w:hAnsi="Calibri"/>
          <w:b w:val="0"/>
          <w:bCs w:val="0"/>
          <w:noProof/>
        </w:rPr>
      </w:pPr>
      <w:r>
        <w:rPr>
          <w:noProof/>
        </w:rPr>
        <w:t>—G—</w:t>
      </w:r>
    </w:p>
    <w:p w:rsidR="00B67D5C" w:rsidRDefault="00B67D5C">
      <w:pPr>
        <w:pStyle w:val="Hakemisto1"/>
        <w:tabs>
          <w:tab w:val="right" w:leader="dot" w:pos="4455"/>
        </w:tabs>
        <w:rPr>
          <w:noProof/>
        </w:rPr>
      </w:pPr>
      <w:r>
        <w:rPr>
          <w:noProof/>
        </w:rPr>
        <w:t>GLIST</w:t>
      </w:r>
      <w:r>
        <w:rPr>
          <w:noProof/>
        </w:rPr>
        <w:tab/>
        <w:t>38</w:t>
      </w:r>
    </w:p>
    <w:p w:rsidR="00B67D5C" w:rsidRDefault="00B67D5C">
      <w:pPr>
        <w:pStyle w:val="Hakemisto1"/>
        <w:tabs>
          <w:tab w:val="right" w:leader="dot" w:pos="4455"/>
        </w:tabs>
        <w:rPr>
          <w:noProof/>
        </w:rPr>
      </w:pPr>
      <w:r>
        <w:rPr>
          <w:noProof/>
        </w:rPr>
        <w:t>GTS</w:t>
      </w:r>
      <w:r>
        <w:rPr>
          <w:noProof/>
        </w:rPr>
        <w:tab/>
        <w:t>39</w:t>
      </w:r>
    </w:p>
    <w:p w:rsidR="00B67D5C" w:rsidRDefault="00B67D5C">
      <w:pPr>
        <w:pStyle w:val="Hakemistonotsikko"/>
        <w:keepNext/>
        <w:tabs>
          <w:tab w:val="right" w:leader="dot" w:pos="4455"/>
        </w:tabs>
        <w:rPr>
          <w:rFonts w:ascii="Calibri" w:hAnsi="Calibri"/>
          <w:b w:val="0"/>
          <w:bCs w:val="0"/>
          <w:noProof/>
        </w:rPr>
      </w:pPr>
      <w:r>
        <w:rPr>
          <w:noProof/>
        </w:rPr>
        <w:t>—H—</w:t>
      </w:r>
    </w:p>
    <w:p w:rsidR="00B67D5C" w:rsidRDefault="00B67D5C">
      <w:pPr>
        <w:pStyle w:val="Hakemisto1"/>
        <w:tabs>
          <w:tab w:val="right" w:leader="dot" w:pos="4455"/>
        </w:tabs>
        <w:rPr>
          <w:noProof/>
        </w:rPr>
      </w:pPr>
      <w:r>
        <w:rPr>
          <w:noProof/>
        </w:rPr>
        <w:t>HIST</w:t>
      </w:r>
      <w:r>
        <w:rPr>
          <w:noProof/>
        </w:rPr>
        <w:tab/>
        <w:t>39</w:t>
      </w:r>
    </w:p>
    <w:p w:rsidR="00B67D5C" w:rsidRDefault="00B67D5C">
      <w:pPr>
        <w:pStyle w:val="Hakemisto1"/>
        <w:tabs>
          <w:tab w:val="right" w:leader="dot" w:pos="4455"/>
        </w:tabs>
        <w:rPr>
          <w:noProof/>
        </w:rPr>
      </w:pPr>
      <w:r>
        <w:rPr>
          <w:noProof/>
        </w:rPr>
        <w:t>HXIT</w:t>
      </w:r>
      <w:r>
        <w:rPr>
          <w:noProof/>
        </w:rPr>
        <w:tab/>
        <w:t>39</w:t>
      </w:r>
    </w:p>
    <w:p w:rsidR="00B67D5C" w:rsidRDefault="00B67D5C">
      <w:pPr>
        <w:pStyle w:val="Hakemistonotsikko"/>
        <w:keepNext/>
        <w:tabs>
          <w:tab w:val="right" w:leader="dot" w:pos="4455"/>
        </w:tabs>
        <w:rPr>
          <w:rFonts w:ascii="Calibri" w:hAnsi="Calibri"/>
          <w:b w:val="0"/>
          <w:bCs w:val="0"/>
          <w:noProof/>
        </w:rPr>
      </w:pPr>
      <w:r>
        <w:rPr>
          <w:noProof/>
        </w:rPr>
        <w:t>—I—</w:t>
      </w:r>
    </w:p>
    <w:p w:rsidR="00B67D5C" w:rsidRDefault="00B67D5C">
      <w:pPr>
        <w:pStyle w:val="Hakemisto1"/>
        <w:tabs>
          <w:tab w:val="right" w:leader="dot" w:pos="4455"/>
        </w:tabs>
        <w:rPr>
          <w:noProof/>
        </w:rPr>
      </w:pPr>
      <w:r>
        <w:rPr>
          <w:noProof/>
        </w:rPr>
        <w:t>II</w:t>
      </w:r>
      <w:r>
        <w:rPr>
          <w:noProof/>
        </w:rPr>
        <w:tab/>
        <w:t>18</w:t>
      </w:r>
    </w:p>
    <w:p w:rsidR="00B67D5C" w:rsidRDefault="00B67D5C">
      <w:pPr>
        <w:pStyle w:val="Hakemisto1"/>
        <w:tabs>
          <w:tab w:val="right" w:leader="dot" w:pos="4455"/>
        </w:tabs>
        <w:rPr>
          <w:noProof/>
        </w:rPr>
      </w:pPr>
      <w:r>
        <w:rPr>
          <w:noProof/>
        </w:rPr>
        <w:t>INT</w:t>
      </w:r>
      <w:r>
        <w:rPr>
          <w:noProof/>
        </w:rPr>
        <w:tab/>
        <w:t>27</w:t>
      </w:r>
    </w:p>
    <w:p w:rsidR="00B67D5C" w:rsidRDefault="00B67D5C">
      <w:pPr>
        <w:pStyle w:val="Hakemisto1"/>
        <w:tabs>
          <w:tab w:val="right" w:leader="dot" w:pos="4455"/>
        </w:tabs>
        <w:rPr>
          <w:noProof/>
        </w:rPr>
      </w:pPr>
      <w:r>
        <w:rPr>
          <w:noProof/>
        </w:rPr>
        <w:t>IVL</w:t>
      </w:r>
      <w:r>
        <w:rPr>
          <w:noProof/>
        </w:rPr>
        <w:tab/>
        <w:t>28</w:t>
      </w:r>
    </w:p>
    <w:p w:rsidR="00B67D5C" w:rsidRDefault="00B67D5C">
      <w:pPr>
        <w:pStyle w:val="Hakemisto1"/>
        <w:tabs>
          <w:tab w:val="right" w:leader="dot" w:pos="4455"/>
        </w:tabs>
        <w:rPr>
          <w:noProof/>
        </w:rPr>
      </w:pPr>
      <w:r>
        <w:rPr>
          <w:noProof/>
        </w:rPr>
        <w:t>IVL&lt;PQ&gt;</w:t>
      </w:r>
      <w:r>
        <w:rPr>
          <w:noProof/>
        </w:rPr>
        <w:tab/>
        <w:t>28</w:t>
      </w:r>
    </w:p>
    <w:p w:rsidR="00B67D5C" w:rsidRDefault="00B67D5C">
      <w:pPr>
        <w:pStyle w:val="Hakemisto1"/>
        <w:tabs>
          <w:tab w:val="right" w:leader="dot" w:pos="4455"/>
        </w:tabs>
        <w:rPr>
          <w:noProof/>
        </w:rPr>
      </w:pPr>
      <w:r>
        <w:rPr>
          <w:noProof/>
        </w:rPr>
        <w:t>IVL&lt;TS&gt;</w:t>
      </w:r>
      <w:r>
        <w:rPr>
          <w:noProof/>
        </w:rPr>
        <w:tab/>
        <w:t>28</w:t>
      </w:r>
    </w:p>
    <w:p w:rsidR="00B67D5C" w:rsidRDefault="00B67D5C">
      <w:pPr>
        <w:pStyle w:val="Hakemistonotsikko"/>
        <w:keepNext/>
        <w:tabs>
          <w:tab w:val="right" w:leader="dot" w:pos="4455"/>
        </w:tabs>
        <w:rPr>
          <w:rFonts w:ascii="Calibri" w:hAnsi="Calibri"/>
          <w:b w:val="0"/>
          <w:bCs w:val="0"/>
          <w:noProof/>
        </w:rPr>
      </w:pPr>
      <w:r>
        <w:rPr>
          <w:noProof/>
        </w:rPr>
        <w:t>—L—</w:t>
      </w:r>
    </w:p>
    <w:p w:rsidR="00B67D5C" w:rsidRDefault="00B67D5C">
      <w:pPr>
        <w:pStyle w:val="Hakemisto1"/>
        <w:tabs>
          <w:tab w:val="right" w:leader="dot" w:pos="4455"/>
        </w:tabs>
        <w:rPr>
          <w:noProof/>
        </w:rPr>
      </w:pPr>
      <w:r>
        <w:rPr>
          <w:noProof/>
        </w:rPr>
        <w:t>LIST</w:t>
      </w:r>
      <w:r>
        <w:rPr>
          <w:noProof/>
        </w:rPr>
        <w:tab/>
        <w:t>34</w:t>
      </w:r>
    </w:p>
    <w:p w:rsidR="00B67D5C" w:rsidRDefault="00B67D5C">
      <w:pPr>
        <w:pStyle w:val="Hakemistonotsikko"/>
        <w:keepNext/>
        <w:tabs>
          <w:tab w:val="right" w:leader="dot" w:pos="4455"/>
        </w:tabs>
        <w:rPr>
          <w:rFonts w:ascii="Calibri" w:hAnsi="Calibri"/>
          <w:b w:val="0"/>
          <w:bCs w:val="0"/>
          <w:noProof/>
        </w:rPr>
      </w:pPr>
      <w:r>
        <w:rPr>
          <w:noProof/>
        </w:rPr>
        <w:t>—M—</w:t>
      </w:r>
    </w:p>
    <w:p w:rsidR="00B67D5C" w:rsidRDefault="00B67D5C">
      <w:pPr>
        <w:pStyle w:val="Hakemisto1"/>
        <w:tabs>
          <w:tab w:val="right" w:leader="dot" w:pos="4455"/>
        </w:tabs>
        <w:rPr>
          <w:noProof/>
        </w:rPr>
      </w:pPr>
      <w:r>
        <w:rPr>
          <w:noProof/>
        </w:rPr>
        <w:t>MO</w:t>
      </w:r>
      <w:r>
        <w:rPr>
          <w:noProof/>
        </w:rPr>
        <w:tab/>
        <w:t>29</w:t>
      </w:r>
    </w:p>
    <w:p w:rsidR="00B67D5C" w:rsidRDefault="00B67D5C">
      <w:pPr>
        <w:pStyle w:val="Hakemistonotsikko"/>
        <w:keepNext/>
        <w:tabs>
          <w:tab w:val="right" w:leader="dot" w:pos="4455"/>
        </w:tabs>
        <w:rPr>
          <w:rFonts w:ascii="Calibri" w:hAnsi="Calibri"/>
          <w:b w:val="0"/>
          <w:bCs w:val="0"/>
          <w:noProof/>
        </w:rPr>
      </w:pPr>
      <w:r>
        <w:rPr>
          <w:noProof/>
        </w:rPr>
        <w:t>—N—</w:t>
      </w:r>
    </w:p>
    <w:p w:rsidR="00B67D5C" w:rsidRDefault="00B67D5C">
      <w:pPr>
        <w:pStyle w:val="Hakemisto1"/>
        <w:tabs>
          <w:tab w:val="right" w:leader="dot" w:pos="4455"/>
        </w:tabs>
        <w:rPr>
          <w:noProof/>
        </w:rPr>
      </w:pPr>
      <w:r>
        <w:rPr>
          <w:noProof/>
        </w:rPr>
        <w:t>NPPD</w:t>
      </w:r>
      <w:r>
        <w:rPr>
          <w:noProof/>
        </w:rPr>
        <w:tab/>
        <w:t>40</w:t>
      </w:r>
    </w:p>
    <w:p w:rsidR="00B67D5C" w:rsidRDefault="00B67D5C">
      <w:pPr>
        <w:pStyle w:val="Hakemistonotsikko"/>
        <w:keepNext/>
        <w:tabs>
          <w:tab w:val="right" w:leader="dot" w:pos="4455"/>
        </w:tabs>
        <w:rPr>
          <w:rFonts w:ascii="Calibri" w:hAnsi="Calibri"/>
          <w:b w:val="0"/>
          <w:bCs w:val="0"/>
          <w:noProof/>
        </w:rPr>
      </w:pPr>
      <w:r>
        <w:rPr>
          <w:noProof/>
        </w:rPr>
        <w:t>—O—</w:t>
      </w:r>
    </w:p>
    <w:p w:rsidR="00B67D5C" w:rsidRDefault="00B67D5C">
      <w:pPr>
        <w:pStyle w:val="Hakemisto1"/>
        <w:tabs>
          <w:tab w:val="right" w:leader="dot" w:pos="4455"/>
        </w:tabs>
        <w:rPr>
          <w:noProof/>
        </w:rPr>
      </w:pPr>
      <w:r>
        <w:rPr>
          <w:noProof/>
        </w:rPr>
        <w:t>OID</w:t>
      </w:r>
      <w:r>
        <w:rPr>
          <w:noProof/>
        </w:rPr>
        <w:tab/>
        <w:t>40</w:t>
      </w:r>
    </w:p>
    <w:p w:rsidR="00B67D5C" w:rsidRDefault="00B67D5C">
      <w:pPr>
        <w:pStyle w:val="Hakemisto1"/>
        <w:tabs>
          <w:tab w:val="right" w:leader="dot" w:pos="4455"/>
        </w:tabs>
        <w:rPr>
          <w:noProof/>
        </w:rPr>
      </w:pPr>
      <w:r>
        <w:rPr>
          <w:noProof/>
        </w:rPr>
        <w:t>ON</w:t>
      </w:r>
      <w:r>
        <w:rPr>
          <w:noProof/>
        </w:rPr>
        <w:tab/>
        <w:t>10</w:t>
      </w:r>
    </w:p>
    <w:p w:rsidR="00B67D5C" w:rsidRDefault="00B67D5C">
      <w:pPr>
        <w:pStyle w:val="Hakemistonotsikko"/>
        <w:keepNext/>
        <w:tabs>
          <w:tab w:val="right" w:leader="dot" w:pos="4455"/>
        </w:tabs>
        <w:rPr>
          <w:rFonts w:ascii="Calibri" w:hAnsi="Calibri"/>
          <w:b w:val="0"/>
          <w:bCs w:val="0"/>
          <w:noProof/>
        </w:rPr>
      </w:pPr>
      <w:r>
        <w:rPr>
          <w:noProof/>
        </w:rPr>
        <w:t>—P—</w:t>
      </w:r>
    </w:p>
    <w:p w:rsidR="00B67D5C" w:rsidRDefault="00B67D5C">
      <w:pPr>
        <w:pStyle w:val="Hakemisto1"/>
        <w:tabs>
          <w:tab w:val="right" w:leader="dot" w:pos="4455"/>
        </w:tabs>
        <w:rPr>
          <w:noProof/>
        </w:rPr>
      </w:pPr>
      <w:r>
        <w:rPr>
          <w:noProof/>
        </w:rPr>
        <w:t>PIVL</w:t>
      </w:r>
      <w:r>
        <w:rPr>
          <w:noProof/>
        </w:rPr>
        <w:tab/>
        <w:t>40</w:t>
      </w:r>
    </w:p>
    <w:p w:rsidR="00B67D5C" w:rsidRDefault="00B67D5C">
      <w:pPr>
        <w:pStyle w:val="Hakemisto1"/>
        <w:tabs>
          <w:tab w:val="right" w:leader="dot" w:pos="4455"/>
        </w:tabs>
        <w:rPr>
          <w:noProof/>
        </w:rPr>
      </w:pPr>
      <w:r>
        <w:rPr>
          <w:noProof/>
        </w:rPr>
        <w:t>PN</w:t>
      </w:r>
      <w:r>
        <w:rPr>
          <w:noProof/>
        </w:rPr>
        <w:tab/>
        <w:t>11</w:t>
      </w:r>
    </w:p>
    <w:p w:rsidR="00B67D5C" w:rsidRDefault="00B67D5C">
      <w:pPr>
        <w:pStyle w:val="Hakemisto1"/>
        <w:tabs>
          <w:tab w:val="right" w:leader="dot" w:pos="4455"/>
        </w:tabs>
        <w:rPr>
          <w:noProof/>
        </w:rPr>
      </w:pPr>
      <w:r>
        <w:rPr>
          <w:noProof/>
        </w:rPr>
        <w:t>PPD</w:t>
      </w:r>
      <w:r>
        <w:rPr>
          <w:noProof/>
        </w:rPr>
        <w:tab/>
        <w:t>40</w:t>
      </w:r>
    </w:p>
    <w:p w:rsidR="00B67D5C" w:rsidRDefault="00B67D5C">
      <w:pPr>
        <w:pStyle w:val="Hakemisto1"/>
        <w:tabs>
          <w:tab w:val="right" w:leader="dot" w:pos="4455"/>
        </w:tabs>
        <w:rPr>
          <w:noProof/>
        </w:rPr>
      </w:pPr>
      <w:r>
        <w:rPr>
          <w:noProof/>
        </w:rPr>
        <w:t>PPD&lt;PQ&gt;</w:t>
      </w:r>
      <w:r>
        <w:rPr>
          <w:noProof/>
        </w:rPr>
        <w:tab/>
        <w:t>40</w:t>
      </w:r>
    </w:p>
    <w:p w:rsidR="00B67D5C" w:rsidRDefault="00B67D5C">
      <w:pPr>
        <w:pStyle w:val="Hakemisto1"/>
        <w:tabs>
          <w:tab w:val="right" w:leader="dot" w:pos="4455"/>
        </w:tabs>
        <w:rPr>
          <w:noProof/>
        </w:rPr>
      </w:pPr>
      <w:r>
        <w:rPr>
          <w:noProof/>
        </w:rPr>
        <w:t>PPD&lt;REAL&gt;</w:t>
      </w:r>
      <w:r>
        <w:rPr>
          <w:noProof/>
        </w:rPr>
        <w:tab/>
        <w:t>40</w:t>
      </w:r>
    </w:p>
    <w:p w:rsidR="00B67D5C" w:rsidRDefault="00B67D5C">
      <w:pPr>
        <w:pStyle w:val="Hakemisto1"/>
        <w:tabs>
          <w:tab w:val="right" w:leader="dot" w:pos="4455"/>
        </w:tabs>
        <w:rPr>
          <w:noProof/>
        </w:rPr>
      </w:pPr>
      <w:r>
        <w:rPr>
          <w:noProof/>
        </w:rPr>
        <w:t>PPD&lt;TS&gt;</w:t>
      </w:r>
      <w:r>
        <w:rPr>
          <w:noProof/>
        </w:rPr>
        <w:tab/>
        <w:t>41</w:t>
      </w:r>
    </w:p>
    <w:p w:rsidR="00B67D5C" w:rsidRDefault="00B67D5C">
      <w:pPr>
        <w:pStyle w:val="Hakemisto1"/>
        <w:tabs>
          <w:tab w:val="right" w:leader="dot" w:pos="4455"/>
        </w:tabs>
        <w:rPr>
          <w:noProof/>
        </w:rPr>
      </w:pPr>
      <w:r>
        <w:rPr>
          <w:noProof/>
        </w:rPr>
        <w:t>PQ</w:t>
      </w:r>
      <w:r>
        <w:rPr>
          <w:noProof/>
        </w:rPr>
        <w:tab/>
        <w:t>30</w:t>
      </w:r>
    </w:p>
    <w:p w:rsidR="00B67D5C" w:rsidRDefault="00B67D5C">
      <w:pPr>
        <w:pStyle w:val="Hakemisto1"/>
        <w:tabs>
          <w:tab w:val="right" w:leader="dot" w:pos="4455"/>
        </w:tabs>
        <w:rPr>
          <w:noProof/>
        </w:rPr>
      </w:pPr>
      <w:r>
        <w:rPr>
          <w:noProof/>
        </w:rPr>
        <w:t>PQR</w:t>
      </w:r>
      <w:r>
        <w:rPr>
          <w:noProof/>
        </w:rPr>
        <w:tab/>
        <w:t>31</w:t>
      </w:r>
    </w:p>
    <w:p w:rsidR="00B67D5C" w:rsidRDefault="00B67D5C">
      <w:pPr>
        <w:pStyle w:val="Hakemistonotsikko"/>
        <w:keepNext/>
        <w:tabs>
          <w:tab w:val="right" w:leader="dot" w:pos="4455"/>
        </w:tabs>
        <w:rPr>
          <w:rFonts w:ascii="Calibri" w:hAnsi="Calibri"/>
          <w:b w:val="0"/>
          <w:bCs w:val="0"/>
          <w:noProof/>
        </w:rPr>
      </w:pPr>
      <w:r>
        <w:rPr>
          <w:noProof/>
        </w:rPr>
        <w:t>—Q—</w:t>
      </w:r>
    </w:p>
    <w:p w:rsidR="00B67D5C" w:rsidRDefault="00B67D5C">
      <w:pPr>
        <w:pStyle w:val="Hakemisto1"/>
        <w:tabs>
          <w:tab w:val="right" w:leader="dot" w:pos="4455"/>
        </w:tabs>
        <w:rPr>
          <w:noProof/>
        </w:rPr>
      </w:pPr>
      <w:r>
        <w:rPr>
          <w:noProof/>
        </w:rPr>
        <w:t>QTY</w:t>
      </w:r>
      <w:r>
        <w:rPr>
          <w:noProof/>
        </w:rPr>
        <w:tab/>
        <w:t>37</w:t>
      </w:r>
    </w:p>
    <w:p w:rsidR="00B67D5C" w:rsidRDefault="00B67D5C">
      <w:pPr>
        <w:pStyle w:val="Hakemistonotsikko"/>
        <w:keepNext/>
        <w:tabs>
          <w:tab w:val="right" w:leader="dot" w:pos="4455"/>
        </w:tabs>
        <w:rPr>
          <w:rFonts w:ascii="Calibri" w:hAnsi="Calibri"/>
          <w:b w:val="0"/>
          <w:bCs w:val="0"/>
          <w:noProof/>
        </w:rPr>
      </w:pPr>
      <w:r>
        <w:rPr>
          <w:noProof/>
        </w:rPr>
        <w:t>—R—</w:t>
      </w:r>
    </w:p>
    <w:p w:rsidR="00B67D5C" w:rsidRDefault="00B67D5C">
      <w:pPr>
        <w:pStyle w:val="Hakemisto1"/>
        <w:tabs>
          <w:tab w:val="right" w:leader="dot" w:pos="4455"/>
        </w:tabs>
        <w:rPr>
          <w:noProof/>
        </w:rPr>
      </w:pPr>
      <w:r>
        <w:rPr>
          <w:noProof/>
        </w:rPr>
        <w:t>REAL</w:t>
      </w:r>
      <w:r>
        <w:rPr>
          <w:noProof/>
        </w:rPr>
        <w:tab/>
        <w:t>32</w:t>
      </w:r>
    </w:p>
    <w:p w:rsidR="00B67D5C" w:rsidRDefault="00B67D5C">
      <w:pPr>
        <w:pStyle w:val="Hakemisto1"/>
        <w:tabs>
          <w:tab w:val="right" w:leader="dot" w:pos="4455"/>
        </w:tabs>
        <w:rPr>
          <w:noProof/>
        </w:rPr>
      </w:pPr>
      <w:r>
        <w:rPr>
          <w:noProof/>
        </w:rPr>
        <w:t>RTO</w:t>
      </w:r>
      <w:r>
        <w:rPr>
          <w:noProof/>
        </w:rPr>
        <w:tab/>
        <w:t>33</w:t>
      </w:r>
    </w:p>
    <w:p w:rsidR="00B67D5C" w:rsidRDefault="00B67D5C">
      <w:pPr>
        <w:pStyle w:val="Hakemisto1"/>
        <w:tabs>
          <w:tab w:val="right" w:leader="dot" w:pos="4455"/>
        </w:tabs>
        <w:rPr>
          <w:noProof/>
        </w:rPr>
      </w:pPr>
      <w:r>
        <w:rPr>
          <w:noProof/>
        </w:rPr>
        <w:t>RUID</w:t>
      </w:r>
      <w:r>
        <w:rPr>
          <w:noProof/>
        </w:rPr>
        <w:tab/>
        <w:t>39</w:t>
      </w:r>
    </w:p>
    <w:p w:rsidR="00B67D5C" w:rsidRDefault="00B67D5C">
      <w:pPr>
        <w:pStyle w:val="Hakemistonotsikko"/>
        <w:keepNext/>
        <w:tabs>
          <w:tab w:val="right" w:leader="dot" w:pos="4455"/>
        </w:tabs>
        <w:rPr>
          <w:rFonts w:ascii="Calibri" w:hAnsi="Calibri"/>
          <w:b w:val="0"/>
          <w:bCs w:val="0"/>
          <w:noProof/>
        </w:rPr>
      </w:pPr>
      <w:r>
        <w:rPr>
          <w:noProof/>
        </w:rPr>
        <w:t>—S—</w:t>
      </w:r>
    </w:p>
    <w:p w:rsidR="00B67D5C" w:rsidRDefault="00B67D5C">
      <w:pPr>
        <w:pStyle w:val="Hakemisto1"/>
        <w:tabs>
          <w:tab w:val="right" w:leader="dot" w:pos="4455"/>
        </w:tabs>
        <w:rPr>
          <w:noProof/>
        </w:rPr>
      </w:pPr>
      <w:r>
        <w:rPr>
          <w:noProof/>
        </w:rPr>
        <w:t>SC</w:t>
      </w:r>
      <w:r>
        <w:rPr>
          <w:noProof/>
        </w:rPr>
        <w:tab/>
        <w:t>27</w:t>
      </w:r>
    </w:p>
    <w:p w:rsidR="00B67D5C" w:rsidRDefault="00B67D5C">
      <w:pPr>
        <w:pStyle w:val="Hakemisto1"/>
        <w:tabs>
          <w:tab w:val="right" w:leader="dot" w:pos="4455"/>
        </w:tabs>
        <w:rPr>
          <w:noProof/>
        </w:rPr>
      </w:pPr>
      <w:r>
        <w:rPr>
          <w:noProof/>
        </w:rPr>
        <w:t>Set</w:t>
      </w:r>
      <w:r>
        <w:rPr>
          <w:noProof/>
        </w:rPr>
        <w:tab/>
        <w:t>35</w:t>
      </w:r>
    </w:p>
    <w:p w:rsidR="00B67D5C" w:rsidRDefault="00B67D5C">
      <w:pPr>
        <w:pStyle w:val="Hakemisto1"/>
        <w:tabs>
          <w:tab w:val="right" w:leader="dot" w:pos="4455"/>
        </w:tabs>
        <w:rPr>
          <w:noProof/>
        </w:rPr>
      </w:pPr>
      <w:r>
        <w:rPr>
          <w:noProof/>
        </w:rPr>
        <w:t>SLIST</w:t>
      </w:r>
      <w:r>
        <w:rPr>
          <w:noProof/>
        </w:rPr>
        <w:tab/>
        <w:t>41</w:t>
      </w:r>
    </w:p>
    <w:p w:rsidR="00B67D5C" w:rsidRDefault="00B67D5C">
      <w:pPr>
        <w:pStyle w:val="Hakemisto1"/>
        <w:tabs>
          <w:tab w:val="right" w:leader="dot" w:pos="4455"/>
        </w:tabs>
        <w:rPr>
          <w:noProof/>
        </w:rPr>
      </w:pPr>
      <w:r>
        <w:rPr>
          <w:noProof/>
        </w:rPr>
        <w:t>ST</w:t>
      </w:r>
      <w:r>
        <w:rPr>
          <w:noProof/>
        </w:rPr>
        <w:tab/>
        <w:t>22</w:t>
      </w:r>
    </w:p>
    <w:p w:rsidR="00B67D5C" w:rsidRDefault="00B67D5C">
      <w:pPr>
        <w:pStyle w:val="Hakemistonotsikko"/>
        <w:keepNext/>
        <w:tabs>
          <w:tab w:val="right" w:leader="dot" w:pos="4455"/>
        </w:tabs>
        <w:rPr>
          <w:rFonts w:ascii="Calibri" w:hAnsi="Calibri"/>
          <w:b w:val="0"/>
          <w:bCs w:val="0"/>
          <w:noProof/>
        </w:rPr>
      </w:pPr>
      <w:r>
        <w:rPr>
          <w:noProof/>
        </w:rPr>
        <w:t>—T—</w:t>
      </w:r>
    </w:p>
    <w:p w:rsidR="00B67D5C" w:rsidRDefault="00B67D5C">
      <w:pPr>
        <w:pStyle w:val="Hakemisto1"/>
        <w:tabs>
          <w:tab w:val="right" w:leader="dot" w:pos="4455"/>
        </w:tabs>
        <w:rPr>
          <w:noProof/>
        </w:rPr>
      </w:pPr>
      <w:r>
        <w:rPr>
          <w:noProof/>
        </w:rPr>
        <w:t>TEL</w:t>
      </w:r>
      <w:r>
        <w:rPr>
          <w:noProof/>
        </w:rPr>
        <w:tab/>
        <w:t>16</w:t>
      </w:r>
    </w:p>
    <w:p w:rsidR="00B67D5C" w:rsidRDefault="00B67D5C">
      <w:pPr>
        <w:pStyle w:val="Hakemisto1"/>
        <w:tabs>
          <w:tab w:val="right" w:leader="dot" w:pos="4455"/>
        </w:tabs>
        <w:rPr>
          <w:noProof/>
        </w:rPr>
      </w:pPr>
      <w:r>
        <w:rPr>
          <w:noProof/>
        </w:rPr>
        <w:t>TN</w:t>
      </w:r>
      <w:r>
        <w:rPr>
          <w:noProof/>
        </w:rPr>
        <w:tab/>
        <w:t>10</w:t>
      </w:r>
    </w:p>
    <w:p w:rsidR="00B67D5C" w:rsidRDefault="00B67D5C">
      <w:pPr>
        <w:pStyle w:val="Hakemisto1"/>
        <w:tabs>
          <w:tab w:val="right" w:leader="dot" w:pos="4455"/>
        </w:tabs>
        <w:rPr>
          <w:noProof/>
        </w:rPr>
      </w:pPr>
      <w:r>
        <w:rPr>
          <w:noProof/>
        </w:rPr>
        <w:t>TS</w:t>
      </w:r>
      <w:r>
        <w:rPr>
          <w:noProof/>
        </w:rPr>
        <w:tab/>
        <w:t>31</w:t>
      </w:r>
    </w:p>
    <w:p w:rsidR="00B67D5C" w:rsidRDefault="00B67D5C">
      <w:pPr>
        <w:pStyle w:val="Hakemistonotsikko"/>
        <w:keepNext/>
        <w:tabs>
          <w:tab w:val="right" w:leader="dot" w:pos="4455"/>
        </w:tabs>
        <w:rPr>
          <w:rFonts w:ascii="Calibri" w:hAnsi="Calibri"/>
          <w:b w:val="0"/>
          <w:bCs w:val="0"/>
          <w:noProof/>
        </w:rPr>
      </w:pPr>
      <w:r>
        <w:rPr>
          <w:noProof/>
        </w:rPr>
        <w:t>—U—</w:t>
      </w:r>
    </w:p>
    <w:p w:rsidR="00B67D5C" w:rsidRDefault="00B67D5C">
      <w:pPr>
        <w:pStyle w:val="Hakemisto1"/>
        <w:tabs>
          <w:tab w:val="right" w:leader="dot" w:pos="4455"/>
        </w:tabs>
        <w:rPr>
          <w:noProof/>
        </w:rPr>
      </w:pPr>
      <w:r>
        <w:rPr>
          <w:noProof/>
        </w:rPr>
        <w:t>UID</w:t>
      </w:r>
      <w:r>
        <w:rPr>
          <w:noProof/>
        </w:rPr>
        <w:tab/>
        <w:t>41</w:t>
      </w:r>
    </w:p>
    <w:p w:rsidR="00B67D5C" w:rsidRDefault="00B67D5C">
      <w:pPr>
        <w:pStyle w:val="Hakemisto1"/>
        <w:tabs>
          <w:tab w:val="right" w:leader="dot" w:pos="4455"/>
        </w:tabs>
        <w:rPr>
          <w:noProof/>
        </w:rPr>
      </w:pPr>
      <w:r>
        <w:rPr>
          <w:noProof/>
        </w:rPr>
        <w:t>URL</w:t>
      </w:r>
      <w:r>
        <w:rPr>
          <w:noProof/>
        </w:rPr>
        <w:tab/>
        <w:t>41</w:t>
      </w:r>
    </w:p>
    <w:p w:rsidR="00B67D5C" w:rsidRDefault="00B67D5C">
      <w:pPr>
        <w:pStyle w:val="Hakemisto1"/>
        <w:tabs>
          <w:tab w:val="right" w:leader="dot" w:pos="4455"/>
        </w:tabs>
        <w:rPr>
          <w:noProof/>
        </w:rPr>
      </w:pPr>
      <w:r>
        <w:rPr>
          <w:noProof/>
        </w:rPr>
        <w:t>UUID</w:t>
      </w:r>
      <w:r>
        <w:rPr>
          <w:noProof/>
        </w:rPr>
        <w:tab/>
        <w:t>38</w:t>
      </w:r>
    </w:p>
    <w:p w:rsidR="00B67D5C" w:rsidRDefault="00B67D5C">
      <w:pPr>
        <w:pStyle w:val="Hakemisto1"/>
        <w:tabs>
          <w:tab w:val="right" w:leader="dot" w:pos="4455"/>
        </w:tabs>
        <w:rPr>
          <w:noProof/>
        </w:rPr>
      </w:pPr>
      <w:r>
        <w:rPr>
          <w:noProof/>
        </w:rPr>
        <w:t>UVP</w:t>
      </w:r>
      <w:r>
        <w:rPr>
          <w:noProof/>
        </w:rPr>
        <w:tab/>
        <w:t>41</w:t>
      </w:r>
    </w:p>
    <w:p w:rsidR="00B67D5C" w:rsidRDefault="00B67D5C">
      <w:pPr>
        <w:rPr>
          <w:noProof/>
          <w:highlight w:val="white"/>
          <w:lang w:val="en-US" w:eastAsia="fi-FI"/>
        </w:rPr>
        <w:sectPr w:rsidR="00B67D5C" w:rsidSect="00B67D5C">
          <w:footnotePr>
            <w:numRestart w:val="eachSect"/>
          </w:footnotePr>
          <w:type w:val="continuous"/>
          <w:pgSz w:w="11907" w:h="16840" w:code="9"/>
          <w:pgMar w:top="567" w:right="1134" w:bottom="567" w:left="1134" w:header="567" w:footer="567" w:gutter="0"/>
          <w:cols w:num="2" w:space="708"/>
        </w:sectPr>
      </w:pPr>
    </w:p>
    <w:p w:rsidR="000F4A9C" w:rsidRDefault="000F4A9C">
      <w:pPr>
        <w:rPr>
          <w:highlight w:val="white"/>
          <w:lang w:val="en-US" w:eastAsia="fi-FI"/>
        </w:rPr>
      </w:pPr>
      <w:r>
        <w:rPr>
          <w:sz w:val="18"/>
          <w:szCs w:val="18"/>
          <w:highlight w:val="white"/>
          <w:lang w:val="en-US" w:eastAsia="fi-FI"/>
        </w:rPr>
        <w:fldChar w:fldCharType="end"/>
      </w:r>
    </w:p>
    <w:sectPr w:rsidR="000F4A9C">
      <w:footnotePr>
        <w:numRestart w:val="eachSect"/>
      </w:footnotePr>
      <w:type w:val="continuous"/>
      <w:pgSz w:w="11907" w:h="16840" w:code="9"/>
      <w:pgMar w:top="567" w:right="1134" w:bottom="567"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37C5" w:rsidRDefault="008337C5">
      <w:r>
        <w:separator/>
      </w:r>
    </w:p>
  </w:endnote>
  <w:endnote w:type="continuationSeparator" w:id="0">
    <w:p w:rsidR="008337C5" w:rsidRDefault="00833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C39C2" w:rsidRDefault="009C39C2">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C39C2" w:rsidRDefault="009C39C2">
    <w:pPr>
      <w:pStyle w:val="Alatunniste"/>
      <w:rPr>
        <w:lang w:val="en-US"/>
      </w:rPr>
    </w:pPr>
    <w:r>
      <w:rPr>
        <w:lang w:val="en-US"/>
      </w:rPr>
      <w:t xml:space="preserve">_______________________________________________________________________________________________   </w:t>
    </w:r>
  </w:p>
  <w:p w:rsidR="009C39C2" w:rsidRPr="004F76E1" w:rsidRDefault="009C39C2">
    <w:pPr>
      <w:pStyle w:val="Alatunniste"/>
      <w:tabs>
        <w:tab w:val="right" w:pos="9639"/>
      </w:tabs>
      <w:rPr>
        <w:lang w:val="sv-SE"/>
      </w:rPr>
    </w:pPr>
    <w:r>
      <w:fldChar w:fldCharType="begin"/>
    </w:r>
    <w:r w:rsidRPr="004F76E1">
      <w:rPr>
        <w:lang w:val="sv-SE"/>
      </w:rPr>
      <w:instrText xml:space="preserve"> FILENAME </w:instrText>
    </w:r>
    <w:r>
      <w:fldChar w:fldCharType="separate"/>
    </w:r>
    <w:r>
      <w:fldChar w:fldCharType="end"/>
    </w:r>
    <w:r w:rsidRPr="004F76E1">
      <w:rPr>
        <w:lang w:val="sv-S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C39C2" w:rsidRDefault="009C39C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37C5" w:rsidRDefault="008337C5">
      <w:r>
        <w:separator/>
      </w:r>
    </w:p>
  </w:footnote>
  <w:footnote w:type="continuationSeparator" w:id="0">
    <w:p w:rsidR="008337C5" w:rsidRDefault="008337C5">
      <w:r>
        <w:continuationSeparator/>
      </w:r>
    </w:p>
  </w:footnote>
  <w:footnote w:id="1">
    <w:p w:rsidR="009C39C2" w:rsidRDefault="009C39C2">
      <w:pPr>
        <w:pStyle w:val="Alaviitteenteksti"/>
      </w:pPr>
      <w:r>
        <w:rPr>
          <w:rStyle w:val="Alaviitteenviite"/>
        </w:rPr>
        <w:footnoteRef/>
      </w:r>
      <w:r>
        <w:t xml:space="preserve"> On huomioitava että Masked-arvon esittäminen saattaa jo rikkoa tietosuojasäännöstä, sillä se ilmaisee että jokin arvo on olemassa. Ensisijaisesti Masked-arvoa tulee käyttää tilanteessa, jossa on tarpeen tietää tiedon olemassaolo riippumatta sen sisällöstä.</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9C39C2">
      <w:tc>
        <w:tcPr>
          <w:tcW w:w="2694" w:type="dxa"/>
        </w:tcPr>
        <w:p w:rsidR="009C39C2" w:rsidRDefault="0046641B">
          <w:r>
            <w:rPr>
              <w:noProof/>
            </w:rPr>
            <w:drawing>
              <wp:inline distT="0" distB="0" distL="0" distR="0">
                <wp:extent cx="1571625" cy="266700"/>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266700"/>
                        </a:xfrm>
                        <a:prstGeom prst="rect">
                          <a:avLst/>
                        </a:prstGeom>
                        <a:noFill/>
                        <a:ln>
                          <a:noFill/>
                        </a:ln>
                      </pic:spPr>
                    </pic:pic>
                  </a:graphicData>
                </a:graphic>
              </wp:inline>
            </w:drawing>
          </w:r>
        </w:p>
      </w:tc>
      <w:tc>
        <w:tcPr>
          <w:tcW w:w="1051" w:type="dxa"/>
        </w:tcPr>
        <w:p w:rsidR="009C39C2" w:rsidRDefault="009C39C2"/>
      </w:tc>
      <w:tc>
        <w:tcPr>
          <w:tcW w:w="3201" w:type="dxa"/>
        </w:tcPr>
        <w:p w:rsidR="009C39C2" w:rsidRDefault="009C39C2">
          <w:fldSimple w:instr=" TITLE  \* MERGEFORMAT ">
            <w:r>
              <w:t>OpenCDA 2007 Tietotyypit</w:t>
            </w:r>
          </w:fldSimple>
        </w:p>
      </w:tc>
      <w:tc>
        <w:tcPr>
          <w:tcW w:w="1418" w:type="dxa"/>
        </w:tcPr>
        <w:p w:rsidR="009C39C2" w:rsidRDefault="009C39C2">
          <w:r>
            <w:fldChar w:fldCharType="begin"/>
          </w:r>
          <w:r>
            <w:instrText xml:space="preserve"> KEYWORDS  \* LOWER </w:instrText>
          </w:r>
          <w:r>
            <w:fldChar w:fldCharType="end"/>
          </w:r>
        </w:p>
      </w:tc>
      <w:tc>
        <w:tcPr>
          <w:tcW w:w="999" w:type="dxa"/>
        </w:tcPr>
        <w:p w:rsidR="009C39C2" w:rsidRDefault="009C39C2">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2</w:t>
          </w:r>
          <w:r>
            <w:rPr>
              <w:rStyle w:val="Sivunumero"/>
            </w:rPr>
            <w:fldChar w:fldCharType="end"/>
          </w:r>
          <w:r>
            <w:rPr>
              <w:rStyle w:val="Sivunumero"/>
            </w:rPr>
            <w:t>)</w:t>
          </w:r>
        </w:p>
      </w:tc>
    </w:tr>
    <w:tr w:rsidR="009C39C2">
      <w:tc>
        <w:tcPr>
          <w:tcW w:w="2694" w:type="dxa"/>
        </w:tcPr>
        <w:p w:rsidR="009C39C2" w:rsidRDefault="009C39C2"/>
      </w:tc>
      <w:tc>
        <w:tcPr>
          <w:tcW w:w="1051" w:type="dxa"/>
        </w:tcPr>
        <w:p w:rsidR="009C39C2" w:rsidRDefault="009C39C2"/>
      </w:tc>
      <w:tc>
        <w:tcPr>
          <w:tcW w:w="3201" w:type="dxa"/>
        </w:tcPr>
        <w:p w:rsidR="009C39C2" w:rsidRDefault="009C39C2">
          <w:fldSimple w:instr=" SUBJECT  \* MERGEFORMAT ">
            <w:r>
              <w:t>Määrittelydokumentti</w:t>
            </w:r>
          </w:fldSimple>
        </w:p>
      </w:tc>
      <w:tc>
        <w:tcPr>
          <w:tcW w:w="1418" w:type="dxa"/>
        </w:tcPr>
        <w:p w:rsidR="009C39C2" w:rsidRDefault="009C39C2"/>
      </w:tc>
      <w:tc>
        <w:tcPr>
          <w:tcW w:w="999" w:type="dxa"/>
        </w:tcPr>
        <w:p w:rsidR="009C39C2" w:rsidRDefault="009C39C2"/>
      </w:tc>
    </w:tr>
    <w:tr w:rsidR="009C39C2">
      <w:tc>
        <w:tcPr>
          <w:tcW w:w="2694" w:type="dxa"/>
        </w:tcPr>
        <w:p w:rsidR="009C39C2" w:rsidRDefault="009C39C2"/>
      </w:tc>
      <w:tc>
        <w:tcPr>
          <w:tcW w:w="1051" w:type="dxa"/>
        </w:tcPr>
        <w:p w:rsidR="009C39C2" w:rsidRDefault="009C39C2"/>
      </w:tc>
      <w:tc>
        <w:tcPr>
          <w:tcW w:w="3201" w:type="dxa"/>
        </w:tcPr>
        <w:p w:rsidR="009C39C2" w:rsidRDefault="009C39C2"/>
      </w:tc>
      <w:tc>
        <w:tcPr>
          <w:tcW w:w="1418" w:type="dxa"/>
        </w:tcPr>
        <w:p w:rsidR="009C39C2" w:rsidRDefault="009C39C2"/>
      </w:tc>
      <w:tc>
        <w:tcPr>
          <w:tcW w:w="999" w:type="dxa"/>
        </w:tcPr>
        <w:p w:rsidR="009C39C2" w:rsidRDefault="009C39C2"/>
      </w:tc>
    </w:tr>
    <w:tr w:rsidR="009C39C2">
      <w:tc>
        <w:tcPr>
          <w:tcW w:w="2694" w:type="dxa"/>
        </w:tcPr>
        <w:p w:rsidR="009C39C2" w:rsidRDefault="009C39C2"/>
      </w:tc>
      <w:tc>
        <w:tcPr>
          <w:tcW w:w="1051" w:type="dxa"/>
        </w:tcPr>
        <w:p w:rsidR="009C39C2" w:rsidRDefault="009C39C2"/>
      </w:tc>
      <w:tc>
        <w:tcPr>
          <w:tcW w:w="3201" w:type="dxa"/>
        </w:tcPr>
        <w:p w:rsidR="009C39C2" w:rsidRDefault="009C39C2">
          <w:r>
            <w:fldChar w:fldCharType="begin"/>
          </w:r>
          <w:r>
            <w:instrText xml:space="preserve"> SAVEDATE \@ "dd.MM.yyyy" \* LOWER </w:instrText>
          </w:r>
          <w:r>
            <w:fldChar w:fldCharType="separate"/>
          </w:r>
          <w:ins w:id="9" w:author="Tekijä">
            <w:r w:rsidR="0046641B">
              <w:rPr>
                <w:noProof/>
              </w:rPr>
              <w:t>10.12.2020</w:t>
            </w:r>
          </w:ins>
          <w:del w:id="10" w:author="Tekijä">
            <w:r w:rsidR="00DC2C9D" w:rsidDel="0046641B">
              <w:rPr>
                <w:noProof/>
              </w:rPr>
              <w:delText>10.05.2019</w:delText>
            </w:r>
          </w:del>
          <w:r>
            <w:fldChar w:fldCharType="end"/>
          </w:r>
        </w:p>
      </w:tc>
      <w:tc>
        <w:tcPr>
          <w:tcW w:w="1418" w:type="dxa"/>
        </w:tcPr>
        <w:p w:rsidR="009C39C2" w:rsidRDefault="009C39C2">
          <w:fldSimple w:instr=" FILENAME  \* LOWER ">
            <w:r>
              <w:rPr>
                <w:noProof/>
              </w:rPr>
              <w:t>opencda2008-tietotyypit-v020_track.doc</w:t>
            </w:r>
          </w:fldSimple>
        </w:p>
      </w:tc>
      <w:tc>
        <w:tcPr>
          <w:tcW w:w="999" w:type="dxa"/>
        </w:tcPr>
        <w:p w:rsidR="009C39C2" w:rsidRDefault="009C39C2"/>
      </w:tc>
    </w:tr>
  </w:tbl>
  <w:p w:rsidR="009C39C2" w:rsidRDefault="009C39C2">
    <w:pPr>
      <w:spacing w:before="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C39C2" w:rsidRDefault="009C39C2">
    <w:pPr>
      <w:pStyle w:val="Yltunniste"/>
    </w:pPr>
  </w:p>
  <w:p w:rsidR="009C39C2" w:rsidRDefault="009C39C2"/>
  <w:p w:rsidR="009C39C2" w:rsidRDefault="009C39C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402"/>
      <w:gridCol w:w="1843"/>
      <w:gridCol w:w="850"/>
    </w:tblGrid>
    <w:tr w:rsidR="009C39C2">
      <w:trPr>
        <w:cantSplit/>
      </w:trPr>
      <w:tc>
        <w:tcPr>
          <w:tcW w:w="3544" w:type="dxa"/>
          <w:vMerge w:val="restart"/>
        </w:tcPr>
        <w:p w:rsidR="009C39C2" w:rsidRDefault="0046641B">
          <w:pPr>
            <w:pStyle w:val="Yltunniste"/>
            <w:rPr>
              <w:i/>
              <w:iCs/>
              <w:sz w:val="36"/>
              <w:szCs w:val="36"/>
            </w:rPr>
          </w:pPr>
          <w:r>
            <w:rPr>
              <w:i/>
              <w:sz w:val="52"/>
            </w:rPr>
            <w:drawing>
              <wp:inline distT="0" distB="0" distL="0" distR="0">
                <wp:extent cx="742950" cy="657225"/>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3402" w:type="dxa"/>
        </w:tcPr>
        <w:p w:rsidR="009C39C2" w:rsidRDefault="009C39C2" w:rsidP="00313802">
          <w:pPr>
            <w:pStyle w:val="Yltunniste"/>
          </w:pPr>
          <w:r>
            <w:t xml:space="preserve"> HL7 Finland ry</w:t>
          </w:r>
        </w:p>
      </w:tc>
      <w:tc>
        <w:tcPr>
          <w:tcW w:w="1843" w:type="dxa"/>
        </w:tcPr>
        <w:p w:rsidR="009C39C2" w:rsidRDefault="009C39C2" w:rsidP="00D42C88">
          <w:pPr>
            <w:pStyle w:val="Yltunniste"/>
            <w:jc w:val="center"/>
          </w:pPr>
          <w:r>
            <w:t xml:space="preserve">Versio </w:t>
          </w:r>
          <w:r w:rsidR="00F71109">
            <w:t>1.41.</w:t>
          </w:r>
          <w:ins w:id="629" w:author="Tekijä">
            <w:r w:rsidR="00640FE3">
              <w:t>2</w:t>
            </w:r>
          </w:ins>
          <w:del w:id="630" w:author="Tekijä">
            <w:r w:rsidR="00F71109" w:rsidDel="00640FE3">
              <w:delText>1</w:delText>
            </w:r>
          </w:del>
        </w:p>
      </w:tc>
      <w:tc>
        <w:tcPr>
          <w:tcW w:w="850" w:type="dxa"/>
        </w:tcPr>
        <w:p w:rsidR="009C39C2" w:rsidRDefault="009C39C2">
          <w:pPr>
            <w:pStyle w:val="Yltunniste"/>
          </w:pPr>
          <w:r>
            <w:rPr>
              <w:rStyle w:val="Sivunumero"/>
            </w:rPr>
            <w:fldChar w:fldCharType="begin"/>
          </w:r>
          <w:r>
            <w:rPr>
              <w:rStyle w:val="Sivunumero"/>
            </w:rPr>
            <w:instrText xml:space="preserve"> PAGE </w:instrText>
          </w:r>
          <w:r>
            <w:rPr>
              <w:rStyle w:val="Sivunumero"/>
            </w:rPr>
            <w:fldChar w:fldCharType="separate"/>
          </w:r>
          <w:r w:rsidR="00640FE3">
            <w:rPr>
              <w:rStyle w:val="Sivunumero"/>
            </w:rPr>
            <w:t>7</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640FE3">
            <w:rPr>
              <w:rStyle w:val="Sivunumero"/>
            </w:rPr>
            <w:t>51</w:t>
          </w:r>
          <w:r>
            <w:rPr>
              <w:rStyle w:val="Sivunumero"/>
            </w:rPr>
            <w:fldChar w:fldCharType="end"/>
          </w:r>
          <w:r>
            <w:rPr>
              <w:rStyle w:val="Sivunumero"/>
            </w:rPr>
            <w:t>)</w:t>
          </w:r>
        </w:p>
      </w:tc>
    </w:tr>
    <w:tr w:rsidR="009C39C2">
      <w:trPr>
        <w:cantSplit/>
      </w:trPr>
      <w:tc>
        <w:tcPr>
          <w:tcW w:w="3544" w:type="dxa"/>
          <w:vMerge/>
        </w:tcPr>
        <w:p w:rsidR="009C39C2" w:rsidRDefault="009C39C2">
          <w:pPr>
            <w:pStyle w:val="Yltunniste"/>
          </w:pPr>
        </w:p>
      </w:tc>
      <w:tc>
        <w:tcPr>
          <w:tcW w:w="3402" w:type="dxa"/>
        </w:tcPr>
        <w:p w:rsidR="00E72D4A" w:rsidRDefault="00E72D4A" w:rsidP="00D743E2">
          <w:pPr>
            <w:pStyle w:val="Yltunniste"/>
          </w:pPr>
        </w:p>
        <w:p w:rsidR="00E72D4A" w:rsidRDefault="00E72D4A" w:rsidP="00E72D4A"/>
        <w:p w:rsidR="009C39C2" w:rsidRPr="00E72D4A" w:rsidRDefault="009C39C2" w:rsidP="008218E9">
          <w:pPr>
            <w:jc w:val="right"/>
          </w:pPr>
        </w:p>
      </w:tc>
      <w:tc>
        <w:tcPr>
          <w:tcW w:w="1843" w:type="dxa"/>
        </w:tcPr>
        <w:p w:rsidR="009C39C2" w:rsidRDefault="009C39C2">
          <w:pPr>
            <w:pStyle w:val="Yltunniste"/>
            <w:jc w:val="center"/>
          </w:pPr>
        </w:p>
        <w:p w:rsidR="009C39C2" w:rsidRDefault="00640FE3" w:rsidP="00640FE3">
          <w:pPr>
            <w:pStyle w:val="Yltunniste"/>
            <w:jc w:val="center"/>
            <w:pPrChange w:id="631" w:author="Tekijä">
              <w:pPr>
                <w:pStyle w:val="Yltunniste"/>
                <w:jc w:val="center"/>
              </w:pPr>
            </w:pPrChange>
          </w:pPr>
          <w:ins w:id="632" w:author="Tekijä">
            <w:r>
              <w:t>10</w:t>
            </w:r>
          </w:ins>
          <w:del w:id="633" w:author="Tekijä">
            <w:r w:rsidR="00D42C88" w:rsidDel="00640FE3">
              <w:delText>3</w:delText>
            </w:r>
            <w:r w:rsidR="00F71109" w:rsidDel="00640FE3">
              <w:delText>0</w:delText>
            </w:r>
          </w:del>
          <w:r w:rsidR="00D42C88">
            <w:t>.</w:t>
          </w:r>
          <w:ins w:id="634" w:author="Tekijä">
            <w:r>
              <w:t>12</w:t>
            </w:r>
          </w:ins>
          <w:del w:id="635" w:author="Tekijä">
            <w:r w:rsidR="00D42C88" w:rsidDel="00640FE3">
              <w:delText>3</w:delText>
            </w:r>
          </w:del>
          <w:r w:rsidR="00D42C88">
            <w:t>.20</w:t>
          </w:r>
          <w:del w:id="636" w:author="Tekijä">
            <w:r w:rsidR="00D42C88" w:rsidDel="00640FE3">
              <w:delText>19</w:delText>
            </w:r>
          </w:del>
          <w:ins w:id="637" w:author="Tekijä">
            <w:r>
              <w:t>20</w:t>
            </w:r>
          </w:ins>
        </w:p>
      </w:tc>
      <w:tc>
        <w:tcPr>
          <w:tcW w:w="850" w:type="dxa"/>
        </w:tcPr>
        <w:p w:rsidR="009C39C2" w:rsidRDefault="009C39C2">
          <w:pPr>
            <w:pStyle w:val="Yltunniste"/>
          </w:pPr>
        </w:p>
      </w:tc>
    </w:tr>
    <w:tr w:rsidR="009C39C2">
      <w:trPr>
        <w:cantSplit/>
        <w:trHeight w:hRule="exact" w:val="284"/>
      </w:trPr>
      <w:tc>
        <w:tcPr>
          <w:tcW w:w="3544" w:type="dxa"/>
        </w:tcPr>
        <w:p w:rsidR="009C39C2" w:rsidRDefault="009C39C2">
          <w:pPr>
            <w:pStyle w:val="Yltunniste"/>
            <w:rPr>
              <w:i/>
              <w:sz w:val="44"/>
              <w:szCs w:val="44"/>
            </w:rPr>
          </w:pPr>
          <w:r>
            <w:rPr>
              <w:i/>
              <w:sz w:val="44"/>
              <w:szCs w:val="44"/>
            </w:rPr>
            <w:t xml:space="preserve"> </w:t>
          </w:r>
        </w:p>
      </w:tc>
      <w:tc>
        <w:tcPr>
          <w:tcW w:w="3402" w:type="dxa"/>
        </w:tcPr>
        <w:p w:rsidR="009C39C2" w:rsidRDefault="009C39C2">
          <w:pPr>
            <w:pStyle w:val="Yltunniste"/>
          </w:pPr>
          <w:r>
            <w:t>Dokumentti: Tietotyypit</w:t>
          </w:r>
        </w:p>
      </w:tc>
      <w:tc>
        <w:tcPr>
          <w:tcW w:w="1843" w:type="dxa"/>
        </w:tcPr>
        <w:p w:rsidR="009C39C2" w:rsidRDefault="009C39C2">
          <w:pPr>
            <w:pStyle w:val="Yltunniste"/>
            <w:jc w:val="center"/>
            <w:rPr>
              <w:b/>
              <w:color w:val="FF0000"/>
              <w:sz w:val="16"/>
            </w:rPr>
          </w:pPr>
        </w:p>
      </w:tc>
      <w:tc>
        <w:tcPr>
          <w:tcW w:w="850" w:type="dxa"/>
        </w:tcPr>
        <w:p w:rsidR="009C39C2" w:rsidRDefault="009C39C2">
          <w:pPr>
            <w:pStyle w:val="Yltunniste"/>
          </w:pPr>
        </w:p>
      </w:tc>
    </w:tr>
  </w:tbl>
  <w:p w:rsidR="009C39C2" w:rsidRDefault="009C39C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9C39C2">
      <w:tc>
        <w:tcPr>
          <w:tcW w:w="2694" w:type="dxa"/>
        </w:tcPr>
        <w:p w:rsidR="009C39C2" w:rsidRDefault="0046641B">
          <w:r>
            <w:rPr>
              <w:noProof/>
            </w:rPr>
            <w:drawing>
              <wp:inline distT="0" distB="0" distL="0" distR="0">
                <wp:extent cx="1571625" cy="266700"/>
                <wp:effectExtent l="0" t="0" r="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266700"/>
                        </a:xfrm>
                        <a:prstGeom prst="rect">
                          <a:avLst/>
                        </a:prstGeom>
                        <a:noFill/>
                        <a:ln>
                          <a:noFill/>
                        </a:ln>
                      </pic:spPr>
                    </pic:pic>
                  </a:graphicData>
                </a:graphic>
              </wp:inline>
            </w:drawing>
          </w:r>
        </w:p>
      </w:tc>
      <w:tc>
        <w:tcPr>
          <w:tcW w:w="1051" w:type="dxa"/>
        </w:tcPr>
        <w:p w:rsidR="009C39C2" w:rsidRDefault="009C39C2"/>
      </w:tc>
      <w:tc>
        <w:tcPr>
          <w:tcW w:w="3201" w:type="dxa"/>
        </w:tcPr>
        <w:p w:rsidR="009C39C2" w:rsidRDefault="009C39C2">
          <w:fldSimple w:instr=" TITLE  \* MERGEFORMAT ">
            <w:r>
              <w:t>OpenCDA 2007 Tietotyypit</w:t>
            </w:r>
          </w:fldSimple>
        </w:p>
      </w:tc>
      <w:tc>
        <w:tcPr>
          <w:tcW w:w="1418" w:type="dxa"/>
        </w:tcPr>
        <w:p w:rsidR="009C39C2" w:rsidRDefault="009C39C2">
          <w:pPr>
            <w:rPr>
              <w:sz w:val="20"/>
            </w:rPr>
          </w:pPr>
          <w:r>
            <w:rPr>
              <w:sz w:val="20"/>
            </w:rPr>
            <w:fldChar w:fldCharType="begin"/>
          </w:r>
          <w:r>
            <w:rPr>
              <w:sz w:val="20"/>
            </w:rPr>
            <w:instrText xml:space="preserve"> KEYWORDS  \* LOWER </w:instrText>
          </w:r>
          <w:r>
            <w:rPr>
              <w:sz w:val="20"/>
            </w:rPr>
            <w:fldChar w:fldCharType="end"/>
          </w:r>
        </w:p>
      </w:tc>
      <w:tc>
        <w:tcPr>
          <w:tcW w:w="999" w:type="dxa"/>
        </w:tcPr>
        <w:p w:rsidR="009C39C2" w:rsidRDefault="009C39C2">
          <w:pPr>
            <w:rPr>
              <w:sz w:val="20"/>
            </w:rPr>
          </w:pPr>
          <w:r>
            <w:rPr>
              <w:rStyle w:val="Sivunumero"/>
              <w:sz w:val="20"/>
            </w:rPr>
            <w:fldChar w:fldCharType="begin"/>
          </w:r>
          <w:r>
            <w:rPr>
              <w:rStyle w:val="Sivunumero"/>
              <w:sz w:val="20"/>
            </w:rPr>
            <w:instrText xml:space="preserve"> PAGE </w:instrText>
          </w:r>
          <w:r>
            <w:rPr>
              <w:rStyle w:val="Sivunumero"/>
              <w:sz w:val="20"/>
            </w:rPr>
            <w:fldChar w:fldCharType="separate"/>
          </w:r>
          <w:r>
            <w:rPr>
              <w:rStyle w:val="Sivunumero"/>
              <w:noProof/>
              <w:sz w:val="20"/>
            </w:rPr>
            <w:t>1</w:t>
          </w:r>
          <w:r>
            <w:rPr>
              <w:rStyle w:val="Sivunumero"/>
              <w:sz w:val="20"/>
            </w:rPr>
            <w:fldChar w:fldCharType="end"/>
          </w:r>
          <w:r>
            <w:rPr>
              <w:rStyle w:val="Sivunumero"/>
              <w:sz w:val="20"/>
            </w:rPr>
            <w:t xml:space="preserve"> (</w:t>
          </w:r>
          <w:r>
            <w:rPr>
              <w:rStyle w:val="Sivunumero"/>
              <w:sz w:val="20"/>
            </w:rPr>
            <w:fldChar w:fldCharType="begin"/>
          </w:r>
          <w:r>
            <w:rPr>
              <w:rStyle w:val="Sivunumero"/>
              <w:sz w:val="20"/>
            </w:rPr>
            <w:instrText xml:space="preserve"> NUMPAGES  \* LOWER </w:instrText>
          </w:r>
          <w:r>
            <w:rPr>
              <w:rStyle w:val="Sivunumero"/>
              <w:sz w:val="20"/>
            </w:rPr>
            <w:fldChar w:fldCharType="separate"/>
          </w:r>
          <w:r>
            <w:rPr>
              <w:rStyle w:val="Sivunumero"/>
              <w:noProof/>
              <w:sz w:val="20"/>
            </w:rPr>
            <w:t>2</w:t>
          </w:r>
          <w:r>
            <w:rPr>
              <w:rStyle w:val="Sivunumero"/>
              <w:sz w:val="20"/>
            </w:rPr>
            <w:fldChar w:fldCharType="end"/>
          </w:r>
          <w:r>
            <w:rPr>
              <w:rStyle w:val="Sivunumero"/>
              <w:sz w:val="20"/>
            </w:rPr>
            <w:t>)</w:t>
          </w:r>
        </w:p>
      </w:tc>
    </w:tr>
    <w:tr w:rsidR="009C39C2">
      <w:tc>
        <w:tcPr>
          <w:tcW w:w="2694" w:type="dxa"/>
        </w:tcPr>
        <w:p w:rsidR="009C39C2" w:rsidRDefault="009C39C2"/>
      </w:tc>
      <w:tc>
        <w:tcPr>
          <w:tcW w:w="1051" w:type="dxa"/>
        </w:tcPr>
        <w:p w:rsidR="009C39C2" w:rsidRDefault="009C39C2"/>
      </w:tc>
      <w:tc>
        <w:tcPr>
          <w:tcW w:w="3201" w:type="dxa"/>
        </w:tcPr>
        <w:p w:rsidR="009C39C2" w:rsidRDefault="009C39C2">
          <w:fldSimple w:instr=" SUBJECT  \* MERGEFORMAT ">
            <w:r>
              <w:t>Määrittelydokumentti</w:t>
            </w:r>
          </w:fldSimple>
        </w:p>
      </w:tc>
      <w:tc>
        <w:tcPr>
          <w:tcW w:w="1418" w:type="dxa"/>
        </w:tcPr>
        <w:p w:rsidR="009C39C2" w:rsidRDefault="009C39C2"/>
      </w:tc>
      <w:tc>
        <w:tcPr>
          <w:tcW w:w="999" w:type="dxa"/>
        </w:tcPr>
        <w:p w:rsidR="009C39C2" w:rsidRDefault="009C39C2"/>
      </w:tc>
    </w:tr>
    <w:tr w:rsidR="009C39C2">
      <w:tc>
        <w:tcPr>
          <w:tcW w:w="2694" w:type="dxa"/>
        </w:tcPr>
        <w:p w:rsidR="009C39C2" w:rsidRDefault="009C39C2"/>
      </w:tc>
      <w:tc>
        <w:tcPr>
          <w:tcW w:w="1051" w:type="dxa"/>
        </w:tcPr>
        <w:p w:rsidR="009C39C2" w:rsidRDefault="009C39C2"/>
      </w:tc>
      <w:tc>
        <w:tcPr>
          <w:tcW w:w="3201" w:type="dxa"/>
        </w:tcPr>
        <w:p w:rsidR="009C39C2" w:rsidRDefault="009C39C2"/>
      </w:tc>
      <w:tc>
        <w:tcPr>
          <w:tcW w:w="1418" w:type="dxa"/>
        </w:tcPr>
        <w:p w:rsidR="009C39C2" w:rsidRDefault="009C39C2"/>
      </w:tc>
      <w:tc>
        <w:tcPr>
          <w:tcW w:w="999" w:type="dxa"/>
        </w:tcPr>
        <w:p w:rsidR="009C39C2" w:rsidRDefault="009C39C2"/>
      </w:tc>
    </w:tr>
    <w:tr w:rsidR="009C39C2">
      <w:tc>
        <w:tcPr>
          <w:tcW w:w="2694" w:type="dxa"/>
        </w:tcPr>
        <w:p w:rsidR="009C39C2" w:rsidRDefault="009C39C2"/>
      </w:tc>
      <w:tc>
        <w:tcPr>
          <w:tcW w:w="1051" w:type="dxa"/>
        </w:tcPr>
        <w:p w:rsidR="009C39C2" w:rsidRDefault="009C39C2"/>
      </w:tc>
      <w:tc>
        <w:tcPr>
          <w:tcW w:w="3201" w:type="dxa"/>
        </w:tcPr>
        <w:p w:rsidR="009C39C2" w:rsidRDefault="009C39C2">
          <w:pPr>
            <w:rPr>
              <w:sz w:val="20"/>
            </w:rPr>
          </w:pPr>
          <w:r>
            <w:rPr>
              <w:sz w:val="20"/>
            </w:rPr>
            <w:fldChar w:fldCharType="begin"/>
          </w:r>
          <w:r>
            <w:rPr>
              <w:sz w:val="20"/>
            </w:rPr>
            <w:instrText xml:space="preserve"> SAVEDATE \@ "dd.MM.yyyy" \* LOWER </w:instrText>
          </w:r>
          <w:r>
            <w:rPr>
              <w:sz w:val="20"/>
            </w:rPr>
            <w:fldChar w:fldCharType="separate"/>
          </w:r>
          <w:ins w:id="638" w:author="Tekijä">
            <w:r w:rsidR="0046641B">
              <w:rPr>
                <w:noProof/>
                <w:sz w:val="20"/>
              </w:rPr>
              <w:t>10.12.2020</w:t>
            </w:r>
          </w:ins>
          <w:del w:id="639" w:author="Tekijä">
            <w:r w:rsidR="00DC2C9D" w:rsidDel="0046641B">
              <w:rPr>
                <w:noProof/>
                <w:sz w:val="20"/>
              </w:rPr>
              <w:delText>10.05.2019</w:delText>
            </w:r>
          </w:del>
          <w:r>
            <w:rPr>
              <w:sz w:val="20"/>
            </w:rPr>
            <w:fldChar w:fldCharType="end"/>
          </w:r>
        </w:p>
      </w:tc>
      <w:tc>
        <w:tcPr>
          <w:tcW w:w="1418" w:type="dxa"/>
        </w:tcPr>
        <w:p w:rsidR="009C39C2" w:rsidRDefault="009C39C2">
          <w:pPr>
            <w:rPr>
              <w:sz w:val="20"/>
            </w:rPr>
          </w:pPr>
          <w:r>
            <w:rPr>
              <w:sz w:val="20"/>
            </w:rPr>
            <w:fldChar w:fldCharType="begin"/>
          </w:r>
          <w:r>
            <w:rPr>
              <w:sz w:val="20"/>
            </w:rPr>
            <w:instrText xml:space="preserve"> FILENAME  \* LOWER </w:instrText>
          </w:r>
          <w:r>
            <w:rPr>
              <w:sz w:val="20"/>
            </w:rPr>
            <w:fldChar w:fldCharType="separate"/>
          </w:r>
          <w:r>
            <w:rPr>
              <w:noProof/>
              <w:sz w:val="20"/>
            </w:rPr>
            <w:t>opencda2008-tietotyypit-v020_track.doc</w:t>
          </w:r>
          <w:r>
            <w:rPr>
              <w:sz w:val="20"/>
            </w:rPr>
            <w:fldChar w:fldCharType="end"/>
          </w:r>
        </w:p>
      </w:tc>
      <w:tc>
        <w:tcPr>
          <w:tcW w:w="999" w:type="dxa"/>
        </w:tcPr>
        <w:p w:rsidR="009C39C2" w:rsidRDefault="009C39C2"/>
      </w:tc>
    </w:tr>
  </w:tbl>
  <w:p w:rsidR="009C39C2" w:rsidRDefault="009C39C2">
    <w:pPr>
      <w:spacing w:before="120"/>
    </w:pPr>
  </w:p>
  <w:p w:rsidR="009C39C2" w:rsidRDefault="009C39C2"/>
  <w:p w:rsidR="009C39C2" w:rsidRDefault="009C39C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B18819E"/>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7E20C7A"/>
    <w:multiLevelType w:val="hybridMultilevel"/>
    <w:tmpl w:val="980CA982"/>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D75FD1"/>
    <w:multiLevelType w:val="multilevel"/>
    <w:tmpl w:val="582880AC"/>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4"/>
      <w:numFmt w:val="bullet"/>
      <w:lvlText w:val="-"/>
      <w:lvlJc w:val="left"/>
      <w:pPr>
        <w:tabs>
          <w:tab w:val="num" w:pos="360"/>
        </w:tabs>
        <w:ind w:left="360" w:hanging="360"/>
      </w:pPr>
      <w:rPr>
        <w:rFonts w:ascii="Times New Roman" w:eastAsia="Times New Roman" w:hAnsi="Times New Roman" w:cs="Times New Roman" w:hint="default"/>
      </w:rPr>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3" w15:restartNumberingAfterBreak="0">
    <w:nsid w:val="103C13C9"/>
    <w:multiLevelType w:val="hybridMultilevel"/>
    <w:tmpl w:val="BA84E224"/>
    <w:lvl w:ilvl="0" w:tplc="2026BD20">
      <w:numFmt w:val="bullet"/>
      <w:lvlText w:val="-"/>
      <w:lvlJc w:val="left"/>
      <w:pPr>
        <w:tabs>
          <w:tab w:val="num" w:pos="1495"/>
        </w:tabs>
        <w:ind w:left="1495" w:hanging="360"/>
      </w:pPr>
      <w:rPr>
        <w:rFonts w:ascii="Arial" w:eastAsia="Times New Roman" w:hAnsi="Arial" w:cs="Arial" w:hint="default"/>
        <w:lang w:val="fi-FI"/>
      </w:rPr>
    </w:lvl>
    <w:lvl w:ilvl="1" w:tplc="040B0003">
      <w:start w:val="1"/>
      <w:numFmt w:val="bullet"/>
      <w:lvlText w:val="o"/>
      <w:lvlJc w:val="left"/>
      <w:pPr>
        <w:tabs>
          <w:tab w:val="num" w:pos="360"/>
        </w:tabs>
        <w:ind w:left="360" w:hanging="360"/>
      </w:pPr>
      <w:rPr>
        <w:rFonts w:ascii="Courier New" w:hAnsi="Courier New" w:cs="Courier New" w:hint="default"/>
      </w:rPr>
    </w:lvl>
    <w:lvl w:ilvl="2" w:tplc="040B0005">
      <w:start w:val="1"/>
      <w:numFmt w:val="bullet"/>
      <w:lvlText w:val=""/>
      <w:lvlJc w:val="left"/>
      <w:pPr>
        <w:tabs>
          <w:tab w:val="num" w:pos="327"/>
        </w:tabs>
        <w:ind w:left="327" w:hanging="360"/>
      </w:pPr>
      <w:rPr>
        <w:rFonts w:ascii="Wingdings" w:hAnsi="Wingdings" w:hint="default"/>
      </w:rPr>
    </w:lvl>
    <w:lvl w:ilvl="3" w:tplc="040B0001">
      <w:start w:val="1"/>
      <w:numFmt w:val="bullet"/>
      <w:lvlText w:val=""/>
      <w:lvlJc w:val="left"/>
      <w:pPr>
        <w:tabs>
          <w:tab w:val="num" w:pos="1047"/>
        </w:tabs>
        <w:ind w:left="1047" w:hanging="360"/>
      </w:pPr>
      <w:rPr>
        <w:rFonts w:ascii="Symbol" w:hAnsi="Symbol" w:hint="default"/>
      </w:rPr>
    </w:lvl>
    <w:lvl w:ilvl="4" w:tplc="040B0003">
      <w:start w:val="1"/>
      <w:numFmt w:val="bullet"/>
      <w:lvlText w:val="o"/>
      <w:lvlJc w:val="left"/>
      <w:pPr>
        <w:tabs>
          <w:tab w:val="num" w:pos="1767"/>
        </w:tabs>
        <w:ind w:left="1767" w:hanging="360"/>
      </w:pPr>
      <w:rPr>
        <w:rFonts w:ascii="Courier New" w:hAnsi="Courier New" w:cs="Courier New" w:hint="default"/>
      </w:rPr>
    </w:lvl>
    <w:lvl w:ilvl="5" w:tplc="040B0005">
      <w:start w:val="1"/>
      <w:numFmt w:val="bullet"/>
      <w:lvlText w:val=""/>
      <w:lvlJc w:val="left"/>
      <w:pPr>
        <w:tabs>
          <w:tab w:val="num" w:pos="2487"/>
        </w:tabs>
        <w:ind w:left="2487" w:hanging="360"/>
      </w:pPr>
      <w:rPr>
        <w:rFonts w:ascii="Wingdings" w:hAnsi="Wingdings" w:hint="default"/>
      </w:rPr>
    </w:lvl>
    <w:lvl w:ilvl="6" w:tplc="040B0001">
      <w:start w:val="1"/>
      <w:numFmt w:val="bullet"/>
      <w:lvlText w:val=""/>
      <w:lvlJc w:val="left"/>
      <w:pPr>
        <w:tabs>
          <w:tab w:val="num" w:pos="3207"/>
        </w:tabs>
        <w:ind w:left="3207" w:hanging="360"/>
      </w:pPr>
      <w:rPr>
        <w:rFonts w:ascii="Symbol" w:hAnsi="Symbol" w:hint="default"/>
      </w:rPr>
    </w:lvl>
    <w:lvl w:ilvl="7" w:tplc="040B0003">
      <w:start w:val="1"/>
      <w:numFmt w:val="bullet"/>
      <w:lvlText w:val="o"/>
      <w:lvlJc w:val="left"/>
      <w:pPr>
        <w:tabs>
          <w:tab w:val="num" w:pos="3927"/>
        </w:tabs>
        <w:ind w:left="3927" w:hanging="360"/>
      </w:pPr>
      <w:rPr>
        <w:rFonts w:ascii="Courier New" w:hAnsi="Courier New" w:cs="Courier New" w:hint="default"/>
      </w:rPr>
    </w:lvl>
    <w:lvl w:ilvl="8" w:tplc="040B0005">
      <w:start w:val="1"/>
      <w:numFmt w:val="bullet"/>
      <w:lvlText w:val=""/>
      <w:lvlJc w:val="left"/>
      <w:pPr>
        <w:tabs>
          <w:tab w:val="num" w:pos="4647"/>
        </w:tabs>
        <w:ind w:left="4647" w:hanging="360"/>
      </w:pPr>
      <w:rPr>
        <w:rFonts w:ascii="Wingdings" w:hAnsi="Wingdings" w:hint="default"/>
      </w:rPr>
    </w:lvl>
  </w:abstractNum>
  <w:abstractNum w:abstractNumId="4" w15:restartNumberingAfterBreak="0">
    <w:nsid w:val="13C75E19"/>
    <w:multiLevelType w:val="multilevel"/>
    <w:tmpl w:val="4AEC9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19016AC4"/>
    <w:multiLevelType w:val="hybridMultilevel"/>
    <w:tmpl w:val="A58A4ADE"/>
    <w:lvl w:ilvl="0" w:tplc="A9BACDB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3754C7"/>
    <w:multiLevelType w:val="hybridMultilevel"/>
    <w:tmpl w:val="426A2D8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EB66A58"/>
    <w:multiLevelType w:val="hybridMultilevel"/>
    <w:tmpl w:val="0330C45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CD59C1"/>
    <w:multiLevelType w:val="hybridMultilevel"/>
    <w:tmpl w:val="3416AA7A"/>
    <w:lvl w:ilvl="0" w:tplc="B03EE0A6">
      <w:start w:val="1"/>
      <w:numFmt w:val="bullet"/>
      <w:lvlText w:val="•"/>
      <w:lvlJc w:val="left"/>
      <w:pPr>
        <w:tabs>
          <w:tab w:val="num" w:pos="720"/>
        </w:tabs>
        <w:ind w:left="720" w:hanging="360"/>
      </w:pPr>
      <w:rPr>
        <w:rFonts w:ascii="Arial" w:hAnsi="Arial" w:hint="default"/>
      </w:rPr>
    </w:lvl>
    <w:lvl w:ilvl="1" w:tplc="ED10333E" w:tentative="1">
      <w:start w:val="1"/>
      <w:numFmt w:val="bullet"/>
      <w:lvlText w:val="•"/>
      <w:lvlJc w:val="left"/>
      <w:pPr>
        <w:tabs>
          <w:tab w:val="num" w:pos="1440"/>
        </w:tabs>
        <w:ind w:left="1440" w:hanging="360"/>
      </w:pPr>
      <w:rPr>
        <w:rFonts w:ascii="Arial" w:hAnsi="Arial" w:hint="default"/>
      </w:rPr>
    </w:lvl>
    <w:lvl w:ilvl="2" w:tplc="3F90D492" w:tentative="1">
      <w:start w:val="1"/>
      <w:numFmt w:val="bullet"/>
      <w:lvlText w:val="•"/>
      <w:lvlJc w:val="left"/>
      <w:pPr>
        <w:tabs>
          <w:tab w:val="num" w:pos="2160"/>
        </w:tabs>
        <w:ind w:left="2160" w:hanging="360"/>
      </w:pPr>
      <w:rPr>
        <w:rFonts w:ascii="Arial" w:hAnsi="Arial" w:hint="default"/>
      </w:rPr>
    </w:lvl>
    <w:lvl w:ilvl="3" w:tplc="964EA02C" w:tentative="1">
      <w:start w:val="1"/>
      <w:numFmt w:val="bullet"/>
      <w:lvlText w:val="•"/>
      <w:lvlJc w:val="left"/>
      <w:pPr>
        <w:tabs>
          <w:tab w:val="num" w:pos="2880"/>
        </w:tabs>
        <w:ind w:left="2880" w:hanging="360"/>
      </w:pPr>
      <w:rPr>
        <w:rFonts w:ascii="Arial" w:hAnsi="Arial" w:hint="default"/>
      </w:rPr>
    </w:lvl>
    <w:lvl w:ilvl="4" w:tplc="2402D552" w:tentative="1">
      <w:start w:val="1"/>
      <w:numFmt w:val="bullet"/>
      <w:lvlText w:val="•"/>
      <w:lvlJc w:val="left"/>
      <w:pPr>
        <w:tabs>
          <w:tab w:val="num" w:pos="3600"/>
        </w:tabs>
        <w:ind w:left="3600" w:hanging="360"/>
      </w:pPr>
      <w:rPr>
        <w:rFonts w:ascii="Arial" w:hAnsi="Arial" w:hint="default"/>
      </w:rPr>
    </w:lvl>
    <w:lvl w:ilvl="5" w:tplc="24F671E2" w:tentative="1">
      <w:start w:val="1"/>
      <w:numFmt w:val="bullet"/>
      <w:lvlText w:val="•"/>
      <w:lvlJc w:val="left"/>
      <w:pPr>
        <w:tabs>
          <w:tab w:val="num" w:pos="4320"/>
        </w:tabs>
        <w:ind w:left="4320" w:hanging="360"/>
      </w:pPr>
      <w:rPr>
        <w:rFonts w:ascii="Arial" w:hAnsi="Arial" w:hint="default"/>
      </w:rPr>
    </w:lvl>
    <w:lvl w:ilvl="6" w:tplc="4E986F0A" w:tentative="1">
      <w:start w:val="1"/>
      <w:numFmt w:val="bullet"/>
      <w:lvlText w:val="•"/>
      <w:lvlJc w:val="left"/>
      <w:pPr>
        <w:tabs>
          <w:tab w:val="num" w:pos="5040"/>
        </w:tabs>
        <w:ind w:left="5040" w:hanging="360"/>
      </w:pPr>
      <w:rPr>
        <w:rFonts w:ascii="Arial" w:hAnsi="Arial" w:hint="default"/>
      </w:rPr>
    </w:lvl>
    <w:lvl w:ilvl="7" w:tplc="521C6C42" w:tentative="1">
      <w:start w:val="1"/>
      <w:numFmt w:val="bullet"/>
      <w:lvlText w:val="•"/>
      <w:lvlJc w:val="left"/>
      <w:pPr>
        <w:tabs>
          <w:tab w:val="num" w:pos="5760"/>
        </w:tabs>
        <w:ind w:left="5760" w:hanging="360"/>
      </w:pPr>
      <w:rPr>
        <w:rFonts w:ascii="Arial" w:hAnsi="Arial" w:hint="default"/>
      </w:rPr>
    </w:lvl>
    <w:lvl w:ilvl="8" w:tplc="7D3CD7F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11" w15:restartNumberingAfterBreak="0">
    <w:nsid w:val="22467E57"/>
    <w:multiLevelType w:val="hybridMultilevel"/>
    <w:tmpl w:val="40161F3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156E7C"/>
    <w:multiLevelType w:val="hybridMultilevel"/>
    <w:tmpl w:val="A1605CE4"/>
    <w:lvl w:ilvl="0" w:tplc="040B0001">
      <w:start w:val="1"/>
      <w:numFmt w:val="bullet"/>
      <w:lvlText w:val=""/>
      <w:lvlJc w:val="left"/>
      <w:pPr>
        <w:ind w:left="928" w:hanging="360"/>
      </w:pPr>
      <w:rPr>
        <w:rFonts w:ascii="Symbol" w:hAnsi="Symbol" w:hint="default"/>
      </w:rPr>
    </w:lvl>
    <w:lvl w:ilvl="1" w:tplc="040B0003" w:tentative="1">
      <w:start w:val="1"/>
      <w:numFmt w:val="bullet"/>
      <w:lvlText w:val="o"/>
      <w:lvlJc w:val="left"/>
      <w:pPr>
        <w:ind w:left="1648" w:hanging="360"/>
      </w:pPr>
      <w:rPr>
        <w:rFonts w:ascii="Courier New" w:hAnsi="Courier New" w:cs="Courier New" w:hint="default"/>
      </w:rPr>
    </w:lvl>
    <w:lvl w:ilvl="2" w:tplc="040B0005" w:tentative="1">
      <w:start w:val="1"/>
      <w:numFmt w:val="bullet"/>
      <w:lvlText w:val=""/>
      <w:lvlJc w:val="left"/>
      <w:pPr>
        <w:ind w:left="2368" w:hanging="360"/>
      </w:pPr>
      <w:rPr>
        <w:rFonts w:ascii="Wingdings" w:hAnsi="Wingdings" w:hint="default"/>
      </w:rPr>
    </w:lvl>
    <w:lvl w:ilvl="3" w:tplc="040B0001" w:tentative="1">
      <w:start w:val="1"/>
      <w:numFmt w:val="bullet"/>
      <w:lvlText w:val=""/>
      <w:lvlJc w:val="left"/>
      <w:pPr>
        <w:ind w:left="3088" w:hanging="360"/>
      </w:pPr>
      <w:rPr>
        <w:rFonts w:ascii="Symbol" w:hAnsi="Symbol" w:hint="default"/>
      </w:rPr>
    </w:lvl>
    <w:lvl w:ilvl="4" w:tplc="040B0003" w:tentative="1">
      <w:start w:val="1"/>
      <w:numFmt w:val="bullet"/>
      <w:lvlText w:val="o"/>
      <w:lvlJc w:val="left"/>
      <w:pPr>
        <w:ind w:left="3808" w:hanging="360"/>
      </w:pPr>
      <w:rPr>
        <w:rFonts w:ascii="Courier New" w:hAnsi="Courier New" w:cs="Courier New" w:hint="default"/>
      </w:rPr>
    </w:lvl>
    <w:lvl w:ilvl="5" w:tplc="040B0005" w:tentative="1">
      <w:start w:val="1"/>
      <w:numFmt w:val="bullet"/>
      <w:lvlText w:val=""/>
      <w:lvlJc w:val="left"/>
      <w:pPr>
        <w:ind w:left="4528" w:hanging="360"/>
      </w:pPr>
      <w:rPr>
        <w:rFonts w:ascii="Wingdings" w:hAnsi="Wingdings" w:hint="default"/>
      </w:rPr>
    </w:lvl>
    <w:lvl w:ilvl="6" w:tplc="040B0001" w:tentative="1">
      <w:start w:val="1"/>
      <w:numFmt w:val="bullet"/>
      <w:lvlText w:val=""/>
      <w:lvlJc w:val="left"/>
      <w:pPr>
        <w:ind w:left="5248" w:hanging="360"/>
      </w:pPr>
      <w:rPr>
        <w:rFonts w:ascii="Symbol" w:hAnsi="Symbol" w:hint="default"/>
      </w:rPr>
    </w:lvl>
    <w:lvl w:ilvl="7" w:tplc="040B0003" w:tentative="1">
      <w:start w:val="1"/>
      <w:numFmt w:val="bullet"/>
      <w:lvlText w:val="o"/>
      <w:lvlJc w:val="left"/>
      <w:pPr>
        <w:ind w:left="5968" w:hanging="360"/>
      </w:pPr>
      <w:rPr>
        <w:rFonts w:ascii="Courier New" w:hAnsi="Courier New" w:cs="Courier New" w:hint="default"/>
      </w:rPr>
    </w:lvl>
    <w:lvl w:ilvl="8" w:tplc="040B0005" w:tentative="1">
      <w:start w:val="1"/>
      <w:numFmt w:val="bullet"/>
      <w:lvlText w:val=""/>
      <w:lvlJc w:val="left"/>
      <w:pPr>
        <w:ind w:left="6688" w:hanging="360"/>
      </w:pPr>
      <w:rPr>
        <w:rFonts w:ascii="Wingdings" w:hAnsi="Wingdings" w:hint="default"/>
      </w:rPr>
    </w:lvl>
  </w:abstractNum>
  <w:abstractNum w:abstractNumId="13" w15:restartNumberingAfterBreak="0">
    <w:nsid w:val="35BA6B88"/>
    <w:multiLevelType w:val="multilevel"/>
    <w:tmpl w:val="16B223F0"/>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4" w15:restartNumberingAfterBreak="0">
    <w:nsid w:val="38FC6149"/>
    <w:multiLevelType w:val="hybridMultilevel"/>
    <w:tmpl w:val="F420EF5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89353D"/>
    <w:multiLevelType w:val="hybridMultilevel"/>
    <w:tmpl w:val="23E8EF0E"/>
    <w:lvl w:ilvl="0" w:tplc="04090001">
      <w:numFmt w:val="bullet"/>
      <w:lvlText w:val=""/>
      <w:lvlJc w:val="left"/>
      <w:pPr>
        <w:tabs>
          <w:tab w:val="num" w:pos="720"/>
        </w:tabs>
        <w:ind w:left="720" w:hanging="360"/>
      </w:pPr>
      <w:rPr>
        <w:rFonts w:ascii="Symbol" w:eastAsia="Times New Roman" w:hAnsi="Symbol" w:cs="Times New Roman" w:hint="default"/>
      </w:rPr>
    </w:lvl>
    <w:lvl w:ilvl="1" w:tplc="B42EF760">
      <w:numFmt w:val="bullet"/>
      <w:lvlText w:val=""/>
      <w:lvlJc w:val="left"/>
      <w:pPr>
        <w:tabs>
          <w:tab w:val="num" w:pos="1440"/>
        </w:tabs>
        <w:ind w:left="1440" w:hanging="360"/>
      </w:pPr>
      <w:rPr>
        <w:rFonts w:ascii="Wingdings" w:eastAsia="Times New Roman" w:hAnsi="Wingding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645363"/>
    <w:multiLevelType w:val="hybridMultilevel"/>
    <w:tmpl w:val="7FA42CCA"/>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3414AE7"/>
    <w:multiLevelType w:val="hybridMultilevel"/>
    <w:tmpl w:val="A3F09E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2755B8"/>
    <w:multiLevelType w:val="hybridMultilevel"/>
    <w:tmpl w:val="57246B8C"/>
    <w:lvl w:ilvl="0" w:tplc="040B0001">
      <w:numFmt w:val="bullet"/>
      <w:lvlText w:val=""/>
      <w:lvlJc w:val="left"/>
      <w:pPr>
        <w:tabs>
          <w:tab w:val="num" w:pos="720"/>
        </w:tabs>
        <w:ind w:left="720" w:hanging="360"/>
      </w:pPr>
      <w:rPr>
        <w:rFonts w:ascii="Symbol" w:eastAsia="Times New Roman" w:hAnsi="Symbol"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B72004"/>
    <w:multiLevelType w:val="hybridMultilevel"/>
    <w:tmpl w:val="F37698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57A81B96"/>
    <w:multiLevelType w:val="hybridMultilevel"/>
    <w:tmpl w:val="E1866A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A31DD1"/>
    <w:multiLevelType w:val="hybridMultilevel"/>
    <w:tmpl w:val="483A2C84"/>
    <w:lvl w:ilvl="0" w:tplc="040B0001">
      <w:start w:val="1"/>
      <w:numFmt w:val="bullet"/>
      <w:lvlText w:val=""/>
      <w:lvlJc w:val="left"/>
      <w:pPr>
        <w:tabs>
          <w:tab w:val="num" w:pos="1288"/>
        </w:tabs>
        <w:ind w:left="1288" w:hanging="360"/>
      </w:pPr>
      <w:rPr>
        <w:rFonts w:ascii="Symbol" w:hAnsi="Symbol" w:hint="default"/>
      </w:rPr>
    </w:lvl>
    <w:lvl w:ilvl="1" w:tplc="040B0003" w:tentative="1">
      <w:start w:val="1"/>
      <w:numFmt w:val="bullet"/>
      <w:lvlText w:val="o"/>
      <w:lvlJc w:val="left"/>
      <w:pPr>
        <w:tabs>
          <w:tab w:val="num" w:pos="2008"/>
        </w:tabs>
        <w:ind w:left="2008" w:hanging="360"/>
      </w:pPr>
      <w:rPr>
        <w:rFonts w:ascii="Courier New" w:hAnsi="Courier New" w:cs="Courier New" w:hint="default"/>
      </w:rPr>
    </w:lvl>
    <w:lvl w:ilvl="2" w:tplc="040B0005" w:tentative="1">
      <w:start w:val="1"/>
      <w:numFmt w:val="bullet"/>
      <w:lvlText w:val=""/>
      <w:lvlJc w:val="left"/>
      <w:pPr>
        <w:tabs>
          <w:tab w:val="num" w:pos="2728"/>
        </w:tabs>
        <w:ind w:left="2728" w:hanging="360"/>
      </w:pPr>
      <w:rPr>
        <w:rFonts w:ascii="Wingdings" w:hAnsi="Wingdings" w:hint="default"/>
      </w:rPr>
    </w:lvl>
    <w:lvl w:ilvl="3" w:tplc="040B0001" w:tentative="1">
      <w:start w:val="1"/>
      <w:numFmt w:val="bullet"/>
      <w:lvlText w:val=""/>
      <w:lvlJc w:val="left"/>
      <w:pPr>
        <w:tabs>
          <w:tab w:val="num" w:pos="3448"/>
        </w:tabs>
        <w:ind w:left="3448" w:hanging="360"/>
      </w:pPr>
      <w:rPr>
        <w:rFonts w:ascii="Symbol" w:hAnsi="Symbol" w:hint="default"/>
      </w:rPr>
    </w:lvl>
    <w:lvl w:ilvl="4" w:tplc="040B0003" w:tentative="1">
      <w:start w:val="1"/>
      <w:numFmt w:val="bullet"/>
      <w:lvlText w:val="o"/>
      <w:lvlJc w:val="left"/>
      <w:pPr>
        <w:tabs>
          <w:tab w:val="num" w:pos="4168"/>
        </w:tabs>
        <w:ind w:left="4168" w:hanging="360"/>
      </w:pPr>
      <w:rPr>
        <w:rFonts w:ascii="Courier New" w:hAnsi="Courier New" w:cs="Courier New" w:hint="default"/>
      </w:rPr>
    </w:lvl>
    <w:lvl w:ilvl="5" w:tplc="040B0005" w:tentative="1">
      <w:start w:val="1"/>
      <w:numFmt w:val="bullet"/>
      <w:lvlText w:val=""/>
      <w:lvlJc w:val="left"/>
      <w:pPr>
        <w:tabs>
          <w:tab w:val="num" w:pos="4888"/>
        </w:tabs>
        <w:ind w:left="4888" w:hanging="360"/>
      </w:pPr>
      <w:rPr>
        <w:rFonts w:ascii="Wingdings" w:hAnsi="Wingdings" w:hint="default"/>
      </w:rPr>
    </w:lvl>
    <w:lvl w:ilvl="6" w:tplc="040B0001" w:tentative="1">
      <w:start w:val="1"/>
      <w:numFmt w:val="bullet"/>
      <w:lvlText w:val=""/>
      <w:lvlJc w:val="left"/>
      <w:pPr>
        <w:tabs>
          <w:tab w:val="num" w:pos="5608"/>
        </w:tabs>
        <w:ind w:left="5608" w:hanging="360"/>
      </w:pPr>
      <w:rPr>
        <w:rFonts w:ascii="Symbol" w:hAnsi="Symbol" w:hint="default"/>
      </w:rPr>
    </w:lvl>
    <w:lvl w:ilvl="7" w:tplc="040B0003" w:tentative="1">
      <w:start w:val="1"/>
      <w:numFmt w:val="bullet"/>
      <w:lvlText w:val="o"/>
      <w:lvlJc w:val="left"/>
      <w:pPr>
        <w:tabs>
          <w:tab w:val="num" w:pos="6328"/>
        </w:tabs>
        <w:ind w:left="6328" w:hanging="360"/>
      </w:pPr>
      <w:rPr>
        <w:rFonts w:ascii="Courier New" w:hAnsi="Courier New" w:cs="Courier New" w:hint="default"/>
      </w:rPr>
    </w:lvl>
    <w:lvl w:ilvl="8" w:tplc="040B0005" w:tentative="1">
      <w:start w:val="1"/>
      <w:numFmt w:val="bullet"/>
      <w:lvlText w:val=""/>
      <w:lvlJc w:val="left"/>
      <w:pPr>
        <w:tabs>
          <w:tab w:val="num" w:pos="7048"/>
        </w:tabs>
        <w:ind w:left="7048" w:hanging="360"/>
      </w:pPr>
      <w:rPr>
        <w:rFonts w:ascii="Wingdings" w:hAnsi="Wingdings" w:hint="default"/>
      </w:rPr>
    </w:lvl>
  </w:abstractNum>
  <w:abstractNum w:abstractNumId="22" w15:restartNumberingAfterBreak="0">
    <w:nsid w:val="59961458"/>
    <w:multiLevelType w:val="hybridMultilevel"/>
    <w:tmpl w:val="6B0058A8"/>
    <w:lvl w:ilvl="0" w:tplc="51DE354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013128D"/>
    <w:multiLevelType w:val="hybridMultilevel"/>
    <w:tmpl w:val="1DBE8112"/>
    <w:lvl w:ilvl="0" w:tplc="C4FA3B4C">
      <w:start w:val="2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64444C86"/>
    <w:multiLevelType w:val="hybridMultilevel"/>
    <w:tmpl w:val="167255AA"/>
    <w:lvl w:ilvl="0" w:tplc="B6324EBA">
      <w:start w:val="1"/>
      <w:numFmt w:val="decimal"/>
      <w:lvlText w:val="%1"/>
      <w:lvlJc w:val="left"/>
      <w:pPr>
        <w:tabs>
          <w:tab w:val="num" w:pos="720"/>
        </w:tabs>
        <w:ind w:left="720" w:hanging="360"/>
      </w:pPr>
      <w:rPr>
        <w:rFonts w:hint="default"/>
      </w:rPr>
    </w:lvl>
    <w:lvl w:ilvl="1" w:tplc="C89CC01C">
      <w:start w:val="10"/>
      <w:numFmt w:val="bullet"/>
      <w:lvlText w:val="-"/>
      <w:lvlJc w:val="left"/>
      <w:pPr>
        <w:tabs>
          <w:tab w:val="num" w:pos="1440"/>
        </w:tabs>
        <w:ind w:left="1440" w:hanging="360"/>
      </w:pPr>
      <w:rPr>
        <w:rFonts w:ascii="Times New Roman" w:eastAsia="Times New Roman" w:hAnsi="Times New Roman" w:cs="Times New Roman" w:hint="default"/>
      </w:r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5" w15:restartNumberingAfterBreak="0">
    <w:nsid w:val="6BE17119"/>
    <w:multiLevelType w:val="hybridMultilevel"/>
    <w:tmpl w:val="EAC054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FEF6CBF"/>
    <w:multiLevelType w:val="hybridMultilevel"/>
    <w:tmpl w:val="CE423A1A"/>
    <w:lvl w:ilvl="0" w:tplc="A290F552">
      <w:start w:val="1"/>
      <w:numFmt w:val="bullet"/>
      <w:pStyle w:val="NormalBulleted0"/>
      <w:lvlText w:val=""/>
      <w:lvlJc w:val="left"/>
      <w:pPr>
        <w:tabs>
          <w:tab w:val="num" w:pos="851"/>
        </w:tabs>
        <w:ind w:left="85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4C1D03"/>
    <w:multiLevelType w:val="hybridMultilevel"/>
    <w:tmpl w:val="DDFA811C"/>
    <w:lvl w:ilvl="0" w:tplc="2026BD20">
      <w:numFmt w:val="bullet"/>
      <w:lvlText w:val="-"/>
      <w:lvlJc w:val="left"/>
      <w:pPr>
        <w:ind w:left="1430" w:hanging="360"/>
      </w:pPr>
      <w:rPr>
        <w:rFonts w:ascii="Arial" w:eastAsia="Times New Roman" w:hAnsi="Arial" w:cs="Arial" w:hint="default"/>
        <w:lang w:val="fi-FI"/>
      </w:rPr>
    </w:lvl>
    <w:lvl w:ilvl="1" w:tplc="040B0003" w:tentative="1">
      <w:start w:val="1"/>
      <w:numFmt w:val="bullet"/>
      <w:lvlText w:val="o"/>
      <w:lvlJc w:val="left"/>
      <w:pPr>
        <w:ind w:left="2150" w:hanging="360"/>
      </w:pPr>
      <w:rPr>
        <w:rFonts w:ascii="Courier New" w:hAnsi="Courier New" w:cs="Courier New" w:hint="default"/>
      </w:rPr>
    </w:lvl>
    <w:lvl w:ilvl="2" w:tplc="040B0005" w:tentative="1">
      <w:start w:val="1"/>
      <w:numFmt w:val="bullet"/>
      <w:lvlText w:val=""/>
      <w:lvlJc w:val="left"/>
      <w:pPr>
        <w:ind w:left="2870" w:hanging="360"/>
      </w:pPr>
      <w:rPr>
        <w:rFonts w:ascii="Wingdings" w:hAnsi="Wingdings" w:hint="default"/>
      </w:rPr>
    </w:lvl>
    <w:lvl w:ilvl="3" w:tplc="040B0001" w:tentative="1">
      <w:start w:val="1"/>
      <w:numFmt w:val="bullet"/>
      <w:lvlText w:val=""/>
      <w:lvlJc w:val="left"/>
      <w:pPr>
        <w:ind w:left="3590" w:hanging="360"/>
      </w:pPr>
      <w:rPr>
        <w:rFonts w:ascii="Symbol" w:hAnsi="Symbol" w:hint="default"/>
      </w:rPr>
    </w:lvl>
    <w:lvl w:ilvl="4" w:tplc="040B0003" w:tentative="1">
      <w:start w:val="1"/>
      <w:numFmt w:val="bullet"/>
      <w:lvlText w:val="o"/>
      <w:lvlJc w:val="left"/>
      <w:pPr>
        <w:ind w:left="4310" w:hanging="360"/>
      </w:pPr>
      <w:rPr>
        <w:rFonts w:ascii="Courier New" w:hAnsi="Courier New" w:cs="Courier New" w:hint="default"/>
      </w:rPr>
    </w:lvl>
    <w:lvl w:ilvl="5" w:tplc="040B0005" w:tentative="1">
      <w:start w:val="1"/>
      <w:numFmt w:val="bullet"/>
      <w:lvlText w:val=""/>
      <w:lvlJc w:val="left"/>
      <w:pPr>
        <w:ind w:left="5030" w:hanging="360"/>
      </w:pPr>
      <w:rPr>
        <w:rFonts w:ascii="Wingdings" w:hAnsi="Wingdings" w:hint="default"/>
      </w:rPr>
    </w:lvl>
    <w:lvl w:ilvl="6" w:tplc="040B0001" w:tentative="1">
      <w:start w:val="1"/>
      <w:numFmt w:val="bullet"/>
      <w:lvlText w:val=""/>
      <w:lvlJc w:val="left"/>
      <w:pPr>
        <w:ind w:left="5750" w:hanging="360"/>
      </w:pPr>
      <w:rPr>
        <w:rFonts w:ascii="Symbol" w:hAnsi="Symbol" w:hint="default"/>
      </w:rPr>
    </w:lvl>
    <w:lvl w:ilvl="7" w:tplc="040B0003" w:tentative="1">
      <w:start w:val="1"/>
      <w:numFmt w:val="bullet"/>
      <w:lvlText w:val="o"/>
      <w:lvlJc w:val="left"/>
      <w:pPr>
        <w:ind w:left="6470" w:hanging="360"/>
      </w:pPr>
      <w:rPr>
        <w:rFonts w:ascii="Courier New" w:hAnsi="Courier New" w:cs="Courier New" w:hint="default"/>
      </w:rPr>
    </w:lvl>
    <w:lvl w:ilvl="8" w:tplc="040B0005" w:tentative="1">
      <w:start w:val="1"/>
      <w:numFmt w:val="bullet"/>
      <w:lvlText w:val=""/>
      <w:lvlJc w:val="left"/>
      <w:pPr>
        <w:ind w:left="7190" w:hanging="360"/>
      </w:pPr>
      <w:rPr>
        <w:rFonts w:ascii="Wingdings" w:hAnsi="Wingdings" w:hint="default"/>
      </w:rPr>
    </w:lvl>
  </w:abstractNum>
  <w:abstractNum w:abstractNumId="28" w15:restartNumberingAfterBreak="0">
    <w:nsid w:val="726C58C9"/>
    <w:multiLevelType w:val="hybridMultilevel"/>
    <w:tmpl w:val="F378DBF4"/>
    <w:lvl w:ilvl="0" w:tplc="E77657F0">
      <w:start w:val="20"/>
      <w:numFmt w:val="bullet"/>
      <w:lvlText w:val="-"/>
      <w:lvlJc w:val="left"/>
      <w:pPr>
        <w:ind w:left="720" w:hanging="360"/>
      </w:pPr>
      <w:rPr>
        <w:rFonts w:ascii="Calibri" w:eastAsia="Times New Roman" w:hAnsi="Calibri" w:hint="default"/>
      </w:rPr>
    </w:lvl>
    <w:lvl w:ilvl="1" w:tplc="040B0003">
      <w:start w:val="1"/>
      <w:numFmt w:val="bullet"/>
      <w:lvlText w:val="o"/>
      <w:lvlJc w:val="left"/>
      <w:pPr>
        <w:ind w:left="1440" w:hanging="360"/>
      </w:pPr>
      <w:rPr>
        <w:rFonts w:ascii="Courier New" w:hAnsi="Courier New" w:cs="Times New Roman"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Times New Roman"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Times New Roman" w:hint="default"/>
      </w:rPr>
    </w:lvl>
    <w:lvl w:ilvl="8" w:tplc="040B0005">
      <w:start w:val="1"/>
      <w:numFmt w:val="bullet"/>
      <w:lvlText w:val=""/>
      <w:lvlJc w:val="left"/>
      <w:pPr>
        <w:ind w:left="6480" w:hanging="360"/>
      </w:pPr>
      <w:rPr>
        <w:rFonts w:ascii="Wingdings" w:hAnsi="Wingdings" w:hint="default"/>
      </w:rPr>
    </w:lvl>
  </w:abstractNum>
  <w:abstractNum w:abstractNumId="29" w15:restartNumberingAfterBreak="0">
    <w:nsid w:val="754530C9"/>
    <w:multiLevelType w:val="hybridMultilevel"/>
    <w:tmpl w:val="91EA28B2"/>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9551718"/>
    <w:multiLevelType w:val="hybridMultilevel"/>
    <w:tmpl w:val="59D8070A"/>
    <w:lvl w:ilvl="0" w:tplc="8CD6760C">
      <w:start w:val="1"/>
      <w:numFmt w:val="bullet"/>
      <w:lvlText w:val=""/>
      <w:lvlJc w:val="left"/>
      <w:pPr>
        <w:tabs>
          <w:tab w:val="num" w:pos="720"/>
        </w:tabs>
        <w:ind w:left="720" w:hanging="360"/>
      </w:pPr>
      <w:rPr>
        <w:rFonts w:ascii="Wingdings" w:hAnsi="Wingdings" w:hint="default"/>
      </w:rPr>
    </w:lvl>
    <w:lvl w:ilvl="1" w:tplc="0DF86914">
      <w:start w:val="1"/>
      <w:numFmt w:val="bullet"/>
      <w:lvlText w:val=""/>
      <w:lvlJc w:val="left"/>
      <w:pPr>
        <w:tabs>
          <w:tab w:val="num" w:pos="1440"/>
        </w:tabs>
        <w:ind w:left="1440" w:hanging="360"/>
      </w:pPr>
      <w:rPr>
        <w:rFonts w:ascii="Wingdings" w:hAnsi="Wingdings" w:hint="default"/>
      </w:rPr>
    </w:lvl>
    <w:lvl w:ilvl="2" w:tplc="C53C140C" w:tentative="1">
      <w:start w:val="1"/>
      <w:numFmt w:val="bullet"/>
      <w:lvlText w:val=""/>
      <w:lvlJc w:val="left"/>
      <w:pPr>
        <w:tabs>
          <w:tab w:val="num" w:pos="2160"/>
        </w:tabs>
        <w:ind w:left="2160" w:hanging="360"/>
      </w:pPr>
      <w:rPr>
        <w:rFonts w:ascii="Wingdings" w:hAnsi="Wingdings" w:hint="default"/>
      </w:rPr>
    </w:lvl>
    <w:lvl w:ilvl="3" w:tplc="5538CF9E" w:tentative="1">
      <w:start w:val="1"/>
      <w:numFmt w:val="bullet"/>
      <w:lvlText w:val=""/>
      <w:lvlJc w:val="left"/>
      <w:pPr>
        <w:tabs>
          <w:tab w:val="num" w:pos="2880"/>
        </w:tabs>
        <w:ind w:left="2880" w:hanging="360"/>
      </w:pPr>
      <w:rPr>
        <w:rFonts w:ascii="Wingdings" w:hAnsi="Wingdings" w:hint="default"/>
      </w:rPr>
    </w:lvl>
    <w:lvl w:ilvl="4" w:tplc="7B503648" w:tentative="1">
      <w:start w:val="1"/>
      <w:numFmt w:val="bullet"/>
      <w:lvlText w:val=""/>
      <w:lvlJc w:val="left"/>
      <w:pPr>
        <w:tabs>
          <w:tab w:val="num" w:pos="3600"/>
        </w:tabs>
        <w:ind w:left="3600" w:hanging="360"/>
      </w:pPr>
      <w:rPr>
        <w:rFonts w:ascii="Wingdings" w:hAnsi="Wingdings" w:hint="default"/>
      </w:rPr>
    </w:lvl>
    <w:lvl w:ilvl="5" w:tplc="AFACCD4C" w:tentative="1">
      <w:start w:val="1"/>
      <w:numFmt w:val="bullet"/>
      <w:lvlText w:val=""/>
      <w:lvlJc w:val="left"/>
      <w:pPr>
        <w:tabs>
          <w:tab w:val="num" w:pos="4320"/>
        </w:tabs>
        <w:ind w:left="4320" w:hanging="360"/>
      </w:pPr>
      <w:rPr>
        <w:rFonts w:ascii="Wingdings" w:hAnsi="Wingdings" w:hint="default"/>
      </w:rPr>
    </w:lvl>
    <w:lvl w:ilvl="6" w:tplc="8454EA6A" w:tentative="1">
      <w:start w:val="1"/>
      <w:numFmt w:val="bullet"/>
      <w:lvlText w:val=""/>
      <w:lvlJc w:val="left"/>
      <w:pPr>
        <w:tabs>
          <w:tab w:val="num" w:pos="5040"/>
        </w:tabs>
        <w:ind w:left="5040" w:hanging="360"/>
      </w:pPr>
      <w:rPr>
        <w:rFonts w:ascii="Wingdings" w:hAnsi="Wingdings" w:hint="default"/>
      </w:rPr>
    </w:lvl>
    <w:lvl w:ilvl="7" w:tplc="A2983F2E" w:tentative="1">
      <w:start w:val="1"/>
      <w:numFmt w:val="bullet"/>
      <w:lvlText w:val=""/>
      <w:lvlJc w:val="left"/>
      <w:pPr>
        <w:tabs>
          <w:tab w:val="num" w:pos="5760"/>
        </w:tabs>
        <w:ind w:left="5760" w:hanging="360"/>
      </w:pPr>
      <w:rPr>
        <w:rFonts w:ascii="Wingdings" w:hAnsi="Wingdings" w:hint="default"/>
      </w:rPr>
    </w:lvl>
    <w:lvl w:ilvl="8" w:tplc="2C0400A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10"/>
  </w:num>
  <w:num w:numId="4">
    <w:abstractNumId w:val="26"/>
  </w:num>
  <w:num w:numId="5">
    <w:abstractNumId w:val="24"/>
  </w:num>
  <w:num w:numId="6">
    <w:abstractNumId w:val="13"/>
  </w:num>
  <w:num w:numId="7">
    <w:abstractNumId w:val="2"/>
  </w:num>
  <w:num w:numId="8">
    <w:abstractNumId w:val="29"/>
  </w:num>
  <w:num w:numId="9">
    <w:abstractNumId w:val="16"/>
  </w:num>
  <w:num w:numId="10">
    <w:abstractNumId w:val="18"/>
  </w:num>
  <w:num w:numId="11">
    <w:abstractNumId w:val="6"/>
  </w:num>
  <w:num w:numId="12">
    <w:abstractNumId w:val="14"/>
  </w:num>
  <w:num w:numId="13">
    <w:abstractNumId w:val="15"/>
  </w:num>
  <w:num w:numId="14">
    <w:abstractNumId w:val="8"/>
  </w:num>
  <w:num w:numId="15">
    <w:abstractNumId w:val="11"/>
  </w:num>
  <w:num w:numId="16">
    <w:abstractNumId w:val="25"/>
  </w:num>
  <w:num w:numId="17">
    <w:abstractNumId w:val="22"/>
  </w:num>
  <w:num w:numId="18">
    <w:abstractNumId w:val="4"/>
  </w:num>
  <w:num w:numId="19">
    <w:abstractNumId w:val="1"/>
  </w:num>
  <w:num w:numId="20">
    <w:abstractNumId w:val="21"/>
  </w:num>
  <w:num w:numId="21">
    <w:abstractNumId w:val="20"/>
  </w:num>
  <w:num w:numId="22">
    <w:abstractNumId w:val="19"/>
  </w:num>
  <w:num w:numId="23">
    <w:abstractNumId w:val="17"/>
  </w:num>
  <w:num w:numId="24">
    <w:abstractNumId w:val="23"/>
  </w:num>
  <w:num w:numId="25">
    <w:abstractNumId w:val="7"/>
  </w:num>
  <w:num w:numId="26">
    <w:abstractNumId w:val="28"/>
    <w:lvlOverride w:ilvl="0"/>
    <w:lvlOverride w:ilvl="1"/>
    <w:lvlOverride w:ilvl="2"/>
    <w:lvlOverride w:ilvl="3"/>
    <w:lvlOverride w:ilvl="4"/>
    <w:lvlOverride w:ilvl="5"/>
    <w:lvlOverride w:ilvl="6"/>
    <w:lvlOverride w:ilvl="7"/>
    <w:lvlOverride w:ilvl="8"/>
  </w:num>
  <w:num w:numId="27">
    <w:abstractNumId w:val="3"/>
  </w:num>
  <w:num w:numId="28">
    <w:abstractNumId w:val="27"/>
  </w:num>
  <w:num w:numId="29">
    <w:abstractNumId w:val="12"/>
  </w:num>
  <w:num w:numId="30">
    <w:abstractNumId w:val="9"/>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0"/>
  <w:activeWritingStyle w:appName="MSWord" w:lang="en-US" w:vendorID="64" w:dllVersion="131077" w:nlCheck="1" w:checkStyle="1"/>
  <w:activeWritingStyle w:appName="MSWord" w:lang="fi-FI" w:vendorID="64" w:dllVersion="131078" w:nlCheck="1" w:checkStyle="0"/>
  <w:activeWritingStyle w:appName="MSWord" w:lang="fi-FI" w:vendorID="64" w:dllVersion="4096" w:nlCheck="1" w:checkStyle="0"/>
  <w:activeWritingStyle w:appName="MSWord" w:lang="sv-S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4096"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sv-SE" w:vendorID="0" w:dllVersion="512" w:checkStyle="1"/>
  <w:activeWritingStyle w:appName="MSWord" w:lang="fi-FI" w:vendorID="22" w:dllVersion="513" w:checkStyle="1"/>
  <w:activeWritingStyle w:appName="MSWord" w:lang="sv-SE" w:vendorID="22" w:dllVersion="513" w:checkStyle="1"/>
  <w:trackRevisions/>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44"/>
    <w:rsid w:val="00004101"/>
    <w:rsid w:val="000062DB"/>
    <w:rsid w:val="000333C0"/>
    <w:rsid w:val="00057D44"/>
    <w:rsid w:val="00076CF1"/>
    <w:rsid w:val="000A351E"/>
    <w:rsid w:val="000B386E"/>
    <w:rsid w:val="000B3D2C"/>
    <w:rsid w:val="000C2FAF"/>
    <w:rsid w:val="000C3C2E"/>
    <w:rsid w:val="000D391B"/>
    <w:rsid w:val="000E74B6"/>
    <w:rsid w:val="000E76E0"/>
    <w:rsid w:val="000F036F"/>
    <w:rsid w:val="000F4411"/>
    <w:rsid w:val="000F4A9C"/>
    <w:rsid w:val="00104CE3"/>
    <w:rsid w:val="00135C2F"/>
    <w:rsid w:val="0014208E"/>
    <w:rsid w:val="001519D0"/>
    <w:rsid w:val="0015226B"/>
    <w:rsid w:val="00153D6C"/>
    <w:rsid w:val="00154F1A"/>
    <w:rsid w:val="00155474"/>
    <w:rsid w:val="00163634"/>
    <w:rsid w:val="00176597"/>
    <w:rsid w:val="0018472D"/>
    <w:rsid w:val="00186129"/>
    <w:rsid w:val="0019326E"/>
    <w:rsid w:val="00197264"/>
    <w:rsid w:val="001C47B4"/>
    <w:rsid w:val="001C4965"/>
    <w:rsid w:val="001C6910"/>
    <w:rsid w:val="001C6E32"/>
    <w:rsid w:val="001D303D"/>
    <w:rsid w:val="001D3062"/>
    <w:rsid w:val="001D394F"/>
    <w:rsid w:val="001D39C9"/>
    <w:rsid w:val="002050C3"/>
    <w:rsid w:val="00207FE4"/>
    <w:rsid w:val="0021021A"/>
    <w:rsid w:val="00241C64"/>
    <w:rsid w:val="00243C46"/>
    <w:rsid w:val="002567F1"/>
    <w:rsid w:val="00256F2C"/>
    <w:rsid w:val="0025741B"/>
    <w:rsid w:val="002575C6"/>
    <w:rsid w:val="00263E0B"/>
    <w:rsid w:val="00272546"/>
    <w:rsid w:val="00273B5B"/>
    <w:rsid w:val="00276FD3"/>
    <w:rsid w:val="00280DA5"/>
    <w:rsid w:val="00286660"/>
    <w:rsid w:val="002B6345"/>
    <w:rsid w:val="002B6D48"/>
    <w:rsid w:val="002D5D2C"/>
    <w:rsid w:val="002E5B97"/>
    <w:rsid w:val="002E702D"/>
    <w:rsid w:val="002F3FC1"/>
    <w:rsid w:val="00304323"/>
    <w:rsid w:val="0030785A"/>
    <w:rsid w:val="00313802"/>
    <w:rsid w:val="00324BB5"/>
    <w:rsid w:val="00371AB0"/>
    <w:rsid w:val="00383702"/>
    <w:rsid w:val="003C3051"/>
    <w:rsid w:val="003D25A9"/>
    <w:rsid w:val="003E7181"/>
    <w:rsid w:val="003F4B53"/>
    <w:rsid w:val="0040085E"/>
    <w:rsid w:val="00412625"/>
    <w:rsid w:val="00416C7F"/>
    <w:rsid w:val="004332F0"/>
    <w:rsid w:val="004407ED"/>
    <w:rsid w:val="004501DC"/>
    <w:rsid w:val="00454745"/>
    <w:rsid w:val="00455BDC"/>
    <w:rsid w:val="00465942"/>
    <w:rsid w:val="0046641B"/>
    <w:rsid w:val="00471676"/>
    <w:rsid w:val="00485299"/>
    <w:rsid w:val="004A3ACD"/>
    <w:rsid w:val="004A5AB5"/>
    <w:rsid w:val="004B7A6C"/>
    <w:rsid w:val="004E1F04"/>
    <w:rsid w:val="004F76E1"/>
    <w:rsid w:val="005007BA"/>
    <w:rsid w:val="00506B94"/>
    <w:rsid w:val="00512ABC"/>
    <w:rsid w:val="00524742"/>
    <w:rsid w:val="00526B05"/>
    <w:rsid w:val="0054683D"/>
    <w:rsid w:val="00552F78"/>
    <w:rsid w:val="00566471"/>
    <w:rsid w:val="00566642"/>
    <w:rsid w:val="00566B9D"/>
    <w:rsid w:val="0059354F"/>
    <w:rsid w:val="005D1602"/>
    <w:rsid w:val="00606FD9"/>
    <w:rsid w:val="006211F3"/>
    <w:rsid w:val="00626AB1"/>
    <w:rsid w:val="00640381"/>
    <w:rsid w:val="00640FE3"/>
    <w:rsid w:val="0064535A"/>
    <w:rsid w:val="00651928"/>
    <w:rsid w:val="00665B2E"/>
    <w:rsid w:val="00673743"/>
    <w:rsid w:val="00673E7A"/>
    <w:rsid w:val="00675C2E"/>
    <w:rsid w:val="00677AF5"/>
    <w:rsid w:val="00681BA0"/>
    <w:rsid w:val="00684A7C"/>
    <w:rsid w:val="00692F5D"/>
    <w:rsid w:val="0069385C"/>
    <w:rsid w:val="006A08DA"/>
    <w:rsid w:val="006A1B14"/>
    <w:rsid w:val="006A52CF"/>
    <w:rsid w:val="006B2085"/>
    <w:rsid w:val="006B3A37"/>
    <w:rsid w:val="00714B76"/>
    <w:rsid w:val="007174DD"/>
    <w:rsid w:val="007418E8"/>
    <w:rsid w:val="00743774"/>
    <w:rsid w:val="0074777E"/>
    <w:rsid w:val="00754B55"/>
    <w:rsid w:val="0076012C"/>
    <w:rsid w:val="00792126"/>
    <w:rsid w:val="007959FA"/>
    <w:rsid w:val="007B5481"/>
    <w:rsid w:val="007C2C34"/>
    <w:rsid w:val="007F34C4"/>
    <w:rsid w:val="007F7FFB"/>
    <w:rsid w:val="00800448"/>
    <w:rsid w:val="00814F94"/>
    <w:rsid w:val="008218E9"/>
    <w:rsid w:val="008337C5"/>
    <w:rsid w:val="00854824"/>
    <w:rsid w:val="008639B4"/>
    <w:rsid w:val="00873DBD"/>
    <w:rsid w:val="008962D4"/>
    <w:rsid w:val="00897084"/>
    <w:rsid w:val="008A22B5"/>
    <w:rsid w:val="008A376C"/>
    <w:rsid w:val="008B56D6"/>
    <w:rsid w:val="008D5B55"/>
    <w:rsid w:val="008E3742"/>
    <w:rsid w:val="008E5078"/>
    <w:rsid w:val="008E6748"/>
    <w:rsid w:val="008F5DDA"/>
    <w:rsid w:val="00900C95"/>
    <w:rsid w:val="009040E7"/>
    <w:rsid w:val="0092157C"/>
    <w:rsid w:val="00923AFE"/>
    <w:rsid w:val="009263AF"/>
    <w:rsid w:val="009377DA"/>
    <w:rsid w:val="009515A2"/>
    <w:rsid w:val="00957258"/>
    <w:rsid w:val="00960EF1"/>
    <w:rsid w:val="00972385"/>
    <w:rsid w:val="009723C6"/>
    <w:rsid w:val="00976A83"/>
    <w:rsid w:val="00993E29"/>
    <w:rsid w:val="009A328D"/>
    <w:rsid w:val="009A3812"/>
    <w:rsid w:val="009A5E9A"/>
    <w:rsid w:val="009B7D43"/>
    <w:rsid w:val="009C39C2"/>
    <w:rsid w:val="009D2E35"/>
    <w:rsid w:val="009F5376"/>
    <w:rsid w:val="00A04D33"/>
    <w:rsid w:val="00A0584F"/>
    <w:rsid w:val="00A13F3F"/>
    <w:rsid w:val="00A20EC5"/>
    <w:rsid w:val="00A30547"/>
    <w:rsid w:val="00A47E4E"/>
    <w:rsid w:val="00A52A48"/>
    <w:rsid w:val="00A624B9"/>
    <w:rsid w:val="00A83C52"/>
    <w:rsid w:val="00AA0994"/>
    <w:rsid w:val="00AD6E6E"/>
    <w:rsid w:val="00AF0262"/>
    <w:rsid w:val="00AF46C6"/>
    <w:rsid w:val="00B11103"/>
    <w:rsid w:val="00B2398E"/>
    <w:rsid w:val="00B37804"/>
    <w:rsid w:val="00B50160"/>
    <w:rsid w:val="00B67D5C"/>
    <w:rsid w:val="00B7132B"/>
    <w:rsid w:val="00B85431"/>
    <w:rsid w:val="00B85700"/>
    <w:rsid w:val="00BA0E2E"/>
    <w:rsid w:val="00BB0662"/>
    <w:rsid w:val="00BC5EFA"/>
    <w:rsid w:val="00BE484A"/>
    <w:rsid w:val="00C27472"/>
    <w:rsid w:val="00C276A5"/>
    <w:rsid w:val="00C30558"/>
    <w:rsid w:val="00C30F93"/>
    <w:rsid w:val="00C344C3"/>
    <w:rsid w:val="00C47132"/>
    <w:rsid w:val="00C63549"/>
    <w:rsid w:val="00C63A3A"/>
    <w:rsid w:val="00C67761"/>
    <w:rsid w:val="00C81137"/>
    <w:rsid w:val="00C96403"/>
    <w:rsid w:val="00CC1B52"/>
    <w:rsid w:val="00CC6640"/>
    <w:rsid w:val="00CD08D2"/>
    <w:rsid w:val="00CD2961"/>
    <w:rsid w:val="00CD4580"/>
    <w:rsid w:val="00CD7D60"/>
    <w:rsid w:val="00CE27F3"/>
    <w:rsid w:val="00D04788"/>
    <w:rsid w:val="00D05B3C"/>
    <w:rsid w:val="00D12C84"/>
    <w:rsid w:val="00D42C88"/>
    <w:rsid w:val="00D743E2"/>
    <w:rsid w:val="00D8440A"/>
    <w:rsid w:val="00D945A7"/>
    <w:rsid w:val="00D94E0B"/>
    <w:rsid w:val="00D961D1"/>
    <w:rsid w:val="00DA4851"/>
    <w:rsid w:val="00DB1D33"/>
    <w:rsid w:val="00DB1ECB"/>
    <w:rsid w:val="00DC2C9D"/>
    <w:rsid w:val="00DD3CFA"/>
    <w:rsid w:val="00E07A4C"/>
    <w:rsid w:val="00E13B5B"/>
    <w:rsid w:val="00E2629F"/>
    <w:rsid w:val="00E26D42"/>
    <w:rsid w:val="00E37A92"/>
    <w:rsid w:val="00E50280"/>
    <w:rsid w:val="00E50473"/>
    <w:rsid w:val="00E572DF"/>
    <w:rsid w:val="00E605FA"/>
    <w:rsid w:val="00E63884"/>
    <w:rsid w:val="00E72D4A"/>
    <w:rsid w:val="00E87FB3"/>
    <w:rsid w:val="00E97FBB"/>
    <w:rsid w:val="00EA5E6F"/>
    <w:rsid w:val="00EB20D8"/>
    <w:rsid w:val="00ED01F1"/>
    <w:rsid w:val="00ED2479"/>
    <w:rsid w:val="00ED4620"/>
    <w:rsid w:val="00ED4EE1"/>
    <w:rsid w:val="00EE4FD2"/>
    <w:rsid w:val="00EE756C"/>
    <w:rsid w:val="00EF1D6F"/>
    <w:rsid w:val="00EF3B7C"/>
    <w:rsid w:val="00EF74C7"/>
    <w:rsid w:val="00F0080F"/>
    <w:rsid w:val="00F041C3"/>
    <w:rsid w:val="00F04939"/>
    <w:rsid w:val="00F0794C"/>
    <w:rsid w:val="00F15C45"/>
    <w:rsid w:val="00F368E9"/>
    <w:rsid w:val="00F5074E"/>
    <w:rsid w:val="00F52094"/>
    <w:rsid w:val="00F53E75"/>
    <w:rsid w:val="00F612A2"/>
    <w:rsid w:val="00F71109"/>
    <w:rsid w:val="00F805CD"/>
    <w:rsid w:val="00F909AB"/>
    <w:rsid w:val="00FA7D5B"/>
    <w:rsid w:val="00FB2339"/>
    <w:rsid w:val="00FB4745"/>
    <w:rsid w:val="00FB7CE8"/>
    <w:rsid w:val="00FC34E0"/>
    <w:rsid w:val="00FE7A31"/>
    <w:rsid w:val="00FE7A6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fi-FI" w:eastAsia="fi-F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Pr>
      <w:rFonts w:ascii="Times New Roman" w:hAnsi="Times New Roman"/>
      <w:sz w:val="24"/>
      <w:lang w:eastAsia="en-US"/>
    </w:rPr>
  </w:style>
  <w:style w:type="paragraph" w:styleId="Otsikko1">
    <w:name w:val="heading 1"/>
    <w:basedOn w:val="Normaali"/>
    <w:next w:val="Normaali"/>
    <w:qFormat/>
    <w:pPr>
      <w:keepNext/>
      <w:keepLines/>
      <w:numPr>
        <w:numId w:val="1"/>
      </w:numPr>
      <w:tabs>
        <w:tab w:val="left" w:pos="709"/>
      </w:tabs>
      <w:spacing w:before="240" w:after="120"/>
      <w:outlineLvl w:val="0"/>
    </w:pPr>
    <w:rPr>
      <w:b/>
      <w:smallCaps/>
    </w:rPr>
  </w:style>
  <w:style w:type="paragraph" w:styleId="Otsikko2">
    <w:name w:val="heading 2"/>
    <w:basedOn w:val="Otsikko1"/>
    <w:next w:val="Normaali"/>
    <w:qFormat/>
    <w:rsid w:val="001C6910"/>
    <w:pPr>
      <w:numPr>
        <w:ilvl w:val="1"/>
      </w:numPr>
      <w:tabs>
        <w:tab w:val="left" w:pos="1134"/>
      </w:tabs>
      <w:outlineLvl w:val="1"/>
    </w:pPr>
    <w:rPr>
      <w:smallCaps w:val="0"/>
      <w:lang w:val="en-US"/>
    </w:rPr>
  </w:style>
  <w:style w:type="paragraph" w:styleId="Otsikko3">
    <w:name w:val="heading 3"/>
    <w:basedOn w:val="Otsikko4"/>
    <w:next w:val="Normaali"/>
    <w:qFormat/>
    <w:pPr>
      <w:numPr>
        <w:ilvl w:val="2"/>
      </w:numPr>
      <w:outlineLvl w:val="2"/>
    </w:pPr>
  </w:style>
  <w:style w:type="paragraph" w:styleId="Otsikko4">
    <w:name w:val="heading 4"/>
    <w:basedOn w:val="Otsikko2"/>
    <w:next w:val="Normaali"/>
    <w:qFormat/>
    <w:pPr>
      <w:numPr>
        <w:ilvl w:val="3"/>
      </w:numPr>
      <w:suppressLineNumbers/>
      <w:tabs>
        <w:tab w:val="left" w:pos="2835"/>
      </w:tabs>
      <w:outlineLvl w:val="3"/>
    </w:pPr>
  </w:style>
  <w:style w:type="paragraph" w:styleId="Otsikko5">
    <w:name w:val="heading 5"/>
    <w:basedOn w:val="Otsikko2"/>
    <w:next w:val="Normaali"/>
    <w:qFormat/>
    <w:pPr>
      <w:numPr>
        <w:ilvl w:val="4"/>
      </w:numPr>
      <w:tabs>
        <w:tab w:val="clear" w:pos="709"/>
        <w:tab w:val="clear" w:pos="1134"/>
        <w:tab w:val="left" w:pos="2835"/>
      </w:tabs>
      <w:outlineLvl w:val="4"/>
    </w:pPr>
  </w:style>
  <w:style w:type="paragraph" w:styleId="Otsikko6">
    <w:name w:val="heading 6"/>
    <w:basedOn w:val="Otsikko2"/>
    <w:next w:val="Normaali"/>
    <w:qFormat/>
    <w:pPr>
      <w:numPr>
        <w:ilvl w:val="5"/>
      </w:numPr>
      <w:spacing w:after="60"/>
      <w:outlineLvl w:val="5"/>
    </w:pPr>
  </w:style>
  <w:style w:type="paragraph" w:styleId="Otsikko7">
    <w:name w:val="heading 7"/>
    <w:basedOn w:val="Normaali"/>
    <w:next w:val="Normaali"/>
    <w:qFormat/>
    <w:pPr>
      <w:numPr>
        <w:ilvl w:val="6"/>
        <w:numId w:val="1"/>
      </w:numPr>
      <w:spacing w:after="60"/>
      <w:outlineLvl w:val="6"/>
    </w:pPr>
    <w:rPr>
      <w:rFonts w:ascii="Arial" w:hAnsi="Arial"/>
    </w:rPr>
  </w:style>
  <w:style w:type="paragraph" w:styleId="Otsikko8">
    <w:name w:val="heading 8"/>
    <w:basedOn w:val="Normaali"/>
    <w:next w:val="Normaali"/>
    <w:qFormat/>
    <w:pPr>
      <w:numPr>
        <w:ilvl w:val="7"/>
        <w:numId w:val="1"/>
      </w:numPr>
      <w:spacing w:after="60"/>
      <w:outlineLvl w:val="7"/>
    </w:pPr>
    <w:rPr>
      <w:rFonts w:ascii="Arial" w:hAnsi="Arial"/>
      <w:i/>
    </w:rPr>
  </w:style>
  <w:style w:type="paragraph" w:styleId="Otsikko9">
    <w:name w:val="heading 9"/>
    <w:basedOn w:val="Normaali"/>
    <w:next w:val="Normaali"/>
    <w:qFormat/>
    <w:pPr>
      <w:numPr>
        <w:ilvl w:val="8"/>
        <w:numId w:val="1"/>
      </w:numPr>
      <w:spacing w:after="60"/>
      <w:outlineLvl w:val="8"/>
    </w:pPr>
    <w:rPr>
      <w:rFonts w:ascii="Arial" w:hAnsi="Arial"/>
      <w:i/>
      <w:sz w:val="18"/>
    </w:rPr>
  </w:style>
  <w:style w:type="character" w:default="1" w:styleId="Kappaleenoletusfontti">
    <w:name w:val="Default Paragraph Font"/>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semiHidden/>
    <w:pPr>
      <w:suppressLineNumbers/>
    </w:pPr>
  </w:style>
  <w:style w:type="paragraph" w:styleId="Sisluet5">
    <w:name w:val="toc 5"/>
    <w:basedOn w:val="Normaali"/>
    <w:next w:val="Normaali"/>
    <w:semiHidden/>
    <w:pPr>
      <w:ind w:left="960"/>
    </w:pPr>
    <w:rPr>
      <w:sz w:val="18"/>
    </w:rPr>
  </w:style>
  <w:style w:type="paragraph" w:styleId="Sisluet4">
    <w:name w:val="toc 4"/>
    <w:basedOn w:val="Normaali"/>
    <w:semiHidden/>
    <w:pPr>
      <w:ind w:left="720"/>
    </w:pPr>
    <w:rPr>
      <w:b/>
      <w:i/>
      <w:sz w:val="18"/>
    </w:rPr>
  </w:style>
  <w:style w:type="paragraph" w:styleId="Sisennettyleipteksti">
    <w:name w:val="Body Text Indent"/>
    <w:basedOn w:val="Normaali"/>
    <w:semiHidden/>
  </w:style>
  <w:style w:type="paragraph" w:styleId="Sisluet3">
    <w:name w:val="toc 3"/>
    <w:basedOn w:val="Normaali"/>
    <w:next w:val="Normaali"/>
    <w:uiPriority w:val="39"/>
    <w:pPr>
      <w:ind w:left="480"/>
    </w:pPr>
    <w:rPr>
      <w:i/>
      <w:sz w:val="20"/>
    </w:rPr>
  </w:style>
  <w:style w:type="paragraph" w:styleId="Sisluet2">
    <w:name w:val="toc 2"/>
    <w:basedOn w:val="Normaali"/>
    <w:next w:val="Normaali"/>
    <w:uiPriority w:val="39"/>
    <w:pPr>
      <w:ind w:left="240"/>
    </w:pPr>
    <w:rPr>
      <w:smallCaps/>
      <w:sz w:val="20"/>
    </w:rPr>
  </w:style>
  <w:style w:type="paragraph" w:styleId="Sisluet1">
    <w:name w:val="toc 1"/>
    <w:basedOn w:val="Normaali"/>
    <w:next w:val="Normaali"/>
    <w:uiPriority w:val="39"/>
    <w:pPr>
      <w:spacing w:before="120" w:after="120"/>
    </w:pPr>
    <w:rPr>
      <w:b/>
      <w:caps/>
      <w:sz w:val="20"/>
    </w:rPr>
  </w:style>
  <w:style w:type="paragraph" w:styleId="Hakemisto1">
    <w:name w:val="index 1"/>
    <w:basedOn w:val="Normaali"/>
    <w:next w:val="Normaali"/>
    <w:uiPriority w:val="99"/>
    <w:semiHidden/>
    <w:pPr>
      <w:ind w:left="240" w:hanging="240"/>
    </w:pPr>
    <w:rPr>
      <w:szCs w:val="18"/>
    </w:rPr>
  </w:style>
  <w:style w:type="paragraph" w:styleId="Hakemistonotsikko">
    <w:name w:val="index heading"/>
    <w:basedOn w:val="Normaali"/>
    <w:uiPriority w:val="99"/>
    <w:semiHidden/>
    <w:pPr>
      <w:pBdr>
        <w:top w:val="single" w:sz="12" w:space="0" w:color="auto"/>
      </w:pBdr>
      <w:spacing w:before="360" w:after="240"/>
    </w:pPr>
    <w:rPr>
      <w:b/>
      <w:bCs/>
      <w:i/>
      <w:iCs/>
      <w:sz w:val="26"/>
      <w:szCs w:val="26"/>
    </w:rPr>
  </w:style>
  <w:style w:type="paragraph" w:styleId="Alatunniste">
    <w:name w:val="footer"/>
    <w:basedOn w:val="Normaali"/>
    <w:semiHidden/>
    <w:rPr>
      <w:noProof/>
      <w:sz w:val="20"/>
    </w:rPr>
  </w:style>
  <w:style w:type="paragraph" w:styleId="Yltunniste">
    <w:name w:val="header"/>
    <w:basedOn w:val="Normaali"/>
    <w:semiHidden/>
    <w:rPr>
      <w:noProof/>
      <w:sz w:val="20"/>
    </w:rPr>
  </w:style>
  <w:style w:type="character" w:styleId="Alaviitteenviite">
    <w:name w:val="footnote reference"/>
    <w:semiHidden/>
    <w:rPr>
      <w:position w:val="6"/>
      <w:sz w:val="16"/>
    </w:rPr>
  </w:style>
  <w:style w:type="paragraph" w:styleId="Alaviitteenteksti">
    <w:name w:val="footnote text"/>
    <w:basedOn w:val="Normaali"/>
    <w:semiHidden/>
    <w:pPr>
      <w:suppressLineNumbers/>
    </w:pPr>
  </w:style>
  <w:style w:type="paragraph" w:customStyle="1" w:styleId="TableOfContents">
    <w:name w:val="TableOfContents"/>
    <w:basedOn w:val="Normaali"/>
    <w:next w:val="Normaali"/>
    <w:pPr>
      <w:keepNext/>
      <w:framePr w:hSpace="181" w:vSpace="181" w:wrap="auto" w:hAnchor="margin"/>
      <w:spacing w:after="480"/>
      <w:jc w:val="center"/>
    </w:pPr>
    <w:rPr>
      <w:b/>
      <w:sz w:val="28"/>
    </w:rPr>
  </w:style>
  <w:style w:type="paragraph" w:styleId="Sisluet6">
    <w:name w:val="toc 6"/>
    <w:basedOn w:val="Normaali"/>
    <w:next w:val="Normaali"/>
    <w:semiHidden/>
    <w:pPr>
      <w:ind w:left="1200"/>
    </w:pPr>
    <w:rPr>
      <w:sz w:val="18"/>
    </w:rPr>
  </w:style>
  <w:style w:type="paragraph" w:styleId="Sisluet7">
    <w:name w:val="toc 7"/>
    <w:basedOn w:val="Normaali"/>
    <w:next w:val="Normaali"/>
    <w:semiHidden/>
    <w:pPr>
      <w:ind w:left="1440"/>
    </w:pPr>
    <w:rPr>
      <w:sz w:val="18"/>
    </w:rPr>
  </w:style>
  <w:style w:type="paragraph" w:styleId="Sisluet8">
    <w:name w:val="toc 8"/>
    <w:basedOn w:val="Normaali"/>
    <w:next w:val="Normaali"/>
    <w:semiHidden/>
    <w:pPr>
      <w:ind w:left="1680"/>
    </w:pPr>
    <w:rPr>
      <w:sz w:val="18"/>
    </w:rPr>
  </w:style>
  <w:style w:type="paragraph" w:styleId="Sisluet9">
    <w:name w:val="toc 9"/>
    <w:basedOn w:val="Normaali"/>
    <w:next w:val="Normaali"/>
    <w:semiHidden/>
    <w:pPr>
      <w:ind w:left="1920"/>
    </w:pPr>
    <w:rPr>
      <w:sz w:val="18"/>
    </w:rPr>
  </w:style>
  <w:style w:type="paragraph" w:styleId="Hakemisto2">
    <w:name w:val="index 2"/>
    <w:basedOn w:val="Normaali"/>
    <w:next w:val="Normaali"/>
    <w:semiHidden/>
    <w:pPr>
      <w:ind w:left="480" w:hanging="240"/>
    </w:pPr>
    <w:rPr>
      <w:sz w:val="18"/>
      <w:szCs w:val="18"/>
    </w:rPr>
  </w:style>
  <w:style w:type="paragraph" w:styleId="Hakemisto3">
    <w:name w:val="index 3"/>
    <w:basedOn w:val="Normaali"/>
    <w:next w:val="Normaali"/>
    <w:semiHidden/>
    <w:pPr>
      <w:ind w:left="720" w:hanging="240"/>
    </w:pPr>
    <w:rPr>
      <w:sz w:val="18"/>
      <w:szCs w:val="18"/>
    </w:rPr>
  </w:style>
  <w:style w:type="paragraph" w:styleId="Hakemisto4">
    <w:name w:val="index 4"/>
    <w:basedOn w:val="Normaali"/>
    <w:next w:val="Normaali"/>
    <w:semiHidden/>
    <w:pPr>
      <w:ind w:left="960" w:hanging="240"/>
    </w:pPr>
    <w:rPr>
      <w:sz w:val="18"/>
      <w:szCs w:val="18"/>
    </w:rPr>
  </w:style>
  <w:style w:type="paragraph" w:styleId="Hakemisto5">
    <w:name w:val="index 5"/>
    <w:basedOn w:val="Normaali"/>
    <w:next w:val="Normaali"/>
    <w:semiHidden/>
    <w:pPr>
      <w:ind w:left="1200" w:hanging="240"/>
    </w:pPr>
    <w:rPr>
      <w:sz w:val="18"/>
      <w:szCs w:val="18"/>
    </w:rPr>
  </w:style>
  <w:style w:type="paragraph" w:styleId="Hakemisto6">
    <w:name w:val="index 6"/>
    <w:basedOn w:val="Normaali"/>
    <w:next w:val="Normaali"/>
    <w:semiHidden/>
    <w:pPr>
      <w:ind w:left="1440" w:hanging="240"/>
    </w:pPr>
    <w:rPr>
      <w:sz w:val="18"/>
      <w:szCs w:val="18"/>
    </w:rPr>
  </w:style>
  <w:style w:type="paragraph" w:styleId="Hakemisto7">
    <w:name w:val="index 7"/>
    <w:basedOn w:val="Normaali"/>
    <w:next w:val="Normaali"/>
    <w:semiHidden/>
    <w:pPr>
      <w:ind w:left="1680" w:hanging="240"/>
    </w:pPr>
    <w:rPr>
      <w:sz w:val="18"/>
      <w:szCs w:val="18"/>
    </w:rPr>
  </w:style>
  <w:style w:type="paragraph" w:styleId="Hakemisto8">
    <w:name w:val="index 8"/>
    <w:basedOn w:val="Normaali"/>
    <w:next w:val="Normaali"/>
    <w:semiHidden/>
    <w:pPr>
      <w:ind w:left="1920" w:hanging="240"/>
    </w:pPr>
    <w:rPr>
      <w:sz w:val="18"/>
      <w:szCs w:val="18"/>
    </w:rPr>
  </w:style>
  <w:style w:type="paragraph" w:styleId="Hakemisto9">
    <w:name w:val="index 9"/>
    <w:basedOn w:val="Normaali"/>
    <w:next w:val="Normaali"/>
    <w:semiHidden/>
    <w:pPr>
      <w:ind w:left="2160" w:hanging="240"/>
    </w:pPr>
    <w:rPr>
      <w:sz w:val="18"/>
      <w:szCs w:val="18"/>
    </w:rPr>
  </w:style>
  <w:style w:type="character" w:styleId="Sivunumero">
    <w:name w:val="page number"/>
    <w:basedOn w:val="Kappaleenoletusfontti"/>
    <w:semiHidden/>
  </w:style>
  <w:style w:type="paragraph" w:styleId="Kuvaotsikko">
    <w:name w:val="caption"/>
    <w:aliases w:val="Kuvan otsikko"/>
    <w:basedOn w:val="Normaali"/>
    <w:next w:val="Normaali"/>
    <w:qFormat/>
    <w:pPr>
      <w:spacing w:before="120" w:after="120"/>
    </w:pPr>
    <w:rPr>
      <w:rFonts w:ascii="Arial" w:hAnsi="Arial"/>
      <w:b/>
    </w:rPr>
  </w:style>
  <w:style w:type="paragraph" w:styleId="Kommentinteksti">
    <w:name w:val="annotation text"/>
    <w:basedOn w:val="Normaali"/>
    <w:link w:val="KommentintekstiChar"/>
    <w:semiHidden/>
    <w:rPr>
      <w:sz w:val="20"/>
    </w:rPr>
  </w:style>
  <w:style w:type="paragraph" w:styleId="Asiakirjanrakenneruutu">
    <w:name w:val="Document Map"/>
    <w:basedOn w:val="Normaali"/>
    <w:semiHidden/>
    <w:pPr>
      <w:shd w:val="clear" w:color="auto" w:fill="000080"/>
    </w:pPr>
    <w:rPr>
      <w:rFonts w:ascii="Tahoma" w:hAnsi="Tahoma"/>
    </w:rPr>
  </w:style>
  <w:style w:type="paragraph" w:styleId="Loppuviitteenteksti">
    <w:name w:val="endnote text"/>
    <w:basedOn w:val="Normaali"/>
    <w:semiHidden/>
    <w:rPr>
      <w:sz w:val="20"/>
    </w:rPr>
  </w:style>
  <w:style w:type="paragraph" w:styleId="Makroteksti">
    <w:name w:val="macro"/>
    <w:semiHidden/>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pPr>
      <w:ind w:left="240" w:hanging="240"/>
    </w:pPr>
  </w:style>
  <w:style w:type="paragraph" w:styleId="Kuvaotsikkoluettelo">
    <w:name w:val="table of figures"/>
    <w:basedOn w:val="Normaali"/>
    <w:next w:val="Normaali"/>
    <w:semiHidden/>
    <w:pPr>
      <w:ind w:left="480" w:hanging="480"/>
    </w:pPr>
  </w:style>
  <w:style w:type="paragraph" w:styleId="Lhdeluettelonotsikko">
    <w:name w:val="toa heading"/>
    <w:basedOn w:val="Normaali"/>
    <w:next w:val="Normaali"/>
    <w:semiHidden/>
    <w:pPr>
      <w:spacing w:before="120"/>
    </w:pPr>
    <w:rPr>
      <w:rFonts w:ascii="Arial" w:hAnsi="Arial"/>
      <w:b/>
    </w:rPr>
  </w:style>
  <w:style w:type="character" w:styleId="Hyperlinkki">
    <w:name w:val="Hyperlink"/>
    <w:uiPriority w:val="99"/>
    <w:rPr>
      <w:color w:val="0000FF"/>
      <w:u w:val="single"/>
    </w:rPr>
  </w:style>
  <w:style w:type="paragraph" w:styleId="Seliteteksti">
    <w:name w:val="Balloon Text"/>
    <w:basedOn w:val="Normaali"/>
    <w:semiHidden/>
    <w:rPr>
      <w:rFonts w:ascii="Tahoma" w:hAnsi="Tahoma" w:cs="Tahoma"/>
      <w:sz w:val="16"/>
      <w:szCs w:val="16"/>
    </w:rPr>
  </w:style>
  <w:style w:type="paragraph" w:customStyle="1" w:styleId="Normalbulleted">
    <w:name w:val="Normal bulleted"/>
    <w:basedOn w:val="Normaali"/>
    <w:pPr>
      <w:numPr>
        <w:numId w:val="2"/>
      </w:numPr>
      <w:spacing w:before="120"/>
    </w:pPr>
  </w:style>
  <w:style w:type="paragraph" w:customStyle="1" w:styleId="NormalBulleted0">
    <w:name w:val="Normal Bulleted"/>
    <w:basedOn w:val="Normaali"/>
    <w:pPr>
      <w:numPr>
        <w:numId w:val="4"/>
      </w:numPr>
      <w:spacing w:before="120"/>
    </w:pPr>
  </w:style>
  <w:style w:type="paragraph" w:customStyle="1" w:styleId="NormalItalics">
    <w:name w:val="Normal Italics"/>
    <w:basedOn w:val="Normaali"/>
    <w:next w:val="Normaali"/>
    <w:pPr>
      <w:spacing w:before="120"/>
    </w:pPr>
    <w:rPr>
      <w:b/>
      <w:i/>
      <w:szCs w:val="24"/>
    </w:rPr>
  </w:style>
  <w:style w:type="paragraph" w:customStyle="1" w:styleId="normaalitaulukko0">
    <w:name w:val="normaali taulukko"/>
    <w:basedOn w:val="Normaali"/>
    <w:autoRedefine/>
    <w:pPr>
      <w:spacing w:before="60" w:after="60"/>
    </w:pPr>
    <w:rPr>
      <w:sz w:val="20"/>
      <w:szCs w:val="22"/>
    </w:rPr>
  </w:style>
  <w:style w:type="paragraph" w:customStyle="1" w:styleId="Normaalitaulukko1">
    <w:name w:val="Normaali_taulukko"/>
    <w:basedOn w:val="Normaali"/>
  </w:style>
  <w:style w:type="paragraph" w:customStyle="1" w:styleId="NormalNumbered">
    <w:name w:val="Normal Numbered"/>
    <w:basedOn w:val="Normaali"/>
    <w:pPr>
      <w:numPr>
        <w:numId w:val="3"/>
      </w:numPr>
      <w:spacing w:before="120"/>
    </w:pPr>
  </w:style>
  <w:style w:type="paragraph" w:customStyle="1" w:styleId="KALVOList2">
    <w:name w:val="KALVO List 2"/>
    <w:basedOn w:val="Normaali"/>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semiHidden/>
    <w:rPr>
      <w:sz w:val="16"/>
      <w:szCs w:val="16"/>
    </w:rPr>
  </w:style>
  <w:style w:type="paragraph" w:styleId="Kommentinotsikko">
    <w:name w:val="annotation subject"/>
    <w:basedOn w:val="Kommentinteksti"/>
    <w:next w:val="Kommentinteksti"/>
    <w:semiHidden/>
    <w:rPr>
      <w:b/>
      <w:bCs/>
    </w:rPr>
  </w:style>
  <w:style w:type="character" w:styleId="Korostus">
    <w:name w:val="Emphasis"/>
    <w:qFormat/>
    <w:rPr>
      <w:i/>
      <w:iCs/>
    </w:rPr>
  </w:style>
  <w:style w:type="character" w:customStyle="1" w:styleId="CharChar3">
    <w:name w:val="Char Char3"/>
    <w:rPr>
      <w:b/>
      <w:smallCaps/>
      <w:sz w:val="24"/>
      <w:lang w:val="fi-FI" w:eastAsia="en-US" w:bidi="ar-SA"/>
    </w:rPr>
  </w:style>
  <w:style w:type="character" w:customStyle="1" w:styleId="CharChar2">
    <w:name w:val="Char Char2"/>
    <w:basedOn w:val="CharChar3"/>
    <w:rPr>
      <w:b/>
      <w:smallCaps/>
      <w:sz w:val="24"/>
      <w:lang w:val="fi-FI" w:eastAsia="en-US" w:bidi="ar-SA"/>
    </w:rPr>
  </w:style>
  <w:style w:type="character" w:customStyle="1" w:styleId="CharChar">
    <w:name w:val="Char Char"/>
    <w:basedOn w:val="CharChar2"/>
    <w:rPr>
      <w:b/>
      <w:smallCaps/>
      <w:sz w:val="24"/>
      <w:lang w:val="fi-FI" w:eastAsia="en-US" w:bidi="ar-SA"/>
    </w:rPr>
  </w:style>
  <w:style w:type="character" w:customStyle="1" w:styleId="CharChar1">
    <w:name w:val="Char Char1"/>
    <w:basedOn w:val="CharChar"/>
    <w:rPr>
      <w:b/>
      <w:smallCaps/>
      <w:sz w:val="24"/>
      <w:lang w:val="fi-FI" w:eastAsia="en-US" w:bidi="ar-SA"/>
    </w:rPr>
  </w:style>
  <w:style w:type="character" w:styleId="HTML-koodi">
    <w:name w:val="HTML Code"/>
    <w:semiHidden/>
    <w:rPr>
      <w:rFonts w:ascii="Courier New" w:eastAsia="Times New Roman" w:hAnsi="Courier New" w:cs="Courier New" w:hint="default"/>
      <w:sz w:val="20"/>
      <w:szCs w:val="20"/>
    </w:rPr>
  </w:style>
  <w:style w:type="paragraph" w:styleId="HTML-esimuotoiltu">
    <w:name w:val="HTML Preformatted"/>
    <w:basedOn w:val="Normaali"/>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fi-FI"/>
    </w:rPr>
  </w:style>
  <w:style w:type="paragraph" w:customStyle="1" w:styleId="NyttArvo">
    <w:name w:val="NäyttöArvo"/>
    <w:basedOn w:val="Normaali"/>
    <w:rPr>
      <w:b/>
      <w:bCs/>
    </w:rPr>
  </w:style>
  <w:style w:type="character" w:customStyle="1" w:styleId="NyttArvoChar">
    <w:name w:val="NäyttöArvo Char"/>
    <w:rPr>
      <w:b/>
      <w:bCs/>
      <w:sz w:val="24"/>
      <w:lang w:val="fi-FI" w:eastAsia="en-US" w:bidi="ar-SA"/>
    </w:rPr>
  </w:style>
  <w:style w:type="paragraph" w:customStyle="1" w:styleId="NyttOtsikko">
    <w:name w:val="NäyttöOtsikko"/>
    <w:basedOn w:val="NyttArvo"/>
    <w:rPr>
      <w:color w:val="008000"/>
    </w:rPr>
  </w:style>
  <w:style w:type="character" w:customStyle="1" w:styleId="NyttOtsikkoCharChar">
    <w:name w:val="NäyttöOtsikko Char Char"/>
    <w:rPr>
      <w:b/>
      <w:bCs/>
      <w:color w:val="008000"/>
      <w:sz w:val="24"/>
      <w:lang w:val="fi-FI" w:eastAsia="en-US" w:bidi="ar-SA"/>
    </w:rPr>
  </w:style>
  <w:style w:type="character" w:styleId="AvattuHyperlinkki">
    <w:name w:val="FollowedHyperlink"/>
    <w:semiHidden/>
    <w:rPr>
      <w:color w:val="800080"/>
      <w:u w:val="single"/>
    </w:rPr>
  </w:style>
  <w:style w:type="paragraph" w:styleId="NormaaliWWW">
    <w:name w:val="Normal (Web)"/>
    <w:aliases w:val="Normaali (Web)"/>
    <w:basedOn w:val="Normaali"/>
    <w:semiHidden/>
    <w:pPr>
      <w:spacing w:before="100" w:beforeAutospacing="1" w:after="100" w:afterAutospacing="1"/>
    </w:pPr>
    <w:rPr>
      <w:rFonts w:ascii="Verdana" w:hAnsi="Verdana"/>
      <w:sz w:val="20"/>
      <w:lang w:eastAsia="fi-FI"/>
    </w:rPr>
  </w:style>
  <w:style w:type="character" w:customStyle="1" w:styleId="icon">
    <w:name w:val="icon"/>
    <w:basedOn w:val="Kappaleenoletusfontti"/>
  </w:style>
  <w:style w:type="character" w:customStyle="1" w:styleId="number">
    <w:name w:val="number"/>
    <w:basedOn w:val="Kappaleenoletusfontti"/>
  </w:style>
  <w:style w:type="character" w:customStyle="1" w:styleId="title">
    <w:name w:val="title"/>
    <w:basedOn w:val="Kappaleenoletusfontti"/>
  </w:style>
  <w:style w:type="character" w:styleId="Voimakas">
    <w:name w:val="Strong"/>
    <w:qFormat/>
    <w:rPr>
      <w:b/>
      <w:bCs/>
    </w:rPr>
  </w:style>
  <w:style w:type="paragraph" w:styleId="Vaintekstin">
    <w:name w:val="Plain Text"/>
    <w:basedOn w:val="Normaali"/>
    <w:link w:val="VaintekstinChar"/>
    <w:uiPriority w:val="99"/>
    <w:unhideWhenUsed/>
    <w:rsid w:val="008E3742"/>
    <w:rPr>
      <w:rFonts w:ascii="Calibri" w:eastAsia="Calibri" w:hAnsi="Calibri"/>
      <w:sz w:val="22"/>
      <w:szCs w:val="21"/>
    </w:rPr>
  </w:style>
  <w:style w:type="character" w:customStyle="1" w:styleId="VaintekstinChar">
    <w:name w:val="Vain tekstinä Char"/>
    <w:link w:val="Vaintekstin"/>
    <w:uiPriority w:val="99"/>
    <w:rsid w:val="008E3742"/>
    <w:rPr>
      <w:rFonts w:ascii="Calibri" w:eastAsia="Calibri" w:hAnsi="Calibri"/>
      <w:sz w:val="22"/>
      <w:szCs w:val="21"/>
      <w:lang w:eastAsia="en-US"/>
    </w:rPr>
  </w:style>
  <w:style w:type="paragraph" w:styleId="Muutos">
    <w:name w:val="Revision"/>
    <w:hidden/>
    <w:uiPriority w:val="99"/>
    <w:semiHidden/>
    <w:rsid w:val="009C39C2"/>
    <w:rPr>
      <w:rFonts w:ascii="Times New Roman" w:hAnsi="Times New Roman"/>
      <w:sz w:val="24"/>
      <w:lang w:eastAsia="en-US"/>
    </w:rPr>
  </w:style>
  <w:style w:type="paragraph" w:styleId="Luettelokappale">
    <w:name w:val="List Paragraph"/>
    <w:basedOn w:val="Normaali"/>
    <w:uiPriority w:val="34"/>
    <w:qFormat/>
    <w:rsid w:val="0092157C"/>
    <w:pPr>
      <w:ind w:left="720"/>
    </w:pPr>
    <w:rPr>
      <w:rFonts w:ascii="Calibri" w:hAnsi="Calibri"/>
      <w:sz w:val="22"/>
      <w:szCs w:val="22"/>
    </w:rPr>
  </w:style>
  <w:style w:type="paragraph" w:customStyle="1" w:styleId="otsake2sf">
    <w:name w:val="otsake2sf"/>
    <w:basedOn w:val="Normaali"/>
    <w:next w:val="Normaali"/>
    <w:rsid w:val="00D05B3C"/>
    <w:pPr>
      <w:keepLines/>
      <w:spacing w:after="240"/>
      <w:ind w:left="2591" w:hanging="2591"/>
    </w:pPr>
    <w:rPr>
      <w:snapToGrid w:val="0"/>
    </w:rPr>
  </w:style>
  <w:style w:type="character" w:customStyle="1" w:styleId="KommentintekstiChar">
    <w:name w:val="Kommentin teksti Char"/>
    <w:link w:val="Kommentinteksti"/>
    <w:semiHidden/>
    <w:rsid w:val="00743774"/>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179586">
      <w:bodyDiv w:val="1"/>
      <w:marLeft w:val="0"/>
      <w:marRight w:val="0"/>
      <w:marTop w:val="0"/>
      <w:marBottom w:val="0"/>
      <w:divBdr>
        <w:top w:val="none" w:sz="0" w:space="0" w:color="auto"/>
        <w:left w:val="none" w:sz="0" w:space="0" w:color="auto"/>
        <w:bottom w:val="none" w:sz="0" w:space="0" w:color="auto"/>
        <w:right w:val="none" w:sz="0" w:space="0" w:color="auto"/>
      </w:divBdr>
    </w:div>
    <w:div w:id="996152316">
      <w:bodyDiv w:val="1"/>
      <w:marLeft w:val="0"/>
      <w:marRight w:val="0"/>
      <w:marTop w:val="0"/>
      <w:marBottom w:val="0"/>
      <w:divBdr>
        <w:top w:val="none" w:sz="0" w:space="0" w:color="auto"/>
        <w:left w:val="none" w:sz="0" w:space="0" w:color="auto"/>
        <w:bottom w:val="none" w:sz="0" w:space="0" w:color="auto"/>
        <w:right w:val="none" w:sz="0" w:space="0" w:color="auto"/>
      </w:divBdr>
      <w:divsChild>
        <w:div w:id="318853734">
          <w:marLeft w:val="562"/>
          <w:marRight w:val="0"/>
          <w:marTop w:val="300"/>
          <w:marBottom w:val="0"/>
          <w:divBdr>
            <w:top w:val="none" w:sz="0" w:space="0" w:color="auto"/>
            <w:left w:val="none" w:sz="0" w:space="0" w:color="auto"/>
            <w:bottom w:val="none" w:sz="0" w:space="0" w:color="auto"/>
            <w:right w:val="none" w:sz="0" w:space="0" w:color="auto"/>
          </w:divBdr>
        </w:div>
      </w:divsChild>
    </w:div>
    <w:div w:id="1076977715">
      <w:bodyDiv w:val="1"/>
      <w:marLeft w:val="0"/>
      <w:marRight w:val="0"/>
      <w:marTop w:val="0"/>
      <w:marBottom w:val="0"/>
      <w:divBdr>
        <w:top w:val="none" w:sz="0" w:space="0" w:color="auto"/>
        <w:left w:val="none" w:sz="0" w:space="0" w:color="auto"/>
        <w:bottom w:val="none" w:sz="0" w:space="0" w:color="auto"/>
        <w:right w:val="none" w:sz="0" w:space="0" w:color="auto"/>
      </w:divBdr>
    </w:div>
    <w:div w:id="1559241918">
      <w:bodyDiv w:val="1"/>
      <w:marLeft w:val="0"/>
      <w:marRight w:val="0"/>
      <w:marTop w:val="0"/>
      <w:marBottom w:val="0"/>
      <w:divBdr>
        <w:top w:val="none" w:sz="0" w:space="0" w:color="auto"/>
        <w:left w:val="none" w:sz="0" w:space="0" w:color="auto"/>
        <w:bottom w:val="none" w:sz="0" w:space="0" w:color="auto"/>
        <w:right w:val="none" w:sz="0" w:space="0" w:color="auto"/>
      </w:divBdr>
    </w:div>
    <w:div w:id="157693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unitsofmeasure.org/ucum.html" TargetMode="External"/><Relationship Id="rId26" Type="http://schemas.openxmlformats.org/officeDocument/2006/relationships/hyperlink" Target="http://unitsofmeasure.org/ucum.html" TargetMode="External"/><Relationship Id="rId3" Type="http://schemas.openxmlformats.org/officeDocument/2006/relationships/customXml" Target="../customXml/item3.xml"/><Relationship Id="rId21" Type="http://schemas.openxmlformats.org/officeDocument/2006/relationships/hyperlink" Target="http://www.w3.org/TR/2001/REC-xmlschema-2-20010502/" TargetMode="Externa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jhs-suositukset.fi/suomi/jhs159" TargetMode="External"/><Relationship Id="rId25" Type="http://schemas.openxmlformats.org/officeDocument/2006/relationships/hyperlink" Target="http://www.iso.org/iso/en/prods-services/popstds/currencycodeslist.html"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ietf.org/rfc/rfc2806.txt" TargetMode="External"/><Relationship Id="rId20" Type="http://schemas.openxmlformats.org/officeDocument/2006/relationships/hyperlink" Target="http://www.hl7.org/oid/index.cfm"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etunimi.sukunimi@email.fi" TargetMode="External"/><Relationship Id="rId32"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hyperlink" Target="http://www.ietf.org/rfc/rfc2396.txt" TargetMode="External"/><Relationship Id="rId23" Type="http://schemas.openxmlformats.org/officeDocument/2006/relationships/hyperlink" Target="http://www.osoite.fi/"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www.iso.org/iso/en/prods-services/popstds/currencycodeslist.html"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jhs-suositukset.fi/suomi/jhs106" TargetMode="External"/><Relationship Id="rId22" Type="http://schemas.openxmlformats.org/officeDocument/2006/relationships/hyperlink" Target="mailto:etunimi.sukunimi@email.fi" TargetMode="External"/><Relationship Id="rId27" Type="http://schemas.openxmlformats.org/officeDocument/2006/relationships/hyperlink" Target="http://www.w3.org/TR/2001/REC-xmlschema-2-20010502/"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Asiakirja" ma:contentTypeID="0x010100693EB38CE173CF469183B89EA516FA83" ma:contentTypeVersion="0" ma:contentTypeDescription="Luo uusi asiakirja." ma:contentTypeScope="" ma:versionID="80adc7e7c0225512103e258141727dd4">
  <xsd:schema xmlns:xsd="http://www.w3.org/2001/XMLSchema" xmlns:xs="http://www.w3.org/2001/XMLSchema" xmlns:p="http://schemas.microsoft.com/office/2006/metadata/properties" targetNamespace="http://schemas.microsoft.com/office/2006/metadata/properties" ma:root="true" ma:fieldsID="135fedeb3c4b101593715cc41710ddd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2B936A-2C52-4397-810E-8685F085526E}">
  <ds:schemaRefs>
    <ds:schemaRef ds:uri="http://schemas.microsoft.com/sharepoint/v3/contenttype/forms"/>
  </ds:schemaRefs>
</ds:datastoreItem>
</file>

<file path=customXml/itemProps2.xml><?xml version="1.0" encoding="utf-8"?>
<ds:datastoreItem xmlns:ds="http://schemas.openxmlformats.org/officeDocument/2006/customXml" ds:itemID="{D9D0787C-378F-4F99-8C69-C9F3EB1CB9F8}">
  <ds:schemaRefs>
    <ds:schemaRef ds:uri="http://schemas.microsoft.com/office/2006/metadata/longProperties"/>
  </ds:schemaRefs>
</ds:datastoreItem>
</file>

<file path=customXml/itemProps3.xml><?xml version="1.0" encoding="utf-8"?>
<ds:datastoreItem xmlns:ds="http://schemas.openxmlformats.org/officeDocument/2006/customXml" ds:itemID="{06617267-7AD4-489B-BF7C-A49D506C2D4D}">
  <ds:schemaRefs>
    <ds:schemaRef ds:uri="http://schemas.openxmlformats.org/officeDocument/2006/bibliography"/>
  </ds:schemaRefs>
</ds:datastoreItem>
</file>

<file path=customXml/itemProps4.xml><?xml version="1.0" encoding="utf-8"?>
<ds:datastoreItem xmlns:ds="http://schemas.openxmlformats.org/officeDocument/2006/customXml" ds:itemID="{8C5CF189-E232-4B00-B3CA-958399EA3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56F33EBE-93AE-457A-A89F-FDAC43007C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10283</Words>
  <Characters>83300</Characters>
  <Application>Microsoft Office Word</Application>
  <DocSecurity>0</DocSecurity>
  <Lines>694</Lines>
  <Paragraphs>186</Paragraphs>
  <ScaleCrop>false</ScaleCrop>
  <HeadingPairs>
    <vt:vector size="2" baseType="variant">
      <vt:variant>
        <vt:lpstr>Otsikko</vt:lpstr>
      </vt:variant>
      <vt:variant>
        <vt:i4>1</vt:i4>
      </vt:variant>
    </vt:vector>
  </HeadingPairs>
  <TitlesOfParts>
    <vt:vector size="1" baseType="lpstr">
      <vt:lpstr>OpenCDA 2008 Tietotyypit</vt:lpstr>
    </vt:vector>
  </TitlesOfParts>
  <LinksUpToDate>false</LinksUpToDate>
  <CharactersWithSpaces>93397</CharactersWithSpaces>
  <SharedDoc>false</SharedDoc>
  <HLinks>
    <vt:vector size="510" baseType="variant">
      <vt:variant>
        <vt:i4>5046302</vt:i4>
      </vt:variant>
      <vt:variant>
        <vt:i4>471</vt:i4>
      </vt:variant>
      <vt:variant>
        <vt:i4>0</vt:i4>
      </vt:variant>
      <vt:variant>
        <vt:i4>5</vt:i4>
      </vt:variant>
      <vt:variant>
        <vt:lpwstr>http://www.w3.org/TR/2001/REC-xmlschema-2-20010502/</vt:lpwstr>
      </vt:variant>
      <vt:variant>
        <vt:lpwstr>double</vt:lpwstr>
      </vt:variant>
      <vt:variant>
        <vt:i4>4063282</vt:i4>
      </vt:variant>
      <vt:variant>
        <vt:i4>468</vt:i4>
      </vt:variant>
      <vt:variant>
        <vt:i4>0</vt:i4>
      </vt:variant>
      <vt:variant>
        <vt:i4>5</vt:i4>
      </vt:variant>
      <vt:variant>
        <vt:lpwstr>http://unitsofmeasure.org/ucum.html</vt:lpwstr>
      </vt:variant>
      <vt:variant>
        <vt:lpwstr/>
      </vt:variant>
      <vt:variant>
        <vt:i4>2949156</vt:i4>
      </vt:variant>
      <vt:variant>
        <vt:i4>465</vt:i4>
      </vt:variant>
      <vt:variant>
        <vt:i4>0</vt:i4>
      </vt:variant>
      <vt:variant>
        <vt:i4>5</vt:i4>
      </vt:variant>
      <vt:variant>
        <vt:lpwstr>http://www.iso.org/iso/en/prods-services/popstds/currencycodeslist.html</vt:lpwstr>
      </vt:variant>
      <vt:variant>
        <vt:lpwstr/>
      </vt:variant>
      <vt:variant>
        <vt:i4>6946845</vt:i4>
      </vt:variant>
      <vt:variant>
        <vt:i4>462</vt:i4>
      </vt:variant>
      <vt:variant>
        <vt:i4>0</vt:i4>
      </vt:variant>
      <vt:variant>
        <vt:i4>5</vt:i4>
      </vt:variant>
      <vt:variant>
        <vt:lpwstr>mailto:etunimi.sukunimi@email.fi</vt:lpwstr>
      </vt:variant>
      <vt:variant>
        <vt:lpwstr/>
      </vt:variant>
      <vt:variant>
        <vt:i4>1572937</vt:i4>
      </vt:variant>
      <vt:variant>
        <vt:i4>459</vt:i4>
      </vt:variant>
      <vt:variant>
        <vt:i4>0</vt:i4>
      </vt:variant>
      <vt:variant>
        <vt:i4>5</vt:i4>
      </vt:variant>
      <vt:variant>
        <vt:lpwstr>http://www.osoite.fi/</vt:lpwstr>
      </vt:variant>
      <vt:variant>
        <vt:lpwstr/>
      </vt:variant>
      <vt:variant>
        <vt:i4>6946845</vt:i4>
      </vt:variant>
      <vt:variant>
        <vt:i4>456</vt:i4>
      </vt:variant>
      <vt:variant>
        <vt:i4>0</vt:i4>
      </vt:variant>
      <vt:variant>
        <vt:i4>5</vt:i4>
      </vt:variant>
      <vt:variant>
        <vt:lpwstr>mailto:etunimi.sukunimi@email.fi</vt:lpwstr>
      </vt:variant>
      <vt:variant>
        <vt:lpwstr/>
      </vt:variant>
      <vt:variant>
        <vt:i4>1900547</vt:i4>
      </vt:variant>
      <vt:variant>
        <vt:i4>447</vt:i4>
      </vt:variant>
      <vt:variant>
        <vt:i4>0</vt:i4>
      </vt:variant>
      <vt:variant>
        <vt:i4>5</vt:i4>
      </vt:variant>
      <vt:variant>
        <vt:lpwstr>https://www.finlex.fi/fi/laki/ajantasa/2017/20170946</vt:lpwstr>
      </vt:variant>
      <vt:variant>
        <vt:lpwstr/>
      </vt:variant>
      <vt:variant>
        <vt:i4>2424931</vt:i4>
      </vt:variant>
      <vt:variant>
        <vt:i4>444</vt:i4>
      </vt:variant>
      <vt:variant>
        <vt:i4>0</vt:i4>
      </vt:variant>
      <vt:variant>
        <vt:i4>5</vt:i4>
      </vt:variant>
      <vt:variant>
        <vt:lpwstr>http://www.w3.org/TR/2001/REC-xmlschema-2-20010502/</vt:lpwstr>
      </vt:variant>
      <vt:variant>
        <vt:lpwstr/>
      </vt:variant>
      <vt:variant>
        <vt:i4>786506</vt:i4>
      </vt:variant>
      <vt:variant>
        <vt:i4>441</vt:i4>
      </vt:variant>
      <vt:variant>
        <vt:i4>0</vt:i4>
      </vt:variant>
      <vt:variant>
        <vt:i4>5</vt:i4>
      </vt:variant>
      <vt:variant>
        <vt:lpwstr>http://www.hl7.org/oid/index.cfm</vt:lpwstr>
      </vt:variant>
      <vt:variant>
        <vt:lpwstr/>
      </vt:variant>
      <vt:variant>
        <vt:i4>2949156</vt:i4>
      </vt:variant>
      <vt:variant>
        <vt:i4>438</vt:i4>
      </vt:variant>
      <vt:variant>
        <vt:i4>0</vt:i4>
      </vt:variant>
      <vt:variant>
        <vt:i4>5</vt:i4>
      </vt:variant>
      <vt:variant>
        <vt:lpwstr>http://www.iso.org/iso/en/prods-services/popstds/currencycodeslist.html</vt:lpwstr>
      </vt:variant>
      <vt:variant>
        <vt:lpwstr/>
      </vt:variant>
      <vt:variant>
        <vt:i4>4063282</vt:i4>
      </vt:variant>
      <vt:variant>
        <vt:i4>435</vt:i4>
      </vt:variant>
      <vt:variant>
        <vt:i4>0</vt:i4>
      </vt:variant>
      <vt:variant>
        <vt:i4>5</vt:i4>
      </vt:variant>
      <vt:variant>
        <vt:lpwstr>http://unitsofmeasure.org/ucum.html</vt:lpwstr>
      </vt:variant>
      <vt:variant>
        <vt:lpwstr/>
      </vt:variant>
      <vt:variant>
        <vt:i4>2818167</vt:i4>
      </vt:variant>
      <vt:variant>
        <vt:i4>432</vt:i4>
      </vt:variant>
      <vt:variant>
        <vt:i4>0</vt:i4>
      </vt:variant>
      <vt:variant>
        <vt:i4>5</vt:i4>
      </vt:variant>
      <vt:variant>
        <vt:lpwstr>http://www.jhs-suositukset.fi/suomi/jhs159</vt:lpwstr>
      </vt:variant>
      <vt:variant>
        <vt:lpwstr/>
      </vt:variant>
      <vt:variant>
        <vt:i4>4063265</vt:i4>
      </vt:variant>
      <vt:variant>
        <vt:i4>429</vt:i4>
      </vt:variant>
      <vt:variant>
        <vt:i4>0</vt:i4>
      </vt:variant>
      <vt:variant>
        <vt:i4>5</vt:i4>
      </vt:variant>
      <vt:variant>
        <vt:lpwstr>http://www.ietf.org/rfc/rfc2806.txt</vt:lpwstr>
      </vt:variant>
      <vt:variant>
        <vt:lpwstr/>
      </vt:variant>
      <vt:variant>
        <vt:i4>3604522</vt:i4>
      </vt:variant>
      <vt:variant>
        <vt:i4>426</vt:i4>
      </vt:variant>
      <vt:variant>
        <vt:i4>0</vt:i4>
      </vt:variant>
      <vt:variant>
        <vt:i4>5</vt:i4>
      </vt:variant>
      <vt:variant>
        <vt:lpwstr>http://www.ietf.org/rfc/rfc2396.txt</vt:lpwstr>
      </vt:variant>
      <vt:variant>
        <vt:lpwstr/>
      </vt:variant>
      <vt:variant>
        <vt:i4>2359410</vt:i4>
      </vt:variant>
      <vt:variant>
        <vt:i4>423</vt:i4>
      </vt:variant>
      <vt:variant>
        <vt:i4>0</vt:i4>
      </vt:variant>
      <vt:variant>
        <vt:i4>5</vt:i4>
      </vt:variant>
      <vt:variant>
        <vt:lpwstr>http://www.jhs-suositukset.fi/suomi/jhs106</vt:lpwstr>
      </vt:variant>
      <vt:variant>
        <vt:lpwstr/>
      </vt:variant>
      <vt:variant>
        <vt:i4>1114173</vt:i4>
      </vt:variant>
      <vt:variant>
        <vt:i4>416</vt:i4>
      </vt:variant>
      <vt:variant>
        <vt:i4>0</vt:i4>
      </vt:variant>
      <vt:variant>
        <vt:i4>5</vt:i4>
      </vt:variant>
      <vt:variant>
        <vt:lpwstr/>
      </vt:variant>
      <vt:variant>
        <vt:lpwstr>_Toc58484583</vt:lpwstr>
      </vt:variant>
      <vt:variant>
        <vt:i4>1048637</vt:i4>
      </vt:variant>
      <vt:variant>
        <vt:i4>410</vt:i4>
      </vt:variant>
      <vt:variant>
        <vt:i4>0</vt:i4>
      </vt:variant>
      <vt:variant>
        <vt:i4>5</vt:i4>
      </vt:variant>
      <vt:variant>
        <vt:lpwstr/>
      </vt:variant>
      <vt:variant>
        <vt:lpwstr>_Toc58484582</vt:lpwstr>
      </vt:variant>
      <vt:variant>
        <vt:i4>1245245</vt:i4>
      </vt:variant>
      <vt:variant>
        <vt:i4>404</vt:i4>
      </vt:variant>
      <vt:variant>
        <vt:i4>0</vt:i4>
      </vt:variant>
      <vt:variant>
        <vt:i4>5</vt:i4>
      </vt:variant>
      <vt:variant>
        <vt:lpwstr/>
      </vt:variant>
      <vt:variant>
        <vt:lpwstr>_Toc58484581</vt:lpwstr>
      </vt:variant>
      <vt:variant>
        <vt:i4>1179709</vt:i4>
      </vt:variant>
      <vt:variant>
        <vt:i4>398</vt:i4>
      </vt:variant>
      <vt:variant>
        <vt:i4>0</vt:i4>
      </vt:variant>
      <vt:variant>
        <vt:i4>5</vt:i4>
      </vt:variant>
      <vt:variant>
        <vt:lpwstr/>
      </vt:variant>
      <vt:variant>
        <vt:lpwstr>_Toc58484580</vt:lpwstr>
      </vt:variant>
      <vt:variant>
        <vt:i4>1769522</vt:i4>
      </vt:variant>
      <vt:variant>
        <vt:i4>392</vt:i4>
      </vt:variant>
      <vt:variant>
        <vt:i4>0</vt:i4>
      </vt:variant>
      <vt:variant>
        <vt:i4>5</vt:i4>
      </vt:variant>
      <vt:variant>
        <vt:lpwstr/>
      </vt:variant>
      <vt:variant>
        <vt:lpwstr>_Toc58484579</vt:lpwstr>
      </vt:variant>
      <vt:variant>
        <vt:i4>1703986</vt:i4>
      </vt:variant>
      <vt:variant>
        <vt:i4>386</vt:i4>
      </vt:variant>
      <vt:variant>
        <vt:i4>0</vt:i4>
      </vt:variant>
      <vt:variant>
        <vt:i4>5</vt:i4>
      </vt:variant>
      <vt:variant>
        <vt:lpwstr/>
      </vt:variant>
      <vt:variant>
        <vt:lpwstr>_Toc58484578</vt:lpwstr>
      </vt:variant>
      <vt:variant>
        <vt:i4>1376306</vt:i4>
      </vt:variant>
      <vt:variant>
        <vt:i4>380</vt:i4>
      </vt:variant>
      <vt:variant>
        <vt:i4>0</vt:i4>
      </vt:variant>
      <vt:variant>
        <vt:i4>5</vt:i4>
      </vt:variant>
      <vt:variant>
        <vt:lpwstr/>
      </vt:variant>
      <vt:variant>
        <vt:lpwstr>_Toc58484577</vt:lpwstr>
      </vt:variant>
      <vt:variant>
        <vt:i4>1310770</vt:i4>
      </vt:variant>
      <vt:variant>
        <vt:i4>374</vt:i4>
      </vt:variant>
      <vt:variant>
        <vt:i4>0</vt:i4>
      </vt:variant>
      <vt:variant>
        <vt:i4>5</vt:i4>
      </vt:variant>
      <vt:variant>
        <vt:lpwstr/>
      </vt:variant>
      <vt:variant>
        <vt:lpwstr>_Toc58484576</vt:lpwstr>
      </vt:variant>
      <vt:variant>
        <vt:i4>1507378</vt:i4>
      </vt:variant>
      <vt:variant>
        <vt:i4>368</vt:i4>
      </vt:variant>
      <vt:variant>
        <vt:i4>0</vt:i4>
      </vt:variant>
      <vt:variant>
        <vt:i4>5</vt:i4>
      </vt:variant>
      <vt:variant>
        <vt:lpwstr/>
      </vt:variant>
      <vt:variant>
        <vt:lpwstr>_Toc58484575</vt:lpwstr>
      </vt:variant>
      <vt:variant>
        <vt:i4>1441842</vt:i4>
      </vt:variant>
      <vt:variant>
        <vt:i4>362</vt:i4>
      </vt:variant>
      <vt:variant>
        <vt:i4>0</vt:i4>
      </vt:variant>
      <vt:variant>
        <vt:i4>5</vt:i4>
      </vt:variant>
      <vt:variant>
        <vt:lpwstr/>
      </vt:variant>
      <vt:variant>
        <vt:lpwstr>_Toc58484574</vt:lpwstr>
      </vt:variant>
      <vt:variant>
        <vt:i4>1114162</vt:i4>
      </vt:variant>
      <vt:variant>
        <vt:i4>356</vt:i4>
      </vt:variant>
      <vt:variant>
        <vt:i4>0</vt:i4>
      </vt:variant>
      <vt:variant>
        <vt:i4>5</vt:i4>
      </vt:variant>
      <vt:variant>
        <vt:lpwstr/>
      </vt:variant>
      <vt:variant>
        <vt:lpwstr>_Toc58484573</vt:lpwstr>
      </vt:variant>
      <vt:variant>
        <vt:i4>1048626</vt:i4>
      </vt:variant>
      <vt:variant>
        <vt:i4>350</vt:i4>
      </vt:variant>
      <vt:variant>
        <vt:i4>0</vt:i4>
      </vt:variant>
      <vt:variant>
        <vt:i4>5</vt:i4>
      </vt:variant>
      <vt:variant>
        <vt:lpwstr/>
      </vt:variant>
      <vt:variant>
        <vt:lpwstr>_Toc58484572</vt:lpwstr>
      </vt:variant>
      <vt:variant>
        <vt:i4>1245234</vt:i4>
      </vt:variant>
      <vt:variant>
        <vt:i4>344</vt:i4>
      </vt:variant>
      <vt:variant>
        <vt:i4>0</vt:i4>
      </vt:variant>
      <vt:variant>
        <vt:i4>5</vt:i4>
      </vt:variant>
      <vt:variant>
        <vt:lpwstr/>
      </vt:variant>
      <vt:variant>
        <vt:lpwstr>_Toc58484571</vt:lpwstr>
      </vt:variant>
      <vt:variant>
        <vt:i4>1179698</vt:i4>
      </vt:variant>
      <vt:variant>
        <vt:i4>338</vt:i4>
      </vt:variant>
      <vt:variant>
        <vt:i4>0</vt:i4>
      </vt:variant>
      <vt:variant>
        <vt:i4>5</vt:i4>
      </vt:variant>
      <vt:variant>
        <vt:lpwstr/>
      </vt:variant>
      <vt:variant>
        <vt:lpwstr>_Toc58484570</vt:lpwstr>
      </vt:variant>
      <vt:variant>
        <vt:i4>1769523</vt:i4>
      </vt:variant>
      <vt:variant>
        <vt:i4>332</vt:i4>
      </vt:variant>
      <vt:variant>
        <vt:i4>0</vt:i4>
      </vt:variant>
      <vt:variant>
        <vt:i4>5</vt:i4>
      </vt:variant>
      <vt:variant>
        <vt:lpwstr/>
      </vt:variant>
      <vt:variant>
        <vt:lpwstr>_Toc58484569</vt:lpwstr>
      </vt:variant>
      <vt:variant>
        <vt:i4>1703987</vt:i4>
      </vt:variant>
      <vt:variant>
        <vt:i4>326</vt:i4>
      </vt:variant>
      <vt:variant>
        <vt:i4>0</vt:i4>
      </vt:variant>
      <vt:variant>
        <vt:i4>5</vt:i4>
      </vt:variant>
      <vt:variant>
        <vt:lpwstr/>
      </vt:variant>
      <vt:variant>
        <vt:lpwstr>_Toc58484568</vt:lpwstr>
      </vt:variant>
      <vt:variant>
        <vt:i4>1376307</vt:i4>
      </vt:variant>
      <vt:variant>
        <vt:i4>320</vt:i4>
      </vt:variant>
      <vt:variant>
        <vt:i4>0</vt:i4>
      </vt:variant>
      <vt:variant>
        <vt:i4>5</vt:i4>
      </vt:variant>
      <vt:variant>
        <vt:lpwstr/>
      </vt:variant>
      <vt:variant>
        <vt:lpwstr>_Toc58484567</vt:lpwstr>
      </vt:variant>
      <vt:variant>
        <vt:i4>1310771</vt:i4>
      </vt:variant>
      <vt:variant>
        <vt:i4>314</vt:i4>
      </vt:variant>
      <vt:variant>
        <vt:i4>0</vt:i4>
      </vt:variant>
      <vt:variant>
        <vt:i4>5</vt:i4>
      </vt:variant>
      <vt:variant>
        <vt:lpwstr/>
      </vt:variant>
      <vt:variant>
        <vt:lpwstr>_Toc58484566</vt:lpwstr>
      </vt:variant>
      <vt:variant>
        <vt:i4>1507379</vt:i4>
      </vt:variant>
      <vt:variant>
        <vt:i4>308</vt:i4>
      </vt:variant>
      <vt:variant>
        <vt:i4>0</vt:i4>
      </vt:variant>
      <vt:variant>
        <vt:i4>5</vt:i4>
      </vt:variant>
      <vt:variant>
        <vt:lpwstr/>
      </vt:variant>
      <vt:variant>
        <vt:lpwstr>_Toc58484565</vt:lpwstr>
      </vt:variant>
      <vt:variant>
        <vt:i4>1441843</vt:i4>
      </vt:variant>
      <vt:variant>
        <vt:i4>302</vt:i4>
      </vt:variant>
      <vt:variant>
        <vt:i4>0</vt:i4>
      </vt:variant>
      <vt:variant>
        <vt:i4>5</vt:i4>
      </vt:variant>
      <vt:variant>
        <vt:lpwstr/>
      </vt:variant>
      <vt:variant>
        <vt:lpwstr>_Toc58484564</vt:lpwstr>
      </vt:variant>
      <vt:variant>
        <vt:i4>1114163</vt:i4>
      </vt:variant>
      <vt:variant>
        <vt:i4>296</vt:i4>
      </vt:variant>
      <vt:variant>
        <vt:i4>0</vt:i4>
      </vt:variant>
      <vt:variant>
        <vt:i4>5</vt:i4>
      </vt:variant>
      <vt:variant>
        <vt:lpwstr/>
      </vt:variant>
      <vt:variant>
        <vt:lpwstr>_Toc58484563</vt:lpwstr>
      </vt:variant>
      <vt:variant>
        <vt:i4>1048627</vt:i4>
      </vt:variant>
      <vt:variant>
        <vt:i4>290</vt:i4>
      </vt:variant>
      <vt:variant>
        <vt:i4>0</vt:i4>
      </vt:variant>
      <vt:variant>
        <vt:i4>5</vt:i4>
      </vt:variant>
      <vt:variant>
        <vt:lpwstr/>
      </vt:variant>
      <vt:variant>
        <vt:lpwstr>_Toc58484562</vt:lpwstr>
      </vt:variant>
      <vt:variant>
        <vt:i4>1245235</vt:i4>
      </vt:variant>
      <vt:variant>
        <vt:i4>284</vt:i4>
      </vt:variant>
      <vt:variant>
        <vt:i4>0</vt:i4>
      </vt:variant>
      <vt:variant>
        <vt:i4>5</vt:i4>
      </vt:variant>
      <vt:variant>
        <vt:lpwstr/>
      </vt:variant>
      <vt:variant>
        <vt:lpwstr>_Toc58484561</vt:lpwstr>
      </vt:variant>
      <vt:variant>
        <vt:i4>1179699</vt:i4>
      </vt:variant>
      <vt:variant>
        <vt:i4>278</vt:i4>
      </vt:variant>
      <vt:variant>
        <vt:i4>0</vt:i4>
      </vt:variant>
      <vt:variant>
        <vt:i4>5</vt:i4>
      </vt:variant>
      <vt:variant>
        <vt:lpwstr/>
      </vt:variant>
      <vt:variant>
        <vt:lpwstr>_Toc58484560</vt:lpwstr>
      </vt:variant>
      <vt:variant>
        <vt:i4>1769520</vt:i4>
      </vt:variant>
      <vt:variant>
        <vt:i4>272</vt:i4>
      </vt:variant>
      <vt:variant>
        <vt:i4>0</vt:i4>
      </vt:variant>
      <vt:variant>
        <vt:i4>5</vt:i4>
      </vt:variant>
      <vt:variant>
        <vt:lpwstr/>
      </vt:variant>
      <vt:variant>
        <vt:lpwstr>_Toc58484559</vt:lpwstr>
      </vt:variant>
      <vt:variant>
        <vt:i4>1703984</vt:i4>
      </vt:variant>
      <vt:variant>
        <vt:i4>266</vt:i4>
      </vt:variant>
      <vt:variant>
        <vt:i4>0</vt:i4>
      </vt:variant>
      <vt:variant>
        <vt:i4>5</vt:i4>
      </vt:variant>
      <vt:variant>
        <vt:lpwstr/>
      </vt:variant>
      <vt:variant>
        <vt:lpwstr>_Toc58484558</vt:lpwstr>
      </vt:variant>
      <vt:variant>
        <vt:i4>1376304</vt:i4>
      </vt:variant>
      <vt:variant>
        <vt:i4>260</vt:i4>
      </vt:variant>
      <vt:variant>
        <vt:i4>0</vt:i4>
      </vt:variant>
      <vt:variant>
        <vt:i4>5</vt:i4>
      </vt:variant>
      <vt:variant>
        <vt:lpwstr/>
      </vt:variant>
      <vt:variant>
        <vt:lpwstr>_Toc58484557</vt:lpwstr>
      </vt:variant>
      <vt:variant>
        <vt:i4>1310768</vt:i4>
      </vt:variant>
      <vt:variant>
        <vt:i4>254</vt:i4>
      </vt:variant>
      <vt:variant>
        <vt:i4>0</vt:i4>
      </vt:variant>
      <vt:variant>
        <vt:i4>5</vt:i4>
      </vt:variant>
      <vt:variant>
        <vt:lpwstr/>
      </vt:variant>
      <vt:variant>
        <vt:lpwstr>_Toc58484556</vt:lpwstr>
      </vt:variant>
      <vt:variant>
        <vt:i4>1507376</vt:i4>
      </vt:variant>
      <vt:variant>
        <vt:i4>248</vt:i4>
      </vt:variant>
      <vt:variant>
        <vt:i4>0</vt:i4>
      </vt:variant>
      <vt:variant>
        <vt:i4>5</vt:i4>
      </vt:variant>
      <vt:variant>
        <vt:lpwstr/>
      </vt:variant>
      <vt:variant>
        <vt:lpwstr>_Toc58484555</vt:lpwstr>
      </vt:variant>
      <vt:variant>
        <vt:i4>1441840</vt:i4>
      </vt:variant>
      <vt:variant>
        <vt:i4>242</vt:i4>
      </vt:variant>
      <vt:variant>
        <vt:i4>0</vt:i4>
      </vt:variant>
      <vt:variant>
        <vt:i4>5</vt:i4>
      </vt:variant>
      <vt:variant>
        <vt:lpwstr/>
      </vt:variant>
      <vt:variant>
        <vt:lpwstr>_Toc58484554</vt:lpwstr>
      </vt:variant>
      <vt:variant>
        <vt:i4>1114160</vt:i4>
      </vt:variant>
      <vt:variant>
        <vt:i4>236</vt:i4>
      </vt:variant>
      <vt:variant>
        <vt:i4>0</vt:i4>
      </vt:variant>
      <vt:variant>
        <vt:i4>5</vt:i4>
      </vt:variant>
      <vt:variant>
        <vt:lpwstr/>
      </vt:variant>
      <vt:variant>
        <vt:lpwstr>_Toc58484553</vt:lpwstr>
      </vt:variant>
      <vt:variant>
        <vt:i4>1048624</vt:i4>
      </vt:variant>
      <vt:variant>
        <vt:i4>230</vt:i4>
      </vt:variant>
      <vt:variant>
        <vt:i4>0</vt:i4>
      </vt:variant>
      <vt:variant>
        <vt:i4>5</vt:i4>
      </vt:variant>
      <vt:variant>
        <vt:lpwstr/>
      </vt:variant>
      <vt:variant>
        <vt:lpwstr>_Toc58484552</vt:lpwstr>
      </vt:variant>
      <vt:variant>
        <vt:i4>1245232</vt:i4>
      </vt:variant>
      <vt:variant>
        <vt:i4>224</vt:i4>
      </vt:variant>
      <vt:variant>
        <vt:i4>0</vt:i4>
      </vt:variant>
      <vt:variant>
        <vt:i4>5</vt:i4>
      </vt:variant>
      <vt:variant>
        <vt:lpwstr/>
      </vt:variant>
      <vt:variant>
        <vt:lpwstr>_Toc58484551</vt:lpwstr>
      </vt:variant>
      <vt:variant>
        <vt:i4>1179696</vt:i4>
      </vt:variant>
      <vt:variant>
        <vt:i4>218</vt:i4>
      </vt:variant>
      <vt:variant>
        <vt:i4>0</vt:i4>
      </vt:variant>
      <vt:variant>
        <vt:i4>5</vt:i4>
      </vt:variant>
      <vt:variant>
        <vt:lpwstr/>
      </vt:variant>
      <vt:variant>
        <vt:lpwstr>_Toc58484550</vt:lpwstr>
      </vt:variant>
      <vt:variant>
        <vt:i4>1769521</vt:i4>
      </vt:variant>
      <vt:variant>
        <vt:i4>212</vt:i4>
      </vt:variant>
      <vt:variant>
        <vt:i4>0</vt:i4>
      </vt:variant>
      <vt:variant>
        <vt:i4>5</vt:i4>
      </vt:variant>
      <vt:variant>
        <vt:lpwstr/>
      </vt:variant>
      <vt:variant>
        <vt:lpwstr>_Toc58484549</vt:lpwstr>
      </vt:variant>
      <vt:variant>
        <vt:i4>1703985</vt:i4>
      </vt:variant>
      <vt:variant>
        <vt:i4>206</vt:i4>
      </vt:variant>
      <vt:variant>
        <vt:i4>0</vt:i4>
      </vt:variant>
      <vt:variant>
        <vt:i4>5</vt:i4>
      </vt:variant>
      <vt:variant>
        <vt:lpwstr/>
      </vt:variant>
      <vt:variant>
        <vt:lpwstr>_Toc58484548</vt:lpwstr>
      </vt:variant>
      <vt:variant>
        <vt:i4>1376305</vt:i4>
      </vt:variant>
      <vt:variant>
        <vt:i4>200</vt:i4>
      </vt:variant>
      <vt:variant>
        <vt:i4>0</vt:i4>
      </vt:variant>
      <vt:variant>
        <vt:i4>5</vt:i4>
      </vt:variant>
      <vt:variant>
        <vt:lpwstr/>
      </vt:variant>
      <vt:variant>
        <vt:lpwstr>_Toc58484547</vt:lpwstr>
      </vt:variant>
      <vt:variant>
        <vt:i4>1310769</vt:i4>
      </vt:variant>
      <vt:variant>
        <vt:i4>194</vt:i4>
      </vt:variant>
      <vt:variant>
        <vt:i4>0</vt:i4>
      </vt:variant>
      <vt:variant>
        <vt:i4>5</vt:i4>
      </vt:variant>
      <vt:variant>
        <vt:lpwstr/>
      </vt:variant>
      <vt:variant>
        <vt:lpwstr>_Toc58484546</vt:lpwstr>
      </vt:variant>
      <vt:variant>
        <vt:i4>1507377</vt:i4>
      </vt:variant>
      <vt:variant>
        <vt:i4>188</vt:i4>
      </vt:variant>
      <vt:variant>
        <vt:i4>0</vt:i4>
      </vt:variant>
      <vt:variant>
        <vt:i4>5</vt:i4>
      </vt:variant>
      <vt:variant>
        <vt:lpwstr/>
      </vt:variant>
      <vt:variant>
        <vt:lpwstr>_Toc58484545</vt:lpwstr>
      </vt:variant>
      <vt:variant>
        <vt:i4>1441841</vt:i4>
      </vt:variant>
      <vt:variant>
        <vt:i4>182</vt:i4>
      </vt:variant>
      <vt:variant>
        <vt:i4>0</vt:i4>
      </vt:variant>
      <vt:variant>
        <vt:i4>5</vt:i4>
      </vt:variant>
      <vt:variant>
        <vt:lpwstr/>
      </vt:variant>
      <vt:variant>
        <vt:lpwstr>_Toc58484544</vt:lpwstr>
      </vt:variant>
      <vt:variant>
        <vt:i4>1114161</vt:i4>
      </vt:variant>
      <vt:variant>
        <vt:i4>176</vt:i4>
      </vt:variant>
      <vt:variant>
        <vt:i4>0</vt:i4>
      </vt:variant>
      <vt:variant>
        <vt:i4>5</vt:i4>
      </vt:variant>
      <vt:variant>
        <vt:lpwstr/>
      </vt:variant>
      <vt:variant>
        <vt:lpwstr>_Toc58484543</vt:lpwstr>
      </vt:variant>
      <vt:variant>
        <vt:i4>1048625</vt:i4>
      </vt:variant>
      <vt:variant>
        <vt:i4>170</vt:i4>
      </vt:variant>
      <vt:variant>
        <vt:i4>0</vt:i4>
      </vt:variant>
      <vt:variant>
        <vt:i4>5</vt:i4>
      </vt:variant>
      <vt:variant>
        <vt:lpwstr/>
      </vt:variant>
      <vt:variant>
        <vt:lpwstr>_Toc58484542</vt:lpwstr>
      </vt:variant>
      <vt:variant>
        <vt:i4>1245233</vt:i4>
      </vt:variant>
      <vt:variant>
        <vt:i4>164</vt:i4>
      </vt:variant>
      <vt:variant>
        <vt:i4>0</vt:i4>
      </vt:variant>
      <vt:variant>
        <vt:i4>5</vt:i4>
      </vt:variant>
      <vt:variant>
        <vt:lpwstr/>
      </vt:variant>
      <vt:variant>
        <vt:lpwstr>_Toc58484541</vt:lpwstr>
      </vt:variant>
      <vt:variant>
        <vt:i4>1179697</vt:i4>
      </vt:variant>
      <vt:variant>
        <vt:i4>158</vt:i4>
      </vt:variant>
      <vt:variant>
        <vt:i4>0</vt:i4>
      </vt:variant>
      <vt:variant>
        <vt:i4>5</vt:i4>
      </vt:variant>
      <vt:variant>
        <vt:lpwstr/>
      </vt:variant>
      <vt:variant>
        <vt:lpwstr>_Toc58484540</vt:lpwstr>
      </vt:variant>
      <vt:variant>
        <vt:i4>1769526</vt:i4>
      </vt:variant>
      <vt:variant>
        <vt:i4>152</vt:i4>
      </vt:variant>
      <vt:variant>
        <vt:i4>0</vt:i4>
      </vt:variant>
      <vt:variant>
        <vt:i4>5</vt:i4>
      </vt:variant>
      <vt:variant>
        <vt:lpwstr/>
      </vt:variant>
      <vt:variant>
        <vt:lpwstr>_Toc58484539</vt:lpwstr>
      </vt:variant>
      <vt:variant>
        <vt:i4>1703990</vt:i4>
      </vt:variant>
      <vt:variant>
        <vt:i4>146</vt:i4>
      </vt:variant>
      <vt:variant>
        <vt:i4>0</vt:i4>
      </vt:variant>
      <vt:variant>
        <vt:i4>5</vt:i4>
      </vt:variant>
      <vt:variant>
        <vt:lpwstr/>
      </vt:variant>
      <vt:variant>
        <vt:lpwstr>_Toc58484538</vt:lpwstr>
      </vt:variant>
      <vt:variant>
        <vt:i4>1376310</vt:i4>
      </vt:variant>
      <vt:variant>
        <vt:i4>140</vt:i4>
      </vt:variant>
      <vt:variant>
        <vt:i4>0</vt:i4>
      </vt:variant>
      <vt:variant>
        <vt:i4>5</vt:i4>
      </vt:variant>
      <vt:variant>
        <vt:lpwstr/>
      </vt:variant>
      <vt:variant>
        <vt:lpwstr>_Toc58484537</vt:lpwstr>
      </vt:variant>
      <vt:variant>
        <vt:i4>1310774</vt:i4>
      </vt:variant>
      <vt:variant>
        <vt:i4>134</vt:i4>
      </vt:variant>
      <vt:variant>
        <vt:i4>0</vt:i4>
      </vt:variant>
      <vt:variant>
        <vt:i4>5</vt:i4>
      </vt:variant>
      <vt:variant>
        <vt:lpwstr/>
      </vt:variant>
      <vt:variant>
        <vt:lpwstr>_Toc58484536</vt:lpwstr>
      </vt:variant>
      <vt:variant>
        <vt:i4>1507382</vt:i4>
      </vt:variant>
      <vt:variant>
        <vt:i4>128</vt:i4>
      </vt:variant>
      <vt:variant>
        <vt:i4>0</vt:i4>
      </vt:variant>
      <vt:variant>
        <vt:i4>5</vt:i4>
      </vt:variant>
      <vt:variant>
        <vt:lpwstr/>
      </vt:variant>
      <vt:variant>
        <vt:lpwstr>_Toc58484535</vt:lpwstr>
      </vt:variant>
      <vt:variant>
        <vt:i4>1441846</vt:i4>
      </vt:variant>
      <vt:variant>
        <vt:i4>122</vt:i4>
      </vt:variant>
      <vt:variant>
        <vt:i4>0</vt:i4>
      </vt:variant>
      <vt:variant>
        <vt:i4>5</vt:i4>
      </vt:variant>
      <vt:variant>
        <vt:lpwstr/>
      </vt:variant>
      <vt:variant>
        <vt:lpwstr>_Toc58484534</vt:lpwstr>
      </vt:variant>
      <vt:variant>
        <vt:i4>1114166</vt:i4>
      </vt:variant>
      <vt:variant>
        <vt:i4>116</vt:i4>
      </vt:variant>
      <vt:variant>
        <vt:i4>0</vt:i4>
      </vt:variant>
      <vt:variant>
        <vt:i4>5</vt:i4>
      </vt:variant>
      <vt:variant>
        <vt:lpwstr/>
      </vt:variant>
      <vt:variant>
        <vt:lpwstr>_Toc58484533</vt:lpwstr>
      </vt:variant>
      <vt:variant>
        <vt:i4>1048630</vt:i4>
      </vt:variant>
      <vt:variant>
        <vt:i4>110</vt:i4>
      </vt:variant>
      <vt:variant>
        <vt:i4>0</vt:i4>
      </vt:variant>
      <vt:variant>
        <vt:i4>5</vt:i4>
      </vt:variant>
      <vt:variant>
        <vt:lpwstr/>
      </vt:variant>
      <vt:variant>
        <vt:lpwstr>_Toc58484532</vt:lpwstr>
      </vt:variant>
      <vt:variant>
        <vt:i4>1245238</vt:i4>
      </vt:variant>
      <vt:variant>
        <vt:i4>104</vt:i4>
      </vt:variant>
      <vt:variant>
        <vt:i4>0</vt:i4>
      </vt:variant>
      <vt:variant>
        <vt:i4>5</vt:i4>
      </vt:variant>
      <vt:variant>
        <vt:lpwstr/>
      </vt:variant>
      <vt:variant>
        <vt:lpwstr>_Toc58484531</vt:lpwstr>
      </vt:variant>
      <vt:variant>
        <vt:i4>1179702</vt:i4>
      </vt:variant>
      <vt:variant>
        <vt:i4>98</vt:i4>
      </vt:variant>
      <vt:variant>
        <vt:i4>0</vt:i4>
      </vt:variant>
      <vt:variant>
        <vt:i4>5</vt:i4>
      </vt:variant>
      <vt:variant>
        <vt:lpwstr/>
      </vt:variant>
      <vt:variant>
        <vt:lpwstr>_Toc58484530</vt:lpwstr>
      </vt:variant>
      <vt:variant>
        <vt:i4>1769527</vt:i4>
      </vt:variant>
      <vt:variant>
        <vt:i4>92</vt:i4>
      </vt:variant>
      <vt:variant>
        <vt:i4>0</vt:i4>
      </vt:variant>
      <vt:variant>
        <vt:i4>5</vt:i4>
      </vt:variant>
      <vt:variant>
        <vt:lpwstr/>
      </vt:variant>
      <vt:variant>
        <vt:lpwstr>_Toc58484529</vt:lpwstr>
      </vt:variant>
      <vt:variant>
        <vt:i4>1703991</vt:i4>
      </vt:variant>
      <vt:variant>
        <vt:i4>86</vt:i4>
      </vt:variant>
      <vt:variant>
        <vt:i4>0</vt:i4>
      </vt:variant>
      <vt:variant>
        <vt:i4>5</vt:i4>
      </vt:variant>
      <vt:variant>
        <vt:lpwstr/>
      </vt:variant>
      <vt:variant>
        <vt:lpwstr>_Toc58484528</vt:lpwstr>
      </vt:variant>
      <vt:variant>
        <vt:i4>1376311</vt:i4>
      </vt:variant>
      <vt:variant>
        <vt:i4>80</vt:i4>
      </vt:variant>
      <vt:variant>
        <vt:i4>0</vt:i4>
      </vt:variant>
      <vt:variant>
        <vt:i4>5</vt:i4>
      </vt:variant>
      <vt:variant>
        <vt:lpwstr/>
      </vt:variant>
      <vt:variant>
        <vt:lpwstr>_Toc58484527</vt:lpwstr>
      </vt:variant>
      <vt:variant>
        <vt:i4>1310775</vt:i4>
      </vt:variant>
      <vt:variant>
        <vt:i4>74</vt:i4>
      </vt:variant>
      <vt:variant>
        <vt:i4>0</vt:i4>
      </vt:variant>
      <vt:variant>
        <vt:i4>5</vt:i4>
      </vt:variant>
      <vt:variant>
        <vt:lpwstr/>
      </vt:variant>
      <vt:variant>
        <vt:lpwstr>_Toc58484526</vt:lpwstr>
      </vt:variant>
      <vt:variant>
        <vt:i4>1507383</vt:i4>
      </vt:variant>
      <vt:variant>
        <vt:i4>68</vt:i4>
      </vt:variant>
      <vt:variant>
        <vt:i4>0</vt:i4>
      </vt:variant>
      <vt:variant>
        <vt:i4>5</vt:i4>
      </vt:variant>
      <vt:variant>
        <vt:lpwstr/>
      </vt:variant>
      <vt:variant>
        <vt:lpwstr>_Toc58484525</vt:lpwstr>
      </vt:variant>
      <vt:variant>
        <vt:i4>1441847</vt:i4>
      </vt:variant>
      <vt:variant>
        <vt:i4>62</vt:i4>
      </vt:variant>
      <vt:variant>
        <vt:i4>0</vt:i4>
      </vt:variant>
      <vt:variant>
        <vt:i4>5</vt:i4>
      </vt:variant>
      <vt:variant>
        <vt:lpwstr/>
      </vt:variant>
      <vt:variant>
        <vt:lpwstr>_Toc58484524</vt:lpwstr>
      </vt:variant>
      <vt:variant>
        <vt:i4>1114167</vt:i4>
      </vt:variant>
      <vt:variant>
        <vt:i4>56</vt:i4>
      </vt:variant>
      <vt:variant>
        <vt:i4>0</vt:i4>
      </vt:variant>
      <vt:variant>
        <vt:i4>5</vt:i4>
      </vt:variant>
      <vt:variant>
        <vt:lpwstr/>
      </vt:variant>
      <vt:variant>
        <vt:lpwstr>_Toc58484523</vt:lpwstr>
      </vt:variant>
      <vt:variant>
        <vt:i4>1048631</vt:i4>
      </vt:variant>
      <vt:variant>
        <vt:i4>50</vt:i4>
      </vt:variant>
      <vt:variant>
        <vt:i4>0</vt:i4>
      </vt:variant>
      <vt:variant>
        <vt:i4>5</vt:i4>
      </vt:variant>
      <vt:variant>
        <vt:lpwstr/>
      </vt:variant>
      <vt:variant>
        <vt:lpwstr>_Toc58484522</vt:lpwstr>
      </vt:variant>
      <vt:variant>
        <vt:i4>1245239</vt:i4>
      </vt:variant>
      <vt:variant>
        <vt:i4>44</vt:i4>
      </vt:variant>
      <vt:variant>
        <vt:i4>0</vt:i4>
      </vt:variant>
      <vt:variant>
        <vt:i4>5</vt:i4>
      </vt:variant>
      <vt:variant>
        <vt:lpwstr/>
      </vt:variant>
      <vt:variant>
        <vt:lpwstr>_Toc58484521</vt:lpwstr>
      </vt:variant>
      <vt:variant>
        <vt:i4>1179703</vt:i4>
      </vt:variant>
      <vt:variant>
        <vt:i4>38</vt:i4>
      </vt:variant>
      <vt:variant>
        <vt:i4>0</vt:i4>
      </vt:variant>
      <vt:variant>
        <vt:i4>5</vt:i4>
      </vt:variant>
      <vt:variant>
        <vt:lpwstr/>
      </vt:variant>
      <vt:variant>
        <vt:lpwstr>_Toc58484520</vt:lpwstr>
      </vt:variant>
      <vt:variant>
        <vt:i4>1769524</vt:i4>
      </vt:variant>
      <vt:variant>
        <vt:i4>32</vt:i4>
      </vt:variant>
      <vt:variant>
        <vt:i4>0</vt:i4>
      </vt:variant>
      <vt:variant>
        <vt:i4>5</vt:i4>
      </vt:variant>
      <vt:variant>
        <vt:lpwstr/>
      </vt:variant>
      <vt:variant>
        <vt:lpwstr>_Toc58484519</vt:lpwstr>
      </vt:variant>
      <vt:variant>
        <vt:i4>1703988</vt:i4>
      </vt:variant>
      <vt:variant>
        <vt:i4>26</vt:i4>
      </vt:variant>
      <vt:variant>
        <vt:i4>0</vt:i4>
      </vt:variant>
      <vt:variant>
        <vt:i4>5</vt:i4>
      </vt:variant>
      <vt:variant>
        <vt:lpwstr/>
      </vt:variant>
      <vt:variant>
        <vt:lpwstr>_Toc58484518</vt:lpwstr>
      </vt:variant>
      <vt:variant>
        <vt:i4>1376308</vt:i4>
      </vt:variant>
      <vt:variant>
        <vt:i4>20</vt:i4>
      </vt:variant>
      <vt:variant>
        <vt:i4>0</vt:i4>
      </vt:variant>
      <vt:variant>
        <vt:i4>5</vt:i4>
      </vt:variant>
      <vt:variant>
        <vt:lpwstr/>
      </vt:variant>
      <vt:variant>
        <vt:lpwstr>_Toc58484517</vt:lpwstr>
      </vt:variant>
      <vt:variant>
        <vt:i4>1310772</vt:i4>
      </vt:variant>
      <vt:variant>
        <vt:i4>14</vt:i4>
      </vt:variant>
      <vt:variant>
        <vt:i4>0</vt:i4>
      </vt:variant>
      <vt:variant>
        <vt:i4>5</vt:i4>
      </vt:variant>
      <vt:variant>
        <vt:lpwstr/>
      </vt:variant>
      <vt:variant>
        <vt:lpwstr>_Toc58484516</vt:lpwstr>
      </vt:variant>
      <vt:variant>
        <vt:i4>1507380</vt:i4>
      </vt:variant>
      <vt:variant>
        <vt:i4>8</vt:i4>
      </vt:variant>
      <vt:variant>
        <vt:i4>0</vt:i4>
      </vt:variant>
      <vt:variant>
        <vt:i4>5</vt:i4>
      </vt:variant>
      <vt:variant>
        <vt:lpwstr/>
      </vt:variant>
      <vt:variant>
        <vt:lpwstr>_Toc58484515</vt:lpwstr>
      </vt:variant>
      <vt:variant>
        <vt:i4>1441844</vt:i4>
      </vt:variant>
      <vt:variant>
        <vt:i4>2</vt:i4>
      </vt:variant>
      <vt:variant>
        <vt:i4>0</vt:i4>
      </vt:variant>
      <vt:variant>
        <vt:i4>5</vt:i4>
      </vt:variant>
      <vt:variant>
        <vt:lpwstr/>
      </vt:variant>
      <vt:variant>
        <vt:lpwstr>_Toc58484514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OpenCDA 2008 Tietotyypit</dc:title>
  <dc:subject>Määrittelydokumentti</dc:subject>
  <dc:creator/>
  <cp:keywords/>
  <dc:description/>
  <cp:lastModifiedBy/>
  <cp:revision>1</cp:revision>
  <cp:lastPrinted>2008-04-24T08:49:00Z</cp:lastPrinted>
  <dcterms:created xsi:type="dcterms:W3CDTF">2025-07-01T06:06:00Z</dcterms:created>
  <dcterms:modified xsi:type="dcterms:W3CDTF">2025-07-01T06:06:00Z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1.41</vt:lpwstr>
  </property>
  <property fmtid="{D5CDD505-2E9C-101B-9397-08002B2CF9AE}" pid="3" name="VersioPäivä">
    <vt:filetime>2015-06-24T21:00:00Z</vt:filetime>
  </property>
  <property fmtid="{D5CDD505-2E9C-101B-9397-08002B2CF9AE}" pid="4" name="OID">
    <vt:lpwstr>1.2.246.777.11.2015.25</vt:lpwstr>
  </property>
  <property fmtid="{D5CDD505-2E9C-101B-9397-08002B2CF9AE}" pid="5" name="ContentType">
    <vt:lpwstr>Asiakirja</vt:lpwstr>
  </property>
  <property fmtid="{D5CDD505-2E9C-101B-9397-08002B2CF9AE}" pid="6" name="TaxKeywordTaxHTField">
    <vt:lpwstr/>
  </property>
  <property fmtid="{D5CDD505-2E9C-101B-9397-08002B2CF9AE}" pid="7" name="TaxKeyword">
    <vt:lpwstr/>
  </property>
  <property fmtid="{D5CDD505-2E9C-101B-9397-08002B2CF9AE}" pid="8" name="TaxCatchAll">
    <vt:lpwstr/>
  </property>
</Properties>
</file>