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8844"/>
      </w:tblGrid>
      <w:tr w:rsidR="007B62FD" w14:paraId="7A1F014D" w14:textId="77777777" w:rsidTr="00A00505">
        <w:trPr>
          <w:trHeight w:val="2880"/>
          <w:jc w:val="center"/>
        </w:trPr>
        <w:tc>
          <w:tcPr>
            <w:tcW w:w="5000" w:type="pct"/>
            <w:tcBorders>
              <w:bottom w:val="single" w:sz="4" w:space="0" w:color="auto"/>
            </w:tcBorders>
          </w:tcPr>
          <w:p w14:paraId="7A1F014C" w14:textId="5AC78F4A" w:rsidR="007B62FD" w:rsidRDefault="00F93DB1" w:rsidP="00F93DB1">
            <w:r w:rsidRPr="00176DFF">
              <w:rPr>
                <w:noProof/>
                <w:lang w:eastAsia="fi-FI"/>
              </w:rPr>
              <w:drawing>
                <wp:inline distT="0" distB="0" distL="0" distR="0" wp14:anchorId="527659D1" wp14:editId="4D4E3A1E">
                  <wp:extent cx="1866900" cy="463104"/>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6992" cy="480491"/>
                          </a:xfrm>
                          <a:prstGeom prst="rect">
                            <a:avLst/>
                          </a:prstGeom>
                          <a:noFill/>
                          <a:ln>
                            <a:noFill/>
                          </a:ln>
                        </pic:spPr>
                      </pic:pic>
                    </a:graphicData>
                  </a:graphic>
                </wp:inline>
              </w:drawing>
            </w:r>
            <w:r w:rsidR="00C500C4">
              <w:rPr>
                <w:noProof/>
                <w:lang w:eastAsia="fi-FI"/>
              </w:rPr>
              <w:drawing>
                <wp:anchor distT="0" distB="0" distL="114300" distR="114300" simplePos="0" relativeHeight="251658240" behindDoc="0" locked="0" layoutInCell="1" allowOverlap="1" wp14:anchorId="7A1F02B0" wp14:editId="7A1F02B1">
                  <wp:simplePos x="3315970" y="1337310"/>
                  <wp:positionH relativeFrom="column">
                    <wp:align>right</wp:align>
                  </wp:positionH>
                  <wp:positionV relativeFrom="page">
                    <wp:align>top</wp:align>
                  </wp:positionV>
                  <wp:extent cx="1098000" cy="795600"/>
                  <wp:effectExtent l="0" t="0" r="6985" b="5080"/>
                  <wp:wrapNone/>
                  <wp:docPr id="5" name="Kuva 5"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p>
        </w:tc>
      </w:tr>
      <w:tr w:rsidR="00BE28A8" w14:paraId="7A1F014F" w14:textId="77777777" w:rsidTr="00A00505">
        <w:trPr>
          <w:trHeight w:val="357"/>
          <w:jc w:val="center"/>
        </w:trPr>
        <w:tc>
          <w:tcPr>
            <w:tcW w:w="5000" w:type="pct"/>
            <w:tcBorders>
              <w:top w:val="single" w:sz="4" w:space="0" w:color="auto"/>
            </w:tcBorders>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rsidRPr="005C3B6D" w14:paraId="7A1F0157" w14:textId="77777777" w:rsidTr="00A00505">
        <w:trPr>
          <w:trHeight w:val="720"/>
          <w:jc w:val="center"/>
        </w:trPr>
        <w:tc>
          <w:tcPr>
            <w:tcW w:w="5000" w:type="pct"/>
            <w:vAlign w:val="center"/>
          </w:tcPr>
          <w:p w14:paraId="7412CD1A" w14:textId="77777777" w:rsidR="007B62FD" w:rsidRPr="00E210A5" w:rsidRDefault="00FD4E17" w:rsidP="002E6379">
            <w:pPr>
              <w:pStyle w:val="Eivli"/>
              <w:jc w:val="center"/>
              <w:rPr>
                <w:ins w:id="0" w:author="Tuomainen Mika" w:date="2020-06-08T09:45:00Z"/>
                <w:rFonts w:ascii="Times New Roman" w:eastAsiaTheme="majorEastAsia" w:hAnsi="Times New Roman" w:cs="Times New Roman"/>
                <w:b/>
                <w:sz w:val="40"/>
                <w:szCs w:val="44"/>
                <w:lang w:val="en-US"/>
              </w:rPr>
            </w:pPr>
            <w:r w:rsidRPr="00E210A5">
              <w:rPr>
                <w:rFonts w:ascii="Times New Roman" w:eastAsiaTheme="majorEastAsia" w:hAnsi="Times New Roman" w:cs="Times New Roman"/>
                <w:b/>
                <w:sz w:val="40"/>
                <w:szCs w:val="44"/>
                <w:lang w:val="en-US"/>
              </w:rPr>
              <w:t>Optometria</w:t>
            </w:r>
            <w:r w:rsidR="006926EC" w:rsidRPr="00E210A5">
              <w:rPr>
                <w:rFonts w:ascii="Times New Roman" w:eastAsiaTheme="majorEastAsia" w:hAnsi="Times New Roman" w:cs="Times New Roman"/>
                <w:b/>
                <w:sz w:val="40"/>
                <w:szCs w:val="44"/>
                <w:lang w:val="en-US"/>
              </w:rPr>
              <w:t xml:space="preserve"> </w:t>
            </w:r>
            <w:r w:rsidR="00A00505" w:rsidRPr="00E210A5">
              <w:rPr>
                <w:rFonts w:ascii="Times New Roman" w:eastAsiaTheme="majorEastAsia" w:hAnsi="Times New Roman" w:cs="Times New Roman"/>
                <w:b/>
                <w:sz w:val="40"/>
                <w:szCs w:val="44"/>
                <w:lang w:val="en-US"/>
              </w:rPr>
              <w:t>CDA</w:t>
            </w:r>
          </w:p>
          <w:p w14:paraId="7A1F0156" w14:textId="0F1156EB" w:rsidR="00D40A6F" w:rsidRPr="00E210A5" w:rsidRDefault="00D40A6F" w:rsidP="002E6379">
            <w:pPr>
              <w:pStyle w:val="Eivli"/>
              <w:jc w:val="center"/>
              <w:rPr>
                <w:rFonts w:ascii="Times New Roman" w:eastAsiaTheme="majorEastAsia" w:hAnsi="Times New Roman" w:cs="Times New Roman"/>
                <w:b/>
                <w:sz w:val="40"/>
                <w:szCs w:val="44"/>
                <w:lang w:val="en-US"/>
              </w:rPr>
            </w:pPr>
            <w:ins w:id="1" w:author="Tuomainen Mika" w:date="2020-06-08T09:45:00Z">
              <w:r w:rsidRPr="00E210A5">
                <w:rPr>
                  <w:rFonts w:ascii="Times New Roman" w:eastAsiaTheme="majorEastAsia" w:hAnsi="Times New Roman" w:cs="Times New Roman"/>
                  <w:b/>
                  <w:sz w:val="40"/>
                  <w:szCs w:val="44"/>
                  <w:lang w:val="en-US"/>
                </w:rPr>
                <w:t>Release Candidate 1 (RC1)</w:t>
              </w:r>
            </w:ins>
          </w:p>
        </w:tc>
      </w:tr>
      <w:tr w:rsidR="009A1D6E" w:rsidRPr="005C3B6D" w14:paraId="7A1F0159" w14:textId="77777777" w:rsidTr="00A00505">
        <w:trPr>
          <w:trHeight w:val="360"/>
          <w:jc w:val="center"/>
        </w:trPr>
        <w:tc>
          <w:tcPr>
            <w:tcW w:w="5000" w:type="pct"/>
            <w:vAlign w:val="center"/>
          </w:tcPr>
          <w:p w14:paraId="7A1F0158" w14:textId="77777777" w:rsidR="009A1D6E" w:rsidRPr="00E210A5" w:rsidRDefault="009A1D6E">
            <w:pPr>
              <w:pStyle w:val="Eivli"/>
              <w:jc w:val="center"/>
              <w:rPr>
                <w:rFonts w:ascii="Calibri" w:hAnsi="Calibri"/>
                <w:lang w:val="en-US"/>
              </w:rPr>
            </w:pPr>
          </w:p>
        </w:tc>
      </w:tr>
      <w:tr w:rsidR="00A00505" w:rsidRPr="005C3B6D" w14:paraId="7A1F015B" w14:textId="77777777" w:rsidTr="00A00505">
        <w:trPr>
          <w:trHeight w:val="360"/>
          <w:jc w:val="center"/>
        </w:trPr>
        <w:tc>
          <w:tcPr>
            <w:tcW w:w="5000" w:type="pct"/>
            <w:vAlign w:val="center"/>
          </w:tcPr>
          <w:p w14:paraId="7A1F015A" w14:textId="77777777" w:rsidR="00A00505" w:rsidRPr="00E210A5" w:rsidRDefault="00A00505">
            <w:pPr>
              <w:pStyle w:val="Eivli"/>
              <w:jc w:val="center"/>
              <w:rPr>
                <w:rFonts w:ascii="Calibri" w:hAnsi="Calibri"/>
                <w:lang w:val="en-US"/>
              </w:rPr>
            </w:pPr>
          </w:p>
        </w:tc>
      </w:tr>
      <w:tr w:rsidR="00A00505" w:rsidRPr="005C3B6D" w14:paraId="7A1F015D" w14:textId="77777777" w:rsidTr="00A00505">
        <w:trPr>
          <w:trHeight w:val="360"/>
          <w:jc w:val="center"/>
        </w:trPr>
        <w:tc>
          <w:tcPr>
            <w:tcW w:w="5000" w:type="pct"/>
            <w:vAlign w:val="center"/>
          </w:tcPr>
          <w:p w14:paraId="7A1F015C" w14:textId="77777777" w:rsidR="00A00505" w:rsidRPr="00E210A5" w:rsidRDefault="00A00505">
            <w:pPr>
              <w:pStyle w:val="Eivli"/>
              <w:jc w:val="center"/>
              <w:rPr>
                <w:rFonts w:ascii="Calibri" w:hAnsi="Calibri"/>
                <w:lang w:val="en-US"/>
              </w:rPr>
            </w:pPr>
          </w:p>
        </w:tc>
      </w:tr>
      <w:tr w:rsidR="00A00505" w:rsidRPr="005C3B6D" w14:paraId="7A1F016C" w14:textId="77777777" w:rsidTr="00A00505">
        <w:trPr>
          <w:trHeight w:val="360"/>
          <w:jc w:val="center"/>
        </w:trPr>
        <w:tc>
          <w:tcPr>
            <w:tcW w:w="5000" w:type="pct"/>
            <w:vAlign w:val="center"/>
          </w:tcPr>
          <w:p w14:paraId="7A1F015E" w14:textId="77777777" w:rsidR="00A00505" w:rsidRPr="00E210A5" w:rsidRDefault="00A00505">
            <w:pPr>
              <w:pStyle w:val="Eivli"/>
              <w:jc w:val="center"/>
              <w:rPr>
                <w:rFonts w:ascii="Calibri" w:hAnsi="Calibri"/>
                <w:lang w:val="en-US"/>
              </w:rPr>
            </w:pPr>
          </w:p>
          <w:p w14:paraId="7A1F015F" w14:textId="77777777" w:rsidR="00A00505" w:rsidRPr="00E210A5" w:rsidRDefault="00A00505">
            <w:pPr>
              <w:pStyle w:val="Eivli"/>
              <w:jc w:val="center"/>
              <w:rPr>
                <w:rFonts w:ascii="Calibri" w:hAnsi="Calibri"/>
                <w:lang w:val="en-US"/>
              </w:rPr>
            </w:pPr>
          </w:p>
          <w:p w14:paraId="7A1F0160" w14:textId="77777777" w:rsidR="00A00505" w:rsidRPr="00E210A5" w:rsidRDefault="00A00505">
            <w:pPr>
              <w:pStyle w:val="Eivli"/>
              <w:jc w:val="center"/>
              <w:rPr>
                <w:rFonts w:ascii="Calibri" w:hAnsi="Calibri"/>
                <w:lang w:val="en-US"/>
              </w:rPr>
            </w:pPr>
          </w:p>
          <w:p w14:paraId="7A1F0161" w14:textId="77777777" w:rsidR="00A00505" w:rsidRPr="00E210A5" w:rsidRDefault="00A00505">
            <w:pPr>
              <w:pStyle w:val="Eivli"/>
              <w:jc w:val="center"/>
              <w:rPr>
                <w:rFonts w:ascii="Calibri" w:hAnsi="Calibri"/>
                <w:lang w:val="en-US"/>
              </w:rPr>
            </w:pPr>
          </w:p>
          <w:p w14:paraId="7A1F0162" w14:textId="77777777" w:rsidR="00A00505" w:rsidRPr="00E210A5" w:rsidRDefault="00A00505">
            <w:pPr>
              <w:pStyle w:val="Eivli"/>
              <w:jc w:val="center"/>
              <w:rPr>
                <w:rFonts w:ascii="Calibri" w:hAnsi="Calibri"/>
                <w:lang w:val="en-US"/>
              </w:rPr>
            </w:pPr>
          </w:p>
          <w:p w14:paraId="7A1F0163" w14:textId="77777777" w:rsidR="00A00505" w:rsidRPr="00E210A5" w:rsidRDefault="00A00505">
            <w:pPr>
              <w:pStyle w:val="Eivli"/>
              <w:jc w:val="center"/>
              <w:rPr>
                <w:rFonts w:ascii="Calibri" w:hAnsi="Calibri"/>
                <w:lang w:val="en-US"/>
              </w:rPr>
            </w:pPr>
          </w:p>
          <w:p w14:paraId="7A1F0164" w14:textId="77777777" w:rsidR="00A00505" w:rsidRPr="00E210A5" w:rsidRDefault="00A00505">
            <w:pPr>
              <w:pStyle w:val="Eivli"/>
              <w:jc w:val="center"/>
              <w:rPr>
                <w:rFonts w:ascii="Calibri" w:hAnsi="Calibri"/>
                <w:lang w:val="en-US"/>
              </w:rPr>
            </w:pPr>
          </w:p>
          <w:p w14:paraId="7A1F0165" w14:textId="77777777" w:rsidR="00A00505" w:rsidRPr="00E210A5" w:rsidRDefault="00A00505">
            <w:pPr>
              <w:pStyle w:val="Eivli"/>
              <w:jc w:val="center"/>
              <w:rPr>
                <w:rFonts w:ascii="Calibri" w:hAnsi="Calibri"/>
                <w:lang w:val="en-US"/>
              </w:rPr>
            </w:pPr>
          </w:p>
          <w:p w14:paraId="7A1F0166" w14:textId="77777777" w:rsidR="00A00505" w:rsidRPr="00E210A5" w:rsidRDefault="00A00505">
            <w:pPr>
              <w:pStyle w:val="Eivli"/>
              <w:jc w:val="center"/>
              <w:rPr>
                <w:rFonts w:ascii="Calibri" w:hAnsi="Calibri"/>
                <w:lang w:val="en-US"/>
              </w:rPr>
            </w:pPr>
          </w:p>
          <w:p w14:paraId="7A1F0167" w14:textId="77777777" w:rsidR="00A00505" w:rsidRPr="00E210A5" w:rsidRDefault="00A00505">
            <w:pPr>
              <w:pStyle w:val="Eivli"/>
              <w:jc w:val="center"/>
              <w:rPr>
                <w:rFonts w:ascii="Calibri" w:hAnsi="Calibri"/>
                <w:lang w:val="en-US"/>
              </w:rPr>
            </w:pPr>
          </w:p>
          <w:p w14:paraId="7A1F0168" w14:textId="77777777" w:rsidR="00A00505" w:rsidRPr="00E210A5" w:rsidRDefault="00A00505">
            <w:pPr>
              <w:pStyle w:val="Eivli"/>
              <w:jc w:val="center"/>
              <w:rPr>
                <w:rFonts w:ascii="Calibri" w:hAnsi="Calibri"/>
                <w:lang w:val="en-US"/>
              </w:rPr>
            </w:pPr>
          </w:p>
          <w:p w14:paraId="7A1F0169" w14:textId="77777777" w:rsidR="00A00505" w:rsidRPr="00E210A5" w:rsidRDefault="00A00505">
            <w:pPr>
              <w:pStyle w:val="Eivli"/>
              <w:jc w:val="center"/>
              <w:rPr>
                <w:rFonts w:ascii="Calibri" w:hAnsi="Calibri"/>
                <w:lang w:val="en-US"/>
              </w:rPr>
            </w:pPr>
          </w:p>
          <w:p w14:paraId="7A1F016A" w14:textId="77777777" w:rsidR="00A00505" w:rsidRPr="00E210A5" w:rsidRDefault="00A00505">
            <w:pPr>
              <w:pStyle w:val="Eivli"/>
              <w:jc w:val="center"/>
              <w:rPr>
                <w:rFonts w:ascii="Calibri" w:hAnsi="Calibri"/>
                <w:lang w:val="en-US"/>
              </w:rPr>
            </w:pPr>
          </w:p>
          <w:p w14:paraId="7A1F016B" w14:textId="77777777" w:rsidR="00A00505" w:rsidRPr="00E210A5" w:rsidRDefault="00A00505" w:rsidP="00A00505">
            <w:pPr>
              <w:pStyle w:val="Eivli"/>
              <w:rPr>
                <w:rFonts w:ascii="Calibri" w:hAnsi="Calibri"/>
                <w:lang w:val="en-US"/>
              </w:rPr>
            </w:pPr>
          </w:p>
        </w:tc>
      </w:tr>
      <w:tr w:rsidR="00A00505" w:rsidRPr="00A00505" w14:paraId="7A1F016E" w14:textId="77777777" w:rsidTr="00A00505">
        <w:trPr>
          <w:trHeight w:val="360"/>
          <w:jc w:val="center"/>
        </w:trPr>
        <w:tc>
          <w:tcPr>
            <w:tcW w:w="5000" w:type="pct"/>
            <w:vAlign w:val="center"/>
          </w:tcPr>
          <w:p w14:paraId="7A1F016D" w14:textId="566F8D5A" w:rsidR="00A00505" w:rsidRPr="00A00505" w:rsidRDefault="00A00505" w:rsidP="00D40A6F">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ins w:id="2" w:author="Tuomainen Mika" w:date="2020-06-08T09:45:00Z">
              <w:r w:rsidR="00D40A6F">
                <w:rPr>
                  <w:rFonts w:ascii="Times New Roman" w:hAnsi="Times New Roman" w:cs="Times New Roman"/>
                  <w:b/>
                  <w:sz w:val="32"/>
                  <w:szCs w:val="32"/>
                </w:rPr>
                <w:t>2.00 RC1</w:t>
              </w:r>
            </w:ins>
            <w:del w:id="3" w:author="Tuomainen Mika" w:date="2020-06-08T09:45:00Z">
              <w:r w:rsidR="00645513" w:rsidDel="00D40A6F">
                <w:rPr>
                  <w:rFonts w:ascii="Times New Roman" w:hAnsi="Times New Roman" w:cs="Times New Roman"/>
                  <w:b/>
                  <w:sz w:val="32"/>
                  <w:szCs w:val="32"/>
                </w:rPr>
                <w:fldChar w:fldCharType="begin"/>
              </w:r>
              <w:r w:rsidR="00645513" w:rsidDel="00D40A6F">
                <w:rPr>
                  <w:rFonts w:ascii="Times New Roman" w:hAnsi="Times New Roman" w:cs="Times New Roman"/>
                  <w:b/>
                  <w:sz w:val="32"/>
                  <w:szCs w:val="32"/>
                </w:rPr>
                <w:delInstrText xml:space="preserve"> DOCPROPERTY  Versio  \* MERGEFORMAT </w:delInstrText>
              </w:r>
              <w:r w:rsidR="00645513" w:rsidDel="00D40A6F">
                <w:rPr>
                  <w:rFonts w:ascii="Times New Roman" w:hAnsi="Times New Roman" w:cs="Times New Roman"/>
                  <w:b/>
                  <w:sz w:val="32"/>
                  <w:szCs w:val="32"/>
                </w:rPr>
                <w:fldChar w:fldCharType="separate"/>
              </w:r>
            </w:del>
            <w:ins w:id="4" w:author="Katariina Lassila" w:date="2020-02-05T11:48:00Z">
              <w:del w:id="5" w:author="Tuomainen Mika" w:date="2020-06-08T09:45:00Z">
                <w:r w:rsidR="00CA5B82" w:rsidDel="00D40A6F">
                  <w:rPr>
                    <w:rFonts w:ascii="Times New Roman" w:hAnsi="Times New Roman" w:cs="Times New Roman"/>
                    <w:b/>
                    <w:sz w:val="32"/>
                    <w:szCs w:val="32"/>
                  </w:rPr>
                  <w:delText>1.0X</w:delText>
                </w:r>
              </w:del>
            </w:ins>
            <w:del w:id="6" w:author="Tuomainen Mika" w:date="2020-06-08T09:45:00Z">
              <w:r w:rsidR="00645513" w:rsidDel="00D40A6F">
                <w:rPr>
                  <w:rFonts w:ascii="Times New Roman" w:hAnsi="Times New Roman" w:cs="Times New Roman"/>
                  <w:b/>
                  <w:sz w:val="32"/>
                  <w:szCs w:val="32"/>
                </w:rPr>
                <w:fldChar w:fldCharType="end"/>
              </w:r>
            </w:del>
          </w:p>
        </w:tc>
      </w:tr>
      <w:tr w:rsidR="00A00505" w:rsidRPr="00A00505" w14:paraId="7A1F0170" w14:textId="77777777" w:rsidTr="00A00505">
        <w:trPr>
          <w:trHeight w:val="360"/>
          <w:jc w:val="center"/>
        </w:trPr>
        <w:tc>
          <w:tcPr>
            <w:tcW w:w="5000" w:type="pct"/>
            <w:vAlign w:val="center"/>
          </w:tcPr>
          <w:p w14:paraId="7A1F016F" w14:textId="138E64D5" w:rsidR="00A00505" w:rsidRPr="00A00505" w:rsidRDefault="00645513" w:rsidP="00A00505">
            <w:pPr>
              <w:pStyle w:val="Eivli"/>
              <w:jc w:val="right"/>
              <w:rPr>
                <w:rFonts w:ascii="Times New Roman" w:hAnsi="Times New Roman" w:cs="Times New Roman"/>
                <w:b/>
                <w:sz w:val="32"/>
                <w:szCs w:val="32"/>
              </w:rPr>
            </w:pPr>
            <w:del w:id="7" w:author="Tuomainen Mika" w:date="2020-06-08T09:45:00Z">
              <w:r w:rsidDel="00D40A6F">
                <w:rPr>
                  <w:rFonts w:ascii="Times New Roman" w:hAnsi="Times New Roman" w:cs="Times New Roman"/>
                  <w:b/>
                  <w:sz w:val="32"/>
                  <w:szCs w:val="32"/>
                </w:rPr>
                <w:fldChar w:fldCharType="begin"/>
              </w:r>
              <w:r w:rsidDel="00D40A6F">
                <w:rPr>
                  <w:rFonts w:ascii="Times New Roman" w:hAnsi="Times New Roman" w:cs="Times New Roman"/>
                  <w:b/>
                  <w:sz w:val="32"/>
                  <w:szCs w:val="32"/>
                </w:rPr>
                <w:delInstrText xml:space="preserve"> DOCPROPERTY  Pvm  \* MERGEFORMAT </w:delInstrText>
              </w:r>
              <w:r w:rsidDel="00D40A6F">
                <w:rPr>
                  <w:rFonts w:ascii="Times New Roman" w:hAnsi="Times New Roman" w:cs="Times New Roman"/>
                  <w:b/>
                  <w:sz w:val="32"/>
                  <w:szCs w:val="32"/>
                </w:rPr>
                <w:fldChar w:fldCharType="separate"/>
              </w:r>
            </w:del>
            <w:ins w:id="8" w:author="Timo Kaskinen" w:date="2020-03-15T22:39:00Z">
              <w:del w:id="9" w:author="Tuomainen Mika" w:date="2020-06-08T09:45:00Z">
                <w:r w:rsidR="00BC139D" w:rsidDel="00D40A6F">
                  <w:rPr>
                    <w:rFonts w:ascii="Times New Roman" w:hAnsi="Times New Roman" w:cs="Times New Roman"/>
                    <w:b/>
                    <w:sz w:val="32"/>
                    <w:szCs w:val="32"/>
                  </w:rPr>
                  <w:delText>X.3.2020</w:delText>
                </w:r>
              </w:del>
            </w:ins>
            <w:del w:id="10" w:author="Tuomainen Mika" w:date="2020-06-08T09:45:00Z">
              <w:r w:rsidDel="00D40A6F">
                <w:rPr>
                  <w:rFonts w:ascii="Times New Roman" w:hAnsi="Times New Roman" w:cs="Times New Roman"/>
                  <w:b/>
                  <w:sz w:val="32"/>
                  <w:szCs w:val="32"/>
                </w:rPr>
                <w:fldChar w:fldCharType="end"/>
              </w:r>
            </w:del>
            <w:ins w:id="11" w:author="Tuomainen Mika" w:date="2020-06-08T09:46:00Z">
              <w:r w:rsidR="00ED3A64">
                <w:rPr>
                  <w:rFonts w:ascii="Times New Roman" w:hAnsi="Times New Roman" w:cs="Times New Roman"/>
                  <w:b/>
                  <w:sz w:val="32"/>
                  <w:szCs w:val="32"/>
                </w:rPr>
                <w:t>1</w:t>
              </w:r>
            </w:ins>
            <w:ins w:id="12" w:author="Tuomainen Mika" w:date="2020-06-10T14:09:00Z">
              <w:r w:rsidR="00ED3A64">
                <w:rPr>
                  <w:rFonts w:ascii="Times New Roman" w:hAnsi="Times New Roman" w:cs="Times New Roman"/>
                  <w:b/>
                  <w:sz w:val="32"/>
                  <w:szCs w:val="32"/>
                </w:rPr>
                <w:t>1</w:t>
              </w:r>
            </w:ins>
            <w:ins w:id="13" w:author="Tuomainen Mika" w:date="2020-06-08T09:46:00Z">
              <w:r w:rsidR="00D40A6F">
                <w:rPr>
                  <w:rFonts w:ascii="Times New Roman" w:hAnsi="Times New Roman" w:cs="Times New Roman"/>
                  <w:b/>
                  <w:sz w:val="32"/>
                  <w:szCs w:val="32"/>
                </w:rPr>
                <w:t>.6.2020</w:t>
              </w:r>
            </w:ins>
          </w:p>
        </w:tc>
      </w:tr>
      <w:tr w:rsidR="007B62FD" w:rsidRPr="00A00505" w14:paraId="7A1F0172" w14:textId="77777777" w:rsidTr="00A00505">
        <w:trPr>
          <w:trHeight w:val="360"/>
          <w:jc w:val="center"/>
        </w:trPr>
        <w:tc>
          <w:tcPr>
            <w:tcW w:w="5000" w:type="pct"/>
            <w:vAlign w:val="center"/>
          </w:tcPr>
          <w:p w14:paraId="7A1F0171" w14:textId="68BAA018" w:rsidR="007B62FD" w:rsidRPr="00A00505" w:rsidRDefault="00A00505" w:rsidP="00D40A6F">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URN:OID:</w:t>
            </w:r>
            <w:r w:rsidR="00E7372B">
              <w:rPr>
                <w:rFonts w:ascii="Times New Roman" w:hAnsi="Times New Roman" w:cs="Times New Roman"/>
                <w:b/>
                <w:sz w:val="32"/>
                <w:szCs w:val="32"/>
              </w:rPr>
              <w:t xml:space="preserve"> </w:t>
            </w:r>
            <w:del w:id="14" w:author="Tuomainen Mika" w:date="2020-06-08T09:46:00Z">
              <w:r w:rsidR="0033301D" w:rsidDel="00D40A6F">
                <w:rPr>
                  <w:rFonts w:ascii="Times New Roman" w:hAnsi="Times New Roman" w:cs="Times New Roman"/>
                  <w:b/>
                  <w:sz w:val="32"/>
                  <w:szCs w:val="32"/>
                </w:rPr>
                <w:fldChar w:fldCharType="begin"/>
              </w:r>
              <w:r w:rsidR="0033301D" w:rsidDel="00D40A6F">
                <w:rPr>
                  <w:rFonts w:ascii="Times New Roman" w:hAnsi="Times New Roman" w:cs="Times New Roman"/>
                  <w:b/>
                  <w:sz w:val="32"/>
                  <w:szCs w:val="32"/>
                </w:rPr>
                <w:delInstrText xml:space="preserve"> DOCPROPERTY  OID  \* MERGEFORMAT </w:delInstrText>
              </w:r>
              <w:r w:rsidR="0033301D" w:rsidDel="00D40A6F">
                <w:rPr>
                  <w:rFonts w:ascii="Times New Roman" w:hAnsi="Times New Roman" w:cs="Times New Roman"/>
                  <w:b/>
                  <w:sz w:val="32"/>
                  <w:szCs w:val="32"/>
                </w:rPr>
                <w:fldChar w:fldCharType="separate"/>
              </w:r>
            </w:del>
            <w:ins w:id="15" w:author="Katariina Lassila" w:date="2020-02-05T11:48:00Z">
              <w:del w:id="16" w:author="Tuomainen Mika" w:date="2020-06-08T09:46:00Z">
                <w:r w:rsidR="00CA5B82" w:rsidDel="00D40A6F">
                  <w:rPr>
                    <w:rFonts w:ascii="Times New Roman" w:hAnsi="Times New Roman" w:cs="Times New Roman"/>
                    <w:b/>
                    <w:sz w:val="32"/>
                    <w:szCs w:val="32"/>
                  </w:rPr>
                  <w:delText>1.2.246.777.11.2020.X</w:delText>
                </w:r>
              </w:del>
            </w:ins>
            <w:del w:id="17" w:author="Tuomainen Mika" w:date="2020-06-08T09:46:00Z">
              <w:r w:rsidR="0033301D" w:rsidDel="00D40A6F">
                <w:rPr>
                  <w:rFonts w:ascii="Times New Roman" w:hAnsi="Times New Roman" w:cs="Times New Roman"/>
                  <w:b/>
                  <w:sz w:val="32"/>
                  <w:szCs w:val="32"/>
                </w:rPr>
                <w:fldChar w:fldCharType="end"/>
              </w:r>
            </w:del>
            <w:ins w:id="18" w:author="Tuomainen Mika" w:date="2020-06-08T09:46:00Z">
              <w:r w:rsidR="00D40A6F" w:rsidRPr="00D40A6F">
                <w:rPr>
                  <w:rFonts w:ascii="Times New Roman" w:hAnsi="Times New Roman" w:cs="Times New Roman"/>
                  <w:b/>
                  <w:sz w:val="32"/>
                  <w:szCs w:val="32"/>
                </w:rPr>
                <w:t>1.2.246.777.11.2020.</w:t>
              </w:r>
              <w:r w:rsidR="00D40A6F">
                <w:rPr>
                  <w:rFonts w:ascii="Times New Roman" w:hAnsi="Times New Roman" w:cs="Times New Roman"/>
                  <w:b/>
                  <w:sz w:val="32"/>
                  <w:szCs w:val="32"/>
                </w:rPr>
                <w:t>10</w:t>
              </w:r>
            </w:ins>
          </w:p>
        </w:tc>
      </w:tr>
      <w:tr w:rsidR="007B62FD" w14:paraId="7A1F0174" w14:textId="77777777" w:rsidTr="00A00505">
        <w:trPr>
          <w:trHeight w:val="360"/>
          <w:jc w:val="center"/>
        </w:trPr>
        <w:tc>
          <w:tcPr>
            <w:tcW w:w="5000" w:type="pct"/>
            <w:vAlign w:val="center"/>
          </w:tcPr>
          <w:p w14:paraId="7A1F0173" w14:textId="4A297A47" w:rsidR="007B62FD" w:rsidRPr="00754D15" w:rsidRDefault="003D7A9A" w:rsidP="003D7A9A">
            <w:pPr>
              <w:pStyle w:val="Eivli"/>
              <w:jc w:val="right"/>
              <w:rPr>
                <w:rFonts w:ascii="Calibri" w:hAnsi="Calibri"/>
                <w:bCs/>
                <w:sz w:val="24"/>
                <w:szCs w:val="28"/>
              </w:rPr>
            </w:pPr>
            <w:ins w:id="19" w:author="Eklund Marjut" w:date="2020-06-03T14:58:00Z">
              <w:del w:id="20" w:author="Tuomainen Mika" w:date="2020-06-08T09:46:00Z">
                <w:r w:rsidDel="00D40A6F">
                  <w:rPr>
                    <w:rFonts w:ascii="Calibri" w:hAnsi="Calibri"/>
                    <w:bCs/>
                    <w:sz w:val="24"/>
                    <w:szCs w:val="28"/>
                  </w:rPr>
                  <w:delText>Release candidate 1 (RC1)</w:delText>
                </w:r>
              </w:del>
            </w:ins>
          </w:p>
        </w:tc>
      </w:tr>
    </w:tbl>
    <w:p w14:paraId="7A1F0175" w14:textId="54F0F092" w:rsidR="007B62FD" w:rsidRDefault="007B62FD" w:rsidP="00AE0334"/>
    <w:p w14:paraId="7A1F0176" w14:textId="77777777" w:rsidR="00AB4182" w:rsidRDefault="00AB4182" w:rsidP="00AE0334"/>
    <w:p w14:paraId="7A1F0177" w14:textId="77777777" w:rsidR="00754D15" w:rsidRDefault="00754D15" w:rsidP="00AE0334">
      <w:pPr>
        <w:sectPr w:rsidR="00754D15" w:rsidSect="00754D15">
          <w:headerReference w:type="default" r:id="rId14"/>
          <w:footerReference w:type="default" r:id="rId15"/>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sdt>
      <w:sdtPr>
        <w:rPr>
          <w:rFonts w:ascii="Times New Roman" w:eastAsia="Calibri" w:hAnsi="Times New Roman" w:cs="Calibri"/>
          <w:color w:val="auto"/>
          <w:sz w:val="22"/>
          <w:szCs w:val="22"/>
          <w:lang w:eastAsia="en-US"/>
        </w:rPr>
        <w:id w:val="-2050283433"/>
        <w:docPartObj>
          <w:docPartGallery w:val="Table of Contents"/>
          <w:docPartUnique/>
        </w:docPartObj>
      </w:sdtPr>
      <w:sdtEndPr>
        <w:rPr>
          <w:b/>
          <w:bCs/>
        </w:rPr>
      </w:sdtEndPr>
      <w:sdtContent>
        <w:p w14:paraId="34DA4C36" w14:textId="6978306A" w:rsidR="00DD1FEC" w:rsidRDefault="00DD1FEC">
          <w:pPr>
            <w:pStyle w:val="Sisllysluettelonotsikko"/>
          </w:pPr>
          <w:r>
            <w:t>Sisällys</w:t>
          </w:r>
        </w:p>
        <w:p w14:paraId="03B7C11A" w14:textId="35F9961E" w:rsidR="00C211DB" w:rsidRDefault="00DD1FEC">
          <w:pPr>
            <w:pStyle w:val="Sisluet1"/>
            <w:rPr>
              <w:rFonts w:asciiTheme="minorHAnsi" w:eastAsiaTheme="minorEastAsia" w:hAnsiTheme="minorHAnsi" w:cstheme="minorBidi"/>
              <w:caps w:val="0"/>
              <w:noProof/>
              <w:lang w:eastAsia="fi-FI"/>
            </w:rPr>
          </w:pPr>
          <w:r>
            <w:rPr>
              <w:caps w:val="0"/>
            </w:rPr>
            <w:fldChar w:fldCharType="begin"/>
          </w:r>
          <w:r>
            <w:rPr>
              <w:caps w:val="0"/>
            </w:rPr>
            <w:instrText xml:space="preserve"> TOC \o "1-6" \h \z \u </w:instrText>
          </w:r>
          <w:r>
            <w:rPr>
              <w:caps w:val="0"/>
            </w:rPr>
            <w:fldChar w:fldCharType="separate"/>
          </w:r>
          <w:hyperlink w:anchor="_Toc525564880" w:history="1">
            <w:r w:rsidR="00C211DB" w:rsidRPr="00884E92">
              <w:rPr>
                <w:rStyle w:val="Hyperlinkki"/>
                <w:noProof/>
              </w:rPr>
              <w:t>1</w:t>
            </w:r>
            <w:r w:rsidR="00C211DB">
              <w:rPr>
                <w:rFonts w:asciiTheme="minorHAnsi" w:eastAsiaTheme="minorEastAsia" w:hAnsiTheme="minorHAnsi" w:cstheme="minorBidi"/>
                <w:caps w:val="0"/>
                <w:noProof/>
                <w:lang w:eastAsia="fi-FI"/>
              </w:rPr>
              <w:tab/>
            </w:r>
            <w:r w:rsidR="00C211DB" w:rsidRPr="00884E92">
              <w:rPr>
                <w:rStyle w:val="Hyperlinkki"/>
                <w:noProof/>
              </w:rPr>
              <w:t>JOHDANTO</w:t>
            </w:r>
            <w:r w:rsidR="00C211DB">
              <w:rPr>
                <w:noProof/>
                <w:webHidden/>
              </w:rPr>
              <w:tab/>
            </w:r>
            <w:r w:rsidR="00C211DB">
              <w:rPr>
                <w:noProof/>
                <w:webHidden/>
              </w:rPr>
              <w:fldChar w:fldCharType="begin"/>
            </w:r>
            <w:r w:rsidR="00C211DB">
              <w:rPr>
                <w:noProof/>
                <w:webHidden/>
              </w:rPr>
              <w:instrText xml:space="preserve"> PAGEREF _Toc525564880 \h </w:instrText>
            </w:r>
            <w:r w:rsidR="00C211DB">
              <w:rPr>
                <w:noProof/>
                <w:webHidden/>
              </w:rPr>
            </w:r>
            <w:r w:rsidR="00C211DB">
              <w:rPr>
                <w:noProof/>
                <w:webHidden/>
              </w:rPr>
              <w:fldChar w:fldCharType="separate"/>
            </w:r>
            <w:r w:rsidR="00C211DB">
              <w:rPr>
                <w:noProof/>
                <w:webHidden/>
              </w:rPr>
              <w:t>7</w:t>
            </w:r>
            <w:r w:rsidR="00C211DB">
              <w:rPr>
                <w:noProof/>
                <w:webHidden/>
              </w:rPr>
              <w:fldChar w:fldCharType="end"/>
            </w:r>
          </w:hyperlink>
        </w:p>
        <w:p w14:paraId="3B77B3C0" w14:textId="654084D4"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81" w:history="1">
            <w:r w:rsidR="00C211DB" w:rsidRPr="00884E92">
              <w:rPr>
                <w:rStyle w:val="Hyperlinkki"/>
                <w:noProof/>
              </w:rPr>
              <w:t>1.1</w:t>
            </w:r>
            <w:r w:rsidR="00C211DB">
              <w:rPr>
                <w:rFonts w:asciiTheme="minorHAnsi" w:eastAsiaTheme="minorEastAsia" w:hAnsiTheme="minorHAnsi" w:cstheme="minorBidi"/>
                <w:noProof/>
                <w:lang w:eastAsia="fi-FI"/>
              </w:rPr>
              <w:tab/>
            </w:r>
            <w:r w:rsidR="00C211DB" w:rsidRPr="00884E92">
              <w:rPr>
                <w:rStyle w:val="Hyperlinkki"/>
                <w:noProof/>
              </w:rPr>
              <w:t>Työn tausta</w:t>
            </w:r>
            <w:r w:rsidR="00C211DB">
              <w:rPr>
                <w:noProof/>
                <w:webHidden/>
              </w:rPr>
              <w:tab/>
            </w:r>
            <w:r w:rsidR="00C211DB">
              <w:rPr>
                <w:noProof/>
                <w:webHidden/>
              </w:rPr>
              <w:fldChar w:fldCharType="begin"/>
            </w:r>
            <w:r w:rsidR="00C211DB">
              <w:rPr>
                <w:noProof/>
                <w:webHidden/>
              </w:rPr>
              <w:instrText xml:space="preserve"> PAGEREF _Toc525564881 \h </w:instrText>
            </w:r>
            <w:r w:rsidR="00C211DB">
              <w:rPr>
                <w:noProof/>
                <w:webHidden/>
              </w:rPr>
            </w:r>
            <w:r w:rsidR="00C211DB">
              <w:rPr>
                <w:noProof/>
                <w:webHidden/>
              </w:rPr>
              <w:fldChar w:fldCharType="separate"/>
            </w:r>
            <w:r w:rsidR="00C211DB">
              <w:rPr>
                <w:noProof/>
                <w:webHidden/>
              </w:rPr>
              <w:t>7</w:t>
            </w:r>
            <w:r w:rsidR="00C211DB">
              <w:rPr>
                <w:noProof/>
                <w:webHidden/>
              </w:rPr>
              <w:fldChar w:fldCharType="end"/>
            </w:r>
          </w:hyperlink>
        </w:p>
        <w:p w14:paraId="7A379427" w14:textId="29722106"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82" w:history="1">
            <w:r w:rsidR="00C211DB" w:rsidRPr="00884E92">
              <w:rPr>
                <w:rStyle w:val="Hyperlinkki"/>
                <w:noProof/>
              </w:rPr>
              <w:t>1.2</w:t>
            </w:r>
            <w:r w:rsidR="00C211DB">
              <w:rPr>
                <w:rFonts w:asciiTheme="minorHAnsi" w:eastAsiaTheme="minorEastAsia" w:hAnsiTheme="minorHAnsi" w:cstheme="minorBidi"/>
                <w:noProof/>
                <w:lang w:eastAsia="fi-FI"/>
              </w:rPr>
              <w:tab/>
            </w:r>
            <w:r w:rsidR="00C211DB" w:rsidRPr="00884E92">
              <w:rPr>
                <w:rStyle w:val="Hyperlinkki"/>
                <w:noProof/>
              </w:rPr>
              <w:t>Määrittelyn tavoite</w:t>
            </w:r>
            <w:r w:rsidR="00C211DB">
              <w:rPr>
                <w:noProof/>
                <w:webHidden/>
              </w:rPr>
              <w:tab/>
            </w:r>
            <w:r w:rsidR="00C211DB">
              <w:rPr>
                <w:noProof/>
                <w:webHidden/>
              </w:rPr>
              <w:fldChar w:fldCharType="begin"/>
            </w:r>
            <w:r w:rsidR="00C211DB">
              <w:rPr>
                <w:noProof/>
                <w:webHidden/>
              </w:rPr>
              <w:instrText xml:space="preserve"> PAGEREF _Toc525564882 \h </w:instrText>
            </w:r>
            <w:r w:rsidR="00C211DB">
              <w:rPr>
                <w:noProof/>
                <w:webHidden/>
              </w:rPr>
            </w:r>
            <w:r w:rsidR="00C211DB">
              <w:rPr>
                <w:noProof/>
                <w:webHidden/>
              </w:rPr>
              <w:fldChar w:fldCharType="separate"/>
            </w:r>
            <w:r w:rsidR="00C211DB">
              <w:rPr>
                <w:noProof/>
                <w:webHidden/>
              </w:rPr>
              <w:t>7</w:t>
            </w:r>
            <w:r w:rsidR="00C211DB">
              <w:rPr>
                <w:noProof/>
                <w:webHidden/>
              </w:rPr>
              <w:fldChar w:fldCharType="end"/>
            </w:r>
          </w:hyperlink>
        </w:p>
        <w:p w14:paraId="413BA057" w14:textId="095A8E58"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83" w:history="1">
            <w:r w:rsidR="00C211DB" w:rsidRPr="00884E92">
              <w:rPr>
                <w:rStyle w:val="Hyperlinkki"/>
                <w:noProof/>
              </w:rPr>
              <w:t>1.3</w:t>
            </w:r>
            <w:r w:rsidR="00C211DB">
              <w:rPr>
                <w:rFonts w:asciiTheme="minorHAnsi" w:eastAsiaTheme="minorEastAsia" w:hAnsiTheme="minorHAnsi" w:cstheme="minorBidi"/>
                <w:noProof/>
                <w:lang w:eastAsia="fi-FI"/>
              </w:rPr>
              <w:tab/>
            </w:r>
            <w:r w:rsidR="00C211DB" w:rsidRPr="00884E92">
              <w:rPr>
                <w:rStyle w:val="Hyperlinkki"/>
                <w:noProof/>
              </w:rPr>
              <w:t>Tietosisältömäärittelyt</w:t>
            </w:r>
            <w:r w:rsidR="00C211DB">
              <w:rPr>
                <w:noProof/>
                <w:webHidden/>
              </w:rPr>
              <w:tab/>
            </w:r>
            <w:r w:rsidR="00C211DB">
              <w:rPr>
                <w:noProof/>
                <w:webHidden/>
              </w:rPr>
              <w:fldChar w:fldCharType="begin"/>
            </w:r>
            <w:r w:rsidR="00C211DB">
              <w:rPr>
                <w:noProof/>
                <w:webHidden/>
              </w:rPr>
              <w:instrText xml:space="preserve"> PAGEREF _Toc525564883 \h </w:instrText>
            </w:r>
            <w:r w:rsidR="00C211DB">
              <w:rPr>
                <w:noProof/>
                <w:webHidden/>
              </w:rPr>
            </w:r>
            <w:r w:rsidR="00C211DB">
              <w:rPr>
                <w:noProof/>
                <w:webHidden/>
              </w:rPr>
              <w:fldChar w:fldCharType="separate"/>
            </w:r>
            <w:r w:rsidR="00C211DB">
              <w:rPr>
                <w:noProof/>
                <w:webHidden/>
              </w:rPr>
              <w:t>7</w:t>
            </w:r>
            <w:r w:rsidR="00C211DB">
              <w:rPr>
                <w:noProof/>
                <w:webHidden/>
              </w:rPr>
              <w:fldChar w:fldCharType="end"/>
            </w:r>
          </w:hyperlink>
        </w:p>
        <w:p w14:paraId="27831355" w14:textId="60E38908"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84" w:history="1">
            <w:r w:rsidR="00C211DB" w:rsidRPr="00884E92">
              <w:rPr>
                <w:rStyle w:val="Hyperlinkki"/>
                <w:noProof/>
              </w:rPr>
              <w:t>1.4</w:t>
            </w:r>
            <w:r w:rsidR="00C211DB">
              <w:rPr>
                <w:rFonts w:asciiTheme="minorHAnsi" w:eastAsiaTheme="minorEastAsia" w:hAnsiTheme="minorHAnsi" w:cstheme="minorBidi"/>
                <w:noProof/>
                <w:lang w:eastAsia="fi-FI"/>
              </w:rPr>
              <w:tab/>
            </w:r>
            <w:r w:rsidR="00C211DB" w:rsidRPr="00884E92">
              <w:rPr>
                <w:rStyle w:val="Hyperlinkki"/>
                <w:noProof/>
              </w:rPr>
              <w:t>Käytetty notaatio</w:t>
            </w:r>
            <w:r w:rsidR="00C211DB">
              <w:rPr>
                <w:noProof/>
                <w:webHidden/>
              </w:rPr>
              <w:tab/>
            </w:r>
            <w:r w:rsidR="00C211DB">
              <w:rPr>
                <w:noProof/>
                <w:webHidden/>
              </w:rPr>
              <w:fldChar w:fldCharType="begin"/>
            </w:r>
            <w:r w:rsidR="00C211DB">
              <w:rPr>
                <w:noProof/>
                <w:webHidden/>
              </w:rPr>
              <w:instrText xml:space="preserve"> PAGEREF _Toc525564884 \h </w:instrText>
            </w:r>
            <w:r w:rsidR="00C211DB">
              <w:rPr>
                <w:noProof/>
                <w:webHidden/>
              </w:rPr>
            </w:r>
            <w:r w:rsidR="00C211DB">
              <w:rPr>
                <w:noProof/>
                <w:webHidden/>
              </w:rPr>
              <w:fldChar w:fldCharType="separate"/>
            </w:r>
            <w:r w:rsidR="00C211DB">
              <w:rPr>
                <w:noProof/>
                <w:webHidden/>
              </w:rPr>
              <w:t>8</w:t>
            </w:r>
            <w:r w:rsidR="00C211DB">
              <w:rPr>
                <w:noProof/>
                <w:webHidden/>
              </w:rPr>
              <w:fldChar w:fldCharType="end"/>
            </w:r>
          </w:hyperlink>
        </w:p>
        <w:p w14:paraId="6A8962AB" w14:textId="6D68A1B3"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85" w:history="1">
            <w:r w:rsidR="00C211DB" w:rsidRPr="00884E92">
              <w:rPr>
                <w:rStyle w:val="Hyperlinkki"/>
                <w:noProof/>
              </w:rPr>
              <w:t>1.5</w:t>
            </w:r>
            <w:r w:rsidR="00C211DB">
              <w:rPr>
                <w:rFonts w:asciiTheme="minorHAnsi" w:eastAsiaTheme="minorEastAsia" w:hAnsiTheme="minorHAnsi" w:cstheme="minorBidi"/>
                <w:noProof/>
                <w:lang w:eastAsia="fi-FI"/>
              </w:rPr>
              <w:tab/>
            </w:r>
            <w:r w:rsidR="00C211DB" w:rsidRPr="00884E92">
              <w:rPr>
                <w:rStyle w:val="Hyperlinkki"/>
                <w:noProof/>
              </w:rPr>
              <w:t>Viitatut määrittelyt</w:t>
            </w:r>
            <w:r w:rsidR="00C211DB">
              <w:rPr>
                <w:noProof/>
                <w:webHidden/>
              </w:rPr>
              <w:tab/>
            </w:r>
            <w:r w:rsidR="00C211DB">
              <w:rPr>
                <w:noProof/>
                <w:webHidden/>
              </w:rPr>
              <w:fldChar w:fldCharType="begin"/>
            </w:r>
            <w:r w:rsidR="00C211DB">
              <w:rPr>
                <w:noProof/>
                <w:webHidden/>
              </w:rPr>
              <w:instrText xml:space="preserve"> PAGEREF _Toc525564885 \h </w:instrText>
            </w:r>
            <w:r w:rsidR="00C211DB">
              <w:rPr>
                <w:noProof/>
                <w:webHidden/>
              </w:rPr>
            </w:r>
            <w:r w:rsidR="00C211DB">
              <w:rPr>
                <w:noProof/>
                <w:webHidden/>
              </w:rPr>
              <w:fldChar w:fldCharType="separate"/>
            </w:r>
            <w:r w:rsidR="00C211DB">
              <w:rPr>
                <w:noProof/>
                <w:webHidden/>
              </w:rPr>
              <w:t>9</w:t>
            </w:r>
            <w:r w:rsidR="00C211DB">
              <w:rPr>
                <w:noProof/>
                <w:webHidden/>
              </w:rPr>
              <w:fldChar w:fldCharType="end"/>
            </w:r>
          </w:hyperlink>
        </w:p>
        <w:p w14:paraId="339B1C34" w14:textId="2C0E44C6" w:rsidR="00C211DB" w:rsidRDefault="005C3B6D">
          <w:pPr>
            <w:pStyle w:val="Sisluet1"/>
            <w:rPr>
              <w:rFonts w:asciiTheme="minorHAnsi" w:eastAsiaTheme="minorEastAsia" w:hAnsiTheme="minorHAnsi" w:cstheme="minorBidi"/>
              <w:caps w:val="0"/>
              <w:noProof/>
              <w:lang w:eastAsia="fi-FI"/>
            </w:rPr>
          </w:pPr>
          <w:hyperlink w:anchor="_Toc525564886" w:history="1">
            <w:r w:rsidR="00C211DB" w:rsidRPr="00884E92">
              <w:rPr>
                <w:rStyle w:val="Hyperlinkki"/>
                <w:noProof/>
              </w:rPr>
              <w:t>2</w:t>
            </w:r>
            <w:r w:rsidR="00C211DB">
              <w:rPr>
                <w:rFonts w:asciiTheme="minorHAnsi" w:eastAsiaTheme="minorEastAsia" w:hAnsiTheme="minorHAnsi" w:cstheme="minorBidi"/>
                <w:caps w:val="0"/>
                <w:noProof/>
                <w:lang w:eastAsia="fi-FI"/>
              </w:rPr>
              <w:tab/>
            </w:r>
            <w:r w:rsidR="00C211DB" w:rsidRPr="00884E92">
              <w:rPr>
                <w:rStyle w:val="Hyperlinkki"/>
                <w:noProof/>
              </w:rPr>
              <w:t>OPTOMETRIAKERTOMUKSEN ASIAKIRJARAKENNE</w:t>
            </w:r>
            <w:r w:rsidR="00C211DB">
              <w:rPr>
                <w:noProof/>
                <w:webHidden/>
              </w:rPr>
              <w:tab/>
            </w:r>
            <w:r w:rsidR="00C211DB">
              <w:rPr>
                <w:noProof/>
                <w:webHidden/>
              </w:rPr>
              <w:fldChar w:fldCharType="begin"/>
            </w:r>
            <w:r w:rsidR="00C211DB">
              <w:rPr>
                <w:noProof/>
                <w:webHidden/>
              </w:rPr>
              <w:instrText xml:space="preserve"> PAGEREF _Toc525564886 \h </w:instrText>
            </w:r>
            <w:r w:rsidR="00C211DB">
              <w:rPr>
                <w:noProof/>
                <w:webHidden/>
              </w:rPr>
            </w:r>
            <w:r w:rsidR="00C211DB">
              <w:rPr>
                <w:noProof/>
                <w:webHidden/>
              </w:rPr>
              <w:fldChar w:fldCharType="separate"/>
            </w:r>
            <w:r w:rsidR="00C211DB">
              <w:rPr>
                <w:noProof/>
                <w:webHidden/>
              </w:rPr>
              <w:t>10</w:t>
            </w:r>
            <w:r w:rsidR="00C211DB">
              <w:rPr>
                <w:noProof/>
                <w:webHidden/>
              </w:rPr>
              <w:fldChar w:fldCharType="end"/>
            </w:r>
          </w:hyperlink>
        </w:p>
        <w:p w14:paraId="6095C7D0" w14:textId="3417243C"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87" w:history="1">
            <w:r w:rsidR="00C211DB" w:rsidRPr="00884E92">
              <w:rPr>
                <w:rStyle w:val="Hyperlinkki"/>
                <w:noProof/>
              </w:rPr>
              <w:t>2.1</w:t>
            </w:r>
            <w:r w:rsidR="00C211DB">
              <w:rPr>
                <w:rFonts w:asciiTheme="minorHAnsi" w:eastAsiaTheme="minorEastAsia" w:hAnsiTheme="minorHAnsi" w:cstheme="minorBidi"/>
                <w:noProof/>
                <w:lang w:eastAsia="fi-FI"/>
              </w:rPr>
              <w:tab/>
            </w:r>
            <w:r w:rsidR="00C211DB" w:rsidRPr="00884E92">
              <w:rPr>
                <w:rStyle w:val="Hyperlinkki"/>
                <w:noProof/>
              </w:rPr>
              <w:t>Perusrakenne</w:t>
            </w:r>
            <w:r w:rsidR="00C211DB">
              <w:rPr>
                <w:noProof/>
                <w:webHidden/>
              </w:rPr>
              <w:tab/>
            </w:r>
            <w:r w:rsidR="00C211DB">
              <w:rPr>
                <w:noProof/>
                <w:webHidden/>
              </w:rPr>
              <w:fldChar w:fldCharType="begin"/>
            </w:r>
            <w:r w:rsidR="00C211DB">
              <w:rPr>
                <w:noProof/>
                <w:webHidden/>
              </w:rPr>
              <w:instrText xml:space="preserve"> PAGEREF _Toc525564887 \h </w:instrText>
            </w:r>
            <w:r w:rsidR="00C211DB">
              <w:rPr>
                <w:noProof/>
                <w:webHidden/>
              </w:rPr>
            </w:r>
            <w:r w:rsidR="00C211DB">
              <w:rPr>
                <w:noProof/>
                <w:webHidden/>
              </w:rPr>
              <w:fldChar w:fldCharType="separate"/>
            </w:r>
            <w:r w:rsidR="00C211DB">
              <w:rPr>
                <w:noProof/>
                <w:webHidden/>
              </w:rPr>
              <w:t>10</w:t>
            </w:r>
            <w:r w:rsidR="00C211DB">
              <w:rPr>
                <w:noProof/>
                <w:webHidden/>
              </w:rPr>
              <w:fldChar w:fldCharType="end"/>
            </w:r>
          </w:hyperlink>
        </w:p>
        <w:p w14:paraId="6D1F56FE" w14:textId="266AA0B6"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88" w:history="1">
            <w:r w:rsidR="00C211DB" w:rsidRPr="00884E92">
              <w:rPr>
                <w:rStyle w:val="Hyperlinkki"/>
                <w:noProof/>
              </w:rPr>
              <w:t>2.2</w:t>
            </w:r>
            <w:r w:rsidR="00C211DB">
              <w:rPr>
                <w:rFonts w:asciiTheme="minorHAnsi" w:eastAsiaTheme="minorEastAsia" w:hAnsiTheme="minorHAnsi" w:cstheme="minorBidi"/>
                <w:noProof/>
                <w:lang w:eastAsia="fi-FI"/>
              </w:rPr>
              <w:tab/>
            </w:r>
            <w:r w:rsidR="00C211DB" w:rsidRPr="00884E92">
              <w:rPr>
                <w:rStyle w:val="Hyperlinkki"/>
                <w:noProof/>
              </w:rPr>
              <w:t>Header</w:t>
            </w:r>
            <w:r w:rsidR="00C211DB">
              <w:rPr>
                <w:noProof/>
                <w:webHidden/>
              </w:rPr>
              <w:tab/>
            </w:r>
            <w:r w:rsidR="00C211DB">
              <w:rPr>
                <w:noProof/>
                <w:webHidden/>
              </w:rPr>
              <w:fldChar w:fldCharType="begin"/>
            </w:r>
            <w:r w:rsidR="00C211DB">
              <w:rPr>
                <w:noProof/>
                <w:webHidden/>
              </w:rPr>
              <w:instrText xml:space="preserve"> PAGEREF _Toc525564888 \h </w:instrText>
            </w:r>
            <w:r w:rsidR="00C211DB">
              <w:rPr>
                <w:noProof/>
                <w:webHidden/>
              </w:rPr>
            </w:r>
            <w:r w:rsidR="00C211DB">
              <w:rPr>
                <w:noProof/>
                <w:webHidden/>
              </w:rPr>
              <w:fldChar w:fldCharType="separate"/>
            </w:r>
            <w:r w:rsidR="00C211DB">
              <w:rPr>
                <w:noProof/>
                <w:webHidden/>
              </w:rPr>
              <w:t>13</w:t>
            </w:r>
            <w:r w:rsidR="00C211DB">
              <w:rPr>
                <w:noProof/>
                <w:webHidden/>
              </w:rPr>
              <w:fldChar w:fldCharType="end"/>
            </w:r>
          </w:hyperlink>
        </w:p>
        <w:p w14:paraId="665945B5" w14:textId="585F177C"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89" w:history="1">
            <w:r w:rsidR="00C211DB" w:rsidRPr="00884E92">
              <w:rPr>
                <w:rStyle w:val="Hyperlinkki"/>
                <w:noProof/>
              </w:rPr>
              <w:t>2.3</w:t>
            </w:r>
            <w:r w:rsidR="00C211DB">
              <w:rPr>
                <w:rFonts w:asciiTheme="minorHAnsi" w:eastAsiaTheme="minorEastAsia" w:hAnsiTheme="minorHAnsi" w:cstheme="minorBidi"/>
                <w:noProof/>
                <w:lang w:eastAsia="fi-FI"/>
              </w:rPr>
              <w:tab/>
            </w:r>
            <w:r w:rsidR="00C211DB" w:rsidRPr="00884E92">
              <w:rPr>
                <w:rStyle w:val="Hyperlinkki"/>
                <w:noProof/>
              </w:rPr>
              <w:t>Optometrian merkintä – näkymä/merkintä</w:t>
            </w:r>
            <w:r w:rsidR="00C211DB">
              <w:rPr>
                <w:noProof/>
                <w:webHidden/>
              </w:rPr>
              <w:tab/>
            </w:r>
            <w:r w:rsidR="00C211DB">
              <w:rPr>
                <w:noProof/>
                <w:webHidden/>
              </w:rPr>
              <w:fldChar w:fldCharType="begin"/>
            </w:r>
            <w:r w:rsidR="00C211DB">
              <w:rPr>
                <w:noProof/>
                <w:webHidden/>
              </w:rPr>
              <w:instrText xml:space="preserve"> PAGEREF _Toc525564889 \h </w:instrText>
            </w:r>
            <w:r w:rsidR="00C211DB">
              <w:rPr>
                <w:noProof/>
                <w:webHidden/>
              </w:rPr>
            </w:r>
            <w:r w:rsidR="00C211DB">
              <w:rPr>
                <w:noProof/>
                <w:webHidden/>
              </w:rPr>
              <w:fldChar w:fldCharType="separate"/>
            </w:r>
            <w:r w:rsidR="00C211DB">
              <w:rPr>
                <w:noProof/>
                <w:webHidden/>
              </w:rPr>
              <w:t>13</w:t>
            </w:r>
            <w:r w:rsidR="00C211DB">
              <w:rPr>
                <w:noProof/>
                <w:webHidden/>
              </w:rPr>
              <w:fldChar w:fldCharType="end"/>
            </w:r>
          </w:hyperlink>
        </w:p>
        <w:p w14:paraId="09D41F47" w14:textId="001D6D8E" w:rsidR="00C211DB" w:rsidRDefault="005C3B6D">
          <w:pPr>
            <w:pStyle w:val="Sisluet1"/>
            <w:rPr>
              <w:rFonts w:asciiTheme="minorHAnsi" w:eastAsiaTheme="minorEastAsia" w:hAnsiTheme="minorHAnsi" w:cstheme="minorBidi"/>
              <w:caps w:val="0"/>
              <w:noProof/>
              <w:lang w:eastAsia="fi-FI"/>
            </w:rPr>
          </w:pPr>
          <w:hyperlink w:anchor="_Toc525564890" w:history="1">
            <w:r w:rsidR="00C211DB" w:rsidRPr="00884E92">
              <w:rPr>
                <w:rStyle w:val="Hyperlinkki"/>
                <w:noProof/>
              </w:rPr>
              <w:t>3</w:t>
            </w:r>
            <w:r w:rsidR="00C211DB">
              <w:rPr>
                <w:rFonts w:asciiTheme="minorHAnsi" w:eastAsiaTheme="minorEastAsia" w:hAnsiTheme="minorHAnsi" w:cstheme="minorBidi"/>
                <w:caps w:val="0"/>
                <w:noProof/>
                <w:lang w:eastAsia="fi-FI"/>
              </w:rPr>
              <w:tab/>
            </w:r>
            <w:r w:rsidR="00C211DB" w:rsidRPr="00884E92">
              <w:rPr>
                <w:rStyle w:val="Hyperlinkki"/>
                <w:noProof/>
              </w:rPr>
              <w:t>OPTOMETRIAMERKINTÖJEN TIETORYHMÄT</w:t>
            </w:r>
            <w:r w:rsidR="00C211DB">
              <w:rPr>
                <w:noProof/>
                <w:webHidden/>
              </w:rPr>
              <w:tab/>
            </w:r>
            <w:r w:rsidR="00C211DB">
              <w:rPr>
                <w:noProof/>
                <w:webHidden/>
              </w:rPr>
              <w:fldChar w:fldCharType="begin"/>
            </w:r>
            <w:r w:rsidR="00C211DB">
              <w:rPr>
                <w:noProof/>
                <w:webHidden/>
              </w:rPr>
              <w:instrText xml:space="preserve"> PAGEREF _Toc525564890 \h </w:instrText>
            </w:r>
            <w:r w:rsidR="00C211DB">
              <w:rPr>
                <w:noProof/>
                <w:webHidden/>
              </w:rPr>
            </w:r>
            <w:r w:rsidR="00C211DB">
              <w:rPr>
                <w:noProof/>
                <w:webHidden/>
              </w:rPr>
              <w:fldChar w:fldCharType="separate"/>
            </w:r>
            <w:r w:rsidR="00C211DB">
              <w:rPr>
                <w:noProof/>
                <w:webHidden/>
              </w:rPr>
              <w:t>17</w:t>
            </w:r>
            <w:r w:rsidR="00C211DB">
              <w:rPr>
                <w:noProof/>
                <w:webHidden/>
              </w:rPr>
              <w:fldChar w:fldCharType="end"/>
            </w:r>
          </w:hyperlink>
        </w:p>
        <w:p w14:paraId="29C09733" w14:textId="05B86FD8"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91" w:history="1">
            <w:r w:rsidR="00C211DB" w:rsidRPr="00884E92">
              <w:rPr>
                <w:rStyle w:val="Hyperlinkki"/>
                <w:noProof/>
              </w:rPr>
              <w:t>3.1</w:t>
            </w:r>
            <w:r w:rsidR="00C211DB">
              <w:rPr>
                <w:rFonts w:asciiTheme="minorHAnsi" w:eastAsiaTheme="minorEastAsia" w:hAnsiTheme="minorHAnsi" w:cstheme="minorBidi"/>
                <w:noProof/>
                <w:lang w:eastAsia="fi-FI"/>
              </w:rPr>
              <w:tab/>
            </w:r>
            <w:r w:rsidR="00C211DB" w:rsidRPr="00884E92">
              <w:rPr>
                <w:rStyle w:val="Hyperlinkki"/>
                <w:noProof/>
              </w:rPr>
              <w:t>Hoidon syy</w:t>
            </w:r>
            <w:r w:rsidR="00C211DB">
              <w:rPr>
                <w:noProof/>
                <w:webHidden/>
              </w:rPr>
              <w:tab/>
            </w:r>
            <w:r w:rsidR="00C211DB">
              <w:rPr>
                <w:noProof/>
                <w:webHidden/>
              </w:rPr>
              <w:fldChar w:fldCharType="begin"/>
            </w:r>
            <w:r w:rsidR="00C211DB">
              <w:rPr>
                <w:noProof/>
                <w:webHidden/>
              </w:rPr>
              <w:instrText xml:space="preserve"> PAGEREF _Toc525564891 \h </w:instrText>
            </w:r>
            <w:r w:rsidR="00C211DB">
              <w:rPr>
                <w:noProof/>
                <w:webHidden/>
              </w:rPr>
            </w:r>
            <w:r w:rsidR="00C211DB">
              <w:rPr>
                <w:noProof/>
                <w:webHidden/>
              </w:rPr>
              <w:fldChar w:fldCharType="separate"/>
            </w:r>
            <w:r w:rsidR="00C211DB">
              <w:rPr>
                <w:noProof/>
                <w:webHidden/>
              </w:rPr>
              <w:t>17</w:t>
            </w:r>
            <w:r w:rsidR="00C211DB">
              <w:rPr>
                <w:noProof/>
                <w:webHidden/>
              </w:rPr>
              <w:fldChar w:fldCharType="end"/>
            </w:r>
          </w:hyperlink>
        </w:p>
        <w:p w14:paraId="5C75400A" w14:textId="03EB7200" w:rsidR="00C211DB" w:rsidRDefault="005C3B6D">
          <w:pPr>
            <w:pStyle w:val="Sisluet3"/>
            <w:rPr>
              <w:rFonts w:asciiTheme="minorHAnsi" w:eastAsiaTheme="minorEastAsia" w:hAnsiTheme="minorHAnsi" w:cstheme="minorBidi"/>
              <w:noProof/>
              <w:lang w:eastAsia="fi-FI"/>
            </w:rPr>
          </w:pPr>
          <w:hyperlink w:anchor="_Toc525564892" w:history="1">
            <w:r w:rsidR="00C211DB" w:rsidRPr="00884E92">
              <w:rPr>
                <w:rStyle w:val="Hyperlinkki"/>
                <w:noProof/>
              </w:rPr>
              <w:t>3.1.1</w:t>
            </w:r>
            <w:r w:rsidR="00C211DB">
              <w:rPr>
                <w:rFonts w:asciiTheme="minorHAnsi" w:eastAsiaTheme="minorEastAsia" w:hAnsiTheme="minorHAnsi" w:cstheme="minorBidi"/>
                <w:noProof/>
                <w:lang w:eastAsia="fi-FI"/>
              </w:rPr>
              <w:tab/>
            </w:r>
            <w:r w:rsidR="00C211DB" w:rsidRPr="00884E92">
              <w:rPr>
                <w:rStyle w:val="Hyperlinkki"/>
                <w:noProof/>
              </w:rPr>
              <w:t>Käyntisyy / Diagnoosit - observation</w:t>
            </w:r>
            <w:r w:rsidR="00C211DB">
              <w:rPr>
                <w:noProof/>
                <w:webHidden/>
              </w:rPr>
              <w:tab/>
            </w:r>
            <w:r w:rsidR="00C211DB">
              <w:rPr>
                <w:noProof/>
                <w:webHidden/>
              </w:rPr>
              <w:fldChar w:fldCharType="begin"/>
            </w:r>
            <w:r w:rsidR="00C211DB">
              <w:rPr>
                <w:noProof/>
                <w:webHidden/>
              </w:rPr>
              <w:instrText xml:space="preserve"> PAGEREF _Toc525564892 \h </w:instrText>
            </w:r>
            <w:r w:rsidR="00C211DB">
              <w:rPr>
                <w:noProof/>
                <w:webHidden/>
              </w:rPr>
            </w:r>
            <w:r w:rsidR="00C211DB">
              <w:rPr>
                <w:noProof/>
                <w:webHidden/>
              </w:rPr>
              <w:fldChar w:fldCharType="separate"/>
            </w:r>
            <w:r w:rsidR="00C211DB">
              <w:rPr>
                <w:noProof/>
                <w:webHidden/>
              </w:rPr>
              <w:t>17</w:t>
            </w:r>
            <w:r w:rsidR="00C211DB">
              <w:rPr>
                <w:noProof/>
                <w:webHidden/>
              </w:rPr>
              <w:fldChar w:fldCharType="end"/>
            </w:r>
          </w:hyperlink>
        </w:p>
        <w:p w14:paraId="1926A889" w14:textId="53021E27" w:rsidR="00C211DB" w:rsidRDefault="005C3B6D">
          <w:pPr>
            <w:pStyle w:val="Sisluet4"/>
            <w:rPr>
              <w:rFonts w:asciiTheme="minorHAnsi" w:eastAsiaTheme="minorEastAsia" w:hAnsiTheme="minorHAnsi" w:cstheme="minorBidi"/>
              <w:noProof/>
              <w:lang w:eastAsia="fi-FI"/>
            </w:rPr>
          </w:pPr>
          <w:hyperlink w:anchor="_Toc525564893" w:history="1">
            <w:r w:rsidR="00C211DB" w:rsidRPr="00884E92">
              <w:rPr>
                <w:rStyle w:val="Hyperlinkki"/>
                <w:noProof/>
              </w:rPr>
              <w:t>3.1.1.1</w:t>
            </w:r>
            <w:r w:rsidR="00C211DB">
              <w:rPr>
                <w:rFonts w:asciiTheme="minorHAnsi" w:eastAsiaTheme="minorEastAsia" w:hAnsiTheme="minorHAnsi" w:cstheme="minorBidi"/>
                <w:noProof/>
                <w:lang w:eastAsia="fi-FI"/>
              </w:rPr>
              <w:tab/>
            </w:r>
            <w:r w:rsidR="00C211DB" w:rsidRPr="00884E92">
              <w:rPr>
                <w:rStyle w:val="Hyperlinkki"/>
                <w:noProof/>
              </w:rPr>
              <w:t>Käyntisyy – observation</w:t>
            </w:r>
            <w:r w:rsidR="00C211DB">
              <w:rPr>
                <w:noProof/>
                <w:webHidden/>
              </w:rPr>
              <w:tab/>
            </w:r>
            <w:r w:rsidR="00C211DB">
              <w:rPr>
                <w:noProof/>
                <w:webHidden/>
              </w:rPr>
              <w:fldChar w:fldCharType="begin"/>
            </w:r>
            <w:r w:rsidR="00C211DB">
              <w:rPr>
                <w:noProof/>
                <w:webHidden/>
              </w:rPr>
              <w:instrText xml:space="preserve"> PAGEREF _Toc525564893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7B1C4EA2" w14:textId="6A54DDD4" w:rsidR="00C211DB" w:rsidRDefault="005C3B6D">
          <w:pPr>
            <w:pStyle w:val="Sisluet4"/>
            <w:rPr>
              <w:rFonts w:asciiTheme="minorHAnsi" w:eastAsiaTheme="minorEastAsia" w:hAnsiTheme="minorHAnsi" w:cstheme="minorBidi"/>
              <w:noProof/>
              <w:lang w:eastAsia="fi-FI"/>
            </w:rPr>
          </w:pPr>
          <w:hyperlink w:anchor="_Toc525564894" w:history="1">
            <w:r w:rsidR="00C211DB" w:rsidRPr="00884E92">
              <w:rPr>
                <w:rStyle w:val="Hyperlinkki"/>
                <w:noProof/>
              </w:rPr>
              <w:t>3.1.1.2</w:t>
            </w:r>
            <w:r w:rsidR="00C211DB">
              <w:rPr>
                <w:rFonts w:asciiTheme="minorHAnsi" w:eastAsiaTheme="minorEastAsia" w:hAnsiTheme="minorHAnsi" w:cstheme="minorBidi"/>
                <w:noProof/>
                <w:lang w:eastAsia="fi-FI"/>
              </w:rPr>
              <w:tab/>
            </w:r>
            <w:r w:rsidR="00C211DB" w:rsidRPr="00884E92">
              <w:rPr>
                <w:rStyle w:val="Hyperlinkki"/>
                <w:noProof/>
              </w:rPr>
              <w:t>Diagnoosin pysyvyys – observation</w:t>
            </w:r>
            <w:r w:rsidR="00C211DB">
              <w:rPr>
                <w:noProof/>
                <w:webHidden/>
              </w:rPr>
              <w:tab/>
            </w:r>
            <w:r w:rsidR="00C211DB">
              <w:rPr>
                <w:noProof/>
                <w:webHidden/>
              </w:rPr>
              <w:fldChar w:fldCharType="begin"/>
            </w:r>
            <w:r w:rsidR="00C211DB">
              <w:rPr>
                <w:noProof/>
                <w:webHidden/>
              </w:rPr>
              <w:instrText xml:space="preserve"> PAGEREF _Toc525564894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080185E8" w14:textId="0B7CA686" w:rsidR="00C211DB" w:rsidRDefault="005C3B6D">
          <w:pPr>
            <w:pStyle w:val="Sisluet4"/>
            <w:rPr>
              <w:rFonts w:asciiTheme="minorHAnsi" w:eastAsiaTheme="minorEastAsia" w:hAnsiTheme="minorHAnsi" w:cstheme="minorBidi"/>
              <w:noProof/>
              <w:lang w:eastAsia="fi-FI"/>
            </w:rPr>
          </w:pPr>
          <w:hyperlink w:anchor="_Toc525564895" w:history="1">
            <w:r w:rsidR="00C211DB" w:rsidRPr="00884E92">
              <w:rPr>
                <w:rStyle w:val="Hyperlinkki"/>
                <w:noProof/>
              </w:rPr>
              <w:t>3.1.1.3</w:t>
            </w:r>
            <w:r w:rsidR="00C211DB">
              <w:rPr>
                <w:rFonts w:asciiTheme="minorHAnsi" w:eastAsiaTheme="minorEastAsia" w:hAnsiTheme="minorHAnsi" w:cstheme="minorBidi"/>
                <w:noProof/>
                <w:lang w:eastAsia="fi-FI"/>
              </w:rPr>
              <w:tab/>
            </w:r>
            <w:r w:rsidR="00C211DB" w:rsidRPr="00884E92">
              <w:rPr>
                <w:rStyle w:val="Hyperlinkki"/>
                <w:noProof/>
              </w:rPr>
              <w:t>Diagnoosin tai käyntisyyn episoditunnus – observation</w:t>
            </w:r>
            <w:r w:rsidR="00C211DB">
              <w:rPr>
                <w:noProof/>
                <w:webHidden/>
              </w:rPr>
              <w:tab/>
            </w:r>
            <w:r w:rsidR="00C211DB">
              <w:rPr>
                <w:noProof/>
                <w:webHidden/>
              </w:rPr>
              <w:fldChar w:fldCharType="begin"/>
            </w:r>
            <w:r w:rsidR="00C211DB">
              <w:rPr>
                <w:noProof/>
                <w:webHidden/>
              </w:rPr>
              <w:instrText xml:space="preserve"> PAGEREF _Toc525564895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3D7ABBDF" w14:textId="00168E8C" w:rsidR="00C211DB" w:rsidRDefault="005C3B6D">
          <w:pPr>
            <w:pStyle w:val="Sisluet3"/>
            <w:rPr>
              <w:rFonts w:asciiTheme="minorHAnsi" w:eastAsiaTheme="minorEastAsia" w:hAnsiTheme="minorHAnsi" w:cstheme="minorBidi"/>
              <w:noProof/>
              <w:lang w:eastAsia="fi-FI"/>
            </w:rPr>
          </w:pPr>
          <w:hyperlink w:anchor="_Toc525564896" w:history="1">
            <w:r w:rsidR="00C211DB" w:rsidRPr="00884E92">
              <w:rPr>
                <w:rStyle w:val="Hyperlinkki"/>
                <w:noProof/>
              </w:rPr>
              <w:t>3.1.2</w:t>
            </w:r>
            <w:r w:rsidR="00C211DB">
              <w:rPr>
                <w:rFonts w:asciiTheme="minorHAnsi" w:eastAsiaTheme="minorEastAsia" w:hAnsiTheme="minorHAnsi" w:cstheme="minorBidi"/>
                <w:noProof/>
                <w:lang w:eastAsia="fi-FI"/>
              </w:rPr>
              <w:tab/>
            </w:r>
            <w:r w:rsidR="00C211DB" w:rsidRPr="00884E92">
              <w:rPr>
                <w:rStyle w:val="Hyperlinkki"/>
                <w:noProof/>
              </w:rPr>
              <w:t>Lisätiedot tutkimukseen tulon syystä - observation</w:t>
            </w:r>
            <w:r w:rsidR="00C211DB">
              <w:rPr>
                <w:noProof/>
                <w:webHidden/>
              </w:rPr>
              <w:tab/>
            </w:r>
            <w:r w:rsidR="00C211DB">
              <w:rPr>
                <w:noProof/>
                <w:webHidden/>
              </w:rPr>
              <w:fldChar w:fldCharType="begin"/>
            </w:r>
            <w:r w:rsidR="00C211DB">
              <w:rPr>
                <w:noProof/>
                <w:webHidden/>
              </w:rPr>
              <w:instrText xml:space="preserve"> PAGEREF _Toc525564896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28862265" w14:textId="5831E7B6"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97" w:history="1">
            <w:r w:rsidR="00C211DB" w:rsidRPr="00884E92">
              <w:rPr>
                <w:rStyle w:val="Hyperlinkki"/>
                <w:noProof/>
              </w:rPr>
              <w:t>3.2</w:t>
            </w:r>
            <w:r w:rsidR="00C211DB">
              <w:rPr>
                <w:rFonts w:asciiTheme="minorHAnsi" w:eastAsiaTheme="minorEastAsia" w:hAnsiTheme="minorHAnsi" w:cstheme="minorBidi"/>
                <w:noProof/>
                <w:lang w:eastAsia="fi-FI"/>
              </w:rPr>
              <w:tab/>
            </w:r>
            <w:r w:rsidR="00C211DB" w:rsidRPr="00884E92">
              <w:rPr>
                <w:rStyle w:val="Hyperlinkki"/>
                <w:noProof/>
              </w:rPr>
              <w:t>Tulosyy</w:t>
            </w:r>
            <w:r w:rsidR="00C211DB">
              <w:rPr>
                <w:noProof/>
                <w:webHidden/>
              </w:rPr>
              <w:tab/>
            </w:r>
            <w:r w:rsidR="00C211DB">
              <w:rPr>
                <w:noProof/>
                <w:webHidden/>
              </w:rPr>
              <w:fldChar w:fldCharType="begin"/>
            </w:r>
            <w:r w:rsidR="00C211DB">
              <w:rPr>
                <w:noProof/>
                <w:webHidden/>
              </w:rPr>
              <w:instrText xml:space="preserve"> PAGEREF _Toc525564897 \h </w:instrText>
            </w:r>
            <w:r w:rsidR="00C211DB">
              <w:rPr>
                <w:noProof/>
                <w:webHidden/>
              </w:rPr>
            </w:r>
            <w:r w:rsidR="00C211DB">
              <w:rPr>
                <w:noProof/>
                <w:webHidden/>
              </w:rPr>
              <w:fldChar w:fldCharType="separate"/>
            </w:r>
            <w:r w:rsidR="00C211DB">
              <w:rPr>
                <w:noProof/>
                <w:webHidden/>
              </w:rPr>
              <w:t>19</w:t>
            </w:r>
            <w:r w:rsidR="00C211DB">
              <w:rPr>
                <w:noProof/>
                <w:webHidden/>
              </w:rPr>
              <w:fldChar w:fldCharType="end"/>
            </w:r>
          </w:hyperlink>
        </w:p>
        <w:p w14:paraId="3CE24200" w14:textId="5B104620" w:rsidR="00C211DB" w:rsidRDefault="005C3B6D">
          <w:pPr>
            <w:pStyle w:val="Sisluet3"/>
            <w:rPr>
              <w:rFonts w:asciiTheme="minorHAnsi" w:eastAsiaTheme="minorEastAsia" w:hAnsiTheme="minorHAnsi" w:cstheme="minorBidi"/>
              <w:noProof/>
              <w:lang w:eastAsia="fi-FI"/>
            </w:rPr>
          </w:pPr>
          <w:hyperlink w:anchor="_Toc525564898" w:history="1">
            <w:r w:rsidR="00C211DB" w:rsidRPr="00884E92">
              <w:rPr>
                <w:rStyle w:val="Hyperlinkki"/>
                <w:noProof/>
              </w:rPr>
              <w:t>3.2.1</w:t>
            </w:r>
            <w:r w:rsidR="00C211DB">
              <w:rPr>
                <w:rFonts w:asciiTheme="minorHAnsi" w:eastAsiaTheme="minorEastAsia" w:hAnsiTheme="minorHAnsi" w:cstheme="minorBidi"/>
                <w:noProof/>
                <w:lang w:eastAsia="fi-FI"/>
              </w:rPr>
              <w:tab/>
            </w:r>
            <w:r w:rsidR="00C211DB" w:rsidRPr="00884E92">
              <w:rPr>
                <w:rStyle w:val="Hyperlinkki"/>
                <w:noProof/>
              </w:rPr>
              <w:t>Tulosyy - observation</w:t>
            </w:r>
            <w:r w:rsidR="00C211DB">
              <w:rPr>
                <w:noProof/>
                <w:webHidden/>
              </w:rPr>
              <w:tab/>
            </w:r>
            <w:r w:rsidR="00C211DB">
              <w:rPr>
                <w:noProof/>
                <w:webHidden/>
              </w:rPr>
              <w:fldChar w:fldCharType="begin"/>
            </w:r>
            <w:r w:rsidR="00C211DB">
              <w:rPr>
                <w:noProof/>
                <w:webHidden/>
              </w:rPr>
              <w:instrText xml:space="preserve"> PAGEREF _Toc525564898 \h </w:instrText>
            </w:r>
            <w:r w:rsidR="00C211DB">
              <w:rPr>
                <w:noProof/>
                <w:webHidden/>
              </w:rPr>
            </w:r>
            <w:r w:rsidR="00C211DB">
              <w:rPr>
                <w:noProof/>
                <w:webHidden/>
              </w:rPr>
              <w:fldChar w:fldCharType="separate"/>
            </w:r>
            <w:r w:rsidR="00C211DB">
              <w:rPr>
                <w:noProof/>
                <w:webHidden/>
              </w:rPr>
              <w:t>20</w:t>
            </w:r>
            <w:r w:rsidR="00C211DB">
              <w:rPr>
                <w:noProof/>
                <w:webHidden/>
              </w:rPr>
              <w:fldChar w:fldCharType="end"/>
            </w:r>
          </w:hyperlink>
        </w:p>
        <w:p w14:paraId="4F0AD483" w14:textId="67EEBED8"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899" w:history="1">
            <w:r w:rsidR="00C211DB" w:rsidRPr="00884E92">
              <w:rPr>
                <w:rStyle w:val="Hyperlinkki"/>
                <w:noProof/>
              </w:rPr>
              <w:t>3.3</w:t>
            </w:r>
            <w:r w:rsidR="00C211DB">
              <w:rPr>
                <w:rFonts w:asciiTheme="minorHAnsi" w:eastAsiaTheme="minorEastAsia" w:hAnsiTheme="minorHAnsi" w:cstheme="minorBidi"/>
                <w:noProof/>
                <w:lang w:eastAsia="fi-FI"/>
              </w:rPr>
              <w:tab/>
            </w:r>
            <w:r w:rsidR="00C211DB" w:rsidRPr="00884E92">
              <w:rPr>
                <w:rStyle w:val="Hyperlinkki"/>
                <w:noProof/>
              </w:rPr>
              <w:t>Esitiedot</w:t>
            </w:r>
            <w:r w:rsidR="00C211DB">
              <w:rPr>
                <w:noProof/>
                <w:webHidden/>
              </w:rPr>
              <w:tab/>
            </w:r>
            <w:r w:rsidR="00C211DB">
              <w:rPr>
                <w:noProof/>
                <w:webHidden/>
              </w:rPr>
              <w:fldChar w:fldCharType="begin"/>
            </w:r>
            <w:r w:rsidR="00C211DB">
              <w:rPr>
                <w:noProof/>
                <w:webHidden/>
              </w:rPr>
              <w:instrText xml:space="preserve"> PAGEREF _Toc525564899 \h </w:instrText>
            </w:r>
            <w:r w:rsidR="00C211DB">
              <w:rPr>
                <w:noProof/>
                <w:webHidden/>
              </w:rPr>
            </w:r>
            <w:r w:rsidR="00C211DB">
              <w:rPr>
                <w:noProof/>
                <w:webHidden/>
              </w:rPr>
              <w:fldChar w:fldCharType="separate"/>
            </w:r>
            <w:r w:rsidR="00C211DB">
              <w:rPr>
                <w:noProof/>
                <w:webHidden/>
              </w:rPr>
              <w:t>20</w:t>
            </w:r>
            <w:r w:rsidR="00C211DB">
              <w:rPr>
                <w:noProof/>
                <w:webHidden/>
              </w:rPr>
              <w:fldChar w:fldCharType="end"/>
            </w:r>
          </w:hyperlink>
        </w:p>
        <w:p w14:paraId="6D878F9C" w14:textId="349595B7" w:rsidR="00C211DB" w:rsidRDefault="005C3B6D">
          <w:pPr>
            <w:pStyle w:val="Sisluet3"/>
            <w:rPr>
              <w:rFonts w:asciiTheme="minorHAnsi" w:eastAsiaTheme="minorEastAsia" w:hAnsiTheme="minorHAnsi" w:cstheme="minorBidi"/>
              <w:noProof/>
              <w:lang w:eastAsia="fi-FI"/>
            </w:rPr>
          </w:pPr>
          <w:hyperlink w:anchor="_Toc525564900" w:history="1">
            <w:r w:rsidR="00C211DB" w:rsidRPr="00884E92">
              <w:rPr>
                <w:rStyle w:val="Hyperlinkki"/>
                <w:noProof/>
              </w:rPr>
              <w:t>3.3.1</w:t>
            </w:r>
            <w:r w:rsidR="00C211DB">
              <w:rPr>
                <w:rFonts w:asciiTheme="minorHAnsi" w:eastAsiaTheme="minorEastAsia" w:hAnsiTheme="minorHAnsi" w:cstheme="minorBidi"/>
                <w:noProof/>
                <w:lang w:eastAsia="fi-FI"/>
              </w:rPr>
              <w:tab/>
            </w:r>
            <w:r w:rsidR="00C211DB" w:rsidRPr="00884E92">
              <w:rPr>
                <w:rStyle w:val="Hyperlinkki"/>
                <w:noProof/>
              </w:rPr>
              <w:t>Esitiedot  - organizer</w:t>
            </w:r>
            <w:r w:rsidR="00C211DB">
              <w:rPr>
                <w:noProof/>
                <w:webHidden/>
              </w:rPr>
              <w:tab/>
            </w:r>
            <w:r w:rsidR="00C211DB">
              <w:rPr>
                <w:noProof/>
                <w:webHidden/>
              </w:rPr>
              <w:fldChar w:fldCharType="begin"/>
            </w:r>
            <w:r w:rsidR="00C211DB">
              <w:rPr>
                <w:noProof/>
                <w:webHidden/>
              </w:rPr>
              <w:instrText xml:space="preserve"> PAGEREF _Toc525564900 \h </w:instrText>
            </w:r>
            <w:r w:rsidR="00C211DB">
              <w:rPr>
                <w:noProof/>
                <w:webHidden/>
              </w:rPr>
            </w:r>
            <w:r w:rsidR="00C211DB">
              <w:rPr>
                <w:noProof/>
                <w:webHidden/>
              </w:rPr>
              <w:fldChar w:fldCharType="separate"/>
            </w:r>
            <w:r w:rsidR="00C211DB">
              <w:rPr>
                <w:noProof/>
                <w:webHidden/>
              </w:rPr>
              <w:t>22</w:t>
            </w:r>
            <w:r w:rsidR="00C211DB">
              <w:rPr>
                <w:noProof/>
                <w:webHidden/>
              </w:rPr>
              <w:fldChar w:fldCharType="end"/>
            </w:r>
          </w:hyperlink>
        </w:p>
        <w:p w14:paraId="049D54B4" w14:textId="7FCAEC55" w:rsidR="00C211DB" w:rsidRDefault="005C3B6D">
          <w:pPr>
            <w:pStyle w:val="Sisluet4"/>
            <w:rPr>
              <w:rFonts w:asciiTheme="minorHAnsi" w:eastAsiaTheme="minorEastAsia" w:hAnsiTheme="minorHAnsi" w:cstheme="minorBidi"/>
              <w:noProof/>
              <w:lang w:eastAsia="fi-FI"/>
            </w:rPr>
          </w:pPr>
          <w:hyperlink w:anchor="_Toc525564901" w:history="1">
            <w:r w:rsidR="00C211DB" w:rsidRPr="00884E92">
              <w:rPr>
                <w:rStyle w:val="Hyperlinkki"/>
                <w:noProof/>
              </w:rPr>
              <w:t>3.3.1.1</w:t>
            </w:r>
            <w:r w:rsidR="00C211DB">
              <w:rPr>
                <w:rFonts w:asciiTheme="minorHAnsi" w:eastAsiaTheme="minorEastAsia" w:hAnsiTheme="minorHAnsi" w:cstheme="minorBidi"/>
                <w:noProof/>
                <w:lang w:eastAsia="fi-FI"/>
              </w:rPr>
              <w:tab/>
            </w:r>
            <w:r w:rsidR="00C211DB" w:rsidRPr="00884E92">
              <w:rPr>
                <w:rStyle w:val="Hyperlinkki"/>
                <w:noProof/>
              </w:rPr>
              <w:t>Käytössä olevat silmälasit tai piilolasit  - organizer</w:t>
            </w:r>
            <w:r w:rsidR="00C211DB">
              <w:rPr>
                <w:noProof/>
                <w:webHidden/>
              </w:rPr>
              <w:tab/>
            </w:r>
            <w:r w:rsidR="00C211DB">
              <w:rPr>
                <w:noProof/>
                <w:webHidden/>
              </w:rPr>
              <w:fldChar w:fldCharType="begin"/>
            </w:r>
            <w:r w:rsidR="00C211DB">
              <w:rPr>
                <w:noProof/>
                <w:webHidden/>
              </w:rPr>
              <w:instrText xml:space="preserve"> PAGEREF _Toc525564901 \h </w:instrText>
            </w:r>
            <w:r w:rsidR="00C211DB">
              <w:rPr>
                <w:noProof/>
                <w:webHidden/>
              </w:rPr>
            </w:r>
            <w:r w:rsidR="00C211DB">
              <w:rPr>
                <w:noProof/>
                <w:webHidden/>
              </w:rPr>
              <w:fldChar w:fldCharType="separate"/>
            </w:r>
            <w:r w:rsidR="00C211DB">
              <w:rPr>
                <w:noProof/>
                <w:webHidden/>
              </w:rPr>
              <w:t>22</w:t>
            </w:r>
            <w:r w:rsidR="00C211DB">
              <w:rPr>
                <w:noProof/>
                <w:webHidden/>
              </w:rPr>
              <w:fldChar w:fldCharType="end"/>
            </w:r>
          </w:hyperlink>
        </w:p>
        <w:p w14:paraId="22C728C7" w14:textId="04139DC7" w:rsidR="00C211DB" w:rsidRDefault="005C3B6D">
          <w:pPr>
            <w:pStyle w:val="Sisluet5"/>
            <w:rPr>
              <w:rFonts w:asciiTheme="minorHAnsi" w:eastAsiaTheme="minorEastAsia" w:hAnsiTheme="minorHAnsi" w:cstheme="minorBidi"/>
              <w:noProof/>
              <w:lang w:eastAsia="fi-FI"/>
            </w:rPr>
          </w:pPr>
          <w:hyperlink w:anchor="_Toc525564902" w:history="1">
            <w:r w:rsidR="00C211DB" w:rsidRPr="00884E92">
              <w:rPr>
                <w:rStyle w:val="Hyperlinkki"/>
                <w:noProof/>
              </w:rPr>
              <w:t>3.3.1.1.1</w:t>
            </w:r>
            <w:r w:rsidR="00C211DB">
              <w:rPr>
                <w:rFonts w:asciiTheme="minorHAnsi" w:eastAsiaTheme="minorEastAsia" w:hAnsiTheme="minorHAnsi" w:cstheme="minorBidi"/>
                <w:noProof/>
                <w:lang w:eastAsia="fi-FI"/>
              </w:rPr>
              <w:tab/>
            </w:r>
            <w:r w:rsidR="00C211DB" w:rsidRPr="00884E92">
              <w:rPr>
                <w:rStyle w:val="Hyperlinkki"/>
                <w:noProof/>
              </w:rPr>
              <w:t>Kuvaus laseista ja käyttötarkoitus – observation</w:t>
            </w:r>
            <w:r w:rsidR="00C211DB">
              <w:rPr>
                <w:noProof/>
                <w:webHidden/>
              </w:rPr>
              <w:tab/>
            </w:r>
            <w:r w:rsidR="00C211DB">
              <w:rPr>
                <w:noProof/>
                <w:webHidden/>
              </w:rPr>
              <w:fldChar w:fldCharType="begin"/>
            </w:r>
            <w:r w:rsidR="00C211DB">
              <w:rPr>
                <w:noProof/>
                <w:webHidden/>
              </w:rPr>
              <w:instrText xml:space="preserve"> PAGEREF _Toc525564902 \h </w:instrText>
            </w:r>
            <w:r w:rsidR="00C211DB">
              <w:rPr>
                <w:noProof/>
                <w:webHidden/>
              </w:rPr>
            </w:r>
            <w:r w:rsidR="00C211DB">
              <w:rPr>
                <w:noProof/>
                <w:webHidden/>
              </w:rPr>
              <w:fldChar w:fldCharType="separate"/>
            </w:r>
            <w:r w:rsidR="00C211DB">
              <w:rPr>
                <w:noProof/>
                <w:webHidden/>
              </w:rPr>
              <w:t>22</w:t>
            </w:r>
            <w:r w:rsidR="00C211DB">
              <w:rPr>
                <w:noProof/>
                <w:webHidden/>
              </w:rPr>
              <w:fldChar w:fldCharType="end"/>
            </w:r>
          </w:hyperlink>
        </w:p>
        <w:p w14:paraId="4D741449" w14:textId="459C682B" w:rsidR="00C211DB" w:rsidRDefault="005C3B6D">
          <w:pPr>
            <w:pStyle w:val="Sisluet5"/>
            <w:rPr>
              <w:rFonts w:asciiTheme="minorHAnsi" w:eastAsiaTheme="minorEastAsia" w:hAnsiTheme="minorHAnsi" w:cstheme="minorBidi"/>
              <w:noProof/>
              <w:lang w:eastAsia="fi-FI"/>
            </w:rPr>
          </w:pPr>
          <w:hyperlink w:anchor="_Toc525564903" w:history="1">
            <w:r w:rsidR="00C211DB" w:rsidRPr="00884E92">
              <w:rPr>
                <w:rStyle w:val="Hyperlinkki"/>
                <w:noProof/>
              </w:rPr>
              <w:t>3.3.1.1.2</w:t>
            </w:r>
            <w:r w:rsidR="00C211DB">
              <w:rPr>
                <w:rFonts w:asciiTheme="minorHAnsi" w:eastAsiaTheme="minorEastAsia" w:hAnsiTheme="minorHAnsi" w:cstheme="minorBidi"/>
                <w:noProof/>
                <w:lang w:eastAsia="fi-FI"/>
              </w:rPr>
              <w:tab/>
            </w:r>
            <w:r w:rsidR="00C211DB" w:rsidRPr="00884E92">
              <w:rPr>
                <w:rStyle w:val="Hyperlinkki"/>
                <w:noProof/>
              </w:rPr>
              <w:t>Silmälasien tai piilolasien voimakkuus - organizer</w:t>
            </w:r>
            <w:r w:rsidR="00C211DB">
              <w:rPr>
                <w:noProof/>
                <w:webHidden/>
              </w:rPr>
              <w:tab/>
            </w:r>
            <w:r w:rsidR="00C211DB">
              <w:rPr>
                <w:noProof/>
                <w:webHidden/>
              </w:rPr>
              <w:fldChar w:fldCharType="begin"/>
            </w:r>
            <w:r w:rsidR="00C211DB">
              <w:rPr>
                <w:noProof/>
                <w:webHidden/>
              </w:rPr>
              <w:instrText xml:space="preserve"> PAGEREF _Toc525564903 \h </w:instrText>
            </w:r>
            <w:r w:rsidR="00C211DB">
              <w:rPr>
                <w:noProof/>
                <w:webHidden/>
              </w:rPr>
            </w:r>
            <w:r w:rsidR="00C211DB">
              <w:rPr>
                <w:noProof/>
                <w:webHidden/>
              </w:rPr>
              <w:fldChar w:fldCharType="separate"/>
            </w:r>
            <w:r w:rsidR="00C211DB">
              <w:rPr>
                <w:noProof/>
                <w:webHidden/>
              </w:rPr>
              <w:t>22</w:t>
            </w:r>
            <w:r w:rsidR="00C211DB">
              <w:rPr>
                <w:noProof/>
                <w:webHidden/>
              </w:rPr>
              <w:fldChar w:fldCharType="end"/>
            </w:r>
          </w:hyperlink>
        </w:p>
        <w:p w14:paraId="793B24FC" w14:textId="4118F38F" w:rsidR="00C211DB" w:rsidRDefault="005C3B6D">
          <w:pPr>
            <w:pStyle w:val="Sisluet6"/>
            <w:rPr>
              <w:rFonts w:asciiTheme="minorHAnsi" w:hAnsiTheme="minorHAnsi"/>
              <w:noProof/>
            </w:rPr>
          </w:pPr>
          <w:hyperlink w:anchor="_Toc525564904" w:history="1">
            <w:r w:rsidR="00C211DB" w:rsidRPr="00884E92">
              <w:rPr>
                <w:rStyle w:val="Hyperlinkki"/>
                <w:noProof/>
              </w:rPr>
              <w:t>3.3.1.1.2.1</w:t>
            </w:r>
            <w:r w:rsidR="00C211DB">
              <w:rPr>
                <w:rFonts w:asciiTheme="minorHAnsi" w:hAnsiTheme="minorHAnsi"/>
                <w:noProof/>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_Toc525564904 \h </w:instrText>
            </w:r>
            <w:r w:rsidR="00C211DB">
              <w:rPr>
                <w:noProof/>
                <w:webHidden/>
              </w:rPr>
            </w:r>
            <w:r w:rsidR="00C211DB">
              <w:rPr>
                <w:noProof/>
                <w:webHidden/>
              </w:rPr>
              <w:fldChar w:fldCharType="separate"/>
            </w:r>
            <w:r w:rsidR="00C211DB">
              <w:rPr>
                <w:noProof/>
                <w:webHidden/>
              </w:rPr>
              <w:t>23</w:t>
            </w:r>
            <w:r w:rsidR="00C211DB">
              <w:rPr>
                <w:noProof/>
                <w:webHidden/>
              </w:rPr>
              <w:fldChar w:fldCharType="end"/>
            </w:r>
          </w:hyperlink>
        </w:p>
        <w:p w14:paraId="6D06CA09" w14:textId="25F6BD62" w:rsidR="00C211DB" w:rsidRDefault="005C3B6D">
          <w:pPr>
            <w:pStyle w:val="Sisluet6"/>
            <w:rPr>
              <w:rFonts w:asciiTheme="minorHAnsi" w:hAnsiTheme="minorHAnsi"/>
              <w:noProof/>
            </w:rPr>
          </w:pPr>
          <w:hyperlink w:anchor="_Toc525564905" w:history="1">
            <w:r w:rsidR="00C211DB" w:rsidRPr="00884E92">
              <w:rPr>
                <w:rStyle w:val="Hyperlinkki"/>
                <w:noProof/>
              </w:rPr>
              <w:t>3.3.1.1.2.2</w:t>
            </w:r>
            <w:r w:rsidR="00C211DB">
              <w:rPr>
                <w:rFonts w:asciiTheme="minorHAnsi" w:hAnsiTheme="minorHAnsi"/>
                <w:noProof/>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_Toc525564905 \h </w:instrText>
            </w:r>
            <w:r w:rsidR="00C211DB">
              <w:rPr>
                <w:noProof/>
                <w:webHidden/>
              </w:rPr>
            </w:r>
            <w:r w:rsidR="00C211DB">
              <w:rPr>
                <w:noProof/>
                <w:webHidden/>
              </w:rPr>
              <w:fldChar w:fldCharType="separate"/>
            </w:r>
            <w:r w:rsidR="00C211DB">
              <w:rPr>
                <w:noProof/>
                <w:webHidden/>
              </w:rPr>
              <w:t>24</w:t>
            </w:r>
            <w:r w:rsidR="00C211DB">
              <w:rPr>
                <w:noProof/>
                <w:webHidden/>
              </w:rPr>
              <w:fldChar w:fldCharType="end"/>
            </w:r>
          </w:hyperlink>
        </w:p>
        <w:p w14:paraId="3881AA17" w14:textId="5E2BBADF" w:rsidR="00C211DB" w:rsidRDefault="005C3B6D">
          <w:pPr>
            <w:pStyle w:val="Sisluet6"/>
            <w:rPr>
              <w:rFonts w:asciiTheme="minorHAnsi" w:hAnsiTheme="minorHAnsi"/>
              <w:noProof/>
            </w:rPr>
          </w:pPr>
          <w:hyperlink w:anchor="_Toc525564906" w:history="1">
            <w:r w:rsidR="00C211DB" w:rsidRPr="00884E92">
              <w:rPr>
                <w:rStyle w:val="Hyperlinkki"/>
                <w:noProof/>
              </w:rPr>
              <w:t>3.3.1.1.2.3</w:t>
            </w:r>
            <w:r w:rsidR="00C211DB">
              <w:rPr>
                <w:rFonts w:asciiTheme="minorHAnsi" w:hAnsiTheme="minorHAnsi"/>
                <w:noProof/>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_Toc525564906 \h </w:instrText>
            </w:r>
            <w:r w:rsidR="00C211DB">
              <w:rPr>
                <w:noProof/>
                <w:webHidden/>
              </w:rPr>
            </w:r>
            <w:r w:rsidR="00C211DB">
              <w:rPr>
                <w:noProof/>
                <w:webHidden/>
              </w:rPr>
              <w:fldChar w:fldCharType="separate"/>
            </w:r>
            <w:r w:rsidR="00C211DB">
              <w:rPr>
                <w:noProof/>
                <w:webHidden/>
              </w:rPr>
              <w:t>24</w:t>
            </w:r>
            <w:r w:rsidR="00C211DB">
              <w:rPr>
                <w:noProof/>
                <w:webHidden/>
              </w:rPr>
              <w:fldChar w:fldCharType="end"/>
            </w:r>
          </w:hyperlink>
        </w:p>
        <w:p w14:paraId="616700B5" w14:textId="0C4EEA8F" w:rsidR="00C211DB" w:rsidRDefault="005C3B6D">
          <w:pPr>
            <w:pStyle w:val="Sisluet6"/>
            <w:rPr>
              <w:rFonts w:asciiTheme="minorHAnsi" w:hAnsiTheme="minorHAnsi"/>
              <w:noProof/>
            </w:rPr>
          </w:pPr>
          <w:hyperlink w:anchor="_Toc525564907" w:history="1">
            <w:r w:rsidR="00C211DB" w:rsidRPr="00884E92">
              <w:rPr>
                <w:rStyle w:val="Hyperlinkki"/>
                <w:noProof/>
              </w:rPr>
              <w:t>3.3.1.1.2.4</w:t>
            </w:r>
            <w:r w:rsidR="00C211DB">
              <w:rPr>
                <w:rFonts w:asciiTheme="minorHAnsi" w:hAnsiTheme="minorHAnsi"/>
                <w:noProof/>
              </w:rPr>
              <w:tab/>
            </w:r>
            <w:r w:rsidR="00C211DB" w:rsidRPr="00884E92">
              <w:rPr>
                <w:rStyle w:val="Hyperlinkki"/>
                <w:noProof/>
              </w:rPr>
              <w:t>Horisontaalisen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_Toc525564907 \h </w:instrText>
            </w:r>
            <w:r w:rsidR="00C211DB">
              <w:rPr>
                <w:noProof/>
                <w:webHidden/>
              </w:rPr>
            </w:r>
            <w:r w:rsidR="00C211DB">
              <w:rPr>
                <w:noProof/>
                <w:webHidden/>
              </w:rPr>
              <w:fldChar w:fldCharType="separate"/>
            </w:r>
            <w:r w:rsidR="00C211DB">
              <w:rPr>
                <w:noProof/>
                <w:webHidden/>
              </w:rPr>
              <w:t>24</w:t>
            </w:r>
            <w:r w:rsidR="00C211DB">
              <w:rPr>
                <w:noProof/>
                <w:webHidden/>
              </w:rPr>
              <w:fldChar w:fldCharType="end"/>
            </w:r>
          </w:hyperlink>
        </w:p>
        <w:p w14:paraId="4792FD1D" w14:textId="12AFF22F" w:rsidR="00C211DB" w:rsidRDefault="005C3B6D">
          <w:pPr>
            <w:pStyle w:val="Sisluet6"/>
            <w:rPr>
              <w:rFonts w:asciiTheme="minorHAnsi" w:hAnsiTheme="minorHAnsi"/>
              <w:noProof/>
            </w:rPr>
          </w:pPr>
          <w:hyperlink w:anchor="_Toc525564908" w:history="1">
            <w:r w:rsidR="00C211DB" w:rsidRPr="00884E92">
              <w:rPr>
                <w:rStyle w:val="Hyperlinkki"/>
                <w:noProof/>
              </w:rPr>
              <w:t>3.3.1.1.2.5</w:t>
            </w:r>
            <w:r w:rsidR="00C211DB">
              <w:rPr>
                <w:rFonts w:asciiTheme="minorHAnsi" w:hAnsiTheme="minorHAnsi"/>
                <w:noProof/>
              </w:rPr>
              <w:tab/>
            </w:r>
            <w:r w:rsidR="00C211DB" w:rsidRPr="00884E92">
              <w:rPr>
                <w:rStyle w:val="Hyperlinkki"/>
                <w:noProof/>
              </w:rPr>
              <w:t>Horisontaalisen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_Toc525564908 \h </w:instrText>
            </w:r>
            <w:r w:rsidR="00C211DB">
              <w:rPr>
                <w:noProof/>
                <w:webHidden/>
              </w:rPr>
            </w:r>
            <w:r w:rsidR="00C211DB">
              <w:rPr>
                <w:noProof/>
                <w:webHidden/>
              </w:rPr>
              <w:fldChar w:fldCharType="separate"/>
            </w:r>
            <w:r w:rsidR="00C211DB">
              <w:rPr>
                <w:noProof/>
                <w:webHidden/>
              </w:rPr>
              <w:t>25</w:t>
            </w:r>
            <w:r w:rsidR="00C211DB">
              <w:rPr>
                <w:noProof/>
                <w:webHidden/>
              </w:rPr>
              <w:fldChar w:fldCharType="end"/>
            </w:r>
          </w:hyperlink>
        </w:p>
        <w:p w14:paraId="6D0527CF" w14:textId="37B404C4" w:rsidR="00C211DB" w:rsidRDefault="005C3B6D">
          <w:pPr>
            <w:pStyle w:val="Sisluet6"/>
            <w:rPr>
              <w:rFonts w:asciiTheme="minorHAnsi" w:hAnsiTheme="minorHAnsi"/>
              <w:noProof/>
            </w:rPr>
          </w:pPr>
          <w:hyperlink w:anchor="_Toc525564909" w:history="1">
            <w:r w:rsidR="00C211DB" w:rsidRPr="00884E92">
              <w:rPr>
                <w:rStyle w:val="Hyperlinkki"/>
                <w:noProof/>
              </w:rPr>
              <w:t>3.3.1.1.2.6</w:t>
            </w:r>
            <w:r w:rsidR="00C211DB">
              <w:rPr>
                <w:rFonts w:asciiTheme="minorHAnsi" w:hAnsiTheme="minorHAnsi"/>
                <w:noProof/>
              </w:rPr>
              <w:tab/>
            </w:r>
            <w:r w:rsidR="00C211DB" w:rsidRPr="00884E92">
              <w:rPr>
                <w:rStyle w:val="Hyperlinkki"/>
                <w:noProof/>
              </w:rPr>
              <w:t>Vertikaalisen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_Toc525564909 \h </w:instrText>
            </w:r>
            <w:r w:rsidR="00C211DB">
              <w:rPr>
                <w:noProof/>
                <w:webHidden/>
              </w:rPr>
            </w:r>
            <w:r w:rsidR="00C211DB">
              <w:rPr>
                <w:noProof/>
                <w:webHidden/>
              </w:rPr>
              <w:fldChar w:fldCharType="separate"/>
            </w:r>
            <w:r w:rsidR="00C211DB">
              <w:rPr>
                <w:noProof/>
                <w:webHidden/>
              </w:rPr>
              <w:t>25</w:t>
            </w:r>
            <w:r w:rsidR="00C211DB">
              <w:rPr>
                <w:noProof/>
                <w:webHidden/>
              </w:rPr>
              <w:fldChar w:fldCharType="end"/>
            </w:r>
          </w:hyperlink>
        </w:p>
        <w:p w14:paraId="79D52E13" w14:textId="6F972A4F" w:rsidR="00C211DB" w:rsidRDefault="005C3B6D">
          <w:pPr>
            <w:pStyle w:val="Sisluet6"/>
            <w:rPr>
              <w:rFonts w:asciiTheme="minorHAnsi" w:hAnsiTheme="minorHAnsi"/>
              <w:noProof/>
            </w:rPr>
          </w:pPr>
          <w:hyperlink w:anchor="_Toc525564910" w:history="1">
            <w:r w:rsidR="00C211DB" w:rsidRPr="00884E92">
              <w:rPr>
                <w:rStyle w:val="Hyperlinkki"/>
                <w:noProof/>
              </w:rPr>
              <w:t>3.3.1.1.2.7</w:t>
            </w:r>
            <w:r w:rsidR="00C211DB">
              <w:rPr>
                <w:rFonts w:asciiTheme="minorHAnsi" w:hAnsiTheme="minorHAnsi"/>
                <w:noProof/>
              </w:rPr>
              <w:tab/>
            </w:r>
            <w:r w:rsidR="00C211DB" w:rsidRPr="00884E92">
              <w:rPr>
                <w:rStyle w:val="Hyperlinkki"/>
                <w:noProof/>
              </w:rPr>
              <w:t>Vertikaalisen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_Toc525564910 \h </w:instrText>
            </w:r>
            <w:r w:rsidR="00C211DB">
              <w:rPr>
                <w:noProof/>
                <w:webHidden/>
              </w:rPr>
            </w:r>
            <w:r w:rsidR="00C211DB">
              <w:rPr>
                <w:noProof/>
                <w:webHidden/>
              </w:rPr>
              <w:fldChar w:fldCharType="separate"/>
            </w:r>
            <w:r w:rsidR="00C211DB">
              <w:rPr>
                <w:noProof/>
                <w:webHidden/>
              </w:rPr>
              <w:t>25</w:t>
            </w:r>
            <w:r w:rsidR="00C211DB">
              <w:rPr>
                <w:noProof/>
                <w:webHidden/>
              </w:rPr>
              <w:fldChar w:fldCharType="end"/>
            </w:r>
          </w:hyperlink>
        </w:p>
        <w:p w14:paraId="0255951A" w14:textId="2A65DEC7" w:rsidR="00C211DB" w:rsidRDefault="005C3B6D">
          <w:pPr>
            <w:pStyle w:val="Sisluet6"/>
            <w:rPr>
              <w:rFonts w:asciiTheme="minorHAnsi" w:hAnsiTheme="minorHAnsi"/>
              <w:noProof/>
            </w:rPr>
          </w:pPr>
          <w:hyperlink w:anchor="_Toc525564911" w:history="1">
            <w:r w:rsidR="00C211DB" w:rsidRPr="00884E92">
              <w:rPr>
                <w:rStyle w:val="Hyperlinkki"/>
                <w:noProof/>
              </w:rPr>
              <w:t>3.3.1.1.2.8</w:t>
            </w:r>
            <w:r w:rsidR="00C211DB">
              <w:rPr>
                <w:rFonts w:asciiTheme="minorHAnsi" w:hAnsiTheme="minorHAnsi"/>
                <w:noProof/>
              </w:rPr>
              <w:tab/>
            </w:r>
            <w:r w:rsidR="00C211DB" w:rsidRPr="00884E92">
              <w:rPr>
                <w:rStyle w:val="Hyperlinkki"/>
                <w:noProof/>
              </w:rPr>
              <w:t>Prismakorjauksen määrä - observation</w:t>
            </w:r>
            <w:r w:rsidR="00C211DB">
              <w:rPr>
                <w:noProof/>
                <w:webHidden/>
              </w:rPr>
              <w:tab/>
            </w:r>
            <w:r w:rsidR="00C211DB">
              <w:rPr>
                <w:noProof/>
                <w:webHidden/>
              </w:rPr>
              <w:fldChar w:fldCharType="begin"/>
            </w:r>
            <w:r w:rsidR="00C211DB">
              <w:rPr>
                <w:noProof/>
                <w:webHidden/>
              </w:rPr>
              <w:instrText xml:space="preserve"> PAGEREF _Toc525564911 \h </w:instrText>
            </w:r>
            <w:r w:rsidR="00C211DB">
              <w:rPr>
                <w:noProof/>
                <w:webHidden/>
              </w:rPr>
            </w:r>
            <w:r w:rsidR="00C211DB">
              <w:rPr>
                <w:noProof/>
                <w:webHidden/>
              </w:rPr>
              <w:fldChar w:fldCharType="separate"/>
            </w:r>
            <w:r w:rsidR="00C211DB">
              <w:rPr>
                <w:noProof/>
                <w:webHidden/>
              </w:rPr>
              <w:t>26</w:t>
            </w:r>
            <w:r w:rsidR="00C211DB">
              <w:rPr>
                <w:noProof/>
                <w:webHidden/>
              </w:rPr>
              <w:fldChar w:fldCharType="end"/>
            </w:r>
          </w:hyperlink>
        </w:p>
        <w:p w14:paraId="2845C636" w14:textId="2EF05A84" w:rsidR="00C211DB" w:rsidRDefault="005C3B6D">
          <w:pPr>
            <w:pStyle w:val="Sisluet6"/>
            <w:rPr>
              <w:rFonts w:asciiTheme="minorHAnsi" w:hAnsiTheme="minorHAnsi"/>
              <w:noProof/>
            </w:rPr>
          </w:pPr>
          <w:hyperlink w:anchor="_Toc525564912" w:history="1">
            <w:r w:rsidR="00C211DB" w:rsidRPr="00884E92">
              <w:rPr>
                <w:rStyle w:val="Hyperlinkki"/>
                <w:noProof/>
              </w:rPr>
              <w:t>3.3.1.1.2.9</w:t>
            </w:r>
            <w:r w:rsidR="00C211DB">
              <w:rPr>
                <w:rFonts w:asciiTheme="minorHAnsi" w:hAnsiTheme="minorHAnsi"/>
                <w:noProof/>
              </w:rPr>
              <w:tab/>
            </w:r>
            <w:r w:rsidR="00C211DB" w:rsidRPr="00884E92">
              <w:rPr>
                <w:rStyle w:val="Hyperlinkki"/>
                <w:noProof/>
              </w:rPr>
              <w:t>Prismakorjauksen kannan suunta asteina - observation</w:t>
            </w:r>
            <w:r w:rsidR="00C211DB">
              <w:rPr>
                <w:noProof/>
                <w:webHidden/>
              </w:rPr>
              <w:tab/>
            </w:r>
            <w:r w:rsidR="00C211DB">
              <w:rPr>
                <w:noProof/>
                <w:webHidden/>
              </w:rPr>
              <w:fldChar w:fldCharType="begin"/>
            </w:r>
            <w:r w:rsidR="00C211DB">
              <w:rPr>
                <w:noProof/>
                <w:webHidden/>
              </w:rPr>
              <w:instrText xml:space="preserve"> PAGEREF _Toc525564912 \h </w:instrText>
            </w:r>
            <w:r w:rsidR="00C211DB">
              <w:rPr>
                <w:noProof/>
                <w:webHidden/>
              </w:rPr>
            </w:r>
            <w:r w:rsidR="00C211DB">
              <w:rPr>
                <w:noProof/>
                <w:webHidden/>
              </w:rPr>
              <w:fldChar w:fldCharType="separate"/>
            </w:r>
            <w:r w:rsidR="00C211DB">
              <w:rPr>
                <w:noProof/>
                <w:webHidden/>
              </w:rPr>
              <w:t>26</w:t>
            </w:r>
            <w:r w:rsidR="00C211DB">
              <w:rPr>
                <w:noProof/>
                <w:webHidden/>
              </w:rPr>
              <w:fldChar w:fldCharType="end"/>
            </w:r>
          </w:hyperlink>
        </w:p>
        <w:p w14:paraId="17D1CF34" w14:textId="5B1F166A" w:rsidR="00C211DB" w:rsidRDefault="005C3B6D">
          <w:pPr>
            <w:pStyle w:val="Sisluet6"/>
            <w:rPr>
              <w:rFonts w:asciiTheme="minorHAnsi" w:hAnsiTheme="minorHAnsi"/>
              <w:noProof/>
            </w:rPr>
          </w:pPr>
          <w:hyperlink w:anchor="_Toc525564913" w:history="1">
            <w:r w:rsidR="00C211DB" w:rsidRPr="00884E92">
              <w:rPr>
                <w:rStyle w:val="Hyperlinkki"/>
                <w:noProof/>
              </w:rPr>
              <w:t>3.3.1.1.2.10</w:t>
            </w:r>
            <w:r w:rsidR="00C211DB">
              <w:rPr>
                <w:rFonts w:asciiTheme="minorHAnsi" w:hAnsiTheme="minorHAnsi"/>
                <w:noProof/>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_Toc525564913 \h </w:instrText>
            </w:r>
            <w:r w:rsidR="00C211DB">
              <w:rPr>
                <w:noProof/>
                <w:webHidden/>
              </w:rPr>
            </w:r>
            <w:r w:rsidR="00C211DB">
              <w:rPr>
                <w:noProof/>
                <w:webHidden/>
              </w:rPr>
              <w:fldChar w:fldCharType="separate"/>
            </w:r>
            <w:r w:rsidR="00C211DB">
              <w:rPr>
                <w:noProof/>
                <w:webHidden/>
              </w:rPr>
              <w:t>27</w:t>
            </w:r>
            <w:r w:rsidR="00C211DB">
              <w:rPr>
                <w:noProof/>
                <w:webHidden/>
              </w:rPr>
              <w:fldChar w:fldCharType="end"/>
            </w:r>
          </w:hyperlink>
        </w:p>
        <w:p w14:paraId="6706B03E" w14:textId="473B3CDD" w:rsidR="00C211DB" w:rsidRDefault="005C3B6D">
          <w:pPr>
            <w:pStyle w:val="Sisluet6"/>
            <w:rPr>
              <w:rFonts w:asciiTheme="minorHAnsi" w:hAnsiTheme="minorHAnsi"/>
              <w:noProof/>
            </w:rPr>
          </w:pPr>
          <w:hyperlink w:anchor="_Toc525564914" w:history="1">
            <w:r w:rsidR="00C211DB" w:rsidRPr="00884E92">
              <w:rPr>
                <w:rStyle w:val="Hyperlinkki"/>
                <w:noProof/>
              </w:rPr>
              <w:t>3.3.1.1.2.11</w:t>
            </w:r>
            <w:r w:rsidR="00C211DB">
              <w:rPr>
                <w:rFonts w:asciiTheme="minorHAnsi" w:hAnsiTheme="minorHAnsi"/>
                <w:noProof/>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_Toc525564914 \h </w:instrText>
            </w:r>
            <w:r w:rsidR="00C211DB">
              <w:rPr>
                <w:noProof/>
                <w:webHidden/>
              </w:rPr>
            </w:r>
            <w:r w:rsidR="00C211DB">
              <w:rPr>
                <w:noProof/>
                <w:webHidden/>
              </w:rPr>
              <w:fldChar w:fldCharType="separate"/>
            </w:r>
            <w:r w:rsidR="00C211DB">
              <w:rPr>
                <w:noProof/>
                <w:webHidden/>
              </w:rPr>
              <w:t>27</w:t>
            </w:r>
            <w:r w:rsidR="00C211DB">
              <w:rPr>
                <w:noProof/>
                <w:webHidden/>
              </w:rPr>
              <w:fldChar w:fldCharType="end"/>
            </w:r>
          </w:hyperlink>
        </w:p>
        <w:p w14:paraId="06A416C4" w14:textId="67AEFB11" w:rsidR="00C211DB" w:rsidRDefault="005C3B6D">
          <w:pPr>
            <w:pStyle w:val="Sisluet6"/>
            <w:rPr>
              <w:rFonts w:asciiTheme="minorHAnsi" w:hAnsiTheme="minorHAnsi"/>
              <w:noProof/>
            </w:rPr>
          </w:pPr>
          <w:hyperlink w:anchor="_Toc525564915" w:history="1">
            <w:r w:rsidR="00C211DB" w:rsidRPr="00884E92">
              <w:rPr>
                <w:rStyle w:val="Hyperlinkki"/>
                <w:noProof/>
              </w:rPr>
              <w:t>3.3.1.1.2.12</w:t>
            </w:r>
            <w:r w:rsidR="00C211DB">
              <w:rPr>
                <w:rFonts w:asciiTheme="minorHAnsi" w:hAnsiTheme="minorHAnsi"/>
                <w:noProof/>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_Toc525564915 \h </w:instrText>
            </w:r>
            <w:r w:rsidR="00C211DB">
              <w:rPr>
                <w:noProof/>
                <w:webHidden/>
              </w:rPr>
            </w:r>
            <w:r w:rsidR="00C211DB">
              <w:rPr>
                <w:noProof/>
                <w:webHidden/>
              </w:rPr>
              <w:fldChar w:fldCharType="separate"/>
            </w:r>
            <w:r w:rsidR="00C211DB">
              <w:rPr>
                <w:noProof/>
                <w:webHidden/>
              </w:rPr>
              <w:t>27</w:t>
            </w:r>
            <w:r w:rsidR="00C211DB">
              <w:rPr>
                <w:noProof/>
                <w:webHidden/>
              </w:rPr>
              <w:fldChar w:fldCharType="end"/>
            </w:r>
          </w:hyperlink>
        </w:p>
        <w:p w14:paraId="600A0151" w14:textId="530C0D59" w:rsidR="00C211DB" w:rsidRDefault="005C3B6D">
          <w:pPr>
            <w:pStyle w:val="Sisluet6"/>
            <w:rPr>
              <w:rFonts w:asciiTheme="minorHAnsi" w:hAnsiTheme="minorHAnsi"/>
              <w:noProof/>
            </w:rPr>
          </w:pPr>
          <w:hyperlink w:anchor="_Toc525564916" w:history="1">
            <w:r w:rsidR="00C211DB" w:rsidRPr="00884E92">
              <w:rPr>
                <w:rStyle w:val="Hyperlinkki"/>
                <w:noProof/>
              </w:rPr>
              <w:t>3.3.1.1.2.13</w:t>
            </w:r>
            <w:r w:rsidR="00C211DB">
              <w:rPr>
                <w:rFonts w:asciiTheme="minorHAnsi" w:hAnsiTheme="minorHAnsi"/>
                <w:noProof/>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_Toc525564916 \h </w:instrText>
            </w:r>
            <w:r w:rsidR="00C211DB">
              <w:rPr>
                <w:noProof/>
                <w:webHidden/>
              </w:rPr>
            </w:r>
            <w:r w:rsidR="00C211DB">
              <w:rPr>
                <w:noProof/>
                <w:webHidden/>
              </w:rPr>
              <w:fldChar w:fldCharType="separate"/>
            </w:r>
            <w:r w:rsidR="00C211DB">
              <w:rPr>
                <w:noProof/>
                <w:webHidden/>
              </w:rPr>
              <w:t>28</w:t>
            </w:r>
            <w:r w:rsidR="00C211DB">
              <w:rPr>
                <w:noProof/>
                <w:webHidden/>
              </w:rPr>
              <w:fldChar w:fldCharType="end"/>
            </w:r>
          </w:hyperlink>
        </w:p>
        <w:p w14:paraId="7AE16F64" w14:textId="3402B61B" w:rsidR="00C211DB" w:rsidRDefault="005C3B6D">
          <w:pPr>
            <w:pStyle w:val="Sisluet6"/>
            <w:rPr>
              <w:rFonts w:asciiTheme="minorHAnsi" w:hAnsiTheme="minorHAnsi"/>
              <w:noProof/>
            </w:rPr>
          </w:pPr>
          <w:hyperlink w:anchor="_Toc525564917" w:history="1">
            <w:r w:rsidR="00C211DB" w:rsidRPr="00884E92">
              <w:rPr>
                <w:rStyle w:val="Hyperlinkki"/>
                <w:noProof/>
              </w:rPr>
              <w:t>3.3.1.1.2.14</w:t>
            </w:r>
            <w:r w:rsidR="00C211DB">
              <w:rPr>
                <w:rFonts w:asciiTheme="minorHAnsi" w:hAnsiTheme="minorHAnsi"/>
                <w:noProof/>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_Toc525564917 \h </w:instrText>
            </w:r>
            <w:r w:rsidR="00C211DB">
              <w:rPr>
                <w:noProof/>
                <w:webHidden/>
              </w:rPr>
            </w:r>
            <w:r w:rsidR="00C211DB">
              <w:rPr>
                <w:noProof/>
                <w:webHidden/>
              </w:rPr>
              <w:fldChar w:fldCharType="separate"/>
            </w:r>
            <w:r w:rsidR="00C211DB">
              <w:rPr>
                <w:noProof/>
                <w:webHidden/>
              </w:rPr>
              <w:t>28</w:t>
            </w:r>
            <w:r w:rsidR="00C211DB">
              <w:rPr>
                <w:noProof/>
                <w:webHidden/>
              </w:rPr>
              <w:fldChar w:fldCharType="end"/>
            </w:r>
          </w:hyperlink>
        </w:p>
        <w:p w14:paraId="357B4FE8" w14:textId="5C1B22EE" w:rsidR="00C211DB" w:rsidRDefault="005C3B6D">
          <w:pPr>
            <w:pStyle w:val="Sisluet6"/>
            <w:rPr>
              <w:rFonts w:asciiTheme="minorHAnsi" w:hAnsiTheme="minorHAnsi"/>
              <w:noProof/>
            </w:rPr>
          </w:pPr>
          <w:hyperlink w:anchor="_Toc525564918" w:history="1">
            <w:r w:rsidR="00C211DB" w:rsidRPr="00884E92">
              <w:rPr>
                <w:rStyle w:val="Hyperlinkki"/>
                <w:noProof/>
              </w:rPr>
              <w:t>3.3.1.1.2.15</w:t>
            </w:r>
            <w:r w:rsidR="00C211DB">
              <w:rPr>
                <w:rFonts w:asciiTheme="minorHAnsi" w:hAnsiTheme="minorHAnsi"/>
                <w:noProof/>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_Toc525564918 \h </w:instrText>
            </w:r>
            <w:r w:rsidR="00C211DB">
              <w:rPr>
                <w:noProof/>
                <w:webHidden/>
              </w:rPr>
            </w:r>
            <w:r w:rsidR="00C211DB">
              <w:rPr>
                <w:noProof/>
                <w:webHidden/>
              </w:rPr>
              <w:fldChar w:fldCharType="separate"/>
            </w:r>
            <w:r w:rsidR="00C211DB">
              <w:rPr>
                <w:noProof/>
                <w:webHidden/>
              </w:rPr>
              <w:t>28</w:t>
            </w:r>
            <w:r w:rsidR="00C211DB">
              <w:rPr>
                <w:noProof/>
                <w:webHidden/>
              </w:rPr>
              <w:fldChar w:fldCharType="end"/>
            </w:r>
          </w:hyperlink>
        </w:p>
        <w:p w14:paraId="56B5456E" w14:textId="7DE1A6A5" w:rsidR="00C211DB" w:rsidRDefault="005C3B6D">
          <w:pPr>
            <w:pStyle w:val="Sisluet4"/>
            <w:rPr>
              <w:rFonts w:asciiTheme="minorHAnsi" w:eastAsiaTheme="minorEastAsia" w:hAnsiTheme="minorHAnsi" w:cstheme="minorBidi"/>
              <w:noProof/>
              <w:lang w:eastAsia="fi-FI"/>
            </w:rPr>
          </w:pPr>
          <w:hyperlink w:anchor="_Toc525564919" w:history="1">
            <w:r w:rsidR="00C211DB" w:rsidRPr="00884E92">
              <w:rPr>
                <w:rStyle w:val="Hyperlinkki"/>
                <w:noProof/>
              </w:rPr>
              <w:t>3.3.1.2</w:t>
            </w:r>
            <w:r w:rsidR="00C211DB">
              <w:rPr>
                <w:rFonts w:asciiTheme="minorHAnsi" w:eastAsiaTheme="minorEastAsia" w:hAnsiTheme="minorHAnsi" w:cstheme="minorBidi"/>
                <w:noProof/>
                <w:lang w:eastAsia="fi-FI"/>
              </w:rPr>
              <w:tab/>
            </w:r>
            <w:r w:rsidR="00C211DB" w:rsidRPr="00884E92">
              <w:rPr>
                <w:rStyle w:val="Hyperlinkki"/>
                <w:noProof/>
              </w:rPr>
              <w:t>Lisätiedot käytössä olevista silmälaseista tai piilolaseista - observation</w:t>
            </w:r>
            <w:r w:rsidR="00C211DB">
              <w:rPr>
                <w:noProof/>
                <w:webHidden/>
              </w:rPr>
              <w:tab/>
            </w:r>
            <w:r w:rsidR="00C211DB">
              <w:rPr>
                <w:noProof/>
                <w:webHidden/>
              </w:rPr>
              <w:fldChar w:fldCharType="begin"/>
            </w:r>
            <w:r w:rsidR="00C211DB">
              <w:rPr>
                <w:noProof/>
                <w:webHidden/>
              </w:rPr>
              <w:instrText xml:space="preserve"> PAGEREF _Toc525564919 \h </w:instrText>
            </w:r>
            <w:r w:rsidR="00C211DB">
              <w:rPr>
                <w:noProof/>
                <w:webHidden/>
              </w:rPr>
            </w:r>
            <w:r w:rsidR="00C211DB">
              <w:rPr>
                <w:noProof/>
                <w:webHidden/>
              </w:rPr>
              <w:fldChar w:fldCharType="separate"/>
            </w:r>
            <w:r w:rsidR="00C211DB">
              <w:rPr>
                <w:noProof/>
                <w:webHidden/>
              </w:rPr>
              <w:t>29</w:t>
            </w:r>
            <w:r w:rsidR="00C211DB">
              <w:rPr>
                <w:noProof/>
                <w:webHidden/>
              </w:rPr>
              <w:fldChar w:fldCharType="end"/>
            </w:r>
          </w:hyperlink>
        </w:p>
        <w:p w14:paraId="0335781D" w14:textId="5AECA0F1" w:rsidR="00C211DB" w:rsidRDefault="005C3B6D">
          <w:pPr>
            <w:pStyle w:val="Sisluet4"/>
            <w:rPr>
              <w:rFonts w:asciiTheme="minorHAnsi" w:eastAsiaTheme="minorEastAsia" w:hAnsiTheme="minorHAnsi" w:cstheme="minorBidi"/>
              <w:noProof/>
              <w:lang w:eastAsia="fi-FI"/>
            </w:rPr>
          </w:pPr>
          <w:hyperlink w:anchor="_Toc525564920" w:history="1">
            <w:r w:rsidR="00C211DB" w:rsidRPr="00884E92">
              <w:rPr>
                <w:rStyle w:val="Hyperlinkki"/>
                <w:noProof/>
              </w:rPr>
              <w:t>3.3.1.3</w:t>
            </w:r>
            <w:r w:rsidR="00C211DB">
              <w:rPr>
                <w:rFonts w:asciiTheme="minorHAnsi" w:eastAsiaTheme="minorEastAsia" w:hAnsiTheme="minorHAnsi" w:cstheme="minorBidi"/>
                <w:noProof/>
                <w:lang w:eastAsia="fi-FI"/>
              </w:rPr>
              <w:tab/>
            </w:r>
            <w:r w:rsidR="00C211DB" w:rsidRPr="00884E92">
              <w:rPr>
                <w:rStyle w:val="Hyperlinkki"/>
                <w:noProof/>
              </w:rPr>
              <w:t>Näkemiseen liittyvät esitiedot - observation</w:t>
            </w:r>
            <w:r w:rsidR="00C211DB">
              <w:rPr>
                <w:noProof/>
                <w:webHidden/>
              </w:rPr>
              <w:tab/>
            </w:r>
            <w:r w:rsidR="00C211DB">
              <w:rPr>
                <w:noProof/>
                <w:webHidden/>
              </w:rPr>
              <w:fldChar w:fldCharType="begin"/>
            </w:r>
            <w:r w:rsidR="00C211DB">
              <w:rPr>
                <w:noProof/>
                <w:webHidden/>
              </w:rPr>
              <w:instrText xml:space="preserve"> PAGEREF _Toc525564920 \h </w:instrText>
            </w:r>
            <w:r w:rsidR="00C211DB">
              <w:rPr>
                <w:noProof/>
                <w:webHidden/>
              </w:rPr>
            </w:r>
            <w:r w:rsidR="00C211DB">
              <w:rPr>
                <w:noProof/>
                <w:webHidden/>
              </w:rPr>
              <w:fldChar w:fldCharType="separate"/>
            </w:r>
            <w:r w:rsidR="00C211DB">
              <w:rPr>
                <w:noProof/>
                <w:webHidden/>
              </w:rPr>
              <w:t>29</w:t>
            </w:r>
            <w:r w:rsidR="00C211DB">
              <w:rPr>
                <w:noProof/>
                <w:webHidden/>
              </w:rPr>
              <w:fldChar w:fldCharType="end"/>
            </w:r>
          </w:hyperlink>
        </w:p>
        <w:p w14:paraId="354D9A45" w14:textId="1D6445DD" w:rsidR="00C211DB" w:rsidRDefault="005C3B6D">
          <w:pPr>
            <w:pStyle w:val="Sisluet4"/>
            <w:rPr>
              <w:rFonts w:asciiTheme="minorHAnsi" w:eastAsiaTheme="minorEastAsia" w:hAnsiTheme="minorHAnsi" w:cstheme="minorBidi"/>
              <w:noProof/>
              <w:lang w:eastAsia="fi-FI"/>
            </w:rPr>
          </w:pPr>
          <w:hyperlink w:anchor="_Toc525564921" w:history="1">
            <w:r w:rsidR="00C211DB" w:rsidRPr="00884E92">
              <w:rPr>
                <w:rStyle w:val="Hyperlinkki"/>
                <w:noProof/>
              </w:rPr>
              <w:t>3.3.1.4</w:t>
            </w:r>
            <w:r w:rsidR="00C211DB">
              <w:rPr>
                <w:rFonts w:asciiTheme="minorHAnsi" w:eastAsiaTheme="minorEastAsia" w:hAnsiTheme="minorHAnsi" w:cstheme="minorBidi"/>
                <w:noProof/>
                <w:lang w:eastAsia="fi-FI"/>
              </w:rPr>
              <w:tab/>
            </w:r>
            <w:r w:rsidR="00C211DB" w:rsidRPr="00884E92">
              <w:rPr>
                <w:rStyle w:val="Hyperlinkki"/>
                <w:noProof/>
              </w:rPr>
              <w:t>Muut terveystiedot - observation</w:t>
            </w:r>
            <w:r w:rsidR="00C211DB">
              <w:rPr>
                <w:noProof/>
                <w:webHidden/>
              </w:rPr>
              <w:tab/>
            </w:r>
            <w:r w:rsidR="00C211DB">
              <w:rPr>
                <w:noProof/>
                <w:webHidden/>
              </w:rPr>
              <w:fldChar w:fldCharType="begin"/>
            </w:r>
            <w:r w:rsidR="00C211DB">
              <w:rPr>
                <w:noProof/>
                <w:webHidden/>
              </w:rPr>
              <w:instrText xml:space="preserve"> PAGEREF _Toc525564921 \h </w:instrText>
            </w:r>
            <w:r w:rsidR="00C211DB">
              <w:rPr>
                <w:noProof/>
                <w:webHidden/>
              </w:rPr>
            </w:r>
            <w:r w:rsidR="00C211DB">
              <w:rPr>
                <w:noProof/>
                <w:webHidden/>
              </w:rPr>
              <w:fldChar w:fldCharType="separate"/>
            </w:r>
            <w:r w:rsidR="00C211DB">
              <w:rPr>
                <w:noProof/>
                <w:webHidden/>
              </w:rPr>
              <w:t>29</w:t>
            </w:r>
            <w:r w:rsidR="00C211DB">
              <w:rPr>
                <w:noProof/>
                <w:webHidden/>
              </w:rPr>
              <w:fldChar w:fldCharType="end"/>
            </w:r>
          </w:hyperlink>
        </w:p>
        <w:p w14:paraId="7D242993" w14:textId="4FB4EE9A"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922" w:history="1">
            <w:r w:rsidR="00C211DB" w:rsidRPr="00884E92">
              <w:rPr>
                <w:rStyle w:val="Hyperlinkki"/>
                <w:noProof/>
              </w:rPr>
              <w:t>3.4</w:t>
            </w:r>
            <w:r w:rsidR="00C211DB">
              <w:rPr>
                <w:rFonts w:asciiTheme="minorHAnsi" w:eastAsiaTheme="minorEastAsia" w:hAnsiTheme="minorHAnsi" w:cstheme="minorBidi"/>
                <w:noProof/>
                <w:lang w:eastAsia="fi-FI"/>
              </w:rPr>
              <w:tab/>
            </w:r>
            <w:r w:rsidR="00C211DB" w:rsidRPr="00884E92">
              <w:rPr>
                <w:rStyle w:val="Hyperlinkki"/>
                <w:noProof/>
              </w:rPr>
              <w:t>Esitutkimukset</w:t>
            </w:r>
            <w:r w:rsidR="00C211DB">
              <w:rPr>
                <w:noProof/>
                <w:webHidden/>
              </w:rPr>
              <w:tab/>
            </w:r>
            <w:r w:rsidR="00C211DB">
              <w:rPr>
                <w:noProof/>
                <w:webHidden/>
              </w:rPr>
              <w:fldChar w:fldCharType="begin"/>
            </w:r>
            <w:r w:rsidR="00C211DB">
              <w:rPr>
                <w:noProof/>
                <w:webHidden/>
              </w:rPr>
              <w:instrText xml:space="preserve"> PAGEREF _Toc525564922 \h </w:instrText>
            </w:r>
            <w:r w:rsidR="00C211DB">
              <w:rPr>
                <w:noProof/>
                <w:webHidden/>
              </w:rPr>
            </w:r>
            <w:r w:rsidR="00C211DB">
              <w:rPr>
                <w:noProof/>
                <w:webHidden/>
              </w:rPr>
              <w:fldChar w:fldCharType="separate"/>
            </w:r>
            <w:r w:rsidR="00C211DB">
              <w:rPr>
                <w:noProof/>
                <w:webHidden/>
              </w:rPr>
              <w:t>29</w:t>
            </w:r>
            <w:r w:rsidR="00C211DB">
              <w:rPr>
                <w:noProof/>
                <w:webHidden/>
              </w:rPr>
              <w:fldChar w:fldCharType="end"/>
            </w:r>
          </w:hyperlink>
        </w:p>
        <w:p w14:paraId="6F5BDB72" w14:textId="0F4CB97C" w:rsidR="00C211DB" w:rsidRDefault="005C3B6D">
          <w:pPr>
            <w:pStyle w:val="Sisluet4"/>
            <w:rPr>
              <w:rFonts w:asciiTheme="minorHAnsi" w:eastAsiaTheme="minorEastAsia" w:hAnsiTheme="minorHAnsi" w:cstheme="minorBidi"/>
              <w:noProof/>
              <w:lang w:eastAsia="fi-FI"/>
            </w:rPr>
          </w:pPr>
          <w:hyperlink w:anchor="_Toc525564923" w:history="1">
            <w:r w:rsidR="00C211DB" w:rsidRPr="00884E92">
              <w:rPr>
                <w:rStyle w:val="Hyperlinkki"/>
                <w:noProof/>
              </w:rPr>
              <w:t>3.4.1.1</w:t>
            </w:r>
            <w:r w:rsidR="00C211DB">
              <w:rPr>
                <w:rFonts w:asciiTheme="minorHAnsi" w:eastAsiaTheme="minorEastAsia" w:hAnsiTheme="minorHAnsi" w:cstheme="minorBidi"/>
                <w:noProof/>
                <w:lang w:eastAsia="fi-FI"/>
              </w:rPr>
              <w:tab/>
            </w:r>
            <w:r w:rsidR="00C211DB" w:rsidRPr="00884E92">
              <w:rPr>
                <w:rStyle w:val="Hyperlinkki"/>
                <w:noProof/>
              </w:rPr>
              <w:t>Konvergenssin lähipiste (KLP) – observation</w:t>
            </w:r>
            <w:r w:rsidR="00C211DB">
              <w:rPr>
                <w:noProof/>
                <w:webHidden/>
              </w:rPr>
              <w:tab/>
            </w:r>
            <w:r w:rsidR="00C211DB">
              <w:rPr>
                <w:noProof/>
                <w:webHidden/>
              </w:rPr>
              <w:fldChar w:fldCharType="begin"/>
            </w:r>
            <w:r w:rsidR="00C211DB">
              <w:rPr>
                <w:noProof/>
                <w:webHidden/>
              </w:rPr>
              <w:instrText xml:space="preserve"> PAGEREF _Toc525564923 \h </w:instrText>
            </w:r>
            <w:r w:rsidR="00C211DB">
              <w:rPr>
                <w:noProof/>
                <w:webHidden/>
              </w:rPr>
            </w:r>
            <w:r w:rsidR="00C211DB">
              <w:rPr>
                <w:noProof/>
                <w:webHidden/>
              </w:rPr>
              <w:fldChar w:fldCharType="separate"/>
            </w:r>
            <w:r w:rsidR="00C211DB">
              <w:rPr>
                <w:noProof/>
                <w:webHidden/>
              </w:rPr>
              <w:t>31</w:t>
            </w:r>
            <w:r w:rsidR="00C211DB">
              <w:rPr>
                <w:noProof/>
                <w:webHidden/>
              </w:rPr>
              <w:fldChar w:fldCharType="end"/>
            </w:r>
          </w:hyperlink>
        </w:p>
        <w:p w14:paraId="31FE85BF" w14:textId="7D107A81" w:rsidR="00C211DB" w:rsidRDefault="005C3B6D">
          <w:pPr>
            <w:pStyle w:val="Sisluet5"/>
            <w:rPr>
              <w:rFonts w:asciiTheme="minorHAnsi" w:eastAsiaTheme="minorEastAsia" w:hAnsiTheme="minorHAnsi" w:cstheme="minorBidi"/>
              <w:noProof/>
              <w:lang w:eastAsia="fi-FI"/>
            </w:rPr>
          </w:pPr>
          <w:hyperlink w:anchor="_Toc525564924" w:history="1">
            <w:r w:rsidR="00C211DB" w:rsidRPr="00884E92">
              <w:rPr>
                <w:rStyle w:val="Hyperlinkki"/>
                <w:noProof/>
              </w:rPr>
              <w:t>3.4.1.1.1</w:t>
            </w:r>
            <w:r w:rsidR="00C211DB">
              <w:rPr>
                <w:rFonts w:asciiTheme="minorHAnsi" w:eastAsiaTheme="minorEastAsia" w:hAnsiTheme="minorHAnsi" w:cstheme="minorBidi"/>
                <w:noProof/>
                <w:lang w:eastAsia="fi-FI"/>
              </w:rPr>
              <w:tab/>
            </w:r>
            <w:r w:rsidR="00C211DB" w:rsidRPr="00884E92">
              <w:rPr>
                <w:rStyle w:val="Hyperlinkki"/>
                <w:noProof/>
              </w:rPr>
              <w:t>Lisätiedot konvergenssista – observation</w:t>
            </w:r>
            <w:r w:rsidR="00C211DB">
              <w:rPr>
                <w:noProof/>
                <w:webHidden/>
              </w:rPr>
              <w:tab/>
            </w:r>
            <w:r w:rsidR="00C211DB">
              <w:rPr>
                <w:noProof/>
                <w:webHidden/>
              </w:rPr>
              <w:fldChar w:fldCharType="begin"/>
            </w:r>
            <w:r w:rsidR="00C211DB">
              <w:rPr>
                <w:noProof/>
                <w:webHidden/>
              </w:rPr>
              <w:instrText xml:space="preserve"> PAGEREF _Toc525564924 \h </w:instrText>
            </w:r>
            <w:r w:rsidR="00C211DB">
              <w:rPr>
                <w:noProof/>
                <w:webHidden/>
              </w:rPr>
            </w:r>
            <w:r w:rsidR="00C211DB">
              <w:rPr>
                <w:noProof/>
                <w:webHidden/>
              </w:rPr>
              <w:fldChar w:fldCharType="separate"/>
            </w:r>
            <w:r w:rsidR="00C211DB">
              <w:rPr>
                <w:noProof/>
                <w:webHidden/>
              </w:rPr>
              <w:t>32</w:t>
            </w:r>
            <w:r w:rsidR="00C211DB">
              <w:rPr>
                <w:noProof/>
                <w:webHidden/>
              </w:rPr>
              <w:fldChar w:fldCharType="end"/>
            </w:r>
          </w:hyperlink>
        </w:p>
        <w:p w14:paraId="0C5DC86E" w14:textId="047869CF" w:rsidR="00C211DB" w:rsidRDefault="005C3B6D">
          <w:pPr>
            <w:pStyle w:val="Sisluet3"/>
            <w:rPr>
              <w:rFonts w:asciiTheme="minorHAnsi" w:eastAsiaTheme="minorEastAsia" w:hAnsiTheme="minorHAnsi" w:cstheme="minorBidi"/>
              <w:noProof/>
              <w:lang w:eastAsia="fi-FI"/>
            </w:rPr>
          </w:pPr>
          <w:hyperlink w:anchor="_Toc525564925" w:history="1">
            <w:r w:rsidR="00C211DB" w:rsidRPr="00884E92">
              <w:rPr>
                <w:rStyle w:val="Hyperlinkki"/>
                <w:noProof/>
              </w:rPr>
              <w:t>3.4.2</w:t>
            </w:r>
            <w:r w:rsidR="00C211DB">
              <w:rPr>
                <w:rFonts w:asciiTheme="minorHAnsi" w:eastAsiaTheme="minorEastAsia" w:hAnsiTheme="minorHAnsi" w:cstheme="minorBidi"/>
                <w:noProof/>
                <w:lang w:eastAsia="fi-FI"/>
              </w:rPr>
              <w:tab/>
            </w:r>
            <w:r w:rsidR="00C211DB" w:rsidRPr="00884E92">
              <w:rPr>
                <w:rStyle w:val="Hyperlinkki"/>
                <w:noProof/>
              </w:rPr>
              <w:t>Näöntarkkuus ilman laseja (VV) - organizer</w:t>
            </w:r>
            <w:r w:rsidR="00C211DB">
              <w:rPr>
                <w:noProof/>
                <w:webHidden/>
              </w:rPr>
              <w:tab/>
            </w:r>
            <w:r w:rsidR="00C211DB">
              <w:rPr>
                <w:noProof/>
                <w:webHidden/>
              </w:rPr>
              <w:fldChar w:fldCharType="begin"/>
            </w:r>
            <w:r w:rsidR="00C211DB">
              <w:rPr>
                <w:noProof/>
                <w:webHidden/>
              </w:rPr>
              <w:instrText xml:space="preserve"> PAGEREF _Toc525564925 \h </w:instrText>
            </w:r>
            <w:r w:rsidR="00C211DB">
              <w:rPr>
                <w:noProof/>
                <w:webHidden/>
              </w:rPr>
            </w:r>
            <w:r w:rsidR="00C211DB">
              <w:rPr>
                <w:noProof/>
                <w:webHidden/>
              </w:rPr>
              <w:fldChar w:fldCharType="separate"/>
            </w:r>
            <w:r w:rsidR="00C211DB">
              <w:rPr>
                <w:noProof/>
                <w:webHidden/>
              </w:rPr>
              <w:t>32</w:t>
            </w:r>
            <w:r w:rsidR="00C211DB">
              <w:rPr>
                <w:noProof/>
                <w:webHidden/>
              </w:rPr>
              <w:fldChar w:fldCharType="end"/>
            </w:r>
          </w:hyperlink>
        </w:p>
        <w:p w14:paraId="04DEE7DA" w14:textId="4B849728" w:rsidR="00C211DB" w:rsidRDefault="005C3B6D">
          <w:pPr>
            <w:pStyle w:val="Sisluet4"/>
            <w:rPr>
              <w:rFonts w:asciiTheme="minorHAnsi" w:eastAsiaTheme="minorEastAsia" w:hAnsiTheme="minorHAnsi" w:cstheme="minorBidi"/>
              <w:noProof/>
              <w:lang w:eastAsia="fi-FI"/>
            </w:rPr>
          </w:pPr>
          <w:hyperlink w:anchor="_Toc525564926" w:history="1">
            <w:r w:rsidR="00C211DB" w:rsidRPr="00884E92">
              <w:rPr>
                <w:rStyle w:val="Hyperlinkki"/>
                <w:noProof/>
              </w:rPr>
              <w:t>3.4.2.1</w:t>
            </w:r>
            <w:r w:rsidR="00C211DB">
              <w:rPr>
                <w:rFonts w:asciiTheme="minorHAnsi" w:eastAsiaTheme="minorEastAsia" w:hAnsiTheme="minorHAnsi" w:cstheme="minorBidi"/>
                <w:noProof/>
                <w:lang w:eastAsia="fi-FI"/>
              </w:rPr>
              <w:tab/>
            </w:r>
            <w:r w:rsidR="00C211DB" w:rsidRPr="00884E92">
              <w:rPr>
                <w:rStyle w:val="Hyperlinkki"/>
                <w:noProof/>
              </w:rPr>
              <w:t>Näöntarkkuus ilman laseja (VV), arvo - observation</w:t>
            </w:r>
            <w:r w:rsidR="00C211DB">
              <w:rPr>
                <w:noProof/>
                <w:webHidden/>
              </w:rPr>
              <w:tab/>
            </w:r>
            <w:r w:rsidR="00C211DB">
              <w:rPr>
                <w:noProof/>
                <w:webHidden/>
              </w:rPr>
              <w:fldChar w:fldCharType="begin"/>
            </w:r>
            <w:r w:rsidR="00C211DB">
              <w:rPr>
                <w:noProof/>
                <w:webHidden/>
              </w:rPr>
              <w:instrText xml:space="preserve"> PAGEREF _Toc525564926 \h </w:instrText>
            </w:r>
            <w:r w:rsidR="00C211DB">
              <w:rPr>
                <w:noProof/>
                <w:webHidden/>
              </w:rPr>
            </w:r>
            <w:r w:rsidR="00C211DB">
              <w:rPr>
                <w:noProof/>
                <w:webHidden/>
              </w:rPr>
              <w:fldChar w:fldCharType="separate"/>
            </w:r>
            <w:r w:rsidR="00C211DB">
              <w:rPr>
                <w:noProof/>
                <w:webHidden/>
              </w:rPr>
              <w:t>32</w:t>
            </w:r>
            <w:r w:rsidR="00C211DB">
              <w:rPr>
                <w:noProof/>
                <w:webHidden/>
              </w:rPr>
              <w:fldChar w:fldCharType="end"/>
            </w:r>
          </w:hyperlink>
        </w:p>
        <w:p w14:paraId="76713909" w14:textId="1BF159F9" w:rsidR="00C211DB" w:rsidRDefault="005C3B6D">
          <w:pPr>
            <w:pStyle w:val="Sisluet5"/>
            <w:rPr>
              <w:rFonts w:asciiTheme="minorHAnsi" w:eastAsiaTheme="minorEastAsia" w:hAnsiTheme="minorHAnsi" w:cstheme="minorBidi"/>
              <w:noProof/>
              <w:lang w:eastAsia="fi-FI"/>
            </w:rPr>
          </w:pPr>
          <w:hyperlink w:anchor="_Toc525564927" w:history="1">
            <w:r w:rsidR="00C211DB" w:rsidRPr="00884E92">
              <w:rPr>
                <w:rStyle w:val="Hyperlinkki"/>
                <w:noProof/>
              </w:rPr>
              <w:t>3.4.2.1.1</w:t>
            </w:r>
            <w:r w:rsidR="00C211DB">
              <w:rPr>
                <w:rFonts w:asciiTheme="minorHAnsi" w:eastAsiaTheme="minorEastAsia" w:hAnsiTheme="minorHAnsi" w:cstheme="minorBidi"/>
                <w:noProof/>
                <w:lang w:eastAsia="fi-FI"/>
              </w:rPr>
              <w:tab/>
            </w:r>
            <w:r w:rsidR="00C211DB" w:rsidRPr="00884E92">
              <w:rPr>
                <w:rStyle w:val="Hyperlinkki"/>
                <w:noProof/>
              </w:rPr>
              <w:t>Lisätiedot näöntarkkuudesta ilman laseja (VV) - observation</w:t>
            </w:r>
            <w:r w:rsidR="00C211DB">
              <w:rPr>
                <w:noProof/>
                <w:webHidden/>
              </w:rPr>
              <w:tab/>
            </w:r>
            <w:r w:rsidR="00C211DB">
              <w:rPr>
                <w:noProof/>
                <w:webHidden/>
              </w:rPr>
              <w:fldChar w:fldCharType="begin"/>
            </w:r>
            <w:r w:rsidR="00C211DB">
              <w:rPr>
                <w:noProof/>
                <w:webHidden/>
              </w:rPr>
              <w:instrText xml:space="preserve"> PAGEREF _Toc525564927 \h </w:instrText>
            </w:r>
            <w:r w:rsidR="00C211DB">
              <w:rPr>
                <w:noProof/>
                <w:webHidden/>
              </w:rPr>
            </w:r>
            <w:r w:rsidR="00C211DB">
              <w:rPr>
                <w:noProof/>
                <w:webHidden/>
              </w:rPr>
              <w:fldChar w:fldCharType="separate"/>
            </w:r>
            <w:r w:rsidR="00C211DB">
              <w:rPr>
                <w:noProof/>
                <w:webHidden/>
              </w:rPr>
              <w:t>32</w:t>
            </w:r>
            <w:r w:rsidR="00C211DB">
              <w:rPr>
                <w:noProof/>
                <w:webHidden/>
              </w:rPr>
              <w:fldChar w:fldCharType="end"/>
            </w:r>
          </w:hyperlink>
        </w:p>
        <w:p w14:paraId="70A5F9DD" w14:textId="070CA8E3" w:rsidR="00C211DB" w:rsidRDefault="005C3B6D">
          <w:pPr>
            <w:pStyle w:val="Sisluet3"/>
            <w:rPr>
              <w:rFonts w:asciiTheme="minorHAnsi" w:eastAsiaTheme="minorEastAsia" w:hAnsiTheme="minorHAnsi" w:cstheme="minorBidi"/>
              <w:noProof/>
              <w:lang w:eastAsia="fi-FI"/>
            </w:rPr>
          </w:pPr>
          <w:hyperlink w:anchor="_Toc525564928" w:history="1">
            <w:r w:rsidR="00C211DB" w:rsidRPr="00884E92">
              <w:rPr>
                <w:rStyle w:val="Hyperlinkki"/>
                <w:noProof/>
              </w:rPr>
              <w:t>3.4.3</w:t>
            </w:r>
            <w:r w:rsidR="00C211DB">
              <w:rPr>
                <w:rFonts w:asciiTheme="minorHAnsi" w:eastAsiaTheme="minorEastAsia" w:hAnsiTheme="minorHAnsi" w:cstheme="minorBidi"/>
                <w:noProof/>
                <w:lang w:eastAsia="fi-FI"/>
              </w:rPr>
              <w:tab/>
            </w:r>
            <w:r w:rsidR="00C211DB" w:rsidRPr="00884E92">
              <w:rPr>
                <w:rStyle w:val="Hyperlinkki"/>
                <w:noProof/>
              </w:rPr>
              <w:t>Havainnot pupillireaktioista - observation</w:t>
            </w:r>
            <w:r w:rsidR="00C211DB">
              <w:rPr>
                <w:noProof/>
                <w:webHidden/>
              </w:rPr>
              <w:tab/>
            </w:r>
            <w:r w:rsidR="00C211DB">
              <w:rPr>
                <w:noProof/>
                <w:webHidden/>
              </w:rPr>
              <w:fldChar w:fldCharType="begin"/>
            </w:r>
            <w:r w:rsidR="00C211DB">
              <w:rPr>
                <w:noProof/>
                <w:webHidden/>
              </w:rPr>
              <w:instrText xml:space="preserve"> PAGEREF _Toc525564928 \h </w:instrText>
            </w:r>
            <w:r w:rsidR="00C211DB">
              <w:rPr>
                <w:noProof/>
                <w:webHidden/>
              </w:rPr>
            </w:r>
            <w:r w:rsidR="00C211DB">
              <w:rPr>
                <w:noProof/>
                <w:webHidden/>
              </w:rPr>
              <w:fldChar w:fldCharType="separate"/>
            </w:r>
            <w:r w:rsidR="00C211DB">
              <w:rPr>
                <w:noProof/>
                <w:webHidden/>
              </w:rPr>
              <w:t>33</w:t>
            </w:r>
            <w:r w:rsidR="00C211DB">
              <w:rPr>
                <w:noProof/>
                <w:webHidden/>
              </w:rPr>
              <w:fldChar w:fldCharType="end"/>
            </w:r>
          </w:hyperlink>
        </w:p>
        <w:p w14:paraId="2A6F8D32" w14:textId="36720969" w:rsidR="00C211DB" w:rsidRDefault="005C3B6D">
          <w:pPr>
            <w:pStyle w:val="Sisluet3"/>
            <w:rPr>
              <w:rFonts w:asciiTheme="minorHAnsi" w:eastAsiaTheme="minorEastAsia" w:hAnsiTheme="minorHAnsi" w:cstheme="minorBidi"/>
              <w:noProof/>
              <w:lang w:eastAsia="fi-FI"/>
            </w:rPr>
          </w:pPr>
          <w:hyperlink w:anchor="_Toc525564929" w:history="1">
            <w:r w:rsidR="00C211DB" w:rsidRPr="00884E92">
              <w:rPr>
                <w:rStyle w:val="Hyperlinkki"/>
                <w:noProof/>
              </w:rPr>
              <w:t>3.4.4</w:t>
            </w:r>
            <w:r w:rsidR="00C211DB">
              <w:rPr>
                <w:rFonts w:asciiTheme="minorHAnsi" w:eastAsiaTheme="minorEastAsia" w:hAnsiTheme="minorHAnsi" w:cstheme="minorBidi"/>
                <w:noProof/>
                <w:lang w:eastAsia="fi-FI"/>
              </w:rPr>
              <w:tab/>
            </w:r>
            <w:r w:rsidR="00C211DB" w:rsidRPr="00884E92">
              <w:rPr>
                <w:rStyle w:val="Hyperlinkki"/>
                <w:noProof/>
              </w:rPr>
              <w:t>Havainnot silmien liiketesteistä - observation</w:t>
            </w:r>
            <w:r w:rsidR="00C211DB">
              <w:rPr>
                <w:noProof/>
                <w:webHidden/>
              </w:rPr>
              <w:tab/>
            </w:r>
            <w:r w:rsidR="00C211DB">
              <w:rPr>
                <w:noProof/>
                <w:webHidden/>
              </w:rPr>
              <w:fldChar w:fldCharType="begin"/>
            </w:r>
            <w:r w:rsidR="00C211DB">
              <w:rPr>
                <w:noProof/>
                <w:webHidden/>
              </w:rPr>
              <w:instrText xml:space="preserve"> PAGEREF _Toc525564929 \h </w:instrText>
            </w:r>
            <w:r w:rsidR="00C211DB">
              <w:rPr>
                <w:noProof/>
                <w:webHidden/>
              </w:rPr>
            </w:r>
            <w:r w:rsidR="00C211DB">
              <w:rPr>
                <w:noProof/>
                <w:webHidden/>
              </w:rPr>
              <w:fldChar w:fldCharType="separate"/>
            </w:r>
            <w:r w:rsidR="00C211DB">
              <w:rPr>
                <w:noProof/>
                <w:webHidden/>
              </w:rPr>
              <w:t>33</w:t>
            </w:r>
            <w:r w:rsidR="00C211DB">
              <w:rPr>
                <w:noProof/>
                <w:webHidden/>
              </w:rPr>
              <w:fldChar w:fldCharType="end"/>
            </w:r>
          </w:hyperlink>
        </w:p>
        <w:p w14:paraId="14887F06" w14:textId="38A87139" w:rsidR="00C211DB" w:rsidRDefault="005C3B6D">
          <w:pPr>
            <w:pStyle w:val="Sisluet3"/>
            <w:rPr>
              <w:rFonts w:asciiTheme="minorHAnsi" w:eastAsiaTheme="minorEastAsia" w:hAnsiTheme="minorHAnsi" w:cstheme="minorBidi"/>
              <w:noProof/>
              <w:lang w:eastAsia="fi-FI"/>
            </w:rPr>
          </w:pPr>
          <w:hyperlink w:anchor="_Toc525564930" w:history="1">
            <w:r w:rsidR="00C211DB" w:rsidRPr="00884E92">
              <w:rPr>
                <w:rStyle w:val="Hyperlinkki"/>
                <w:noProof/>
              </w:rPr>
              <w:t>3.4.5</w:t>
            </w:r>
            <w:r w:rsidR="00C211DB">
              <w:rPr>
                <w:rFonts w:asciiTheme="minorHAnsi" w:eastAsiaTheme="minorEastAsia" w:hAnsiTheme="minorHAnsi" w:cstheme="minorBidi"/>
                <w:noProof/>
                <w:lang w:eastAsia="fi-FI"/>
              </w:rPr>
              <w:tab/>
            </w:r>
            <w:r w:rsidR="00C211DB" w:rsidRPr="00884E92">
              <w:rPr>
                <w:rStyle w:val="Hyperlinkki"/>
                <w:noProof/>
              </w:rPr>
              <w:t>Havainnot peittokokeesta - observation</w:t>
            </w:r>
            <w:r w:rsidR="00C211DB">
              <w:rPr>
                <w:noProof/>
                <w:webHidden/>
              </w:rPr>
              <w:tab/>
            </w:r>
            <w:r w:rsidR="00C211DB">
              <w:rPr>
                <w:noProof/>
                <w:webHidden/>
              </w:rPr>
              <w:fldChar w:fldCharType="begin"/>
            </w:r>
            <w:r w:rsidR="00C211DB">
              <w:rPr>
                <w:noProof/>
                <w:webHidden/>
              </w:rPr>
              <w:instrText xml:space="preserve"> PAGEREF _Toc525564930 \h </w:instrText>
            </w:r>
            <w:r w:rsidR="00C211DB">
              <w:rPr>
                <w:noProof/>
                <w:webHidden/>
              </w:rPr>
            </w:r>
            <w:r w:rsidR="00C211DB">
              <w:rPr>
                <w:noProof/>
                <w:webHidden/>
              </w:rPr>
              <w:fldChar w:fldCharType="separate"/>
            </w:r>
            <w:r w:rsidR="00C211DB">
              <w:rPr>
                <w:noProof/>
                <w:webHidden/>
              </w:rPr>
              <w:t>33</w:t>
            </w:r>
            <w:r w:rsidR="00C211DB">
              <w:rPr>
                <w:noProof/>
                <w:webHidden/>
              </w:rPr>
              <w:fldChar w:fldCharType="end"/>
            </w:r>
          </w:hyperlink>
        </w:p>
        <w:p w14:paraId="537DC413" w14:textId="0D71A20A" w:rsidR="00C211DB" w:rsidRDefault="005C3B6D">
          <w:pPr>
            <w:pStyle w:val="Sisluet3"/>
            <w:rPr>
              <w:rFonts w:asciiTheme="minorHAnsi" w:eastAsiaTheme="minorEastAsia" w:hAnsiTheme="minorHAnsi" w:cstheme="minorBidi"/>
              <w:noProof/>
              <w:lang w:eastAsia="fi-FI"/>
            </w:rPr>
          </w:pPr>
          <w:hyperlink w:anchor="_Toc525564931" w:history="1">
            <w:r w:rsidR="00C211DB" w:rsidRPr="00884E92">
              <w:rPr>
                <w:rStyle w:val="Hyperlinkki"/>
                <w:noProof/>
              </w:rPr>
              <w:t>3.4.6</w:t>
            </w:r>
            <w:r w:rsidR="00C211DB">
              <w:rPr>
                <w:rFonts w:asciiTheme="minorHAnsi" w:eastAsiaTheme="minorEastAsia" w:hAnsiTheme="minorHAnsi" w:cstheme="minorBidi"/>
                <w:noProof/>
                <w:lang w:eastAsia="fi-FI"/>
              </w:rPr>
              <w:tab/>
            </w:r>
            <w:r w:rsidR="00C211DB" w:rsidRPr="00884E92">
              <w:rPr>
                <w:rStyle w:val="Hyperlinkki"/>
                <w:noProof/>
              </w:rPr>
              <w:t>Havainnot kammiokulman syvyydestä - observation</w:t>
            </w:r>
            <w:r w:rsidR="00C211DB">
              <w:rPr>
                <w:noProof/>
                <w:webHidden/>
              </w:rPr>
              <w:tab/>
            </w:r>
            <w:r w:rsidR="00C211DB">
              <w:rPr>
                <w:noProof/>
                <w:webHidden/>
              </w:rPr>
              <w:fldChar w:fldCharType="begin"/>
            </w:r>
            <w:r w:rsidR="00C211DB">
              <w:rPr>
                <w:noProof/>
                <w:webHidden/>
              </w:rPr>
              <w:instrText xml:space="preserve"> PAGEREF _Toc525564931 \h </w:instrText>
            </w:r>
            <w:r w:rsidR="00C211DB">
              <w:rPr>
                <w:noProof/>
                <w:webHidden/>
              </w:rPr>
            </w:r>
            <w:r w:rsidR="00C211DB">
              <w:rPr>
                <w:noProof/>
                <w:webHidden/>
              </w:rPr>
              <w:fldChar w:fldCharType="separate"/>
            </w:r>
            <w:r w:rsidR="00C211DB">
              <w:rPr>
                <w:noProof/>
                <w:webHidden/>
              </w:rPr>
              <w:t>33</w:t>
            </w:r>
            <w:r w:rsidR="00C211DB">
              <w:rPr>
                <w:noProof/>
                <w:webHidden/>
              </w:rPr>
              <w:fldChar w:fldCharType="end"/>
            </w:r>
          </w:hyperlink>
        </w:p>
        <w:p w14:paraId="1AD7DDE7" w14:textId="7CC4E05C" w:rsidR="00C211DB" w:rsidRDefault="005C3B6D">
          <w:pPr>
            <w:pStyle w:val="Sisluet3"/>
            <w:rPr>
              <w:rFonts w:asciiTheme="minorHAnsi" w:eastAsiaTheme="minorEastAsia" w:hAnsiTheme="minorHAnsi" w:cstheme="minorBidi"/>
              <w:noProof/>
              <w:lang w:eastAsia="fi-FI"/>
            </w:rPr>
          </w:pPr>
          <w:hyperlink w:anchor="_Toc525564932" w:history="1">
            <w:r w:rsidR="00C211DB" w:rsidRPr="00884E92">
              <w:rPr>
                <w:rStyle w:val="Hyperlinkki"/>
                <w:noProof/>
              </w:rPr>
              <w:t>3.4.7</w:t>
            </w:r>
            <w:r w:rsidR="00C211DB">
              <w:rPr>
                <w:rFonts w:asciiTheme="minorHAnsi" w:eastAsiaTheme="minorEastAsia" w:hAnsiTheme="minorHAnsi" w:cstheme="minorBidi"/>
                <w:noProof/>
                <w:lang w:eastAsia="fi-FI"/>
              </w:rPr>
              <w:tab/>
            </w:r>
            <w:r w:rsidR="00C211DB" w:rsidRPr="00884E92">
              <w:rPr>
                <w:rStyle w:val="Hyperlinkki"/>
                <w:noProof/>
              </w:rPr>
              <w:t>Lääkeaineiden käyttö tutkimuksessa - observation</w:t>
            </w:r>
            <w:r w:rsidR="00C211DB">
              <w:rPr>
                <w:noProof/>
                <w:webHidden/>
              </w:rPr>
              <w:tab/>
            </w:r>
            <w:r w:rsidR="00C211DB">
              <w:rPr>
                <w:noProof/>
                <w:webHidden/>
              </w:rPr>
              <w:fldChar w:fldCharType="begin"/>
            </w:r>
            <w:r w:rsidR="00C211DB">
              <w:rPr>
                <w:noProof/>
                <w:webHidden/>
              </w:rPr>
              <w:instrText xml:space="preserve"> PAGEREF _Toc525564932 \h </w:instrText>
            </w:r>
            <w:r w:rsidR="00C211DB">
              <w:rPr>
                <w:noProof/>
                <w:webHidden/>
              </w:rPr>
            </w:r>
            <w:r w:rsidR="00C211DB">
              <w:rPr>
                <w:noProof/>
                <w:webHidden/>
              </w:rPr>
              <w:fldChar w:fldCharType="separate"/>
            </w:r>
            <w:r w:rsidR="00C211DB">
              <w:rPr>
                <w:noProof/>
                <w:webHidden/>
              </w:rPr>
              <w:t>34</w:t>
            </w:r>
            <w:r w:rsidR="00C211DB">
              <w:rPr>
                <w:noProof/>
                <w:webHidden/>
              </w:rPr>
              <w:fldChar w:fldCharType="end"/>
            </w:r>
          </w:hyperlink>
        </w:p>
        <w:p w14:paraId="6668A7F4" w14:textId="7332DDDC" w:rsidR="00C211DB" w:rsidRDefault="005C3B6D">
          <w:pPr>
            <w:pStyle w:val="Sisluet3"/>
            <w:rPr>
              <w:rFonts w:asciiTheme="minorHAnsi" w:eastAsiaTheme="minorEastAsia" w:hAnsiTheme="minorHAnsi" w:cstheme="minorBidi"/>
              <w:noProof/>
              <w:lang w:eastAsia="fi-FI"/>
            </w:rPr>
          </w:pPr>
          <w:hyperlink w:anchor="_Toc525564933" w:history="1">
            <w:r w:rsidR="00C211DB" w:rsidRPr="00884E92">
              <w:rPr>
                <w:rStyle w:val="Hyperlinkki"/>
                <w:noProof/>
              </w:rPr>
              <w:t>3.4.8</w:t>
            </w:r>
            <w:r w:rsidR="00C211DB">
              <w:rPr>
                <w:rFonts w:asciiTheme="minorHAnsi" w:eastAsiaTheme="minorEastAsia" w:hAnsiTheme="minorHAnsi" w:cstheme="minorBidi"/>
                <w:noProof/>
                <w:lang w:eastAsia="fi-FI"/>
              </w:rPr>
              <w:tab/>
            </w:r>
            <w:r w:rsidR="00C211DB" w:rsidRPr="00884E92">
              <w:rPr>
                <w:rStyle w:val="Hyperlinkki"/>
                <w:noProof/>
              </w:rPr>
              <w:t>Havainnot muista esitutkimuksista - observation</w:t>
            </w:r>
            <w:r w:rsidR="00C211DB">
              <w:rPr>
                <w:noProof/>
                <w:webHidden/>
              </w:rPr>
              <w:tab/>
            </w:r>
            <w:r w:rsidR="00C211DB">
              <w:rPr>
                <w:noProof/>
                <w:webHidden/>
              </w:rPr>
              <w:fldChar w:fldCharType="begin"/>
            </w:r>
            <w:r w:rsidR="00C211DB">
              <w:rPr>
                <w:noProof/>
                <w:webHidden/>
              </w:rPr>
              <w:instrText xml:space="preserve"> PAGEREF _Toc525564933 \h </w:instrText>
            </w:r>
            <w:r w:rsidR="00C211DB">
              <w:rPr>
                <w:noProof/>
                <w:webHidden/>
              </w:rPr>
            </w:r>
            <w:r w:rsidR="00C211DB">
              <w:rPr>
                <w:noProof/>
                <w:webHidden/>
              </w:rPr>
              <w:fldChar w:fldCharType="separate"/>
            </w:r>
            <w:r w:rsidR="00C211DB">
              <w:rPr>
                <w:noProof/>
                <w:webHidden/>
              </w:rPr>
              <w:t>34</w:t>
            </w:r>
            <w:r w:rsidR="00C211DB">
              <w:rPr>
                <w:noProof/>
                <w:webHidden/>
              </w:rPr>
              <w:fldChar w:fldCharType="end"/>
            </w:r>
          </w:hyperlink>
        </w:p>
        <w:p w14:paraId="58002EF4" w14:textId="26775F5E"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934" w:history="1">
            <w:r w:rsidR="00C211DB" w:rsidRPr="00884E92">
              <w:rPr>
                <w:rStyle w:val="Hyperlinkki"/>
                <w:noProof/>
              </w:rPr>
              <w:t>3.5</w:t>
            </w:r>
            <w:r w:rsidR="00C211DB">
              <w:rPr>
                <w:rFonts w:asciiTheme="minorHAnsi" w:eastAsiaTheme="minorEastAsia" w:hAnsiTheme="minorHAnsi" w:cstheme="minorBidi"/>
                <w:noProof/>
                <w:lang w:eastAsia="fi-FI"/>
              </w:rPr>
              <w:tab/>
            </w:r>
            <w:r w:rsidR="00C211DB" w:rsidRPr="00884E92">
              <w:rPr>
                <w:rStyle w:val="Hyperlinkki"/>
                <w:noProof/>
              </w:rPr>
              <w:t>Silmien terveystarkastus</w:t>
            </w:r>
            <w:r w:rsidR="00C211DB">
              <w:rPr>
                <w:noProof/>
                <w:webHidden/>
              </w:rPr>
              <w:tab/>
            </w:r>
            <w:r w:rsidR="00C211DB">
              <w:rPr>
                <w:noProof/>
                <w:webHidden/>
              </w:rPr>
              <w:fldChar w:fldCharType="begin"/>
            </w:r>
            <w:r w:rsidR="00C211DB">
              <w:rPr>
                <w:noProof/>
                <w:webHidden/>
              </w:rPr>
              <w:instrText xml:space="preserve"> PAGEREF _Toc525564934 \h </w:instrText>
            </w:r>
            <w:r w:rsidR="00C211DB">
              <w:rPr>
                <w:noProof/>
                <w:webHidden/>
              </w:rPr>
            </w:r>
            <w:r w:rsidR="00C211DB">
              <w:rPr>
                <w:noProof/>
                <w:webHidden/>
              </w:rPr>
              <w:fldChar w:fldCharType="separate"/>
            </w:r>
            <w:r w:rsidR="00C211DB">
              <w:rPr>
                <w:noProof/>
                <w:webHidden/>
              </w:rPr>
              <w:t>34</w:t>
            </w:r>
            <w:r w:rsidR="00C211DB">
              <w:rPr>
                <w:noProof/>
                <w:webHidden/>
              </w:rPr>
              <w:fldChar w:fldCharType="end"/>
            </w:r>
          </w:hyperlink>
        </w:p>
        <w:p w14:paraId="1A163563" w14:textId="048F04FC" w:rsidR="00C211DB" w:rsidRDefault="005C3B6D">
          <w:pPr>
            <w:pStyle w:val="Sisluet3"/>
            <w:rPr>
              <w:rFonts w:asciiTheme="minorHAnsi" w:eastAsiaTheme="minorEastAsia" w:hAnsiTheme="minorHAnsi" w:cstheme="minorBidi"/>
              <w:noProof/>
              <w:lang w:eastAsia="fi-FI"/>
            </w:rPr>
          </w:pPr>
          <w:hyperlink w:anchor="_Toc525564935" w:history="1">
            <w:r w:rsidR="00C211DB" w:rsidRPr="00884E92">
              <w:rPr>
                <w:rStyle w:val="Hyperlinkki"/>
                <w:noProof/>
              </w:rPr>
              <w:t>3.5.1</w:t>
            </w:r>
            <w:r w:rsidR="00C211DB">
              <w:rPr>
                <w:rFonts w:asciiTheme="minorHAnsi" w:eastAsiaTheme="minorEastAsia" w:hAnsiTheme="minorHAnsi" w:cstheme="minorBidi"/>
                <w:noProof/>
                <w:lang w:eastAsia="fi-FI"/>
              </w:rPr>
              <w:tab/>
            </w:r>
            <w:r w:rsidR="00C211DB" w:rsidRPr="00884E92">
              <w:rPr>
                <w:rStyle w:val="Hyperlinkki"/>
                <w:noProof/>
              </w:rPr>
              <w:t>Lääkeaineen käyttö tutkimuksessa - observation</w:t>
            </w:r>
            <w:r w:rsidR="00C211DB">
              <w:rPr>
                <w:noProof/>
                <w:webHidden/>
              </w:rPr>
              <w:tab/>
            </w:r>
            <w:r w:rsidR="00C211DB">
              <w:rPr>
                <w:noProof/>
                <w:webHidden/>
              </w:rPr>
              <w:fldChar w:fldCharType="begin"/>
            </w:r>
            <w:r w:rsidR="00C211DB">
              <w:rPr>
                <w:noProof/>
                <w:webHidden/>
              </w:rPr>
              <w:instrText xml:space="preserve"> PAGEREF _Toc525564935 \h </w:instrText>
            </w:r>
            <w:r w:rsidR="00C211DB">
              <w:rPr>
                <w:noProof/>
                <w:webHidden/>
              </w:rPr>
            </w:r>
            <w:r w:rsidR="00C211DB">
              <w:rPr>
                <w:noProof/>
                <w:webHidden/>
              </w:rPr>
              <w:fldChar w:fldCharType="separate"/>
            </w:r>
            <w:r w:rsidR="00C211DB">
              <w:rPr>
                <w:noProof/>
                <w:webHidden/>
              </w:rPr>
              <w:t>38</w:t>
            </w:r>
            <w:r w:rsidR="00C211DB">
              <w:rPr>
                <w:noProof/>
                <w:webHidden/>
              </w:rPr>
              <w:fldChar w:fldCharType="end"/>
            </w:r>
          </w:hyperlink>
        </w:p>
        <w:p w14:paraId="610ADC46" w14:textId="5C66FB3F" w:rsidR="00C211DB" w:rsidRDefault="005C3B6D">
          <w:pPr>
            <w:pStyle w:val="Sisluet3"/>
            <w:rPr>
              <w:rFonts w:asciiTheme="minorHAnsi" w:eastAsiaTheme="minorEastAsia" w:hAnsiTheme="minorHAnsi" w:cstheme="minorBidi"/>
              <w:noProof/>
              <w:lang w:eastAsia="fi-FI"/>
            </w:rPr>
          </w:pPr>
          <w:hyperlink w:anchor="_Toc525564936" w:history="1">
            <w:r w:rsidR="00C211DB" w:rsidRPr="00884E92">
              <w:rPr>
                <w:rStyle w:val="Hyperlinkki"/>
                <w:noProof/>
              </w:rPr>
              <w:t>3.5.2</w:t>
            </w:r>
            <w:r w:rsidR="00C211DB">
              <w:rPr>
                <w:rFonts w:asciiTheme="minorHAnsi" w:eastAsiaTheme="minorEastAsia" w:hAnsiTheme="minorHAnsi" w:cstheme="minorBidi"/>
                <w:noProof/>
                <w:lang w:eastAsia="fi-FI"/>
              </w:rPr>
              <w:tab/>
            </w:r>
            <w:r w:rsidR="00C211DB" w:rsidRPr="00884E92">
              <w:rPr>
                <w:rStyle w:val="Hyperlinkki"/>
                <w:noProof/>
              </w:rPr>
              <w:t>Silmän alueen ulkoisten osien tutkiminen - observation</w:t>
            </w:r>
            <w:r w:rsidR="00C211DB">
              <w:rPr>
                <w:noProof/>
                <w:webHidden/>
              </w:rPr>
              <w:tab/>
            </w:r>
            <w:r w:rsidR="00C211DB">
              <w:rPr>
                <w:noProof/>
                <w:webHidden/>
              </w:rPr>
              <w:fldChar w:fldCharType="begin"/>
            </w:r>
            <w:r w:rsidR="00C211DB">
              <w:rPr>
                <w:noProof/>
                <w:webHidden/>
              </w:rPr>
              <w:instrText xml:space="preserve"> PAGEREF _Toc525564936 \h </w:instrText>
            </w:r>
            <w:r w:rsidR="00C211DB">
              <w:rPr>
                <w:noProof/>
                <w:webHidden/>
              </w:rPr>
            </w:r>
            <w:r w:rsidR="00C211DB">
              <w:rPr>
                <w:noProof/>
                <w:webHidden/>
              </w:rPr>
              <w:fldChar w:fldCharType="separate"/>
            </w:r>
            <w:r w:rsidR="00C211DB">
              <w:rPr>
                <w:noProof/>
                <w:webHidden/>
              </w:rPr>
              <w:t>39</w:t>
            </w:r>
            <w:r w:rsidR="00C211DB">
              <w:rPr>
                <w:noProof/>
                <w:webHidden/>
              </w:rPr>
              <w:fldChar w:fldCharType="end"/>
            </w:r>
          </w:hyperlink>
        </w:p>
        <w:p w14:paraId="78B143F1" w14:textId="28E10D57" w:rsidR="00C211DB" w:rsidRDefault="005C3B6D">
          <w:pPr>
            <w:pStyle w:val="Sisluet4"/>
            <w:rPr>
              <w:rFonts w:asciiTheme="minorHAnsi" w:eastAsiaTheme="minorEastAsia" w:hAnsiTheme="minorHAnsi" w:cstheme="minorBidi"/>
              <w:noProof/>
              <w:lang w:eastAsia="fi-FI"/>
            </w:rPr>
          </w:pPr>
          <w:hyperlink w:anchor="_Toc525564937" w:history="1">
            <w:r w:rsidR="00C211DB" w:rsidRPr="00884E92">
              <w:rPr>
                <w:rStyle w:val="Hyperlinkki"/>
                <w:noProof/>
              </w:rPr>
              <w:t>3.5.2.1</w:t>
            </w:r>
            <w:r w:rsidR="00C211DB">
              <w:rPr>
                <w:rFonts w:asciiTheme="minorHAnsi" w:eastAsiaTheme="minorEastAsia" w:hAnsiTheme="minorHAnsi" w:cstheme="minorBidi"/>
                <w:noProof/>
                <w:lang w:eastAsia="fi-FI"/>
              </w:rPr>
              <w:tab/>
            </w:r>
            <w:r w:rsidR="00C211DB" w:rsidRPr="00884E92">
              <w:rPr>
                <w:rStyle w:val="Hyperlinkki"/>
                <w:noProof/>
              </w:rPr>
              <w:t>Silmän alueen ulkoisista osista tehty havainto - observation</w:t>
            </w:r>
            <w:r w:rsidR="00C211DB">
              <w:rPr>
                <w:noProof/>
                <w:webHidden/>
              </w:rPr>
              <w:tab/>
            </w:r>
            <w:r w:rsidR="00C211DB">
              <w:rPr>
                <w:noProof/>
                <w:webHidden/>
              </w:rPr>
              <w:fldChar w:fldCharType="begin"/>
            </w:r>
            <w:r w:rsidR="00C211DB">
              <w:rPr>
                <w:noProof/>
                <w:webHidden/>
              </w:rPr>
              <w:instrText xml:space="preserve"> PAGEREF _Toc525564937 \h </w:instrText>
            </w:r>
            <w:r w:rsidR="00C211DB">
              <w:rPr>
                <w:noProof/>
                <w:webHidden/>
              </w:rPr>
            </w:r>
            <w:r w:rsidR="00C211DB">
              <w:rPr>
                <w:noProof/>
                <w:webHidden/>
              </w:rPr>
              <w:fldChar w:fldCharType="separate"/>
            </w:r>
            <w:r w:rsidR="00C211DB">
              <w:rPr>
                <w:noProof/>
                <w:webHidden/>
              </w:rPr>
              <w:t>39</w:t>
            </w:r>
            <w:r w:rsidR="00C211DB">
              <w:rPr>
                <w:noProof/>
                <w:webHidden/>
              </w:rPr>
              <w:fldChar w:fldCharType="end"/>
            </w:r>
          </w:hyperlink>
        </w:p>
        <w:p w14:paraId="43885E93" w14:textId="40F435DF" w:rsidR="00C211DB" w:rsidRDefault="005C3B6D">
          <w:pPr>
            <w:pStyle w:val="Sisluet3"/>
            <w:rPr>
              <w:rFonts w:asciiTheme="minorHAnsi" w:eastAsiaTheme="minorEastAsia" w:hAnsiTheme="minorHAnsi" w:cstheme="minorBidi"/>
              <w:noProof/>
              <w:lang w:eastAsia="fi-FI"/>
            </w:rPr>
          </w:pPr>
          <w:hyperlink w:anchor="_Toc525564938" w:history="1">
            <w:r w:rsidR="00C211DB" w:rsidRPr="00884E92">
              <w:rPr>
                <w:rStyle w:val="Hyperlinkki"/>
                <w:noProof/>
              </w:rPr>
              <w:t>3.5.3</w:t>
            </w:r>
            <w:r w:rsidR="00C211DB">
              <w:rPr>
                <w:rFonts w:asciiTheme="minorHAnsi" w:eastAsiaTheme="minorEastAsia" w:hAnsiTheme="minorHAnsi" w:cstheme="minorBidi"/>
                <w:noProof/>
                <w:lang w:eastAsia="fi-FI"/>
              </w:rPr>
              <w:tab/>
            </w:r>
            <w:r w:rsidR="00C211DB" w:rsidRPr="00884E92">
              <w:rPr>
                <w:rStyle w:val="Hyperlinkki"/>
                <w:noProof/>
              </w:rPr>
              <w:t>Kyynelnesteen tutkiminen - observation</w:t>
            </w:r>
            <w:r w:rsidR="00C211DB">
              <w:rPr>
                <w:noProof/>
                <w:webHidden/>
              </w:rPr>
              <w:tab/>
            </w:r>
            <w:r w:rsidR="00C211DB">
              <w:rPr>
                <w:noProof/>
                <w:webHidden/>
              </w:rPr>
              <w:fldChar w:fldCharType="begin"/>
            </w:r>
            <w:r w:rsidR="00C211DB">
              <w:rPr>
                <w:noProof/>
                <w:webHidden/>
              </w:rPr>
              <w:instrText xml:space="preserve"> PAGEREF _Toc525564938 \h </w:instrText>
            </w:r>
            <w:r w:rsidR="00C211DB">
              <w:rPr>
                <w:noProof/>
                <w:webHidden/>
              </w:rPr>
            </w:r>
            <w:r w:rsidR="00C211DB">
              <w:rPr>
                <w:noProof/>
                <w:webHidden/>
              </w:rPr>
              <w:fldChar w:fldCharType="separate"/>
            </w:r>
            <w:r w:rsidR="00C211DB">
              <w:rPr>
                <w:noProof/>
                <w:webHidden/>
              </w:rPr>
              <w:t>39</w:t>
            </w:r>
            <w:r w:rsidR="00C211DB">
              <w:rPr>
                <w:noProof/>
                <w:webHidden/>
              </w:rPr>
              <w:fldChar w:fldCharType="end"/>
            </w:r>
          </w:hyperlink>
        </w:p>
        <w:p w14:paraId="61A10824" w14:textId="7159E26E" w:rsidR="00C211DB" w:rsidRDefault="005C3B6D">
          <w:pPr>
            <w:pStyle w:val="Sisluet4"/>
            <w:rPr>
              <w:rFonts w:asciiTheme="minorHAnsi" w:eastAsiaTheme="minorEastAsia" w:hAnsiTheme="minorHAnsi" w:cstheme="minorBidi"/>
              <w:noProof/>
              <w:lang w:eastAsia="fi-FI"/>
            </w:rPr>
          </w:pPr>
          <w:hyperlink w:anchor="_Toc525564939" w:history="1">
            <w:r w:rsidR="00C211DB" w:rsidRPr="00884E92">
              <w:rPr>
                <w:rStyle w:val="Hyperlinkki"/>
                <w:noProof/>
              </w:rPr>
              <w:t>3.5.3.1</w:t>
            </w:r>
            <w:r w:rsidR="00C211DB">
              <w:rPr>
                <w:rFonts w:asciiTheme="minorHAnsi" w:eastAsiaTheme="minorEastAsia" w:hAnsiTheme="minorHAnsi" w:cstheme="minorBidi"/>
                <w:noProof/>
                <w:lang w:eastAsia="fi-FI"/>
              </w:rPr>
              <w:tab/>
            </w:r>
            <w:r w:rsidR="00C211DB" w:rsidRPr="00884E92">
              <w:rPr>
                <w:rStyle w:val="Hyperlinkki"/>
                <w:noProof/>
              </w:rPr>
              <w:t>Kyynelnesteestä tehty havainto - observation</w:t>
            </w:r>
            <w:r w:rsidR="00C211DB">
              <w:rPr>
                <w:noProof/>
                <w:webHidden/>
              </w:rPr>
              <w:tab/>
            </w:r>
            <w:r w:rsidR="00C211DB">
              <w:rPr>
                <w:noProof/>
                <w:webHidden/>
              </w:rPr>
              <w:fldChar w:fldCharType="begin"/>
            </w:r>
            <w:r w:rsidR="00C211DB">
              <w:rPr>
                <w:noProof/>
                <w:webHidden/>
              </w:rPr>
              <w:instrText xml:space="preserve"> PAGEREF _Toc525564939 \h </w:instrText>
            </w:r>
            <w:r w:rsidR="00C211DB">
              <w:rPr>
                <w:noProof/>
                <w:webHidden/>
              </w:rPr>
            </w:r>
            <w:r w:rsidR="00C211DB">
              <w:rPr>
                <w:noProof/>
                <w:webHidden/>
              </w:rPr>
              <w:fldChar w:fldCharType="separate"/>
            </w:r>
            <w:r w:rsidR="00C211DB">
              <w:rPr>
                <w:noProof/>
                <w:webHidden/>
              </w:rPr>
              <w:t>40</w:t>
            </w:r>
            <w:r w:rsidR="00C211DB">
              <w:rPr>
                <w:noProof/>
                <w:webHidden/>
              </w:rPr>
              <w:fldChar w:fldCharType="end"/>
            </w:r>
          </w:hyperlink>
        </w:p>
        <w:p w14:paraId="79C225A4" w14:textId="54D64D0F" w:rsidR="00C211DB" w:rsidRDefault="005C3B6D">
          <w:pPr>
            <w:pStyle w:val="Sisluet3"/>
            <w:rPr>
              <w:rFonts w:asciiTheme="minorHAnsi" w:eastAsiaTheme="minorEastAsia" w:hAnsiTheme="minorHAnsi" w:cstheme="minorBidi"/>
              <w:noProof/>
              <w:lang w:eastAsia="fi-FI"/>
            </w:rPr>
          </w:pPr>
          <w:hyperlink w:anchor="_Toc525564940" w:history="1">
            <w:r w:rsidR="00C211DB" w:rsidRPr="00884E92">
              <w:rPr>
                <w:rStyle w:val="Hyperlinkki"/>
                <w:noProof/>
              </w:rPr>
              <w:t>3.5.4</w:t>
            </w:r>
            <w:r w:rsidR="00C211DB">
              <w:rPr>
                <w:rFonts w:asciiTheme="minorHAnsi" w:eastAsiaTheme="minorEastAsia" w:hAnsiTheme="minorHAnsi" w:cstheme="minorBidi"/>
                <w:noProof/>
                <w:lang w:eastAsia="fi-FI"/>
              </w:rPr>
              <w:tab/>
            </w:r>
            <w:r w:rsidR="00C211DB" w:rsidRPr="00884E92">
              <w:rPr>
                <w:rStyle w:val="Hyperlinkki"/>
                <w:noProof/>
              </w:rPr>
              <w:t>Sidekalvon tutkiminen- observation</w:t>
            </w:r>
            <w:r w:rsidR="00C211DB">
              <w:rPr>
                <w:noProof/>
                <w:webHidden/>
              </w:rPr>
              <w:tab/>
            </w:r>
            <w:r w:rsidR="00C211DB">
              <w:rPr>
                <w:noProof/>
                <w:webHidden/>
              </w:rPr>
              <w:fldChar w:fldCharType="begin"/>
            </w:r>
            <w:r w:rsidR="00C211DB">
              <w:rPr>
                <w:noProof/>
                <w:webHidden/>
              </w:rPr>
              <w:instrText xml:space="preserve"> PAGEREF _Toc525564940 \h </w:instrText>
            </w:r>
            <w:r w:rsidR="00C211DB">
              <w:rPr>
                <w:noProof/>
                <w:webHidden/>
              </w:rPr>
            </w:r>
            <w:r w:rsidR="00C211DB">
              <w:rPr>
                <w:noProof/>
                <w:webHidden/>
              </w:rPr>
              <w:fldChar w:fldCharType="separate"/>
            </w:r>
            <w:r w:rsidR="00C211DB">
              <w:rPr>
                <w:noProof/>
                <w:webHidden/>
              </w:rPr>
              <w:t>40</w:t>
            </w:r>
            <w:r w:rsidR="00C211DB">
              <w:rPr>
                <w:noProof/>
                <w:webHidden/>
              </w:rPr>
              <w:fldChar w:fldCharType="end"/>
            </w:r>
          </w:hyperlink>
        </w:p>
        <w:p w14:paraId="282AF93E" w14:textId="648C4075" w:rsidR="00C211DB" w:rsidRDefault="005C3B6D">
          <w:pPr>
            <w:pStyle w:val="Sisluet4"/>
            <w:rPr>
              <w:rFonts w:asciiTheme="minorHAnsi" w:eastAsiaTheme="minorEastAsia" w:hAnsiTheme="minorHAnsi" w:cstheme="minorBidi"/>
              <w:noProof/>
              <w:lang w:eastAsia="fi-FI"/>
            </w:rPr>
          </w:pPr>
          <w:hyperlink w:anchor="_Toc525564941" w:history="1">
            <w:r w:rsidR="00C211DB" w:rsidRPr="00884E92">
              <w:rPr>
                <w:rStyle w:val="Hyperlinkki"/>
                <w:noProof/>
              </w:rPr>
              <w:t>3.5.4.1</w:t>
            </w:r>
            <w:r w:rsidR="00C211DB">
              <w:rPr>
                <w:rFonts w:asciiTheme="minorHAnsi" w:eastAsiaTheme="minorEastAsia" w:hAnsiTheme="minorHAnsi" w:cstheme="minorBidi"/>
                <w:noProof/>
                <w:lang w:eastAsia="fi-FI"/>
              </w:rPr>
              <w:tab/>
            </w:r>
            <w:r w:rsidR="00C211DB" w:rsidRPr="00884E92">
              <w:rPr>
                <w:rStyle w:val="Hyperlinkki"/>
                <w:noProof/>
              </w:rPr>
              <w:t>Sidekalvosta tehty havainto- observation</w:t>
            </w:r>
            <w:r w:rsidR="00C211DB">
              <w:rPr>
                <w:noProof/>
                <w:webHidden/>
              </w:rPr>
              <w:tab/>
            </w:r>
            <w:r w:rsidR="00C211DB">
              <w:rPr>
                <w:noProof/>
                <w:webHidden/>
              </w:rPr>
              <w:fldChar w:fldCharType="begin"/>
            </w:r>
            <w:r w:rsidR="00C211DB">
              <w:rPr>
                <w:noProof/>
                <w:webHidden/>
              </w:rPr>
              <w:instrText xml:space="preserve"> PAGEREF _Toc525564941 \h </w:instrText>
            </w:r>
            <w:r w:rsidR="00C211DB">
              <w:rPr>
                <w:noProof/>
                <w:webHidden/>
              </w:rPr>
            </w:r>
            <w:r w:rsidR="00C211DB">
              <w:rPr>
                <w:noProof/>
                <w:webHidden/>
              </w:rPr>
              <w:fldChar w:fldCharType="separate"/>
            </w:r>
            <w:r w:rsidR="00C211DB">
              <w:rPr>
                <w:noProof/>
                <w:webHidden/>
              </w:rPr>
              <w:t>40</w:t>
            </w:r>
            <w:r w:rsidR="00C211DB">
              <w:rPr>
                <w:noProof/>
                <w:webHidden/>
              </w:rPr>
              <w:fldChar w:fldCharType="end"/>
            </w:r>
          </w:hyperlink>
        </w:p>
        <w:p w14:paraId="13A89252" w14:textId="393CF8A6" w:rsidR="00C211DB" w:rsidRDefault="005C3B6D">
          <w:pPr>
            <w:pStyle w:val="Sisluet3"/>
            <w:rPr>
              <w:rFonts w:asciiTheme="minorHAnsi" w:eastAsiaTheme="minorEastAsia" w:hAnsiTheme="minorHAnsi" w:cstheme="minorBidi"/>
              <w:noProof/>
              <w:lang w:eastAsia="fi-FI"/>
            </w:rPr>
          </w:pPr>
          <w:hyperlink w:anchor="_Toc525564942" w:history="1">
            <w:r w:rsidR="00C211DB" w:rsidRPr="00884E92">
              <w:rPr>
                <w:rStyle w:val="Hyperlinkki"/>
                <w:noProof/>
              </w:rPr>
              <w:t>3.5.5</w:t>
            </w:r>
            <w:r w:rsidR="00C211DB">
              <w:rPr>
                <w:rFonts w:asciiTheme="minorHAnsi" w:eastAsiaTheme="minorEastAsia" w:hAnsiTheme="minorHAnsi" w:cstheme="minorBidi"/>
                <w:noProof/>
                <w:lang w:eastAsia="fi-FI"/>
              </w:rPr>
              <w:tab/>
            </w:r>
            <w:r w:rsidR="00C211DB" w:rsidRPr="00884E92">
              <w:rPr>
                <w:rStyle w:val="Hyperlinkki"/>
                <w:noProof/>
              </w:rPr>
              <w:t>Kovakalvon tutkiminen- observation</w:t>
            </w:r>
            <w:r w:rsidR="00C211DB">
              <w:rPr>
                <w:noProof/>
                <w:webHidden/>
              </w:rPr>
              <w:tab/>
            </w:r>
            <w:r w:rsidR="00C211DB">
              <w:rPr>
                <w:noProof/>
                <w:webHidden/>
              </w:rPr>
              <w:fldChar w:fldCharType="begin"/>
            </w:r>
            <w:r w:rsidR="00C211DB">
              <w:rPr>
                <w:noProof/>
                <w:webHidden/>
              </w:rPr>
              <w:instrText xml:space="preserve"> PAGEREF _Toc525564942 \h </w:instrText>
            </w:r>
            <w:r w:rsidR="00C211DB">
              <w:rPr>
                <w:noProof/>
                <w:webHidden/>
              </w:rPr>
            </w:r>
            <w:r w:rsidR="00C211DB">
              <w:rPr>
                <w:noProof/>
                <w:webHidden/>
              </w:rPr>
              <w:fldChar w:fldCharType="separate"/>
            </w:r>
            <w:r w:rsidR="00C211DB">
              <w:rPr>
                <w:noProof/>
                <w:webHidden/>
              </w:rPr>
              <w:t>41</w:t>
            </w:r>
            <w:r w:rsidR="00C211DB">
              <w:rPr>
                <w:noProof/>
                <w:webHidden/>
              </w:rPr>
              <w:fldChar w:fldCharType="end"/>
            </w:r>
          </w:hyperlink>
        </w:p>
        <w:p w14:paraId="4502229D" w14:textId="61152A8F" w:rsidR="00C211DB" w:rsidRDefault="005C3B6D">
          <w:pPr>
            <w:pStyle w:val="Sisluet4"/>
            <w:rPr>
              <w:rFonts w:asciiTheme="minorHAnsi" w:eastAsiaTheme="minorEastAsia" w:hAnsiTheme="minorHAnsi" w:cstheme="minorBidi"/>
              <w:noProof/>
              <w:lang w:eastAsia="fi-FI"/>
            </w:rPr>
          </w:pPr>
          <w:hyperlink w:anchor="_Toc525564943" w:history="1">
            <w:r w:rsidR="00C211DB" w:rsidRPr="00884E92">
              <w:rPr>
                <w:rStyle w:val="Hyperlinkki"/>
                <w:noProof/>
              </w:rPr>
              <w:t>3.5.5.1</w:t>
            </w:r>
            <w:r w:rsidR="00C211DB">
              <w:rPr>
                <w:rFonts w:asciiTheme="minorHAnsi" w:eastAsiaTheme="minorEastAsia" w:hAnsiTheme="minorHAnsi" w:cstheme="minorBidi"/>
                <w:noProof/>
                <w:lang w:eastAsia="fi-FI"/>
              </w:rPr>
              <w:tab/>
            </w:r>
            <w:r w:rsidR="00C211DB" w:rsidRPr="00884E92">
              <w:rPr>
                <w:rStyle w:val="Hyperlinkki"/>
                <w:noProof/>
              </w:rPr>
              <w:t>Kovakalvosta tehty havainto - observation</w:t>
            </w:r>
            <w:r w:rsidR="00C211DB">
              <w:rPr>
                <w:noProof/>
                <w:webHidden/>
              </w:rPr>
              <w:tab/>
            </w:r>
            <w:r w:rsidR="00C211DB">
              <w:rPr>
                <w:noProof/>
                <w:webHidden/>
              </w:rPr>
              <w:fldChar w:fldCharType="begin"/>
            </w:r>
            <w:r w:rsidR="00C211DB">
              <w:rPr>
                <w:noProof/>
                <w:webHidden/>
              </w:rPr>
              <w:instrText xml:space="preserve"> PAGEREF _Toc525564943 \h </w:instrText>
            </w:r>
            <w:r w:rsidR="00C211DB">
              <w:rPr>
                <w:noProof/>
                <w:webHidden/>
              </w:rPr>
            </w:r>
            <w:r w:rsidR="00C211DB">
              <w:rPr>
                <w:noProof/>
                <w:webHidden/>
              </w:rPr>
              <w:fldChar w:fldCharType="separate"/>
            </w:r>
            <w:r w:rsidR="00C211DB">
              <w:rPr>
                <w:noProof/>
                <w:webHidden/>
              </w:rPr>
              <w:t>41</w:t>
            </w:r>
            <w:r w:rsidR="00C211DB">
              <w:rPr>
                <w:noProof/>
                <w:webHidden/>
              </w:rPr>
              <w:fldChar w:fldCharType="end"/>
            </w:r>
          </w:hyperlink>
        </w:p>
        <w:p w14:paraId="7DF6BE2B" w14:textId="736BFBE9" w:rsidR="00C211DB" w:rsidRDefault="005C3B6D">
          <w:pPr>
            <w:pStyle w:val="Sisluet3"/>
            <w:rPr>
              <w:rFonts w:asciiTheme="minorHAnsi" w:eastAsiaTheme="minorEastAsia" w:hAnsiTheme="minorHAnsi" w:cstheme="minorBidi"/>
              <w:noProof/>
              <w:lang w:eastAsia="fi-FI"/>
            </w:rPr>
          </w:pPr>
          <w:hyperlink w:anchor="_Toc525564944" w:history="1">
            <w:r w:rsidR="00C211DB" w:rsidRPr="00884E92">
              <w:rPr>
                <w:rStyle w:val="Hyperlinkki"/>
                <w:noProof/>
              </w:rPr>
              <w:t>3.5.6</w:t>
            </w:r>
            <w:r w:rsidR="00C211DB">
              <w:rPr>
                <w:rFonts w:asciiTheme="minorHAnsi" w:eastAsiaTheme="minorEastAsia" w:hAnsiTheme="minorHAnsi" w:cstheme="minorBidi"/>
                <w:noProof/>
                <w:lang w:eastAsia="fi-FI"/>
              </w:rPr>
              <w:tab/>
            </w:r>
            <w:r w:rsidR="00C211DB" w:rsidRPr="00884E92">
              <w:rPr>
                <w:rStyle w:val="Hyperlinkki"/>
                <w:noProof/>
              </w:rPr>
              <w:t>Sarveiskalvon tutkiminen - observation</w:t>
            </w:r>
            <w:r w:rsidR="00C211DB">
              <w:rPr>
                <w:noProof/>
                <w:webHidden/>
              </w:rPr>
              <w:tab/>
            </w:r>
            <w:r w:rsidR="00C211DB">
              <w:rPr>
                <w:noProof/>
                <w:webHidden/>
              </w:rPr>
              <w:fldChar w:fldCharType="begin"/>
            </w:r>
            <w:r w:rsidR="00C211DB">
              <w:rPr>
                <w:noProof/>
                <w:webHidden/>
              </w:rPr>
              <w:instrText xml:space="preserve"> PAGEREF _Toc525564944 \h </w:instrText>
            </w:r>
            <w:r w:rsidR="00C211DB">
              <w:rPr>
                <w:noProof/>
                <w:webHidden/>
              </w:rPr>
            </w:r>
            <w:r w:rsidR="00C211DB">
              <w:rPr>
                <w:noProof/>
                <w:webHidden/>
              </w:rPr>
              <w:fldChar w:fldCharType="separate"/>
            </w:r>
            <w:r w:rsidR="00C211DB">
              <w:rPr>
                <w:noProof/>
                <w:webHidden/>
              </w:rPr>
              <w:t>41</w:t>
            </w:r>
            <w:r w:rsidR="00C211DB">
              <w:rPr>
                <w:noProof/>
                <w:webHidden/>
              </w:rPr>
              <w:fldChar w:fldCharType="end"/>
            </w:r>
          </w:hyperlink>
        </w:p>
        <w:p w14:paraId="7DEA6F5A" w14:textId="22D78477" w:rsidR="00C211DB" w:rsidRDefault="005C3B6D">
          <w:pPr>
            <w:pStyle w:val="Sisluet4"/>
            <w:rPr>
              <w:rFonts w:asciiTheme="minorHAnsi" w:eastAsiaTheme="minorEastAsia" w:hAnsiTheme="minorHAnsi" w:cstheme="minorBidi"/>
              <w:noProof/>
              <w:lang w:eastAsia="fi-FI"/>
            </w:rPr>
          </w:pPr>
          <w:hyperlink w:anchor="_Toc525564945" w:history="1">
            <w:r w:rsidR="00C211DB" w:rsidRPr="00884E92">
              <w:rPr>
                <w:rStyle w:val="Hyperlinkki"/>
                <w:noProof/>
              </w:rPr>
              <w:t>3.5.6.1</w:t>
            </w:r>
            <w:r w:rsidR="00C211DB">
              <w:rPr>
                <w:rFonts w:asciiTheme="minorHAnsi" w:eastAsiaTheme="minorEastAsia" w:hAnsiTheme="minorHAnsi" w:cstheme="minorBidi"/>
                <w:noProof/>
                <w:lang w:eastAsia="fi-FI"/>
              </w:rPr>
              <w:tab/>
            </w:r>
            <w:r w:rsidR="00C211DB" w:rsidRPr="00884E92">
              <w:rPr>
                <w:rStyle w:val="Hyperlinkki"/>
                <w:noProof/>
              </w:rPr>
              <w:t>Sarveiskalvosta tehty havainto - observation</w:t>
            </w:r>
            <w:r w:rsidR="00C211DB">
              <w:rPr>
                <w:noProof/>
                <w:webHidden/>
              </w:rPr>
              <w:tab/>
            </w:r>
            <w:r w:rsidR="00C211DB">
              <w:rPr>
                <w:noProof/>
                <w:webHidden/>
              </w:rPr>
              <w:fldChar w:fldCharType="begin"/>
            </w:r>
            <w:r w:rsidR="00C211DB">
              <w:rPr>
                <w:noProof/>
                <w:webHidden/>
              </w:rPr>
              <w:instrText xml:space="preserve"> PAGEREF _Toc525564945 \h </w:instrText>
            </w:r>
            <w:r w:rsidR="00C211DB">
              <w:rPr>
                <w:noProof/>
                <w:webHidden/>
              </w:rPr>
            </w:r>
            <w:r w:rsidR="00C211DB">
              <w:rPr>
                <w:noProof/>
                <w:webHidden/>
              </w:rPr>
              <w:fldChar w:fldCharType="separate"/>
            </w:r>
            <w:r w:rsidR="00C211DB">
              <w:rPr>
                <w:noProof/>
                <w:webHidden/>
              </w:rPr>
              <w:t>41</w:t>
            </w:r>
            <w:r w:rsidR="00C211DB">
              <w:rPr>
                <w:noProof/>
                <w:webHidden/>
              </w:rPr>
              <w:fldChar w:fldCharType="end"/>
            </w:r>
          </w:hyperlink>
        </w:p>
        <w:p w14:paraId="25BEDA17" w14:textId="62831323" w:rsidR="00C211DB" w:rsidRDefault="005C3B6D">
          <w:pPr>
            <w:pStyle w:val="Sisluet3"/>
            <w:rPr>
              <w:rFonts w:asciiTheme="minorHAnsi" w:eastAsiaTheme="minorEastAsia" w:hAnsiTheme="minorHAnsi" w:cstheme="minorBidi"/>
              <w:noProof/>
              <w:lang w:eastAsia="fi-FI"/>
            </w:rPr>
          </w:pPr>
          <w:hyperlink w:anchor="_Toc525564946" w:history="1">
            <w:r w:rsidR="00C211DB" w:rsidRPr="00884E92">
              <w:rPr>
                <w:rStyle w:val="Hyperlinkki"/>
                <w:noProof/>
              </w:rPr>
              <w:t>3.5.7</w:t>
            </w:r>
            <w:r w:rsidR="00C211DB">
              <w:rPr>
                <w:rFonts w:asciiTheme="minorHAnsi" w:eastAsiaTheme="minorEastAsia" w:hAnsiTheme="minorHAnsi" w:cstheme="minorBidi"/>
                <w:noProof/>
                <w:lang w:eastAsia="fi-FI"/>
              </w:rPr>
              <w:tab/>
            </w:r>
            <w:r w:rsidR="00C211DB" w:rsidRPr="00884E92">
              <w:rPr>
                <w:rStyle w:val="Hyperlinkki"/>
                <w:noProof/>
              </w:rPr>
              <w:t>Etukammiotilan tutkiminen - observation</w:t>
            </w:r>
            <w:r w:rsidR="00C211DB">
              <w:rPr>
                <w:noProof/>
                <w:webHidden/>
              </w:rPr>
              <w:tab/>
            </w:r>
            <w:r w:rsidR="00C211DB">
              <w:rPr>
                <w:noProof/>
                <w:webHidden/>
              </w:rPr>
              <w:fldChar w:fldCharType="begin"/>
            </w:r>
            <w:r w:rsidR="00C211DB">
              <w:rPr>
                <w:noProof/>
                <w:webHidden/>
              </w:rPr>
              <w:instrText xml:space="preserve"> PAGEREF _Toc525564946 \h </w:instrText>
            </w:r>
            <w:r w:rsidR="00C211DB">
              <w:rPr>
                <w:noProof/>
                <w:webHidden/>
              </w:rPr>
            </w:r>
            <w:r w:rsidR="00C211DB">
              <w:rPr>
                <w:noProof/>
                <w:webHidden/>
              </w:rPr>
              <w:fldChar w:fldCharType="separate"/>
            </w:r>
            <w:r w:rsidR="00C211DB">
              <w:rPr>
                <w:noProof/>
                <w:webHidden/>
              </w:rPr>
              <w:t>42</w:t>
            </w:r>
            <w:r w:rsidR="00C211DB">
              <w:rPr>
                <w:noProof/>
                <w:webHidden/>
              </w:rPr>
              <w:fldChar w:fldCharType="end"/>
            </w:r>
          </w:hyperlink>
        </w:p>
        <w:p w14:paraId="25C16AB7" w14:textId="7D3A1029" w:rsidR="00C211DB" w:rsidRDefault="005C3B6D">
          <w:pPr>
            <w:pStyle w:val="Sisluet4"/>
            <w:rPr>
              <w:rFonts w:asciiTheme="minorHAnsi" w:eastAsiaTheme="minorEastAsia" w:hAnsiTheme="minorHAnsi" w:cstheme="minorBidi"/>
              <w:noProof/>
              <w:lang w:eastAsia="fi-FI"/>
            </w:rPr>
          </w:pPr>
          <w:hyperlink w:anchor="_Toc525564947" w:history="1">
            <w:r w:rsidR="00C211DB" w:rsidRPr="00884E92">
              <w:rPr>
                <w:rStyle w:val="Hyperlinkki"/>
                <w:noProof/>
              </w:rPr>
              <w:t>3.5.7.1</w:t>
            </w:r>
            <w:r w:rsidR="00C211DB">
              <w:rPr>
                <w:rFonts w:asciiTheme="minorHAnsi" w:eastAsiaTheme="minorEastAsia" w:hAnsiTheme="minorHAnsi" w:cstheme="minorBidi"/>
                <w:noProof/>
                <w:lang w:eastAsia="fi-FI"/>
              </w:rPr>
              <w:tab/>
            </w:r>
            <w:r w:rsidR="00C211DB" w:rsidRPr="00884E92">
              <w:rPr>
                <w:rStyle w:val="Hyperlinkki"/>
                <w:noProof/>
              </w:rPr>
              <w:t>Etukammiotilasta tehty havainto - observation</w:t>
            </w:r>
            <w:r w:rsidR="00C211DB">
              <w:rPr>
                <w:noProof/>
                <w:webHidden/>
              </w:rPr>
              <w:tab/>
            </w:r>
            <w:r w:rsidR="00C211DB">
              <w:rPr>
                <w:noProof/>
                <w:webHidden/>
              </w:rPr>
              <w:fldChar w:fldCharType="begin"/>
            </w:r>
            <w:r w:rsidR="00C211DB">
              <w:rPr>
                <w:noProof/>
                <w:webHidden/>
              </w:rPr>
              <w:instrText xml:space="preserve"> PAGEREF _Toc525564947 \h </w:instrText>
            </w:r>
            <w:r w:rsidR="00C211DB">
              <w:rPr>
                <w:noProof/>
                <w:webHidden/>
              </w:rPr>
            </w:r>
            <w:r w:rsidR="00C211DB">
              <w:rPr>
                <w:noProof/>
                <w:webHidden/>
              </w:rPr>
              <w:fldChar w:fldCharType="separate"/>
            </w:r>
            <w:r w:rsidR="00C211DB">
              <w:rPr>
                <w:noProof/>
                <w:webHidden/>
              </w:rPr>
              <w:t>42</w:t>
            </w:r>
            <w:r w:rsidR="00C211DB">
              <w:rPr>
                <w:noProof/>
                <w:webHidden/>
              </w:rPr>
              <w:fldChar w:fldCharType="end"/>
            </w:r>
          </w:hyperlink>
        </w:p>
        <w:p w14:paraId="0827B777" w14:textId="2C6437FE" w:rsidR="00C211DB" w:rsidRDefault="005C3B6D">
          <w:pPr>
            <w:pStyle w:val="Sisluet3"/>
            <w:rPr>
              <w:rFonts w:asciiTheme="minorHAnsi" w:eastAsiaTheme="minorEastAsia" w:hAnsiTheme="minorHAnsi" w:cstheme="minorBidi"/>
              <w:noProof/>
              <w:lang w:eastAsia="fi-FI"/>
            </w:rPr>
          </w:pPr>
          <w:hyperlink w:anchor="_Toc525564948" w:history="1">
            <w:r w:rsidR="00C211DB" w:rsidRPr="00884E92">
              <w:rPr>
                <w:rStyle w:val="Hyperlinkki"/>
                <w:noProof/>
              </w:rPr>
              <w:t>3.5.8</w:t>
            </w:r>
            <w:r w:rsidR="00C211DB">
              <w:rPr>
                <w:rFonts w:asciiTheme="minorHAnsi" w:eastAsiaTheme="minorEastAsia" w:hAnsiTheme="minorHAnsi" w:cstheme="minorBidi"/>
                <w:noProof/>
                <w:lang w:eastAsia="fi-FI"/>
              </w:rPr>
              <w:tab/>
            </w:r>
            <w:r w:rsidR="00C211DB" w:rsidRPr="00884E92">
              <w:rPr>
                <w:rStyle w:val="Hyperlinkki"/>
                <w:noProof/>
              </w:rPr>
              <w:t>Värikalvon tutkiminen - observation</w:t>
            </w:r>
            <w:r w:rsidR="00C211DB">
              <w:rPr>
                <w:noProof/>
                <w:webHidden/>
              </w:rPr>
              <w:tab/>
            </w:r>
            <w:r w:rsidR="00C211DB">
              <w:rPr>
                <w:noProof/>
                <w:webHidden/>
              </w:rPr>
              <w:fldChar w:fldCharType="begin"/>
            </w:r>
            <w:r w:rsidR="00C211DB">
              <w:rPr>
                <w:noProof/>
                <w:webHidden/>
              </w:rPr>
              <w:instrText xml:space="preserve"> PAGEREF _Toc525564948 \h </w:instrText>
            </w:r>
            <w:r w:rsidR="00C211DB">
              <w:rPr>
                <w:noProof/>
                <w:webHidden/>
              </w:rPr>
            </w:r>
            <w:r w:rsidR="00C211DB">
              <w:rPr>
                <w:noProof/>
                <w:webHidden/>
              </w:rPr>
              <w:fldChar w:fldCharType="separate"/>
            </w:r>
            <w:r w:rsidR="00C211DB">
              <w:rPr>
                <w:noProof/>
                <w:webHidden/>
              </w:rPr>
              <w:t>42</w:t>
            </w:r>
            <w:r w:rsidR="00C211DB">
              <w:rPr>
                <w:noProof/>
                <w:webHidden/>
              </w:rPr>
              <w:fldChar w:fldCharType="end"/>
            </w:r>
          </w:hyperlink>
        </w:p>
        <w:p w14:paraId="76B6008E" w14:textId="1A49FA70" w:rsidR="00C211DB" w:rsidRDefault="005C3B6D">
          <w:pPr>
            <w:pStyle w:val="Sisluet4"/>
            <w:rPr>
              <w:rFonts w:asciiTheme="minorHAnsi" w:eastAsiaTheme="minorEastAsia" w:hAnsiTheme="minorHAnsi" w:cstheme="minorBidi"/>
              <w:noProof/>
              <w:lang w:eastAsia="fi-FI"/>
            </w:rPr>
          </w:pPr>
          <w:hyperlink w:anchor="_Toc525564949" w:history="1">
            <w:r w:rsidR="00C211DB" w:rsidRPr="00884E92">
              <w:rPr>
                <w:rStyle w:val="Hyperlinkki"/>
                <w:noProof/>
              </w:rPr>
              <w:t>3.5.8.1</w:t>
            </w:r>
            <w:r w:rsidR="00C211DB">
              <w:rPr>
                <w:rFonts w:asciiTheme="minorHAnsi" w:eastAsiaTheme="minorEastAsia" w:hAnsiTheme="minorHAnsi" w:cstheme="minorBidi"/>
                <w:noProof/>
                <w:lang w:eastAsia="fi-FI"/>
              </w:rPr>
              <w:tab/>
            </w:r>
            <w:r w:rsidR="00C211DB" w:rsidRPr="00884E92">
              <w:rPr>
                <w:rStyle w:val="Hyperlinkki"/>
                <w:noProof/>
              </w:rPr>
              <w:t>Värikalvosta tehty havainto - observation</w:t>
            </w:r>
            <w:r w:rsidR="00C211DB">
              <w:rPr>
                <w:noProof/>
                <w:webHidden/>
              </w:rPr>
              <w:tab/>
            </w:r>
            <w:r w:rsidR="00C211DB">
              <w:rPr>
                <w:noProof/>
                <w:webHidden/>
              </w:rPr>
              <w:fldChar w:fldCharType="begin"/>
            </w:r>
            <w:r w:rsidR="00C211DB">
              <w:rPr>
                <w:noProof/>
                <w:webHidden/>
              </w:rPr>
              <w:instrText xml:space="preserve"> PAGEREF _Toc525564949 \h </w:instrText>
            </w:r>
            <w:r w:rsidR="00C211DB">
              <w:rPr>
                <w:noProof/>
                <w:webHidden/>
              </w:rPr>
            </w:r>
            <w:r w:rsidR="00C211DB">
              <w:rPr>
                <w:noProof/>
                <w:webHidden/>
              </w:rPr>
              <w:fldChar w:fldCharType="separate"/>
            </w:r>
            <w:r w:rsidR="00C211DB">
              <w:rPr>
                <w:noProof/>
                <w:webHidden/>
              </w:rPr>
              <w:t>43</w:t>
            </w:r>
            <w:r w:rsidR="00C211DB">
              <w:rPr>
                <w:noProof/>
                <w:webHidden/>
              </w:rPr>
              <w:fldChar w:fldCharType="end"/>
            </w:r>
          </w:hyperlink>
        </w:p>
        <w:p w14:paraId="3F404DDC" w14:textId="47E59CC7" w:rsidR="00C211DB" w:rsidRDefault="005C3B6D">
          <w:pPr>
            <w:pStyle w:val="Sisluet3"/>
            <w:rPr>
              <w:rFonts w:asciiTheme="minorHAnsi" w:eastAsiaTheme="minorEastAsia" w:hAnsiTheme="minorHAnsi" w:cstheme="minorBidi"/>
              <w:noProof/>
              <w:lang w:eastAsia="fi-FI"/>
            </w:rPr>
          </w:pPr>
          <w:hyperlink w:anchor="_Toc525564950" w:history="1">
            <w:r w:rsidR="00C211DB" w:rsidRPr="00884E92">
              <w:rPr>
                <w:rStyle w:val="Hyperlinkki"/>
                <w:noProof/>
              </w:rPr>
              <w:t>3.5.9</w:t>
            </w:r>
            <w:r w:rsidR="00C211DB">
              <w:rPr>
                <w:rFonts w:asciiTheme="minorHAnsi" w:eastAsiaTheme="minorEastAsia" w:hAnsiTheme="minorHAnsi" w:cstheme="minorBidi"/>
                <w:noProof/>
                <w:lang w:eastAsia="fi-FI"/>
              </w:rPr>
              <w:tab/>
            </w:r>
            <w:r w:rsidR="00C211DB" w:rsidRPr="00884E92">
              <w:rPr>
                <w:rStyle w:val="Hyperlinkki"/>
                <w:noProof/>
              </w:rPr>
              <w:t>Mykiön tutkiminen - observation</w:t>
            </w:r>
            <w:r w:rsidR="00C211DB">
              <w:rPr>
                <w:noProof/>
                <w:webHidden/>
              </w:rPr>
              <w:tab/>
            </w:r>
            <w:r w:rsidR="00C211DB">
              <w:rPr>
                <w:noProof/>
                <w:webHidden/>
              </w:rPr>
              <w:fldChar w:fldCharType="begin"/>
            </w:r>
            <w:r w:rsidR="00C211DB">
              <w:rPr>
                <w:noProof/>
                <w:webHidden/>
              </w:rPr>
              <w:instrText xml:space="preserve"> PAGEREF _Toc525564950 \h </w:instrText>
            </w:r>
            <w:r w:rsidR="00C211DB">
              <w:rPr>
                <w:noProof/>
                <w:webHidden/>
              </w:rPr>
            </w:r>
            <w:r w:rsidR="00C211DB">
              <w:rPr>
                <w:noProof/>
                <w:webHidden/>
              </w:rPr>
              <w:fldChar w:fldCharType="separate"/>
            </w:r>
            <w:r w:rsidR="00C211DB">
              <w:rPr>
                <w:noProof/>
                <w:webHidden/>
              </w:rPr>
              <w:t>43</w:t>
            </w:r>
            <w:r w:rsidR="00C211DB">
              <w:rPr>
                <w:noProof/>
                <w:webHidden/>
              </w:rPr>
              <w:fldChar w:fldCharType="end"/>
            </w:r>
          </w:hyperlink>
        </w:p>
        <w:p w14:paraId="20F7B795" w14:textId="3FC73581" w:rsidR="00C211DB" w:rsidRDefault="005C3B6D">
          <w:pPr>
            <w:pStyle w:val="Sisluet4"/>
            <w:rPr>
              <w:rFonts w:asciiTheme="minorHAnsi" w:eastAsiaTheme="minorEastAsia" w:hAnsiTheme="minorHAnsi" w:cstheme="minorBidi"/>
              <w:noProof/>
              <w:lang w:eastAsia="fi-FI"/>
            </w:rPr>
          </w:pPr>
          <w:hyperlink w:anchor="_Toc525564951" w:history="1">
            <w:r w:rsidR="00C211DB" w:rsidRPr="00884E92">
              <w:rPr>
                <w:rStyle w:val="Hyperlinkki"/>
                <w:noProof/>
              </w:rPr>
              <w:t>3.5.9.1</w:t>
            </w:r>
            <w:r w:rsidR="00C211DB">
              <w:rPr>
                <w:rFonts w:asciiTheme="minorHAnsi" w:eastAsiaTheme="minorEastAsia" w:hAnsiTheme="minorHAnsi" w:cstheme="minorBidi"/>
                <w:noProof/>
                <w:lang w:eastAsia="fi-FI"/>
              </w:rPr>
              <w:tab/>
            </w:r>
            <w:r w:rsidR="00C211DB" w:rsidRPr="00884E92">
              <w:rPr>
                <w:rStyle w:val="Hyperlinkki"/>
                <w:noProof/>
              </w:rPr>
              <w:t>Mykiöstä tehty havainto - observation</w:t>
            </w:r>
            <w:r w:rsidR="00C211DB">
              <w:rPr>
                <w:noProof/>
                <w:webHidden/>
              </w:rPr>
              <w:tab/>
            </w:r>
            <w:r w:rsidR="00C211DB">
              <w:rPr>
                <w:noProof/>
                <w:webHidden/>
              </w:rPr>
              <w:fldChar w:fldCharType="begin"/>
            </w:r>
            <w:r w:rsidR="00C211DB">
              <w:rPr>
                <w:noProof/>
                <w:webHidden/>
              </w:rPr>
              <w:instrText xml:space="preserve"> PAGEREF _Toc525564951 \h </w:instrText>
            </w:r>
            <w:r w:rsidR="00C211DB">
              <w:rPr>
                <w:noProof/>
                <w:webHidden/>
              </w:rPr>
            </w:r>
            <w:r w:rsidR="00C211DB">
              <w:rPr>
                <w:noProof/>
                <w:webHidden/>
              </w:rPr>
              <w:fldChar w:fldCharType="separate"/>
            </w:r>
            <w:r w:rsidR="00C211DB">
              <w:rPr>
                <w:noProof/>
                <w:webHidden/>
              </w:rPr>
              <w:t>43</w:t>
            </w:r>
            <w:r w:rsidR="00C211DB">
              <w:rPr>
                <w:noProof/>
                <w:webHidden/>
              </w:rPr>
              <w:fldChar w:fldCharType="end"/>
            </w:r>
          </w:hyperlink>
        </w:p>
        <w:p w14:paraId="5A4A8D9E" w14:textId="4A812979" w:rsidR="00C211DB" w:rsidRDefault="005C3B6D">
          <w:pPr>
            <w:pStyle w:val="Sisluet3"/>
            <w:rPr>
              <w:rFonts w:asciiTheme="minorHAnsi" w:eastAsiaTheme="minorEastAsia" w:hAnsiTheme="minorHAnsi" w:cstheme="minorBidi"/>
              <w:noProof/>
              <w:lang w:eastAsia="fi-FI"/>
            </w:rPr>
          </w:pPr>
          <w:hyperlink w:anchor="_Toc525564952" w:history="1">
            <w:r w:rsidR="00C211DB" w:rsidRPr="00884E92">
              <w:rPr>
                <w:rStyle w:val="Hyperlinkki"/>
                <w:noProof/>
              </w:rPr>
              <w:t>3.5.10</w:t>
            </w:r>
            <w:r w:rsidR="00C211DB">
              <w:rPr>
                <w:rFonts w:asciiTheme="minorHAnsi" w:eastAsiaTheme="minorEastAsia" w:hAnsiTheme="minorHAnsi" w:cstheme="minorBidi"/>
                <w:noProof/>
                <w:lang w:eastAsia="fi-FI"/>
              </w:rPr>
              <w:tab/>
            </w:r>
            <w:r w:rsidR="00C211DB" w:rsidRPr="00884E92">
              <w:rPr>
                <w:rStyle w:val="Hyperlinkki"/>
                <w:noProof/>
              </w:rPr>
              <w:t>Muut silmän etuosasta tehdyt havainnot - observation</w:t>
            </w:r>
            <w:r w:rsidR="00C211DB">
              <w:rPr>
                <w:noProof/>
                <w:webHidden/>
              </w:rPr>
              <w:tab/>
            </w:r>
            <w:r w:rsidR="00C211DB">
              <w:rPr>
                <w:noProof/>
                <w:webHidden/>
              </w:rPr>
              <w:fldChar w:fldCharType="begin"/>
            </w:r>
            <w:r w:rsidR="00C211DB">
              <w:rPr>
                <w:noProof/>
                <w:webHidden/>
              </w:rPr>
              <w:instrText xml:space="preserve"> PAGEREF _Toc525564952 \h </w:instrText>
            </w:r>
            <w:r w:rsidR="00C211DB">
              <w:rPr>
                <w:noProof/>
                <w:webHidden/>
              </w:rPr>
            </w:r>
            <w:r w:rsidR="00C211DB">
              <w:rPr>
                <w:noProof/>
                <w:webHidden/>
              </w:rPr>
              <w:fldChar w:fldCharType="separate"/>
            </w:r>
            <w:r w:rsidR="00C211DB">
              <w:rPr>
                <w:noProof/>
                <w:webHidden/>
              </w:rPr>
              <w:t>43</w:t>
            </w:r>
            <w:r w:rsidR="00C211DB">
              <w:rPr>
                <w:noProof/>
                <w:webHidden/>
              </w:rPr>
              <w:fldChar w:fldCharType="end"/>
            </w:r>
          </w:hyperlink>
        </w:p>
        <w:p w14:paraId="7927D2F7" w14:textId="3DFA7AE2" w:rsidR="00C211DB" w:rsidRDefault="005C3B6D">
          <w:pPr>
            <w:pStyle w:val="Sisluet3"/>
            <w:rPr>
              <w:rFonts w:asciiTheme="minorHAnsi" w:eastAsiaTheme="minorEastAsia" w:hAnsiTheme="minorHAnsi" w:cstheme="minorBidi"/>
              <w:noProof/>
              <w:lang w:eastAsia="fi-FI"/>
            </w:rPr>
          </w:pPr>
          <w:hyperlink w:anchor="_Toc525564953" w:history="1">
            <w:r w:rsidR="00C211DB" w:rsidRPr="00884E92">
              <w:rPr>
                <w:rStyle w:val="Hyperlinkki"/>
                <w:noProof/>
              </w:rPr>
              <w:t>3.5.11</w:t>
            </w:r>
            <w:r w:rsidR="00C211DB">
              <w:rPr>
                <w:rFonts w:asciiTheme="minorHAnsi" w:eastAsiaTheme="minorEastAsia" w:hAnsiTheme="minorHAnsi" w:cstheme="minorBidi"/>
                <w:noProof/>
                <w:lang w:eastAsia="fi-FI"/>
              </w:rPr>
              <w:tab/>
            </w:r>
            <w:r w:rsidR="00C211DB" w:rsidRPr="00884E92">
              <w:rPr>
                <w:rStyle w:val="Hyperlinkki"/>
                <w:noProof/>
              </w:rPr>
              <w:t>Lasiaisen tutkiminen - observation</w:t>
            </w:r>
            <w:r w:rsidR="00C211DB">
              <w:rPr>
                <w:noProof/>
                <w:webHidden/>
              </w:rPr>
              <w:tab/>
            </w:r>
            <w:r w:rsidR="00C211DB">
              <w:rPr>
                <w:noProof/>
                <w:webHidden/>
              </w:rPr>
              <w:fldChar w:fldCharType="begin"/>
            </w:r>
            <w:r w:rsidR="00C211DB">
              <w:rPr>
                <w:noProof/>
                <w:webHidden/>
              </w:rPr>
              <w:instrText xml:space="preserve"> PAGEREF _Toc525564953 \h </w:instrText>
            </w:r>
            <w:r w:rsidR="00C211DB">
              <w:rPr>
                <w:noProof/>
                <w:webHidden/>
              </w:rPr>
            </w:r>
            <w:r w:rsidR="00C211DB">
              <w:rPr>
                <w:noProof/>
                <w:webHidden/>
              </w:rPr>
              <w:fldChar w:fldCharType="separate"/>
            </w:r>
            <w:r w:rsidR="00C211DB">
              <w:rPr>
                <w:noProof/>
                <w:webHidden/>
              </w:rPr>
              <w:t>44</w:t>
            </w:r>
            <w:r w:rsidR="00C211DB">
              <w:rPr>
                <w:noProof/>
                <w:webHidden/>
              </w:rPr>
              <w:fldChar w:fldCharType="end"/>
            </w:r>
          </w:hyperlink>
        </w:p>
        <w:p w14:paraId="07D55581" w14:textId="49BE1BFE" w:rsidR="00C211DB" w:rsidRDefault="005C3B6D">
          <w:pPr>
            <w:pStyle w:val="Sisluet4"/>
            <w:rPr>
              <w:rFonts w:asciiTheme="minorHAnsi" w:eastAsiaTheme="minorEastAsia" w:hAnsiTheme="minorHAnsi" w:cstheme="minorBidi"/>
              <w:noProof/>
              <w:lang w:eastAsia="fi-FI"/>
            </w:rPr>
          </w:pPr>
          <w:hyperlink w:anchor="_Toc525564954" w:history="1">
            <w:r w:rsidR="00C211DB" w:rsidRPr="00884E92">
              <w:rPr>
                <w:rStyle w:val="Hyperlinkki"/>
                <w:noProof/>
              </w:rPr>
              <w:t>3.5.11.1</w:t>
            </w:r>
            <w:r w:rsidR="00C211DB">
              <w:rPr>
                <w:rFonts w:asciiTheme="minorHAnsi" w:eastAsiaTheme="minorEastAsia" w:hAnsiTheme="minorHAnsi" w:cstheme="minorBidi"/>
                <w:noProof/>
                <w:lang w:eastAsia="fi-FI"/>
              </w:rPr>
              <w:tab/>
            </w:r>
            <w:r w:rsidR="00C211DB" w:rsidRPr="00884E92">
              <w:rPr>
                <w:rStyle w:val="Hyperlinkki"/>
                <w:noProof/>
              </w:rPr>
              <w:t>Lasiaisesta tehty havainto - observation</w:t>
            </w:r>
            <w:r w:rsidR="00C211DB">
              <w:rPr>
                <w:noProof/>
                <w:webHidden/>
              </w:rPr>
              <w:tab/>
            </w:r>
            <w:r w:rsidR="00C211DB">
              <w:rPr>
                <w:noProof/>
                <w:webHidden/>
              </w:rPr>
              <w:fldChar w:fldCharType="begin"/>
            </w:r>
            <w:r w:rsidR="00C211DB">
              <w:rPr>
                <w:noProof/>
                <w:webHidden/>
              </w:rPr>
              <w:instrText xml:space="preserve"> PAGEREF _Toc525564954 \h </w:instrText>
            </w:r>
            <w:r w:rsidR="00C211DB">
              <w:rPr>
                <w:noProof/>
                <w:webHidden/>
              </w:rPr>
            </w:r>
            <w:r w:rsidR="00C211DB">
              <w:rPr>
                <w:noProof/>
                <w:webHidden/>
              </w:rPr>
              <w:fldChar w:fldCharType="separate"/>
            </w:r>
            <w:r w:rsidR="00C211DB">
              <w:rPr>
                <w:noProof/>
                <w:webHidden/>
              </w:rPr>
              <w:t>44</w:t>
            </w:r>
            <w:r w:rsidR="00C211DB">
              <w:rPr>
                <w:noProof/>
                <w:webHidden/>
              </w:rPr>
              <w:fldChar w:fldCharType="end"/>
            </w:r>
          </w:hyperlink>
        </w:p>
        <w:p w14:paraId="1E3DEE70" w14:textId="4AA2E9CB" w:rsidR="00C211DB" w:rsidRDefault="005C3B6D">
          <w:pPr>
            <w:pStyle w:val="Sisluet3"/>
            <w:rPr>
              <w:rFonts w:asciiTheme="minorHAnsi" w:eastAsiaTheme="minorEastAsia" w:hAnsiTheme="minorHAnsi" w:cstheme="minorBidi"/>
              <w:noProof/>
              <w:lang w:eastAsia="fi-FI"/>
            </w:rPr>
          </w:pPr>
          <w:hyperlink w:anchor="_Toc525564955" w:history="1">
            <w:r w:rsidR="00C211DB" w:rsidRPr="00884E92">
              <w:rPr>
                <w:rStyle w:val="Hyperlinkki"/>
                <w:noProof/>
              </w:rPr>
              <w:t>3.5.12</w:t>
            </w:r>
            <w:r w:rsidR="00C211DB">
              <w:rPr>
                <w:rFonts w:asciiTheme="minorHAnsi" w:eastAsiaTheme="minorEastAsia" w:hAnsiTheme="minorHAnsi" w:cstheme="minorBidi"/>
                <w:noProof/>
                <w:lang w:eastAsia="fi-FI"/>
              </w:rPr>
              <w:tab/>
            </w:r>
            <w:r w:rsidR="00C211DB" w:rsidRPr="00884E92">
              <w:rPr>
                <w:rStyle w:val="Hyperlinkki"/>
                <w:noProof/>
              </w:rPr>
              <w:t>Silmänpohjan tutkiminen - observation</w:t>
            </w:r>
            <w:r w:rsidR="00C211DB">
              <w:rPr>
                <w:noProof/>
                <w:webHidden/>
              </w:rPr>
              <w:tab/>
            </w:r>
            <w:r w:rsidR="00C211DB">
              <w:rPr>
                <w:noProof/>
                <w:webHidden/>
              </w:rPr>
              <w:fldChar w:fldCharType="begin"/>
            </w:r>
            <w:r w:rsidR="00C211DB">
              <w:rPr>
                <w:noProof/>
                <w:webHidden/>
              </w:rPr>
              <w:instrText xml:space="preserve"> PAGEREF _Toc525564955 \h </w:instrText>
            </w:r>
            <w:r w:rsidR="00C211DB">
              <w:rPr>
                <w:noProof/>
                <w:webHidden/>
              </w:rPr>
            </w:r>
            <w:r w:rsidR="00C211DB">
              <w:rPr>
                <w:noProof/>
                <w:webHidden/>
              </w:rPr>
              <w:fldChar w:fldCharType="separate"/>
            </w:r>
            <w:r w:rsidR="00C211DB">
              <w:rPr>
                <w:noProof/>
                <w:webHidden/>
              </w:rPr>
              <w:t>44</w:t>
            </w:r>
            <w:r w:rsidR="00C211DB">
              <w:rPr>
                <w:noProof/>
                <w:webHidden/>
              </w:rPr>
              <w:fldChar w:fldCharType="end"/>
            </w:r>
          </w:hyperlink>
        </w:p>
        <w:p w14:paraId="48F0F77C" w14:textId="7FBBC037" w:rsidR="00C211DB" w:rsidRDefault="005C3B6D">
          <w:pPr>
            <w:pStyle w:val="Sisluet4"/>
            <w:rPr>
              <w:rFonts w:asciiTheme="minorHAnsi" w:eastAsiaTheme="minorEastAsia" w:hAnsiTheme="minorHAnsi" w:cstheme="minorBidi"/>
              <w:noProof/>
              <w:lang w:eastAsia="fi-FI"/>
            </w:rPr>
          </w:pPr>
          <w:hyperlink w:anchor="_Toc525564956" w:history="1">
            <w:r w:rsidR="00C211DB" w:rsidRPr="00884E92">
              <w:rPr>
                <w:rStyle w:val="Hyperlinkki"/>
                <w:noProof/>
              </w:rPr>
              <w:t>3.5.12.1</w:t>
            </w:r>
            <w:r w:rsidR="00C211DB">
              <w:rPr>
                <w:rFonts w:asciiTheme="minorHAnsi" w:eastAsiaTheme="minorEastAsia" w:hAnsiTheme="minorHAnsi" w:cstheme="minorBidi"/>
                <w:noProof/>
                <w:lang w:eastAsia="fi-FI"/>
              </w:rPr>
              <w:tab/>
            </w:r>
            <w:r w:rsidR="00C211DB" w:rsidRPr="00884E92">
              <w:rPr>
                <w:rStyle w:val="Hyperlinkki"/>
                <w:noProof/>
              </w:rPr>
              <w:t>Silmänpohjasta tehty havainto - observation</w:t>
            </w:r>
            <w:r w:rsidR="00C211DB">
              <w:rPr>
                <w:noProof/>
                <w:webHidden/>
              </w:rPr>
              <w:tab/>
            </w:r>
            <w:r w:rsidR="00C211DB">
              <w:rPr>
                <w:noProof/>
                <w:webHidden/>
              </w:rPr>
              <w:fldChar w:fldCharType="begin"/>
            </w:r>
            <w:r w:rsidR="00C211DB">
              <w:rPr>
                <w:noProof/>
                <w:webHidden/>
              </w:rPr>
              <w:instrText xml:space="preserve"> PAGEREF _Toc525564956 \h </w:instrText>
            </w:r>
            <w:r w:rsidR="00C211DB">
              <w:rPr>
                <w:noProof/>
                <w:webHidden/>
              </w:rPr>
            </w:r>
            <w:r w:rsidR="00C211DB">
              <w:rPr>
                <w:noProof/>
                <w:webHidden/>
              </w:rPr>
              <w:fldChar w:fldCharType="separate"/>
            </w:r>
            <w:r w:rsidR="00C211DB">
              <w:rPr>
                <w:noProof/>
                <w:webHidden/>
              </w:rPr>
              <w:t>45</w:t>
            </w:r>
            <w:r w:rsidR="00C211DB">
              <w:rPr>
                <w:noProof/>
                <w:webHidden/>
              </w:rPr>
              <w:fldChar w:fldCharType="end"/>
            </w:r>
          </w:hyperlink>
        </w:p>
        <w:p w14:paraId="5F531DBF" w14:textId="0B7F160E" w:rsidR="00C211DB" w:rsidRDefault="005C3B6D">
          <w:pPr>
            <w:pStyle w:val="Sisluet4"/>
            <w:rPr>
              <w:rFonts w:asciiTheme="minorHAnsi" w:eastAsiaTheme="minorEastAsia" w:hAnsiTheme="minorHAnsi" w:cstheme="minorBidi"/>
              <w:noProof/>
              <w:lang w:eastAsia="fi-FI"/>
            </w:rPr>
          </w:pPr>
          <w:hyperlink w:anchor="_Toc525564957" w:history="1">
            <w:r w:rsidR="00C211DB" w:rsidRPr="00884E92">
              <w:rPr>
                <w:rStyle w:val="Hyperlinkki"/>
                <w:noProof/>
              </w:rPr>
              <w:t>3.5.12.2</w:t>
            </w:r>
            <w:r w:rsidR="00C211DB">
              <w:rPr>
                <w:rFonts w:asciiTheme="minorHAnsi" w:eastAsiaTheme="minorEastAsia" w:hAnsiTheme="minorHAnsi" w:cstheme="minorBidi"/>
                <w:noProof/>
                <w:lang w:eastAsia="fi-FI"/>
              </w:rPr>
              <w:tab/>
            </w:r>
            <w:r w:rsidR="00C211DB" w:rsidRPr="00884E92">
              <w:rPr>
                <w:rStyle w:val="Hyperlinkki"/>
                <w:noProof/>
              </w:rPr>
              <w:t>Makulasta tehty havainto - observation</w:t>
            </w:r>
            <w:r w:rsidR="00C211DB">
              <w:rPr>
                <w:noProof/>
                <w:webHidden/>
              </w:rPr>
              <w:tab/>
            </w:r>
            <w:r w:rsidR="00C211DB">
              <w:rPr>
                <w:noProof/>
                <w:webHidden/>
              </w:rPr>
              <w:fldChar w:fldCharType="begin"/>
            </w:r>
            <w:r w:rsidR="00C211DB">
              <w:rPr>
                <w:noProof/>
                <w:webHidden/>
              </w:rPr>
              <w:instrText xml:space="preserve"> PAGEREF _Toc525564957 \h </w:instrText>
            </w:r>
            <w:r w:rsidR="00C211DB">
              <w:rPr>
                <w:noProof/>
                <w:webHidden/>
              </w:rPr>
            </w:r>
            <w:r w:rsidR="00C211DB">
              <w:rPr>
                <w:noProof/>
                <w:webHidden/>
              </w:rPr>
              <w:fldChar w:fldCharType="separate"/>
            </w:r>
            <w:r w:rsidR="00C211DB">
              <w:rPr>
                <w:noProof/>
                <w:webHidden/>
              </w:rPr>
              <w:t>45</w:t>
            </w:r>
            <w:r w:rsidR="00C211DB">
              <w:rPr>
                <w:noProof/>
                <w:webHidden/>
              </w:rPr>
              <w:fldChar w:fldCharType="end"/>
            </w:r>
          </w:hyperlink>
        </w:p>
        <w:p w14:paraId="12A91017" w14:textId="44DE5C76" w:rsidR="00C211DB" w:rsidRDefault="005C3B6D">
          <w:pPr>
            <w:pStyle w:val="Sisluet4"/>
            <w:rPr>
              <w:rFonts w:asciiTheme="minorHAnsi" w:eastAsiaTheme="minorEastAsia" w:hAnsiTheme="minorHAnsi" w:cstheme="minorBidi"/>
              <w:noProof/>
              <w:lang w:eastAsia="fi-FI"/>
            </w:rPr>
          </w:pPr>
          <w:hyperlink w:anchor="_Toc525564958" w:history="1">
            <w:r w:rsidR="00C211DB" w:rsidRPr="00884E92">
              <w:rPr>
                <w:rStyle w:val="Hyperlinkki"/>
                <w:noProof/>
              </w:rPr>
              <w:t>3.5.12.3</w:t>
            </w:r>
            <w:r w:rsidR="00C211DB">
              <w:rPr>
                <w:rFonts w:asciiTheme="minorHAnsi" w:eastAsiaTheme="minorEastAsia" w:hAnsiTheme="minorHAnsi" w:cstheme="minorBidi"/>
                <w:noProof/>
                <w:lang w:eastAsia="fi-FI"/>
              </w:rPr>
              <w:tab/>
            </w:r>
            <w:r w:rsidR="00C211DB" w:rsidRPr="00884E92">
              <w:rPr>
                <w:rStyle w:val="Hyperlinkki"/>
                <w:noProof/>
              </w:rPr>
              <w:t>Näköhermon päästä tehty havainto - observation</w:t>
            </w:r>
            <w:r w:rsidR="00C211DB">
              <w:rPr>
                <w:noProof/>
                <w:webHidden/>
              </w:rPr>
              <w:tab/>
            </w:r>
            <w:r w:rsidR="00C211DB">
              <w:rPr>
                <w:noProof/>
                <w:webHidden/>
              </w:rPr>
              <w:fldChar w:fldCharType="begin"/>
            </w:r>
            <w:r w:rsidR="00C211DB">
              <w:rPr>
                <w:noProof/>
                <w:webHidden/>
              </w:rPr>
              <w:instrText xml:space="preserve"> PAGEREF _Toc525564958 \h </w:instrText>
            </w:r>
            <w:r w:rsidR="00C211DB">
              <w:rPr>
                <w:noProof/>
                <w:webHidden/>
              </w:rPr>
            </w:r>
            <w:r w:rsidR="00C211DB">
              <w:rPr>
                <w:noProof/>
                <w:webHidden/>
              </w:rPr>
              <w:fldChar w:fldCharType="separate"/>
            </w:r>
            <w:r w:rsidR="00C211DB">
              <w:rPr>
                <w:noProof/>
                <w:webHidden/>
              </w:rPr>
              <w:t>45</w:t>
            </w:r>
            <w:r w:rsidR="00C211DB">
              <w:rPr>
                <w:noProof/>
                <w:webHidden/>
              </w:rPr>
              <w:fldChar w:fldCharType="end"/>
            </w:r>
          </w:hyperlink>
        </w:p>
        <w:p w14:paraId="7ADB04D0" w14:textId="5FE8D546" w:rsidR="00C211DB" w:rsidRDefault="005C3B6D">
          <w:pPr>
            <w:pStyle w:val="Sisluet4"/>
            <w:rPr>
              <w:rFonts w:asciiTheme="minorHAnsi" w:eastAsiaTheme="minorEastAsia" w:hAnsiTheme="minorHAnsi" w:cstheme="minorBidi"/>
              <w:noProof/>
              <w:lang w:eastAsia="fi-FI"/>
            </w:rPr>
          </w:pPr>
          <w:hyperlink w:anchor="_Toc525564959" w:history="1">
            <w:r w:rsidR="00C211DB" w:rsidRPr="00884E92">
              <w:rPr>
                <w:rStyle w:val="Hyperlinkki"/>
                <w:noProof/>
              </w:rPr>
              <w:t>3.5.12.4</w:t>
            </w:r>
            <w:r w:rsidR="00C211DB">
              <w:rPr>
                <w:rFonts w:asciiTheme="minorHAnsi" w:eastAsiaTheme="minorEastAsia" w:hAnsiTheme="minorHAnsi" w:cstheme="minorBidi"/>
                <w:noProof/>
                <w:lang w:eastAsia="fi-FI"/>
              </w:rPr>
              <w:tab/>
            </w:r>
            <w:r w:rsidR="00C211DB" w:rsidRPr="00884E92">
              <w:rPr>
                <w:rStyle w:val="Hyperlinkki"/>
                <w:noProof/>
              </w:rPr>
              <w:t>Silmänpohjan verisuonistosta tehty havainto - observation</w:t>
            </w:r>
            <w:r w:rsidR="00C211DB">
              <w:rPr>
                <w:noProof/>
                <w:webHidden/>
              </w:rPr>
              <w:tab/>
            </w:r>
            <w:r w:rsidR="00C211DB">
              <w:rPr>
                <w:noProof/>
                <w:webHidden/>
              </w:rPr>
              <w:fldChar w:fldCharType="begin"/>
            </w:r>
            <w:r w:rsidR="00C211DB">
              <w:rPr>
                <w:noProof/>
                <w:webHidden/>
              </w:rPr>
              <w:instrText xml:space="preserve"> PAGEREF _Toc525564959 \h </w:instrText>
            </w:r>
            <w:r w:rsidR="00C211DB">
              <w:rPr>
                <w:noProof/>
                <w:webHidden/>
              </w:rPr>
            </w:r>
            <w:r w:rsidR="00C211DB">
              <w:rPr>
                <w:noProof/>
                <w:webHidden/>
              </w:rPr>
              <w:fldChar w:fldCharType="separate"/>
            </w:r>
            <w:r w:rsidR="00C211DB">
              <w:rPr>
                <w:noProof/>
                <w:webHidden/>
              </w:rPr>
              <w:t>45</w:t>
            </w:r>
            <w:r w:rsidR="00C211DB">
              <w:rPr>
                <w:noProof/>
                <w:webHidden/>
              </w:rPr>
              <w:fldChar w:fldCharType="end"/>
            </w:r>
          </w:hyperlink>
        </w:p>
        <w:p w14:paraId="3F54A430" w14:textId="37CDCBF6" w:rsidR="00C211DB" w:rsidRDefault="005C3B6D">
          <w:pPr>
            <w:pStyle w:val="Sisluet4"/>
            <w:rPr>
              <w:rFonts w:asciiTheme="minorHAnsi" w:eastAsiaTheme="minorEastAsia" w:hAnsiTheme="minorHAnsi" w:cstheme="minorBidi"/>
              <w:noProof/>
              <w:lang w:eastAsia="fi-FI"/>
            </w:rPr>
          </w:pPr>
          <w:hyperlink w:anchor="_Toc525564960" w:history="1">
            <w:r w:rsidR="00C211DB" w:rsidRPr="00884E92">
              <w:rPr>
                <w:rStyle w:val="Hyperlinkki"/>
                <w:noProof/>
              </w:rPr>
              <w:t>3.5.12.5</w:t>
            </w:r>
            <w:r w:rsidR="00C211DB">
              <w:rPr>
                <w:rFonts w:asciiTheme="minorHAnsi" w:eastAsiaTheme="minorEastAsia" w:hAnsiTheme="minorHAnsi" w:cstheme="minorBidi"/>
                <w:noProof/>
                <w:lang w:eastAsia="fi-FI"/>
              </w:rPr>
              <w:tab/>
            </w:r>
            <w:r w:rsidR="00C211DB" w:rsidRPr="00884E92">
              <w:rPr>
                <w:rStyle w:val="Hyperlinkki"/>
                <w:noProof/>
              </w:rPr>
              <w:t>Silmänpohjasta tehty muu havainto - observation</w:t>
            </w:r>
            <w:r w:rsidR="00C211DB">
              <w:rPr>
                <w:noProof/>
                <w:webHidden/>
              </w:rPr>
              <w:tab/>
            </w:r>
            <w:r w:rsidR="00C211DB">
              <w:rPr>
                <w:noProof/>
                <w:webHidden/>
              </w:rPr>
              <w:fldChar w:fldCharType="begin"/>
            </w:r>
            <w:r w:rsidR="00C211DB">
              <w:rPr>
                <w:noProof/>
                <w:webHidden/>
              </w:rPr>
              <w:instrText xml:space="preserve"> PAGEREF _Toc525564960 \h </w:instrText>
            </w:r>
            <w:r w:rsidR="00C211DB">
              <w:rPr>
                <w:noProof/>
                <w:webHidden/>
              </w:rPr>
            </w:r>
            <w:r w:rsidR="00C211DB">
              <w:rPr>
                <w:noProof/>
                <w:webHidden/>
              </w:rPr>
              <w:fldChar w:fldCharType="separate"/>
            </w:r>
            <w:r w:rsidR="00C211DB">
              <w:rPr>
                <w:noProof/>
                <w:webHidden/>
              </w:rPr>
              <w:t>46</w:t>
            </w:r>
            <w:r w:rsidR="00C211DB">
              <w:rPr>
                <w:noProof/>
                <w:webHidden/>
              </w:rPr>
              <w:fldChar w:fldCharType="end"/>
            </w:r>
          </w:hyperlink>
        </w:p>
        <w:p w14:paraId="2D2B8C65" w14:textId="0A0F0A01" w:rsidR="00C211DB" w:rsidRDefault="005C3B6D">
          <w:pPr>
            <w:pStyle w:val="Sisluet3"/>
            <w:rPr>
              <w:rFonts w:asciiTheme="minorHAnsi" w:eastAsiaTheme="minorEastAsia" w:hAnsiTheme="minorHAnsi" w:cstheme="minorBidi"/>
              <w:noProof/>
              <w:lang w:eastAsia="fi-FI"/>
            </w:rPr>
          </w:pPr>
          <w:hyperlink w:anchor="_Toc525564961" w:history="1">
            <w:r w:rsidR="00C211DB" w:rsidRPr="00884E92">
              <w:rPr>
                <w:rStyle w:val="Hyperlinkki"/>
                <w:noProof/>
              </w:rPr>
              <w:t>3.5.13</w:t>
            </w:r>
            <w:r w:rsidR="00C211DB">
              <w:rPr>
                <w:rFonts w:asciiTheme="minorHAnsi" w:eastAsiaTheme="minorEastAsia" w:hAnsiTheme="minorHAnsi" w:cstheme="minorBidi"/>
                <w:noProof/>
                <w:lang w:eastAsia="fi-FI"/>
              </w:rPr>
              <w:tab/>
            </w:r>
            <w:r w:rsidR="00C211DB" w:rsidRPr="00884E92">
              <w:rPr>
                <w:rStyle w:val="Hyperlinkki"/>
                <w:noProof/>
              </w:rPr>
              <w:t>Muita havaintoja silmän takaosaan - observation</w:t>
            </w:r>
            <w:r w:rsidR="00C211DB">
              <w:rPr>
                <w:noProof/>
                <w:webHidden/>
              </w:rPr>
              <w:tab/>
            </w:r>
            <w:r w:rsidR="00C211DB">
              <w:rPr>
                <w:noProof/>
                <w:webHidden/>
              </w:rPr>
              <w:fldChar w:fldCharType="begin"/>
            </w:r>
            <w:r w:rsidR="00C211DB">
              <w:rPr>
                <w:noProof/>
                <w:webHidden/>
              </w:rPr>
              <w:instrText xml:space="preserve"> PAGEREF _Toc525564961 \h </w:instrText>
            </w:r>
            <w:r w:rsidR="00C211DB">
              <w:rPr>
                <w:noProof/>
                <w:webHidden/>
              </w:rPr>
            </w:r>
            <w:r w:rsidR="00C211DB">
              <w:rPr>
                <w:noProof/>
                <w:webHidden/>
              </w:rPr>
              <w:fldChar w:fldCharType="separate"/>
            </w:r>
            <w:r w:rsidR="00C211DB">
              <w:rPr>
                <w:noProof/>
                <w:webHidden/>
              </w:rPr>
              <w:t>46</w:t>
            </w:r>
            <w:r w:rsidR="00C211DB">
              <w:rPr>
                <w:noProof/>
                <w:webHidden/>
              </w:rPr>
              <w:fldChar w:fldCharType="end"/>
            </w:r>
          </w:hyperlink>
        </w:p>
        <w:p w14:paraId="7AB5D90D" w14:textId="7C79130E" w:rsidR="00C211DB" w:rsidRDefault="005C3B6D">
          <w:pPr>
            <w:pStyle w:val="Sisluet3"/>
            <w:rPr>
              <w:rFonts w:asciiTheme="minorHAnsi" w:eastAsiaTheme="minorEastAsia" w:hAnsiTheme="minorHAnsi" w:cstheme="minorBidi"/>
              <w:noProof/>
              <w:lang w:eastAsia="fi-FI"/>
            </w:rPr>
          </w:pPr>
          <w:hyperlink w:anchor="_Toc525564962" w:history="1">
            <w:r w:rsidR="00C211DB" w:rsidRPr="00884E92">
              <w:rPr>
                <w:rStyle w:val="Hyperlinkki"/>
                <w:noProof/>
              </w:rPr>
              <w:t>3.5.14</w:t>
            </w:r>
            <w:r w:rsidR="00C211DB">
              <w:rPr>
                <w:rFonts w:asciiTheme="minorHAnsi" w:eastAsiaTheme="minorEastAsia" w:hAnsiTheme="minorHAnsi" w:cstheme="minorBidi"/>
                <w:noProof/>
                <w:lang w:eastAsia="fi-FI"/>
              </w:rPr>
              <w:tab/>
            </w:r>
            <w:r w:rsidR="00C211DB" w:rsidRPr="00884E92">
              <w:rPr>
                <w:rStyle w:val="Hyperlinkki"/>
                <w:noProof/>
              </w:rPr>
              <w:t>Silmän terveystarkastuksessa tehty muu havainto - observation</w:t>
            </w:r>
            <w:r w:rsidR="00C211DB">
              <w:rPr>
                <w:noProof/>
                <w:webHidden/>
              </w:rPr>
              <w:tab/>
            </w:r>
            <w:r w:rsidR="00C211DB">
              <w:rPr>
                <w:noProof/>
                <w:webHidden/>
              </w:rPr>
              <w:fldChar w:fldCharType="begin"/>
            </w:r>
            <w:r w:rsidR="00C211DB">
              <w:rPr>
                <w:noProof/>
                <w:webHidden/>
              </w:rPr>
              <w:instrText xml:space="preserve"> PAGEREF _Toc525564962 \h </w:instrText>
            </w:r>
            <w:r w:rsidR="00C211DB">
              <w:rPr>
                <w:noProof/>
                <w:webHidden/>
              </w:rPr>
            </w:r>
            <w:r w:rsidR="00C211DB">
              <w:rPr>
                <w:noProof/>
                <w:webHidden/>
              </w:rPr>
              <w:fldChar w:fldCharType="separate"/>
            </w:r>
            <w:r w:rsidR="00C211DB">
              <w:rPr>
                <w:noProof/>
                <w:webHidden/>
              </w:rPr>
              <w:t>46</w:t>
            </w:r>
            <w:r w:rsidR="00C211DB">
              <w:rPr>
                <w:noProof/>
                <w:webHidden/>
              </w:rPr>
              <w:fldChar w:fldCharType="end"/>
            </w:r>
          </w:hyperlink>
        </w:p>
        <w:p w14:paraId="2D54CA2D" w14:textId="3886182B" w:rsidR="00C211DB" w:rsidRDefault="005C3B6D">
          <w:pPr>
            <w:pStyle w:val="Sisluet3"/>
            <w:rPr>
              <w:rFonts w:asciiTheme="minorHAnsi" w:eastAsiaTheme="minorEastAsia" w:hAnsiTheme="minorHAnsi" w:cstheme="minorBidi"/>
              <w:noProof/>
              <w:lang w:eastAsia="fi-FI"/>
            </w:rPr>
          </w:pPr>
          <w:hyperlink w:anchor="_Toc525564963" w:history="1">
            <w:r w:rsidR="00C211DB" w:rsidRPr="00884E92">
              <w:rPr>
                <w:rStyle w:val="Hyperlinkki"/>
                <w:noProof/>
              </w:rPr>
              <w:t>3.5.15</w:t>
            </w:r>
            <w:r w:rsidR="00C211DB">
              <w:rPr>
                <w:rFonts w:asciiTheme="minorHAnsi" w:eastAsiaTheme="minorEastAsia" w:hAnsiTheme="minorHAnsi" w:cstheme="minorBidi"/>
                <w:noProof/>
                <w:lang w:eastAsia="fi-FI"/>
              </w:rPr>
              <w:tab/>
            </w:r>
            <w:r w:rsidR="00C211DB" w:rsidRPr="00884E92">
              <w:rPr>
                <w:rStyle w:val="Hyperlinkki"/>
                <w:noProof/>
              </w:rPr>
              <w:t>Näkökenttätutkimus - observation</w:t>
            </w:r>
            <w:r w:rsidR="00C211DB">
              <w:rPr>
                <w:noProof/>
                <w:webHidden/>
              </w:rPr>
              <w:tab/>
            </w:r>
            <w:r w:rsidR="00C211DB">
              <w:rPr>
                <w:noProof/>
                <w:webHidden/>
              </w:rPr>
              <w:fldChar w:fldCharType="begin"/>
            </w:r>
            <w:r w:rsidR="00C211DB">
              <w:rPr>
                <w:noProof/>
                <w:webHidden/>
              </w:rPr>
              <w:instrText xml:space="preserve"> PAGEREF _Toc525564963 \h </w:instrText>
            </w:r>
            <w:r w:rsidR="00C211DB">
              <w:rPr>
                <w:noProof/>
                <w:webHidden/>
              </w:rPr>
            </w:r>
            <w:r w:rsidR="00C211DB">
              <w:rPr>
                <w:noProof/>
                <w:webHidden/>
              </w:rPr>
              <w:fldChar w:fldCharType="separate"/>
            </w:r>
            <w:r w:rsidR="00C211DB">
              <w:rPr>
                <w:noProof/>
                <w:webHidden/>
              </w:rPr>
              <w:t>47</w:t>
            </w:r>
            <w:r w:rsidR="00C211DB">
              <w:rPr>
                <w:noProof/>
                <w:webHidden/>
              </w:rPr>
              <w:fldChar w:fldCharType="end"/>
            </w:r>
          </w:hyperlink>
        </w:p>
        <w:p w14:paraId="28DCDCF7" w14:textId="188ADC1C" w:rsidR="00C211DB" w:rsidRDefault="005C3B6D">
          <w:pPr>
            <w:pStyle w:val="Sisluet3"/>
            <w:rPr>
              <w:rFonts w:asciiTheme="minorHAnsi" w:eastAsiaTheme="minorEastAsia" w:hAnsiTheme="minorHAnsi" w:cstheme="minorBidi"/>
              <w:noProof/>
              <w:lang w:eastAsia="fi-FI"/>
            </w:rPr>
          </w:pPr>
          <w:hyperlink w:anchor="_Toc525564964" w:history="1">
            <w:r w:rsidR="00C211DB" w:rsidRPr="00884E92">
              <w:rPr>
                <w:rStyle w:val="Hyperlinkki"/>
                <w:noProof/>
              </w:rPr>
              <w:t>3.5.16</w:t>
            </w:r>
            <w:r w:rsidR="00C211DB">
              <w:rPr>
                <w:rFonts w:asciiTheme="minorHAnsi" w:eastAsiaTheme="minorEastAsia" w:hAnsiTheme="minorHAnsi" w:cstheme="minorBidi"/>
                <w:noProof/>
                <w:lang w:eastAsia="fi-FI"/>
              </w:rPr>
              <w:tab/>
            </w:r>
            <w:r w:rsidR="00C211DB" w:rsidRPr="00884E92">
              <w:rPr>
                <w:rStyle w:val="Hyperlinkki"/>
                <w:noProof/>
              </w:rPr>
              <w:t>Silmänpaineen mittaus - organizer</w:t>
            </w:r>
            <w:r w:rsidR="00C211DB">
              <w:rPr>
                <w:noProof/>
                <w:webHidden/>
              </w:rPr>
              <w:tab/>
            </w:r>
            <w:r w:rsidR="00C211DB">
              <w:rPr>
                <w:noProof/>
                <w:webHidden/>
              </w:rPr>
              <w:fldChar w:fldCharType="begin"/>
            </w:r>
            <w:r w:rsidR="00C211DB">
              <w:rPr>
                <w:noProof/>
                <w:webHidden/>
              </w:rPr>
              <w:instrText xml:space="preserve"> PAGEREF _Toc525564964 \h </w:instrText>
            </w:r>
            <w:r w:rsidR="00C211DB">
              <w:rPr>
                <w:noProof/>
                <w:webHidden/>
              </w:rPr>
            </w:r>
            <w:r w:rsidR="00C211DB">
              <w:rPr>
                <w:noProof/>
                <w:webHidden/>
              </w:rPr>
              <w:fldChar w:fldCharType="separate"/>
            </w:r>
            <w:r w:rsidR="00C211DB">
              <w:rPr>
                <w:noProof/>
                <w:webHidden/>
              </w:rPr>
              <w:t>47</w:t>
            </w:r>
            <w:r w:rsidR="00C211DB">
              <w:rPr>
                <w:noProof/>
                <w:webHidden/>
              </w:rPr>
              <w:fldChar w:fldCharType="end"/>
            </w:r>
          </w:hyperlink>
        </w:p>
        <w:p w14:paraId="3C15C78C" w14:textId="6DC696B7" w:rsidR="00C211DB" w:rsidRDefault="005C3B6D">
          <w:pPr>
            <w:pStyle w:val="Sisluet4"/>
            <w:rPr>
              <w:rFonts w:asciiTheme="minorHAnsi" w:eastAsiaTheme="minorEastAsia" w:hAnsiTheme="minorHAnsi" w:cstheme="minorBidi"/>
              <w:noProof/>
              <w:lang w:eastAsia="fi-FI"/>
            </w:rPr>
          </w:pPr>
          <w:hyperlink w:anchor="_Toc525564965" w:history="1">
            <w:r w:rsidR="00C211DB" w:rsidRPr="00884E92">
              <w:rPr>
                <w:rStyle w:val="Hyperlinkki"/>
                <w:noProof/>
              </w:rPr>
              <w:t>3.5.16.1</w:t>
            </w:r>
            <w:r w:rsidR="00C211DB">
              <w:rPr>
                <w:rFonts w:asciiTheme="minorHAnsi" w:eastAsiaTheme="minorEastAsia" w:hAnsiTheme="minorHAnsi" w:cstheme="minorBidi"/>
                <w:noProof/>
                <w:lang w:eastAsia="fi-FI"/>
              </w:rPr>
              <w:tab/>
            </w:r>
            <w:r w:rsidR="00C211DB" w:rsidRPr="00884E92">
              <w:rPr>
                <w:rStyle w:val="Hyperlinkki"/>
                <w:noProof/>
              </w:rPr>
              <w:t>Silmänpaine - observation</w:t>
            </w:r>
            <w:r w:rsidR="00C211DB">
              <w:rPr>
                <w:noProof/>
                <w:webHidden/>
              </w:rPr>
              <w:tab/>
            </w:r>
            <w:r w:rsidR="00C211DB">
              <w:rPr>
                <w:noProof/>
                <w:webHidden/>
              </w:rPr>
              <w:fldChar w:fldCharType="begin"/>
            </w:r>
            <w:r w:rsidR="00C211DB">
              <w:rPr>
                <w:noProof/>
                <w:webHidden/>
              </w:rPr>
              <w:instrText xml:space="preserve"> PAGEREF _Toc525564965 \h </w:instrText>
            </w:r>
            <w:r w:rsidR="00C211DB">
              <w:rPr>
                <w:noProof/>
                <w:webHidden/>
              </w:rPr>
            </w:r>
            <w:r w:rsidR="00C211DB">
              <w:rPr>
                <w:noProof/>
                <w:webHidden/>
              </w:rPr>
              <w:fldChar w:fldCharType="separate"/>
            </w:r>
            <w:r w:rsidR="00C211DB">
              <w:rPr>
                <w:noProof/>
                <w:webHidden/>
              </w:rPr>
              <w:t>47</w:t>
            </w:r>
            <w:r w:rsidR="00C211DB">
              <w:rPr>
                <w:noProof/>
                <w:webHidden/>
              </w:rPr>
              <w:fldChar w:fldCharType="end"/>
            </w:r>
          </w:hyperlink>
        </w:p>
        <w:p w14:paraId="2A951B34" w14:textId="4E793896" w:rsidR="00C211DB" w:rsidRDefault="005C3B6D">
          <w:pPr>
            <w:pStyle w:val="Sisluet5"/>
            <w:rPr>
              <w:rFonts w:asciiTheme="minorHAnsi" w:eastAsiaTheme="minorEastAsia" w:hAnsiTheme="minorHAnsi" w:cstheme="minorBidi"/>
              <w:noProof/>
              <w:lang w:eastAsia="fi-FI"/>
            </w:rPr>
          </w:pPr>
          <w:hyperlink w:anchor="_Toc525564966" w:history="1">
            <w:r w:rsidR="00C211DB" w:rsidRPr="00884E92">
              <w:rPr>
                <w:rStyle w:val="Hyperlinkki"/>
                <w:noProof/>
              </w:rPr>
              <w:t>3.5.16.1.1</w:t>
            </w:r>
            <w:r w:rsidR="00C211DB">
              <w:rPr>
                <w:rFonts w:asciiTheme="minorHAnsi" w:eastAsiaTheme="minorEastAsia" w:hAnsiTheme="minorHAnsi" w:cstheme="minorBidi"/>
                <w:noProof/>
                <w:lang w:eastAsia="fi-FI"/>
              </w:rPr>
              <w:tab/>
            </w:r>
            <w:r w:rsidR="00C211DB" w:rsidRPr="00884E92">
              <w:rPr>
                <w:rStyle w:val="Hyperlinkki"/>
                <w:noProof/>
              </w:rPr>
              <w:t>Lisätieto silmänpaineen mittauksesta - observation</w:t>
            </w:r>
            <w:r w:rsidR="00C211DB">
              <w:rPr>
                <w:noProof/>
                <w:webHidden/>
              </w:rPr>
              <w:tab/>
            </w:r>
            <w:r w:rsidR="00C211DB">
              <w:rPr>
                <w:noProof/>
                <w:webHidden/>
              </w:rPr>
              <w:fldChar w:fldCharType="begin"/>
            </w:r>
            <w:r w:rsidR="00C211DB">
              <w:rPr>
                <w:noProof/>
                <w:webHidden/>
              </w:rPr>
              <w:instrText xml:space="preserve"> PAGEREF _Toc525564966 \h </w:instrText>
            </w:r>
            <w:r w:rsidR="00C211DB">
              <w:rPr>
                <w:noProof/>
                <w:webHidden/>
              </w:rPr>
            </w:r>
            <w:r w:rsidR="00C211DB">
              <w:rPr>
                <w:noProof/>
                <w:webHidden/>
              </w:rPr>
              <w:fldChar w:fldCharType="separate"/>
            </w:r>
            <w:r w:rsidR="00C211DB">
              <w:rPr>
                <w:noProof/>
                <w:webHidden/>
              </w:rPr>
              <w:t>47</w:t>
            </w:r>
            <w:r w:rsidR="00C211DB">
              <w:rPr>
                <w:noProof/>
                <w:webHidden/>
              </w:rPr>
              <w:fldChar w:fldCharType="end"/>
            </w:r>
          </w:hyperlink>
        </w:p>
        <w:p w14:paraId="35416F76" w14:textId="3741409E" w:rsidR="00C211DB" w:rsidRDefault="005C3B6D">
          <w:pPr>
            <w:pStyle w:val="Sisluet3"/>
            <w:rPr>
              <w:rFonts w:asciiTheme="minorHAnsi" w:eastAsiaTheme="minorEastAsia" w:hAnsiTheme="minorHAnsi" w:cstheme="minorBidi"/>
              <w:noProof/>
              <w:lang w:eastAsia="fi-FI"/>
            </w:rPr>
          </w:pPr>
          <w:hyperlink w:anchor="_Toc525564967" w:history="1">
            <w:r w:rsidR="00C211DB" w:rsidRPr="00884E92">
              <w:rPr>
                <w:rStyle w:val="Hyperlinkki"/>
                <w:noProof/>
              </w:rPr>
              <w:t>3.5.17</w:t>
            </w:r>
            <w:r w:rsidR="00C211DB">
              <w:rPr>
                <w:rFonts w:asciiTheme="minorHAnsi" w:eastAsiaTheme="minorEastAsia" w:hAnsiTheme="minorHAnsi" w:cstheme="minorBidi"/>
                <w:noProof/>
                <w:lang w:eastAsia="fi-FI"/>
              </w:rPr>
              <w:tab/>
            </w:r>
            <w:r w:rsidR="00C211DB" w:rsidRPr="00884E92">
              <w:rPr>
                <w:rStyle w:val="Hyperlinkki"/>
                <w:noProof/>
              </w:rPr>
              <w:t>Sarveiskalvon paksuuden mittaus - organizer</w:t>
            </w:r>
            <w:r w:rsidR="00C211DB">
              <w:rPr>
                <w:noProof/>
                <w:webHidden/>
              </w:rPr>
              <w:tab/>
            </w:r>
            <w:r w:rsidR="00C211DB">
              <w:rPr>
                <w:noProof/>
                <w:webHidden/>
              </w:rPr>
              <w:fldChar w:fldCharType="begin"/>
            </w:r>
            <w:r w:rsidR="00C211DB">
              <w:rPr>
                <w:noProof/>
                <w:webHidden/>
              </w:rPr>
              <w:instrText xml:space="preserve"> PAGEREF _Toc525564967 \h </w:instrText>
            </w:r>
            <w:r w:rsidR="00C211DB">
              <w:rPr>
                <w:noProof/>
                <w:webHidden/>
              </w:rPr>
            </w:r>
            <w:r w:rsidR="00C211DB">
              <w:rPr>
                <w:noProof/>
                <w:webHidden/>
              </w:rPr>
              <w:fldChar w:fldCharType="separate"/>
            </w:r>
            <w:r w:rsidR="00C211DB">
              <w:rPr>
                <w:noProof/>
                <w:webHidden/>
              </w:rPr>
              <w:t>48</w:t>
            </w:r>
            <w:r w:rsidR="00C211DB">
              <w:rPr>
                <w:noProof/>
                <w:webHidden/>
              </w:rPr>
              <w:fldChar w:fldCharType="end"/>
            </w:r>
          </w:hyperlink>
        </w:p>
        <w:p w14:paraId="2A5DC5FB" w14:textId="7A5A7135" w:rsidR="00C211DB" w:rsidRDefault="005C3B6D">
          <w:pPr>
            <w:pStyle w:val="Sisluet4"/>
            <w:rPr>
              <w:rFonts w:asciiTheme="minorHAnsi" w:eastAsiaTheme="minorEastAsia" w:hAnsiTheme="minorHAnsi" w:cstheme="minorBidi"/>
              <w:noProof/>
              <w:lang w:eastAsia="fi-FI"/>
            </w:rPr>
          </w:pPr>
          <w:hyperlink w:anchor="_Toc525564968" w:history="1">
            <w:r w:rsidR="00C211DB" w:rsidRPr="00884E92">
              <w:rPr>
                <w:rStyle w:val="Hyperlinkki"/>
                <w:noProof/>
              </w:rPr>
              <w:t>3.5.17.1</w:t>
            </w:r>
            <w:r w:rsidR="00C211DB">
              <w:rPr>
                <w:rFonts w:asciiTheme="minorHAnsi" w:eastAsiaTheme="minorEastAsia" w:hAnsiTheme="minorHAnsi" w:cstheme="minorBidi"/>
                <w:noProof/>
                <w:lang w:eastAsia="fi-FI"/>
              </w:rPr>
              <w:tab/>
            </w:r>
            <w:r w:rsidR="00C211DB" w:rsidRPr="00884E92">
              <w:rPr>
                <w:rStyle w:val="Hyperlinkki"/>
                <w:noProof/>
              </w:rPr>
              <w:t>Sarveiskalvon paksuus - observation</w:t>
            </w:r>
            <w:r w:rsidR="00C211DB">
              <w:rPr>
                <w:noProof/>
                <w:webHidden/>
              </w:rPr>
              <w:tab/>
            </w:r>
            <w:r w:rsidR="00C211DB">
              <w:rPr>
                <w:noProof/>
                <w:webHidden/>
              </w:rPr>
              <w:fldChar w:fldCharType="begin"/>
            </w:r>
            <w:r w:rsidR="00C211DB">
              <w:rPr>
                <w:noProof/>
                <w:webHidden/>
              </w:rPr>
              <w:instrText xml:space="preserve"> PAGEREF _Toc525564968 \h </w:instrText>
            </w:r>
            <w:r w:rsidR="00C211DB">
              <w:rPr>
                <w:noProof/>
                <w:webHidden/>
              </w:rPr>
            </w:r>
            <w:r w:rsidR="00C211DB">
              <w:rPr>
                <w:noProof/>
                <w:webHidden/>
              </w:rPr>
              <w:fldChar w:fldCharType="separate"/>
            </w:r>
            <w:r w:rsidR="00C211DB">
              <w:rPr>
                <w:noProof/>
                <w:webHidden/>
              </w:rPr>
              <w:t>48</w:t>
            </w:r>
            <w:r w:rsidR="00C211DB">
              <w:rPr>
                <w:noProof/>
                <w:webHidden/>
              </w:rPr>
              <w:fldChar w:fldCharType="end"/>
            </w:r>
          </w:hyperlink>
        </w:p>
        <w:p w14:paraId="6A80E5EE" w14:textId="43832DFF" w:rsidR="00C211DB" w:rsidRDefault="005C3B6D">
          <w:pPr>
            <w:pStyle w:val="Sisluet5"/>
            <w:rPr>
              <w:rFonts w:asciiTheme="minorHAnsi" w:eastAsiaTheme="minorEastAsia" w:hAnsiTheme="minorHAnsi" w:cstheme="minorBidi"/>
              <w:noProof/>
              <w:lang w:eastAsia="fi-FI"/>
            </w:rPr>
          </w:pPr>
          <w:hyperlink w:anchor="_Toc525564969" w:history="1">
            <w:r w:rsidR="00C211DB" w:rsidRPr="00884E92">
              <w:rPr>
                <w:rStyle w:val="Hyperlinkki"/>
                <w:noProof/>
              </w:rPr>
              <w:t>3.5.17.1.1</w:t>
            </w:r>
            <w:r w:rsidR="00C211DB">
              <w:rPr>
                <w:rFonts w:asciiTheme="minorHAnsi" w:eastAsiaTheme="minorEastAsia" w:hAnsiTheme="minorHAnsi" w:cstheme="minorBidi"/>
                <w:noProof/>
                <w:lang w:eastAsia="fi-FI"/>
              </w:rPr>
              <w:tab/>
            </w:r>
            <w:r w:rsidR="00C211DB" w:rsidRPr="00884E92">
              <w:rPr>
                <w:rStyle w:val="Hyperlinkki"/>
                <w:noProof/>
              </w:rPr>
              <w:t>Lisätieto sarveiskalvon paksuudesta - observation</w:t>
            </w:r>
            <w:r w:rsidR="00C211DB">
              <w:rPr>
                <w:noProof/>
                <w:webHidden/>
              </w:rPr>
              <w:tab/>
            </w:r>
            <w:r w:rsidR="00C211DB">
              <w:rPr>
                <w:noProof/>
                <w:webHidden/>
              </w:rPr>
              <w:fldChar w:fldCharType="begin"/>
            </w:r>
            <w:r w:rsidR="00C211DB">
              <w:rPr>
                <w:noProof/>
                <w:webHidden/>
              </w:rPr>
              <w:instrText xml:space="preserve"> PAGEREF _Toc525564969 \h </w:instrText>
            </w:r>
            <w:r w:rsidR="00C211DB">
              <w:rPr>
                <w:noProof/>
                <w:webHidden/>
              </w:rPr>
            </w:r>
            <w:r w:rsidR="00C211DB">
              <w:rPr>
                <w:noProof/>
                <w:webHidden/>
              </w:rPr>
              <w:fldChar w:fldCharType="separate"/>
            </w:r>
            <w:r w:rsidR="00C211DB">
              <w:rPr>
                <w:noProof/>
                <w:webHidden/>
              </w:rPr>
              <w:t>48</w:t>
            </w:r>
            <w:r w:rsidR="00C211DB">
              <w:rPr>
                <w:noProof/>
                <w:webHidden/>
              </w:rPr>
              <w:fldChar w:fldCharType="end"/>
            </w:r>
          </w:hyperlink>
        </w:p>
        <w:p w14:paraId="6E01BAB1" w14:textId="7485BAEE" w:rsidR="00C211DB" w:rsidRDefault="005C3B6D">
          <w:pPr>
            <w:pStyle w:val="Sisluet3"/>
            <w:rPr>
              <w:rFonts w:asciiTheme="minorHAnsi" w:eastAsiaTheme="minorEastAsia" w:hAnsiTheme="minorHAnsi" w:cstheme="minorBidi"/>
              <w:noProof/>
              <w:lang w:eastAsia="fi-FI"/>
            </w:rPr>
          </w:pPr>
          <w:hyperlink w:anchor="_Toc525564970" w:history="1">
            <w:r w:rsidR="00C211DB" w:rsidRPr="00884E92">
              <w:rPr>
                <w:rStyle w:val="Hyperlinkki"/>
                <w:noProof/>
              </w:rPr>
              <w:t>3.5.18</w:t>
            </w:r>
            <w:r w:rsidR="00C211DB">
              <w:rPr>
                <w:rFonts w:asciiTheme="minorHAnsi" w:eastAsiaTheme="minorEastAsia" w:hAnsiTheme="minorHAnsi" w:cstheme="minorBidi"/>
                <w:noProof/>
                <w:lang w:eastAsia="fi-FI"/>
              </w:rPr>
              <w:tab/>
            </w:r>
            <w:r w:rsidR="00C211DB" w:rsidRPr="00884E92">
              <w:rPr>
                <w:rStyle w:val="Hyperlinkki"/>
                <w:noProof/>
              </w:rPr>
              <w:t>Värinäkö - observation</w:t>
            </w:r>
            <w:r w:rsidR="00C211DB">
              <w:rPr>
                <w:noProof/>
                <w:webHidden/>
              </w:rPr>
              <w:tab/>
            </w:r>
            <w:r w:rsidR="00C211DB">
              <w:rPr>
                <w:noProof/>
                <w:webHidden/>
              </w:rPr>
              <w:fldChar w:fldCharType="begin"/>
            </w:r>
            <w:r w:rsidR="00C211DB">
              <w:rPr>
                <w:noProof/>
                <w:webHidden/>
              </w:rPr>
              <w:instrText xml:space="preserve"> PAGEREF _Toc525564970 \h </w:instrText>
            </w:r>
            <w:r w:rsidR="00C211DB">
              <w:rPr>
                <w:noProof/>
                <w:webHidden/>
              </w:rPr>
            </w:r>
            <w:r w:rsidR="00C211DB">
              <w:rPr>
                <w:noProof/>
                <w:webHidden/>
              </w:rPr>
              <w:fldChar w:fldCharType="separate"/>
            </w:r>
            <w:r w:rsidR="00C211DB">
              <w:rPr>
                <w:noProof/>
                <w:webHidden/>
              </w:rPr>
              <w:t>49</w:t>
            </w:r>
            <w:r w:rsidR="00C211DB">
              <w:rPr>
                <w:noProof/>
                <w:webHidden/>
              </w:rPr>
              <w:fldChar w:fldCharType="end"/>
            </w:r>
          </w:hyperlink>
        </w:p>
        <w:p w14:paraId="53641355" w14:textId="7CFAB054" w:rsidR="00C211DB" w:rsidRDefault="005C3B6D">
          <w:pPr>
            <w:pStyle w:val="Sisluet3"/>
            <w:rPr>
              <w:rFonts w:asciiTheme="minorHAnsi" w:eastAsiaTheme="minorEastAsia" w:hAnsiTheme="minorHAnsi" w:cstheme="minorBidi"/>
              <w:noProof/>
              <w:lang w:eastAsia="fi-FI"/>
            </w:rPr>
          </w:pPr>
          <w:hyperlink w:anchor="_Toc525564971" w:history="1">
            <w:r w:rsidR="00C211DB" w:rsidRPr="00884E92">
              <w:rPr>
                <w:rStyle w:val="Hyperlinkki"/>
                <w:noProof/>
              </w:rPr>
              <w:t>3.5.19</w:t>
            </w:r>
            <w:r w:rsidR="00C211DB">
              <w:rPr>
                <w:rFonts w:asciiTheme="minorHAnsi" w:eastAsiaTheme="minorEastAsia" w:hAnsiTheme="minorHAnsi" w:cstheme="minorBidi"/>
                <w:noProof/>
                <w:lang w:eastAsia="fi-FI"/>
              </w:rPr>
              <w:tab/>
            </w:r>
            <w:r w:rsidR="00C211DB" w:rsidRPr="00884E92">
              <w:rPr>
                <w:rStyle w:val="Hyperlinkki"/>
                <w:noProof/>
              </w:rPr>
              <w:t>Muut tutkimukset- observation</w:t>
            </w:r>
            <w:r w:rsidR="00C211DB">
              <w:rPr>
                <w:noProof/>
                <w:webHidden/>
              </w:rPr>
              <w:tab/>
            </w:r>
            <w:r w:rsidR="00C211DB">
              <w:rPr>
                <w:noProof/>
                <w:webHidden/>
              </w:rPr>
              <w:fldChar w:fldCharType="begin"/>
            </w:r>
            <w:r w:rsidR="00C211DB">
              <w:rPr>
                <w:noProof/>
                <w:webHidden/>
              </w:rPr>
              <w:instrText xml:space="preserve"> PAGEREF _Toc525564971 \h </w:instrText>
            </w:r>
            <w:r w:rsidR="00C211DB">
              <w:rPr>
                <w:noProof/>
                <w:webHidden/>
              </w:rPr>
            </w:r>
            <w:r w:rsidR="00C211DB">
              <w:rPr>
                <w:noProof/>
                <w:webHidden/>
              </w:rPr>
              <w:fldChar w:fldCharType="separate"/>
            </w:r>
            <w:r w:rsidR="00C211DB">
              <w:rPr>
                <w:noProof/>
                <w:webHidden/>
              </w:rPr>
              <w:t>49</w:t>
            </w:r>
            <w:r w:rsidR="00C211DB">
              <w:rPr>
                <w:noProof/>
                <w:webHidden/>
              </w:rPr>
              <w:fldChar w:fldCharType="end"/>
            </w:r>
          </w:hyperlink>
        </w:p>
        <w:p w14:paraId="4146879C" w14:textId="54897A3E"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4972" w:history="1">
            <w:r w:rsidR="00C211DB" w:rsidRPr="00884E92">
              <w:rPr>
                <w:rStyle w:val="Hyperlinkki"/>
                <w:noProof/>
              </w:rPr>
              <w:t>3.6</w:t>
            </w:r>
            <w:r w:rsidR="00C211DB">
              <w:rPr>
                <w:rFonts w:asciiTheme="minorHAnsi" w:eastAsiaTheme="minorEastAsia" w:hAnsiTheme="minorHAnsi" w:cstheme="minorBidi"/>
                <w:noProof/>
                <w:lang w:eastAsia="fi-FI"/>
              </w:rPr>
              <w:tab/>
            </w:r>
            <w:r w:rsidR="00C211DB" w:rsidRPr="00884E92">
              <w:rPr>
                <w:rStyle w:val="Hyperlinkki"/>
                <w:noProof/>
              </w:rPr>
              <w:t>Taittovirheen määritys</w:t>
            </w:r>
            <w:r w:rsidR="00C211DB">
              <w:rPr>
                <w:noProof/>
                <w:webHidden/>
              </w:rPr>
              <w:tab/>
            </w:r>
            <w:r w:rsidR="00C211DB">
              <w:rPr>
                <w:noProof/>
                <w:webHidden/>
              </w:rPr>
              <w:fldChar w:fldCharType="begin"/>
            </w:r>
            <w:r w:rsidR="00C211DB">
              <w:rPr>
                <w:noProof/>
                <w:webHidden/>
              </w:rPr>
              <w:instrText xml:space="preserve"> PAGEREF _Toc525564972 \h </w:instrText>
            </w:r>
            <w:r w:rsidR="00C211DB">
              <w:rPr>
                <w:noProof/>
                <w:webHidden/>
              </w:rPr>
            </w:r>
            <w:r w:rsidR="00C211DB">
              <w:rPr>
                <w:noProof/>
                <w:webHidden/>
              </w:rPr>
              <w:fldChar w:fldCharType="separate"/>
            </w:r>
            <w:r w:rsidR="00C211DB">
              <w:rPr>
                <w:noProof/>
                <w:webHidden/>
              </w:rPr>
              <w:t>49</w:t>
            </w:r>
            <w:r w:rsidR="00C211DB">
              <w:rPr>
                <w:noProof/>
                <w:webHidden/>
              </w:rPr>
              <w:fldChar w:fldCharType="end"/>
            </w:r>
          </w:hyperlink>
        </w:p>
        <w:p w14:paraId="49CD3C72" w14:textId="3805BCD8" w:rsidR="00C211DB" w:rsidRDefault="005C3B6D">
          <w:pPr>
            <w:pStyle w:val="Sisluet3"/>
            <w:rPr>
              <w:rFonts w:asciiTheme="minorHAnsi" w:eastAsiaTheme="minorEastAsia" w:hAnsiTheme="minorHAnsi" w:cstheme="minorBidi"/>
              <w:noProof/>
              <w:lang w:eastAsia="fi-FI"/>
            </w:rPr>
          </w:pPr>
          <w:hyperlink w:anchor="_Toc525564973" w:history="1">
            <w:r w:rsidR="00C211DB" w:rsidRPr="00884E92">
              <w:rPr>
                <w:rStyle w:val="Hyperlinkki"/>
                <w:noProof/>
              </w:rPr>
              <w:t>3.6.1</w:t>
            </w:r>
            <w:r w:rsidR="00C211DB">
              <w:rPr>
                <w:rFonts w:asciiTheme="minorHAnsi" w:eastAsiaTheme="minorEastAsia" w:hAnsiTheme="minorHAnsi" w:cstheme="minorBidi"/>
                <w:noProof/>
                <w:lang w:eastAsia="fi-FI"/>
              </w:rPr>
              <w:tab/>
            </w:r>
            <w:r w:rsidR="00C211DB" w:rsidRPr="00884E92">
              <w:rPr>
                <w:rStyle w:val="Hyperlinkki"/>
                <w:noProof/>
              </w:rPr>
              <w:t>Taittovirheen määritys  - organizer</w:t>
            </w:r>
            <w:r w:rsidR="00C211DB">
              <w:rPr>
                <w:noProof/>
                <w:webHidden/>
              </w:rPr>
              <w:tab/>
            </w:r>
            <w:r w:rsidR="00C211DB">
              <w:rPr>
                <w:noProof/>
                <w:webHidden/>
              </w:rPr>
              <w:fldChar w:fldCharType="begin"/>
            </w:r>
            <w:r w:rsidR="00C211DB">
              <w:rPr>
                <w:noProof/>
                <w:webHidden/>
              </w:rPr>
              <w:instrText xml:space="preserve"> PAGEREF _Toc525564973 \h </w:instrText>
            </w:r>
            <w:r w:rsidR="00C211DB">
              <w:rPr>
                <w:noProof/>
                <w:webHidden/>
              </w:rPr>
            </w:r>
            <w:r w:rsidR="00C211DB">
              <w:rPr>
                <w:noProof/>
                <w:webHidden/>
              </w:rPr>
              <w:fldChar w:fldCharType="separate"/>
            </w:r>
            <w:r w:rsidR="00C211DB">
              <w:rPr>
                <w:noProof/>
                <w:webHidden/>
              </w:rPr>
              <w:t>51</w:t>
            </w:r>
            <w:r w:rsidR="00C211DB">
              <w:rPr>
                <w:noProof/>
                <w:webHidden/>
              </w:rPr>
              <w:fldChar w:fldCharType="end"/>
            </w:r>
          </w:hyperlink>
        </w:p>
        <w:p w14:paraId="6194B3E9" w14:textId="467D0B01" w:rsidR="00C211DB" w:rsidRDefault="005C3B6D">
          <w:pPr>
            <w:pStyle w:val="Sisluet4"/>
            <w:rPr>
              <w:rFonts w:asciiTheme="minorHAnsi" w:eastAsiaTheme="minorEastAsia" w:hAnsiTheme="minorHAnsi" w:cstheme="minorBidi"/>
              <w:noProof/>
              <w:lang w:eastAsia="fi-FI"/>
            </w:rPr>
          </w:pPr>
          <w:hyperlink w:anchor="_Toc525564974" w:history="1">
            <w:r w:rsidR="00C211DB" w:rsidRPr="00884E92">
              <w:rPr>
                <w:rStyle w:val="Hyperlinkki"/>
                <w:noProof/>
              </w:rPr>
              <w:t>3.6.1.1</w:t>
            </w:r>
            <w:r w:rsidR="00C211DB">
              <w:rPr>
                <w:rFonts w:asciiTheme="minorHAnsi" w:eastAsiaTheme="minorEastAsia" w:hAnsiTheme="minorHAnsi" w:cstheme="minorBidi"/>
                <w:noProof/>
                <w:lang w:eastAsia="fi-FI"/>
              </w:rPr>
              <w:tab/>
            </w:r>
            <w:r w:rsidR="00C211DB" w:rsidRPr="00884E92">
              <w:rPr>
                <w:rStyle w:val="Hyperlinkki"/>
                <w:noProof/>
              </w:rPr>
              <w:t>Objektiivinen refraktio – organizer</w:t>
            </w:r>
            <w:r w:rsidR="00C211DB">
              <w:rPr>
                <w:noProof/>
                <w:webHidden/>
              </w:rPr>
              <w:tab/>
            </w:r>
            <w:r w:rsidR="00C211DB">
              <w:rPr>
                <w:noProof/>
                <w:webHidden/>
              </w:rPr>
              <w:fldChar w:fldCharType="begin"/>
            </w:r>
            <w:r w:rsidR="00C211DB">
              <w:rPr>
                <w:noProof/>
                <w:webHidden/>
              </w:rPr>
              <w:instrText xml:space="preserve"> PAGEREF _Toc525564974 \h </w:instrText>
            </w:r>
            <w:r w:rsidR="00C211DB">
              <w:rPr>
                <w:noProof/>
                <w:webHidden/>
              </w:rPr>
            </w:r>
            <w:r w:rsidR="00C211DB">
              <w:rPr>
                <w:noProof/>
                <w:webHidden/>
              </w:rPr>
              <w:fldChar w:fldCharType="separate"/>
            </w:r>
            <w:r w:rsidR="00C211DB">
              <w:rPr>
                <w:noProof/>
                <w:webHidden/>
              </w:rPr>
              <w:t>51</w:t>
            </w:r>
            <w:r w:rsidR="00C211DB">
              <w:rPr>
                <w:noProof/>
                <w:webHidden/>
              </w:rPr>
              <w:fldChar w:fldCharType="end"/>
            </w:r>
          </w:hyperlink>
        </w:p>
        <w:p w14:paraId="20C6CAF6" w14:textId="1BE0F1A1" w:rsidR="00C211DB" w:rsidRDefault="005C3B6D">
          <w:pPr>
            <w:pStyle w:val="Sisluet5"/>
            <w:rPr>
              <w:rFonts w:asciiTheme="minorHAnsi" w:eastAsiaTheme="minorEastAsia" w:hAnsiTheme="minorHAnsi" w:cstheme="minorBidi"/>
              <w:noProof/>
              <w:lang w:eastAsia="fi-FI"/>
            </w:rPr>
          </w:pPr>
          <w:hyperlink w:anchor="_Toc525564975" w:history="1">
            <w:r w:rsidR="00C211DB" w:rsidRPr="00884E92">
              <w:rPr>
                <w:rStyle w:val="Hyperlinkki"/>
                <w:noProof/>
              </w:rPr>
              <w:t>3.6.1.1.1</w:t>
            </w:r>
            <w:r w:rsidR="00C211DB">
              <w:rPr>
                <w:rFonts w:asciiTheme="minorHAnsi" w:eastAsiaTheme="minorEastAsia" w:hAnsiTheme="minorHAnsi" w:cstheme="minorBidi"/>
                <w:noProof/>
                <w:lang w:eastAsia="fi-FI"/>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_Toc525564975 \h </w:instrText>
            </w:r>
            <w:r w:rsidR="00C211DB">
              <w:rPr>
                <w:noProof/>
                <w:webHidden/>
              </w:rPr>
            </w:r>
            <w:r w:rsidR="00C211DB">
              <w:rPr>
                <w:noProof/>
                <w:webHidden/>
              </w:rPr>
              <w:fldChar w:fldCharType="separate"/>
            </w:r>
            <w:r w:rsidR="00C211DB">
              <w:rPr>
                <w:noProof/>
                <w:webHidden/>
              </w:rPr>
              <w:t>52</w:t>
            </w:r>
            <w:r w:rsidR="00C211DB">
              <w:rPr>
                <w:noProof/>
                <w:webHidden/>
              </w:rPr>
              <w:fldChar w:fldCharType="end"/>
            </w:r>
          </w:hyperlink>
        </w:p>
        <w:p w14:paraId="056506A1" w14:textId="0AFC02F9" w:rsidR="00C211DB" w:rsidRDefault="005C3B6D">
          <w:pPr>
            <w:pStyle w:val="Sisluet5"/>
            <w:rPr>
              <w:rFonts w:asciiTheme="minorHAnsi" w:eastAsiaTheme="minorEastAsia" w:hAnsiTheme="minorHAnsi" w:cstheme="minorBidi"/>
              <w:noProof/>
              <w:lang w:eastAsia="fi-FI"/>
            </w:rPr>
          </w:pPr>
          <w:hyperlink w:anchor="_Toc525564976" w:history="1">
            <w:r w:rsidR="00C211DB" w:rsidRPr="00884E92">
              <w:rPr>
                <w:rStyle w:val="Hyperlinkki"/>
                <w:noProof/>
              </w:rPr>
              <w:t>3.6.1.1.2</w:t>
            </w:r>
            <w:r w:rsidR="00C211DB">
              <w:rPr>
                <w:rFonts w:asciiTheme="minorHAnsi" w:eastAsiaTheme="minorEastAsia" w:hAnsiTheme="minorHAnsi" w:cstheme="minorBidi"/>
                <w:noProof/>
                <w:lang w:eastAsia="fi-FI"/>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_Toc525564976 \h </w:instrText>
            </w:r>
            <w:r w:rsidR="00C211DB">
              <w:rPr>
                <w:noProof/>
                <w:webHidden/>
              </w:rPr>
            </w:r>
            <w:r w:rsidR="00C211DB">
              <w:rPr>
                <w:noProof/>
                <w:webHidden/>
              </w:rPr>
              <w:fldChar w:fldCharType="separate"/>
            </w:r>
            <w:r w:rsidR="00C211DB">
              <w:rPr>
                <w:noProof/>
                <w:webHidden/>
              </w:rPr>
              <w:t>52</w:t>
            </w:r>
            <w:r w:rsidR="00C211DB">
              <w:rPr>
                <w:noProof/>
                <w:webHidden/>
              </w:rPr>
              <w:fldChar w:fldCharType="end"/>
            </w:r>
          </w:hyperlink>
        </w:p>
        <w:p w14:paraId="0FBBF800" w14:textId="17120CC3" w:rsidR="00C211DB" w:rsidRDefault="005C3B6D">
          <w:pPr>
            <w:pStyle w:val="Sisluet5"/>
            <w:rPr>
              <w:rFonts w:asciiTheme="minorHAnsi" w:eastAsiaTheme="minorEastAsia" w:hAnsiTheme="minorHAnsi" w:cstheme="minorBidi"/>
              <w:noProof/>
              <w:lang w:eastAsia="fi-FI"/>
            </w:rPr>
          </w:pPr>
          <w:hyperlink w:anchor="_Toc525564977" w:history="1">
            <w:r w:rsidR="00C211DB" w:rsidRPr="00884E92">
              <w:rPr>
                <w:rStyle w:val="Hyperlinkki"/>
                <w:noProof/>
              </w:rPr>
              <w:t>3.6.1.1.3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_Toc525564977 \h </w:instrText>
            </w:r>
            <w:r w:rsidR="00C211DB">
              <w:rPr>
                <w:noProof/>
                <w:webHidden/>
              </w:rPr>
            </w:r>
            <w:r w:rsidR="00C211DB">
              <w:rPr>
                <w:noProof/>
                <w:webHidden/>
              </w:rPr>
              <w:fldChar w:fldCharType="separate"/>
            </w:r>
            <w:r w:rsidR="00C211DB">
              <w:rPr>
                <w:noProof/>
                <w:webHidden/>
              </w:rPr>
              <w:t>53</w:t>
            </w:r>
            <w:r w:rsidR="00C211DB">
              <w:rPr>
                <w:noProof/>
                <w:webHidden/>
              </w:rPr>
              <w:fldChar w:fldCharType="end"/>
            </w:r>
          </w:hyperlink>
        </w:p>
        <w:p w14:paraId="3925E39A" w14:textId="19A3BAFC" w:rsidR="00C211DB" w:rsidRDefault="005C3B6D">
          <w:pPr>
            <w:pStyle w:val="Sisluet5"/>
            <w:rPr>
              <w:rFonts w:asciiTheme="minorHAnsi" w:eastAsiaTheme="minorEastAsia" w:hAnsiTheme="minorHAnsi" w:cstheme="minorBidi"/>
              <w:noProof/>
              <w:lang w:eastAsia="fi-FI"/>
            </w:rPr>
          </w:pPr>
          <w:hyperlink w:anchor="_Toc525564978" w:history="1">
            <w:r w:rsidR="00C211DB" w:rsidRPr="00884E92">
              <w:rPr>
                <w:rStyle w:val="Hyperlinkki"/>
                <w:noProof/>
              </w:rPr>
              <w:t>3.6.1.1.4</w:t>
            </w:r>
            <w:r w:rsidR="00C211DB">
              <w:rPr>
                <w:rFonts w:asciiTheme="minorHAnsi" w:eastAsiaTheme="minorEastAsia" w:hAnsiTheme="minorHAnsi" w:cstheme="minorBidi"/>
                <w:noProof/>
                <w:lang w:eastAsia="fi-FI"/>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_Toc525564978 \h </w:instrText>
            </w:r>
            <w:r w:rsidR="00C211DB">
              <w:rPr>
                <w:noProof/>
                <w:webHidden/>
              </w:rPr>
            </w:r>
            <w:r w:rsidR="00C211DB">
              <w:rPr>
                <w:noProof/>
                <w:webHidden/>
              </w:rPr>
              <w:fldChar w:fldCharType="separate"/>
            </w:r>
            <w:r w:rsidR="00C211DB">
              <w:rPr>
                <w:noProof/>
                <w:webHidden/>
              </w:rPr>
              <w:t>53</w:t>
            </w:r>
            <w:r w:rsidR="00C211DB">
              <w:rPr>
                <w:noProof/>
                <w:webHidden/>
              </w:rPr>
              <w:fldChar w:fldCharType="end"/>
            </w:r>
          </w:hyperlink>
        </w:p>
        <w:p w14:paraId="7D996F59" w14:textId="47A1BDD9" w:rsidR="00C211DB" w:rsidRDefault="005C3B6D">
          <w:pPr>
            <w:pStyle w:val="Sisluet5"/>
            <w:rPr>
              <w:rFonts w:asciiTheme="minorHAnsi" w:eastAsiaTheme="minorEastAsia" w:hAnsiTheme="minorHAnsi" w:cstheme="minorBidi"/>
              <w:noProof/>
              <w:lang w:eastAsia="fi-FI"/>
            </w:rPr>
          </w:pPr>
          <w:hyperlink w:anchor="_Toc525564979" w:history="1">
            <w:r w:rsidR="00C211DB" w:rsidRPr="00884E92">
              <w:rPr>
                <w:rStyle w:val="Hyperlinkki"/>
                <w:noProof/>
              </w:rPr>
              <w:t>3.6.1.1.5</w:t>
            </w:r>
            <w:r w:rsidR="00C211DB">
              <w:rPr>
                <w:rFonts w:asciiTheme="minorHAnsi" w:eastAsiaTheme="minorEastAsia" w:hAnsiTheme="minorHAnsi" w:cstheme="minorBidi"/>
                <w:noProof/>
                <w:lang w:eastAsia="fi-FI"/>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_Toc525564979 \h </w:instrText>
            </w:r>
            <w:r w:rsidR="00C211DB">
              <w:rPr>
                <w:noProof/>
                <w:webHidden/>
              </w:rPr>
            </w:r>
            <w:r w:rsidR="00C211DB">
              <w:rPr>
                <w:noProof/>
                <w:webHidden/>
              </w:rPr>
              <w:fldChar w:fldCharType="separate"/>
            </w:r>
            <w:r w:rsidR="00C211DB">
              <w:rPr>
                <w:noProof/>
                <w:webHidden/>
              </w:rPr>
              <w:t>53</w:t>
            </w:r>
            <w:r w:rsidR="00C211DB">
              <w:rPr>
                <w:noProof/>
                <w:webHidden/>
              </w:rPr>
              <w:fldChar w:fldCharType="end"/>
            </w:r>
          </w:hyperlink>
        </w:p>
        <w:p w14:paraId="02519276" w14:textId="426BE386" w:rsidR="00C211DB" w:rsidRDefault="005C3B6D">
          <w:pPr>
            <w:pStyle w:val="Sisluet5"/>
            <w:rPr>
              <w:rFonts w:asciiTheme="minorHAnsi" w:eastAsiaTheme="minorEastAsia" w:hAnsiTheme="minorHAnsi" w:cstheme="minorBidi"/>
              <w:noProof/>
              <w:lang w:eastAsia="fi-FI"/>
            </w:rPr>
          </w:pPr>
          <w:hyperlink w:anchor="_Toc525564980" w:history="1">
            <w:r w:rsidR="00C211DB" w:rsidRPr="00884E92">
              <w:rPr>
                <w:rStyle w:val="Hyperlinkki"/>
                <w:noProof/>
              </w:rPr>
              <w:t>3.6.1.1.6</w:t>
            </w:r>
            <w:r w:rsidR="00C211DB">
              <w:rPr>
                <w:rFonts w:asciiTheme="minorHAnsi" w:eastAsiaTheme="minorEastAsia" w:hAnsiTheme="minorHAnsi" w:cstheme="minorBidi"/>
                <w:noProof/>
                <w:lang w:eastAsia="fi-FI"/>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_Toc525564980 \h </w:instrText>
            </w:r>
            <w:r w:rsidR="00C211DB">
              <w:rPr>
                <w:noProof/>
                <w:webHidden/>
              </w:rPr>
            </w:r>
            <w:r w:rsidR="00C211DB">
              <w:rPr>
                <w:noProof/>
                <w:webHidden/>
              </w:rPr>
              <w:fldChar w:fldCharType="separate"/>
            </w:r>
            <w:r w:rsidR="00C211DB">
              <w:rPr>
                <w:noProof/>
                <w:webHidden/>
              </w:rPr>
              <w:t>54</w:t>
            </w:r>
            <w:r w:rsidR="00C211DB">
              <w:rPr>
                <w:noProof/>
                <w:webHidden/>
              </w:rPr>
              <w:fldChar w:fldCharType="end"/>
            </w:r>
          </w:hyperlink>
        </w:p>
        <w:p w14:paraId="0E6C665A" w14:textId="32F7E423" w:rsidR="00C211DB" w:rsidRDefault="005C3B6D">
          <w:pPr>
            <w:pStyle w:val="Sisluet5"/>
            <w:rPr>
              <w:rFonts w:asciiTheme="minorHAnsi" w:eastAsiaTheme="minorEastAsia" w:hAnsiTheme="minorHAnsi" w:cstheme="minorBidi"/>
              <w:noProof/>
              <w:lang w:eastAsia="fi-FI"/>
            </w:rPr>
          </w:pPr>
          <w:hyperlink w:anchor="_Toc525564981" w:history="1">
            <w:r w:rsidR="00C211DB" w:rsidRPr="00884E92">
              <w:rPr>
                <w:rStyle w:val="Hyperlinkki"/>
                <w:noProof/>
              </w:rPr>
              <w:t>3.6.1.1.7</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_Toc525564981 \h </w:instrText>
            </w:r>
            <w:r w:rsidR="00C211DB">
              <w:rPr>
                <w:noProof/>
                <w:webHidden/>
              </w:rPr>
            </w:r>
            <w:r w:rsidR="00C211DB">
              <w:rPr>
                <w:noProof/>
                <w:webHidden/>
              </w:rPr>
              <w:fldChar w:fldCharType="separate"/>
            </w:r>
            <w:r w:rsidR="00C211DB">
              <w:rPr>
                <w:noProof/>
                <w:webHidden/>
              </w:rPr>
              <w:t>54</w:t>
            </w:r>
            <w:r w:rsidR="00C211DB">
              <w:rPr>
                <w:noProof/>
                <w:webHidden/>
              </w:rPr>
              <w:fldChar w:fldCharType="end"/>
            </w:r>
          </w:hyperlink>
        </w:p>
        <w:p w14:paraId="6F9F47FD" w14:textId="74E373EA" w:rsidR="00C211DB" w:rsidRDefault="005C3B6D">
          <w:pPr>
            <w:pStyle w:val="Sisluet5"/>
            <w:rPr>
              <w:rFonts w:asciiTheme="minorHAnsi" w:eastAsiaTheme="minorEastAsia" w:hAnsiTheme="minorHAnsi" w:cstheme="minorBidi"/>
              <w:noProof/>
              <w:lang w:eastAsia="fi-FI"/>
            </w:rPr>
          </w:pPr>
          <w:hyperlink w:anchor="_Toc525564982" w:history="1">
            <w:r w:rsidR="00C211DB" w:rsidRPr="00884E92">
              <w:rPr>
                <w:rStyle w:val="Hyperlinkki"/>
                <w:noProof/>
              </w:rPr>
              <w:t>3.6.1.1.8</w:t>
            </w:r>
            <w:r w:rsidR="00C211DB">
              <w:rPr>
                <w:rFonts w:asciiTheme="minorHAnsi" w:eastAsiaTheme="minorEastAsia" w:hAnsiTheme="minorHAnsi" w:cstheme="minorBidi"/>
                <w:noProof/>
                <w:lang w:eastAsia="fi-FI"/>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_Toc525564982 \h </w:instrText>
            </w:r>
            <w:r w:rsidR="00C211DB">
              <w:rPr>
                <w:noProof/>
                <w:webHidden/>
              </w:rPr>
            </w:r>
            <w:r w:rsidR="00C211DB">
              <w:rPr>
                <w:noProof/>
                <w:webHidden/>
              </w:rPr>
              <w:fldChar w:fldCharType="separate"/>
            </w:r>
            <w:r w:rsidR="00C211DB">
              <w:rPr>
                <w:noProof/>
                <w:webHidden/>
              </w:rPr>
              <w:t>54</w:t>
            </w:r>
            <w:r w:rsidR="00C211DB">
              <w:rPr>
                <w:noProof/>
                <w:webHidden/>
              </w:rPr>
              <w:fldChar w:fldCharType="end"/>
            </w:r>
          </w:hyperlink>
        </w:p>
        <w:p w14:paraId="4C9995B8" w14:textId="10216A04" w:rsidR="00C211DB" w:rsidRDefault="005C3B6D">
          <w:pPr>
            <w:pStyle w:val="Sisluet5"/>
            <w:rPr>
              <w:rFonts w:asciiTheme="minorHAnsi" w:eastAsiaTheme="minorEastAsia" w:hAnsiTheme="minorHAnsi" w:cstheme="minorBidi"/>
              <w:noProof/>
              <w:lang w:eastAsia="fi-FI"/>
            </w:rPr>
          </w:pPr>
          <w:hyperlink w:anchor="_Toc525564983" w:history="1">
            <w:r w:rsidR="00C211DB" w:rsidRPr="00884E92">
              <w:rPr>
                <w:rStyle w:val="Hyperlinkki"/>
                <w:noProof/>
              </w:rPr>
              <w:t>3.6.1.1.9</w:t>
            </w:r>
            <w:r w:rsidR="00C211DB">
              <w:rPr>
                <w:rFonts w:asciiTheme="minorHAnsi" w:eastAsiaTheme="minorEastAsia" w:hAnsiTheme="minorHAnsi" w:cstheme="minorBidi"/>
                <w:noProof/>
                <w:lang w:eastAsia="fi-FI"/>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_Toc525564983 \h </w:instrText>
            </w:r>
            <w:r w:rsidR="00C211DB">
              <w:rPr>
                <w:noProof/>
                <w:webHidden/>
              </w:rPr>
            </w:r>
            <w:r w:rsidR="00C211DB">
              <w:rPr>
                <w:noProof/>
                <w:webHidden/>
              </w:rPr>
              <w:fldChar w:fldCharType="separate"/>
            </w:r>
            <w:r w:rsidR="00C211DB">
              <w:rPr>
                <w:noProof/>
                <w:webHidden/>
              </w:rPr>
              <w:t>55</w:t>
            </w:r>
            <w:r w:rsidR="00C211DB">
              <w:rPr>
                <w:noProof/>
                <w:webHidden/>
              </w:rPr>
              <w:fldChar w:fldCharType="end"/>
            </w:r>
          </w:hyperlink>
        </w:p>
        <w:p w14:paraId="3B118165" w14:textId="38053ABB" w:rsidR="00C211DB" w:rsidRDefault="005C3B6D">
          <w:pPr>
            <w:pStyle w:val="Sisluet4"/>
            <w:rPr>
              <w:rFonts w:asciiTheme="minorHAnsi" w:eastAsiaTheme="minorEastAsia" w:hAnsiTheme="minorHAnsi" w:cstheme="minorBidi"/>
              <w:noProof/>
              <w:lang w:eastAsia="fi-FI"/>
            </w:rPr>
          </w:pPr>
          <w:hyperlink w:anchor="_Toc525564984" w:history="1">
            <w:r w:rsidR="00C211DB" w:rsidRPr="00884E92">
              <w:rPr>
                <w:rStyle w:val="Hyperlinkki"/>
                <w:noProof/>
              </w:rPr>
              <w:t>3.6.1.2</w:t>
            </w:r>
            <w:r w:rsidR="00C211DB">
              <w:rPr>
                <w:rFonts w:asciiTheme="minorHAnsi" w:eastAsiaTheme="minorEastAsia" w:hAnsiTheme="minorHAnsi" w:cstheme="minorBidi"/>
                <w:noProof/>
                <w:lang w:eastAsia="fi-FI"/>
              </w:rPr>
              <w:tab/>
            </w:r>
            <w:r w:rsidR="00C211DB" w:rsidRPr="00884E92">
              <w:rPr>
                <w:rStyle w:val="Hyperlinkki"/>
                <w:noProof/>
              </w:rPr>
              <w:t>Subjektiivinen refraktio  - organizer</w:t>
            </w:r>
            <w:r w:rsidR="00C211DB">
              <w:rPr>
                <w:noProof/>
                <w:webHidden/>
              </w:rPr>
              <w:tab/>
            </w:r>
            <w:r w:rsidR="00C211DB">
              <w:rPr>
                <w:noProof/>
                <w:webHidden/>
              </w:rPr>
              <w:fldChar w:fldCharType="begin"/>
            </w:r>
            <w:r w:rsidR="00C211DB">
              <w:rPr>
                <w:noProof/>
                <w:webHidden/>
              </w:rPr>
              <w:instrText xml:space="preserve"> PAGEREF _Toc525564984 \h </w:instrText>
            </w:r>
            <w:r w:rsidR="00C211DB">
              <w:rPr>
                <w:noProof/>
                <w:webHidden/>
              </w:rPr>
            </w:r>
            <w:r w:rsidR="00C211DB">
              <w:rPr>
                <w:noProof/>
                <w:webHidden/>
              </w:rPr>
              <w:fldChar w:fldCharType="separate"/>
            </w:r>
            <w:r w:rsidR="00C211DB">
              <w:rPr>
                <w:noProof/>
                <w:webHidden/>
              </w:rPr>
              <w:t>55</w:t>
            </w:r>
            <w:r w:rsidR="00C211DB">
              <w:rPr>
                <w:noProof/>
                <w:webHidden/>
              </w:rPr>
              <w:fldChar w:fldCharType="end"/>
            </w:r>
          </w:hyperlink>
        </w:p>
        <w:p w14:paraId="299DD975" w14:textId="0673848D" w:rsidR="00C211DB" w:rsidRDefault="005C3B6D">
          <w:pPr>
            <w:pStyle w:val="Sisluet5"/>
            <w:rPr>
              <w:rFonts w:asciiTheme="minorHAnsi" w:eastAsiaTheme="minorEastAsia" w:hAnsiTheme="minorHAnsi" w:cstheme="minorBidi"/>
              <w:noProof/>
              <w:lang w:eastAsia="fi-FI"/>
            </w:rPr>
          </w:pPr>
          <w:hyperlink w:anchor="_Toc525564985" w:history="1">
            <w:r w:rsidR="00C211DB" w:rsidRPr="00884E92">
              <w:rPr>
                <w:rStyle w:val="Hyperlinkki"/>
                <w:noProof/>
              </w:rPr>
              <w:t>3.6.1.2.1</w:t>
            </w:r>
            <w:r w:rsidR="00C211DB">
              <w:rPr>
                <w:rFonts w:asciiTheme="minorHAnsi" w:eastAsiaTheme="minorEastAsia" w:hAnsiTheme="minorHAnsi" w:cstheme="minorBidi"/>
                <w:noProof/>
                <w:lang w:eastAsia="fi-FI"/>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_Toc525564985 \h </w:instrText>
            </w:r>
            <w:r w:rsidR="00C211DB">
              <w:rPr>
                <w:noProof/>
                <w:webHidden/>
              </w:rPr>
            </w:r>
            <w:r w:rsidR="00C211DB">
              <w:rPr>
                <w:noProof/>
                <w:webHidden/>
              </w:rPr>
              <w:fldChar w:fldCharType="separate"/>
            </w:r>
            <w:r w:rsidR="00C211DB">
              <w:rPr>
                <w:noProof/>
                <w:webHidden/>
              </w:rPr>
              <w:t>56</w:t>
            </w:r>
            <w:r w:rsidR="00C211DB">
              <w:rPr>
                <w:noProof/>
                <w:webHidden/>
              </w:rPr>
              <w:fldChar w:fldCharType="end"/>
            </w:r>
          </w:hyperlink>
        </w:p>
        <w:p w14:paraId="27AC2836" w14:textId="68DF0CB0" w:rsidR="00C211DB" w:rsidRDefault="005C3B6D">
          <w:pPr>
            <w:pStyle w:val="Sisluet5"/>
            <w:rPr>
              <w:rFonts w:asciiTheme="minorHAnsi" w:eastAsiaTheme="minorEastAsia" w:hAnsiTheme="minorHAnsi" w:cstheme="minorBidi"/>
              <w:noProof/>
              <w:lang w:eastAsia="fi-FI"/>
            </w:rPr>
          </w:pPr>
          <w:hyperlink w:anchor="_Toc525564986" w:history="1">
            <w:r w:rsidR="00C211DB" w:rsidRPr="00884E92">
              <w:rPr>
                <w:rStyle w:val="Hyperlinkki"/>
                <w:noProof/>
              </w:rPr>
              <w:t>3.6.1.2.2</w:t>
            </w:r>
            <w:r w:rsidR="00C211DB">
              <w:rPr>
                <w:rFonts w:asciiTheme="minorHAnsi" w:eastAsiaTheme="minorEastAsia" w:hAnsiTheme="minorHAnsi" w:cstheme="minorBidi"/>
                <w:noProof/>
                <w:lang w:eastAsia="fi-FI"/>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_Toc525564986 \h </w:instrText>
            </w:r>
            <w:r w:rsidR="00C211DB">
              <w:rPr>
                <w:noProof/>
                <w:webHidden/>
              </w:rPr>
            </w:r>
            <w:r w:rsidR="00C211DB">
              <w:rPr>
                <w:noProof/>
                <w:webHidden/>
              </w:rPr>
              <w:fldChar w:fldCharType="separate"/>
            </w:r>
            <w:r w:rsidR="00C211DB">
              <w:rPr>
                <w:noProof/>
                <w:webHidden/>
              </w:rPr>
              <w:t>56</w:t>
            </w:r>
            <w:r w:rsidR="00C211DB">
              <w:rPr>
                <w:noProof/>
                <w:webHidden/>
              </w:rPr>
              <w:fldChar w:fldCharType="end"/>
            </w:r>
          </w:hyperlink>
        </w:p>
        <w:p w14:paraId="128F56C4" w14:textId="5F986A96" w:rsidR="00C211DB" w:rsidRDefault="005C3B6D">
          <w:pPr>
            <w:pStyle w:val="Sisluet5"/>
            <w:rPr>
              <w:rFonts w:asciiTheme="minorHAnsi" w:eastAsiaTheme="minorEastAsia" w:hAnsiTheme="minorHAnsi" w:cstheme="minorBidi"/>
              <w:noProof/>
              <w:lang w:eastAsia="fi-FI"/>
            </w:rPr>
          </w:pPr>
          <w:hyperlink w:anchor="_Toc525564987" w:history="1">
            <w:r w:rsidR="00C211DB" w:rsidRPr="00884E92">
              <w:rPr>
                <w:rStyle w:val="Hyperlinkki"/>
                <w:noProof/>
              </w:rPr>
              <w:t>3.6.1.2.3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_Toc525564987 \h </w:instrText>
            </w:r>
            <w:r w:rsidR="00C211DB">
              <w:rPr>
                <w:noProof/>
                <w:webHidden/>
              </w:rPr>
            </w:r>
            <w:r w:rsidR="00C211DB">
              <w:rPr>
                <w:noProof/>
                <w:webHidden/>
              </w:rPr>
              <w:fldChar w:fldCharType="separate"/>
            </w:r>
            <w:r w:rsidR="00C211DB">
              <w:rPr>
                <w:noProof/>
                <w:webHidden/>
              </w:rPr>
              <w:t>57</w:t>
            </w:r>
            <w:r w:rsidR="00C211DB">
              <w:rPr>
                <w:noProof/>
                <w:webHidden/>
              </w:rPr>
              <w:fldChar w:fldCharType="end"/>
            </w:r>
          </w:hyperlink>
        </w:p>
        <w:p w14:paraId="20006B0E" w14:textId="16F3B660" w:rsidR="00C211DB" w:rsidRDefault="005C3B6D">
          <w:pPr>
            <w:pStyle w:val="Sisluet5"/>
            <w:rPr>
              <w:rFonts w:asciiTheme="minorHAnsi" w:eastAsiaTheme="minorEastAsia" w:hAnsiTheme="minorHAnsi" w:cstheme="minorBidi"/>
              <w:noProof/>
              <w:lang w:eastAsia="fi-FI"/>
            </w:rPr>
          </w:pPr>
          <w:hyperlink w:anchor="_Toc525564988" w:history="1">
            <w:r w:rsidR="00C211DB" w:rsidRPr="00884E92">
              <w:rPr>
                <w:rStyle w:val="Hyperlinkki"/>
                <w:noProof/>
              </w:rPr>
              <w:t>3.6.1.2.4</w:t>
            </w:r>
            <w:r w:rsidR="00C211DB">
              <w:rPr>
                <w:rFonts w:asciiTheme="minorHAnsi" w:eastAsiaTheme="minorEastAsia" w:hAnsiTheme="minorHAnsi" w:cstheme="minorBidi"/>
                <w:noProof/>
                <w:lang w:eastAsia="fi-FI"/>
              </w:rPr>
              <w:tab/>
            </w:r>
            <w:r w:rsidR="00C211DB" w:rsidRPr="00884E92">
              <w:rPr>
                <w:rStyle w:val="Hyperlinkki"/>
                <w:noProof/>
              </w:rPr>
              <w:t>Horisontaalisen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_Toc525564988 \h </w:instrText>
            </w:r>
            <w:r w:rsidR="00C211DB">
              <w:rPr>
                <w:noProof/>
                <w:webHidden/>
              </w:rPr>
            </w:r>
            <w:r w:rsidR="00C211DB">
              <w:rPr>
                <w:noProof/>
                <w:webHidden/>
              </w:rPr>
              <w:fldChar w:fldCharType="separate"/>
            </w:r>
            <w:r w:rsidR="00C211DB">
              <w:rPr>
                <w:noProof/>
                <w:webHidden/>
              </w:rPr>
              <w:t>57</w:t>
            </w:r>
            <w:r w:rsidR="00C211DB">
              <w:rPr>
                <w:noProof/>
                <w:webHidden/>
              </w:rPr>
              <w:fldChar w:fldCharType="end"/>
            </w:r>
          </w:hyperlink>
        </w:p>
        <w:p w14:paraId="4B17C75C" w14:textId="488547A5" w:rsidR="00C211DB" w:rsidRDefault="005C3B6D">
          <w:pPr>
            <w:pStyle w:val="Sisluet5"/>
            <w:rPr>
              <w:rFonts w:asciiTheme="minorHAnsi" w:eastAsiaTheme="minorEastAsia" w:hAnsiTheme="minorHAnsi" w:cstheme="minorBidi"/>
              <w:noProof/>
              <w:lang w:eastAsia="fi-FI"/>
            </w:rPr>
          </w:pPr>
          <w:hyperlink w:anchor="_Toc525564989" w:history="1">
            <w:r w:rsidR="00C211DB" w:rsidRPr="00884E92">
              <w:rPr>
                <w:rStyle w:val="Hyperlinkki"/>
                <w:noProof/>
              </w:rPr>
              <w:t>3.6.1.2.5</w:t>
            </w:r>
            <w:r w:rsidR="00C211DB">
              <w:rPr>
                <w:rFonts w:asciiTheme="minorHAnsi" w:eastAsiaTheme="minorEastAsia" w:hAnsiTheme="minorHAnsi" w:cstheme="minorBidi"/>
                <w:noProof/>
                <w:lang w:eastAsia="fi-FI"/>
              </w:rPr>
              <w:tab/>
            </w:r>
            <w:r w:rsidR="00C211DB" w:rsidRPr="00884E92">
              <w:rPr>
                <w:rStyle w:val="Hyperlinkki"/>
                <w:noProof/>
              </w:rPr>
              <w:t>Horisontaalisen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_Toc525564989 \h </w:instrText>
            </w:r>
            <w:r w:rsidR="00C211DB">
              <w:rPr>
                <w:noProof/>
                <w:webHidden/>
              </w:rPr>
            </w:r>
            <w:r w:rsidR="00C211DB">
              <w:rPr>
                <w:noProof/>
                <w:webHidden/>
              </w:rPr>
              <w:fldChar w:fldCharType="separate"/>
            </w:r>
            <w:r w:rsidR="00C211DB">
              <w:rPr>
                <w:noProof/>
                <w:webHidden/>
              </w:rPr>
              <w:t>57</w:t>
            </w:r>
            <w:r w:rsidR="00C211DB">
              <w:rPr>
                <w:noProof/>
                <w:webHidden/>
              </w:rPr>
              <w:fldChar w:fldCharType="end"/>
            </w:r>
          </w:hyperlink>
        </w:p>
        <w:p w14:paraId="6A47F501" w14:textId="5BEF134B" w:rsidR="00C211DB" w:rsidRDefault="005C3B6D">
          <w:pPr>
            <w:pStyle w:val="Sisluet5"/>
            <w:rPr>
              <w:rFonts w:asciiTheme="minorHAnsi" w:eastAsiaTheme="minorEastAsia" w:hAnsiTheme="minorHAnsi" w:cstheme="minorBidi"/>
              <w:noProof/>
              <w:lang w:eastAsia="fi-FI"/>
            </w:rPr>
          </w:pPr>
          <w:hyperlink w:anchor="_Toc525564990" w:history="1">
            <w:r w:rsidR="00C211DB" w:rsidRPr="00884E92">
              <w:rPr>
                <w:rStyle w:val="Hyperlinkki"/>
                <w:noProof/>
              </w:rPr>
              <w:t>3.6.1.2.6</w:t>
            </w:r>
            <w:r w:rsidR="00C211DB">
              <w:rPr>
                <w:rFonts w:asciiTheme="minorHAnsi" w:eastAsiaTheme="minorEastAsia" w:hAnsiTheme="minorHAnsi" w:cstheme="minorBidi"/>
                <w:noProof/>
                <w:lang w:eastAsia="fi-FI"/>
              </w:rPr>
              <w:tab/>
            </w:r>
            <w:r w:rsidR="00C211DB" w:rsidRPr="00884E92">
              <w:rPr>
                <w:rStyle w:val="Hyperlinkki"/>
                <w:noProof/>
              </w:rPr>
              <w:t>Vertikaalisen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_Toc525564990 \h </w:instrText>
            </w:r>
            <w:r w:rsidR="00C211DB">
              <w:rPr>
                <w:noProof/>
                <w:webHidden/>
              </w:rPr>
            </w:r>
            <w:r w:rsidR="00C211DB">
              <w:rPr>
                <w:noProof/>
                <w:webHidden/>
              </w:rPr>
              <w:fldChar w:fldCharType="separate"/>
            </w:r>
            <w:r w:rsidR="00C211DB">
              <w:rPr>
                <w:noProof/>
                <w:webHidden/>
              </w:rPr>
              <w:t>58</w:t>
            </w:r>
            <w:r w:rsidR="00C211DB">
              <w:rPr>
                <w:noProof/>
                <w:webHidden/>
              </w:rPr>
              <w:fldChar w:fldCharType="end"/>
            </w:r>
          </w:hyperlink>
        </w:p>
        <w:p w14:paraId="658F065F" w14:textId="236EB189" w:rsidR="00C211DB" w:rsidRDefault="005C3B6D">
          <w:pPr>
            <w:pStyle w:val="Sisluet5"/>
            <w:rPr>
              <w:rFonts w:asciiTheme="minorHAnsi" w:eastAsiaTheme="minorEastAsia" w:hAnsiTheme="minorHAnsi" w:cstheme="minorBidi"/>
              <w:noProof/>
              <w:lang w:eastAsia="fi-FI"/>
            </w:rPr>
          </w:pPr>
          <w:hyperlink w:anchor="_Toc525564991" w:history="1">
            <w:r w:rsidR="00C211DB" w:rsidRPr="00884E92">
              <w:rPr>
                <w:rStyle w:val="Hyperlinkki"/>
                <w:noProof/>
              </w:rPr>
              <w:t>3.6.1.2.7</w:t>
            </w:r>
            <w:r w:rsidR="00C211DB">
              <w:rPr>
                <w:rFonts w:asciiTheme="minorHAnsi" w:eastAsiaTheme="minorEastAsia" w:hAnsiTheme="minorHAnsi" w:cstheme="minorBidi"/>
                <w:noProof/>
                <w:lang w:eastAsia="fi-FI"/>
              </w:rPr>
              <w:tab/>
            </w:r>
            <w:r w:rsidR="00C211DB" w:rsidRPr="00884E92">
              <w:rPr>
                <w:rStyle w:val="Hyperlinkki"/>
                <w:noProof/>
              </w:rPr>
              <w:t>Vertikaalisen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_Toc525564991 \h </w:instrText>
            </w:r>
            <w:r w:rsidR="00C211DB">
              <w:rPr>
                <w:noProof/>
                <w:webHidden/>
              </w:rPr>
            </w:r>
            <w:r w:rsidR="00C211DB">
              <w:rPr>
                <w:noProof/>
                <w:webHidden/>
              </w:rPr>
              <w:fldChar w:fldCharType="separate"/>
            </w:r>
            <w:r w:rsidR="00C211DB">
              <w:rPr>
                <w:noProof/>
                <w:webHidden/>
              </w:rPr>
              <w:t>58</w:t>
            </w:r>
            <w:r w:rsidR="00C211DB">
              <w:rPr>
                <w:noProof/>
                <w:webHidden/>
              </w:rPr>
              <w:fldChar w:fldCharType="end"/>
            </w:r>
          </w:hyperlink>
        </w:p>
        <w:p w14:paraId="3AF450A4" w14:textId="3CFF243F" w:rsidR="00C211DB" w:rsidRDefault="005C3B6D">
          <w:pPr>
            <w:pStyle w:val="Sisluet5"/>
            <w:rPr>
              <w:rFonts w:asciiTheme="minorHAnsi" w:eastAsiaTheme="minorEastAsia" w:hAnsiTheme="minorHAnsi" w:cstheme="minorBidi"/>
              <w:noProof/>
              <w:lang w:eastAsia="fi-FI"/>
            </w:rPr>
          </w:pPr>
          <w:hyperlink w:anchor="_Toc525564992" w:history="1">
            <w:r w:rsidR="00C211DB" w:rsidRPr="00884E92">
              <w:rPr>
                <w:rStyle w:val="Hyperlinkki"/>
                <w:noProof/>
              </w:rPr>
              <w:t>3.6.1.2.8</w:t>
            </w:r>
            <w:r w:rsidR="00C211DB">
              <w:rPr>
                <w:rFonts w:asciiTheme="minorHAnsi" w:eastAsiaTheme="minorEastAsia" w:hAnsiTheme="minorHAnsi" w:cstheme="minorBidi"/>
                <w:noProof/>
                <w:lang w:eastAsia="fi-FI"/>
              </w:rPr>
              <w:tab/>
            </w:r>
            <w:r w:rsidR="00C211DB" w:rsidRPr="00884E92">
              <w:rPr>
                <w:rStyle w:val="Hyperlinkki"/>
                <w:noProof/>
              </w:rPr>
              <w:t>Prismakorjauksen määrä - observation</w:t>
            </w:r>
            <w:r w:rsidR="00C211DB">
              <w:rPr>
                <w:noProof/>
                <w:webHidden/>
              </w:rPr>
              <w:tab/>
            </w:r>
            <w:r w:rsidR="00C211DB">
              <w:rPr>
                <w:noProof/>
                <w:webHidden/>
              </w:rPr>
              <w:fldChar w:fldCharType="begin"/>
            </w:r>
            <w:r w:rsidR="00C211DB">
              <w:rPr>
                <w:noProof/>
                <w:webHidden/>
              </w:rPr>
              <w:instrText xml:space="preserve"> PAGEREF _Toc525564992 \h </w:instrText>
            </w:r>
            <w:r w:rsidR="00C211DB">
              <w:rPr>
                <w:noProof/>
                <w:webHidden/>
              </w:rPr>
            </w:r>
            <w:r w:rsidR="00C211DB">
              <w:rPr>
                <w:noProof/>
                <w:webHidden/>
              </w:rPr>
              <w:fldChar w:fldCharType="separate"/>
            </w:r>
            <w:r w:rsidR="00C211DB">
              <w:rPr>
                <w:noProof/>
                <w:webHidden/>
              </w:rPr>
              <w:t>59</w:t>
            </w:r>
            <w:r w:rsidR="00C211DB">
              <w:rPr>
                <w:noProof/>
                <w:webHidden/>
              </w:rPr>
              <w:fldChar w:fldCharType="end"/>
            </w:r>
          </w:hyperlink>
        </w:p>
        <w:p w14:paraId="49C66D28" w14:textId="7E369EF1" w:rsidR="00C211DB" w:rsidRDefault="005C3B6D">
          <w:pPr>
            <w:pStyle w:val="Sisluet5"/>
            <w:rPr>
              <w:rFonts w:asciiTheme="minorHAnsi" w:eastAsiaTheme="minorEastAsia" w:hAnsiTheme="minorHAnsi" w:cstheme="minorBidi"/>
              <w:noProof/>
              <w:lang w:eastAsia="fi-FI"/>
            </w:rPr>
          </w:pPr>
          <w:hyperlink w:anchor="_Toc525564993" w:history="1">
            <w:r w:rsidR="00C211DB" w:rsidRPr="00884E92">
              <w:rPr>
                <w:rStyle w:val="Hyperlinkki"/>
                <w:noProof/>
              </w:rPr>
              <w:t>3.6.1.2.9</w:t>
            </w:r>
            <w:r w:rsidR="00C211DB">
              <w:rPr>
                <w:rFonts w:asciiTheme="minorHAnsi" w:eastAsiaTheme="minorEastAsia" w:hAnsiTheme="minorHAnsi" w:cstheme="minorBidi"/>
                <w:noProof/>
                <w:lang w:eastAsia="fi-FI"/>
              </w:rPr>
              <w:tab/>
            </w:r>
            <w:r w:rsidR="00C211DB" w:rsidRPr="00884E92">
              <w:rPr>
                <w:rStyle w:val="Hyperlinkki"/>
                <w:noProof/>
              </w:rPr>
              <w:t>Prismakorjauksen kannan suunta asteina - observation</w:t>
            </w:r>
            <w:r w:rsidR="00C211DB">
              <w:rPr>
                <w:noProof/>
                <w:webHidden/>
              </w:rPr>
              <w:tab/>
            </w:r>
            <w:r w:rsidR="00C211DB">
              <w:rPr>
                <w:noProof/>
                <w:webHidden/>
              </w:rPr>
              <w:fldChar w:fldCharType="begin"/>
            </w:r>
            <w:r w:rsidR="00C211DB">
              <w:rPr>
                <w:noProof/>
                <w:webHidden/>
              </w:rPr>
              <w:instrText xml:space="preserve"> PAGEREF _Toc525564993 \h </w:instrText>
            </w:r>
            <w:r w:rsidR="00C211DB">
              <w:rPr>
                <w:noProof/>
                <w:webHidden/>
              </w:rPr>
            </w:r>
            <w:r w:rsidR="00C211DB">
              <w:rPr>
                <w:noProof/>
                <w:webHidden/>
              </w:rPr>
              <w:fldChar w:fldCharType="separate"/>
            </w:r>
            <w:r w:rsidR="00C211DB">
              <w:rPr>
                <w:noProof/>
                <w:webHidden/>
              </w:rPr>
              <w:t>59</w:t>
            </w:r>
            <w:r w:rsidR="00C211DB">
              <w:rPr>
                <w:noProof/>
                <w:webHidden/>
              </w:rPr>
              <w:fldChar w:fldCharType="end"/>
            </w:r>
          </w:hyperlink>
        </w:p>
        <w:p w14:paraId="5C567F9B" w14:textId="269A131F" w:rsidR="00C211DB" w:rsidRDefault="005C3B6D">
          <w:pPr>
            <w:pStyle w:val="Sisluet5"/>
            <w:rPr>
              <w:rFonts w:asciiTheme="minorHAnsi" w:eastAsiaTheme="minorEastAsia" w:hAnsiTheme="minorHAnsi" w:cstheme="minorBidi"/>
              <w:noProof/>
              <w:lang w:eastAsia="fi-FI"/>
            </w:rPr>
          </w:pPr>
          <w:hyperlink w:anchor="_Toc525564994" w:history="1">
            <w:r w:rsidR="00C211DB" w:rsidRPr="00884E92">
              <w:rPr>
                <w:rStyle w:val="Hyperlinkki"/>
                <w:noProof/>
              </w:rPr>
              <w:t>3.6.1.2.10</w:t>
            </w:r>
            <w:r w:rsidR="00C211DB">
              <w:rPr>
                <w:rFonts w:asciiTheme="minorHAnsi" w:eastAsiaTheme="minorEastAsia" w:hAnsiTheme="minorHAnsi" w:cstheme="minorBidi"/>
                <w:noProof/>
                <w:lang w:eastAsia="fi-FI"/>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_Toc525564994 \h </w:instrText>
            </w:r>
            <w:r w:rsidR="00C211DB">
              <w:rPr>
                <w:noProof/>
                <w:webHidden/>
              </w:rPr>
            </w:r>
            <w:r w:rsidR="00C211DB">
              <w:rPr>
                <w:noProof/>
                <w:webHidden/>
              </w:rPr>
              <w:fldChar w:fldCharType="separate"/>
            </w:r>
            <w:r w:rsidR="00C211DB">
              <w:rPr>
                <w:noProof/>
                <w:webHidden/>
              </w:rPr>
              <w:t>59</w:t>
            </w:r>
            <w:r w:rsidR="00C211DB">
              <w:rPr>
                <w:noProof/>
                <w:webHidden/>
              </w:rPr>
              <w:fldChar w:fldCharType="end"/>
            </w:r>
          </w:hyperlink>
        </w:p>
        <w:p w14:paraId="7D6A429C" w14:textId="78CD26DE" w:rsidR="00C211DB" w:rsidRDefault="005C3B6D">
          <w:pPr>
            <w:pStyle w:val="Sisluet5"/>
            <w:rPr>
              <w:rFonts w:asciiTheme="minorHAnsi" w:eastAsiaTheme="minorEastAsia" w:hAnsiTheme="minorHAnsi" w:cstheme="minorBidi"/>
              <w:noProof/>
              <w:lang w:eastAsia="fi-FI"/>
            </w:rPr>
          </w:pPr>
          <w:hyperlink w:anchor="_Toc525564995" w:history="1">
            <w:r w:rsidR="00C211DB" w:rsidRPr="00884E92">
              <w:rPr>
                <w:rStyle w:val="Hyperlinkki"/>
                <w:noProof/>
              </w:rPr>
              <w:t>3.6.1.2.11</w:t>
            </w:r>
            <w:r w:rsidR="00C211DB">
              <w:rPr>
                <w:rFonts w:asciiTheme="minorHAnsi" w:eastAsiaTheme="minorEastAsia" w:hAnsiTheme="minorHAnsi" w:cstheme="minorBidi"/>
                <w:noProof/>
                <w:lang w:eastAsia="fi-FI"/>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_Toc525564995 \h </w:instrText>
            </w:r>
            <w:r w:rsidR="00C211DB">
              <w:rPr>
                <w:noProof/>
                <w:webHidden/>
              </w:rPr>
            </w:r>
            <w:r w:rsidR="00C211DB">
              <w:rPr>
                <w:noProof/>
                <w:webHidden/>
              </w:rPr>
              <w:fldChar w:fldCharType="separate"/>
            </w:r>
            <w:r w:rsidR="00C211DB">
              <w:rPr>
                <w:noProof/>
                <w:webHidden/>
              </w:rPr>
              <w:t>60</w:t>
            </w:r>
            <w:r w:rsidR="00C211DB">
              <w:rPr>
                <w:noProof/>
                <w:webHidden/>
              </w:rPr>
              <w:fldChar w:fldCharType="end"/>
            </w:r>
          </w:hyperlink>
        </w:p>
        <w:p w14:paraId="708A4AB0" w14:textId="1AA7A57C" w:rsidR="00C211DB" w:rsidRDefault="005C3B6D">
          <w:pPr>
            <w:pStyle w:val="Sisluet5"/>
            <w:rPr>
              <w:rFonts w:asciiTheme="minorHAnsi" w:eastAsiaTheme="minorEastAsia" w:hAnsiTheme="minorHAnsi" w:cstheme="minorBidi"/>
              <w:noProof/>
              <w:lang w:eastAsia="fi-FI"/>
            </w:rPr>
          </w:pPr>
          <w:hyperlink w:anchor="_Toc525564996" w:history="1">
            <w:r w:rsidR="00C211DB" w:rsidRPr="00884E92">
              <w:rPr>
                <w:rStyle w:val="Hyperlinkki"/>
                <w:noProof/>
              </w:rPr>
              <w:t>3.6.1.2.12</w:t>
            </w:r>
            <w:r w:rsidR="00C211DB">
              <w:rPr>
                <w:rFonts w:asciiTheme="minorHAnsi" w:eastAsiaTheme="minorEastAsia" w:hAnsiTheme="minorHAnsi" w:cstheme="minorBidi"/>
                <w:noProof/>
                <w:lang w:eastAsia="fi-FI"/>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_Toc525564996 \h </w:instrText>
            </w:r>
            <w:r w:rsidR="00C211DB">
              <w:rPr>
                <w:noProof/>
                <w:webHidden/>
              </w:rPr>
            </w:r>
            <w:r w:rsidR="00C211DB">
              <w:rPr>
                <w:noProof/>
                <w:webHidden/>
              </w:rPr>
              <w:fldChar w:fldCharType="separate"/>
            </w:r>
            <w:r w:rsidR="00C211DB">
              <w:rPr>
                <w:noProof/>
                <w:webHidden/>
              </w:rPr>
              <w:t>60</w:t>
            </w:r>
            <w:r w:rsidR="00C211DB">
              <w:rPr>
                <w:noProof/>
                <w:webHidden/>
              </w:rPr>
              <w:fldChar w:fldCharType="end"/>
            </w:r>
          </w:hyperlink>
        </w:p>
        <w:p w14:paraId="0460310F" w14:textId="5C63A57E" w:rsidR="00C211DB" w:rsidRDefault="005C3B6D">
          <w:pPr>
            <w:pStyle w:val="Sisluet5"/>
            <w:rPr>
              <w:rFonts w:asciiTheme="minorHAnsi" w:eastAsiaTheme="minorEastAsia" w:hAnsiTheme="minorHAnsi" w:cstheme="minorBidi"/>
              <w:noProof/>
              <w:lang w:eastAsia="fi-FI"/>
            </w:rPr>
          </w:pPr>
          <w:hyperlink w:anchor="_Toc525564997" w:history="1">
            <w:r w:rsidR="00C211DB" w:rsidRPr="00884E92">
              <w:rPr>
                <w:rStyle w:val="Hyperlinkki"/>
                <w:noProof/>
              </w:rPr>
              <w:t>3.6.1.2.13</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_Toc525564997 \h </w:instrText>
            </w:r>
            <w:r w:rsidR="00C211DB">
              <w:rPr>
                <w:noProof/>
                <w:webHidden/>
              </w:rPr>
            </w:r>
            <w:r w:rsidR="00C211DB">
              <w:rPr>
                <w:noProof/>
                <w:webHidden/>
              </w:rPr>
              <w:fldChar w:fldCharType="separate"/>
            </w:r>
            <w:r w:rsidR="00C211DB">
              <w:rPr>
                <w:noProof/>
                <w:webHidden/>
              </w:rPr>
              <w:t>60</w:t>
            </w:r>
            <w:r w:rsidR="00C211DB">
              <w:rPr>
                <w:noProof/>
                <w:webHidden/>
              </w:rPr>
              <w:fldChar w:fldCharType="end"/>
            </w:r>
          </w:hyperlink>
        </w:p>
        <w:p w14:paraId="7946CE4F" w14:textId="3249D081" w:rsidR="00C211DB" w:rsidRDefault="005C3B6D">
          <w:pPr>
            <w:pStyle w:val="Sisluet5"/>
            <w:rPr>
              <w:rFonts w:asciiTheme="minorHAnsi" w:eastAsiaTheme="minorEastAsia" w:hAnsiTheme="minorHAnsi" w:cstheme="minorBidi"/>
              <w:noProof/>
              <w:lang w:eastAsia="fi-FI"/>
            </w:rPr>
          </w:pPr>
          <w:hyperlink w:anchor="_Toc525564998" w:history="1">
            <w:r w:rsidR="00C211DB" w:rsidRPr="00884E92">
              <w:rPr>
                <w:rStyle w:val="Hyperlinkki"/>
                <w:noProof/>
              </w:rPr>
              <w:t>3.6.1.2.14</w:t>
            </w:r>
            <w:r w:rsidR="00C211DB">
              <w:rPr>
                <w:rFonts w:asciiTheme="minorHAnsi" w:eastAsiaTheme="minorEastAsia" w:hAnsiTheme="minorHAnsi" w:cstheme="minorBidi"/>
                <w:noProof/>
                <w:lang w:eastAsia="fi-FI"/>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_Toc525564998 \h </w:instrText>
            </w:r>
            <w:r w:rsidR="00C211DB">
              <w:rPr>
                <w:noProof/>
                <w:webHidden/>
              </w:rPr>
            </w:r>
            <w:r w:rsidR="00C211DB">
              <w:rPr>
                <w:noProof/>
                <w:webHidden/>
              </w:rPr>
              <w:fldChar w:fldCharType="separate"/>
            </w:r>
            <w:r w:rsidR="00C211DB">
              <w:rPr>
                <w:noProof/>
                <w:webHidden/>
              </w:rPr>
              <w:t>61</w:t>
            </w:r>
            <w:r w:rsidR="00C211DB">
              <w:rPr>
                <w:noProof/>
                <w:webHidden/>
              </w:rPr>
              <w:fldChar w:fldCharType="end"/>
            </w:r>
          </w:hyperlink>
        </w:p>
        <w:p w14:paraId="2C659FF1" w14:textId="3554781D" w:rsidR="00C211DB" w:rsidRDefault="005C3B6D">
          <w:pPr>
            <w:pStyle w:val="Sisluet5"/>
            <w:rPr>
              <w:rFonts w:asciiTheme="minorHAnsi" w:eastAsiaTheme="minorEastAsia" w:hAnsiTheme="minorHAnsi" w:cstheme="minorBidi"/>
              <w:noProof/>
              <w:lang w:eastAsia="fi-FI"/>
            </w:rPr>
          </w:pPr>
          <w:hyperlink w:anchor="_Toc525564999" w:history="1">
            <w:r w:rsidR="00C211DB" w:rsidRPr="00884E92">
              <w:rPr>
                <w:rStyle w:val="Hyperlinkki"/>
                <w:noProof/>
              </w:rPr>
              <w:t>3.6.1.2.15</w:t>
            </w:r>
            <w:r w:rsidR="00C211DB">
              <w:rPr>
                <w:rFonts w:asciiTheme="minorHAnsi" w:eastAsiaTheme="minorEastAsia" w:hAnsiTheme="minorHAnsi" w:cstheme="minorBidi"/>
                <w:noProof/>
                <w:lang w:eastAsia="fi-FI"/>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_Toc525564999 \h </w:instrText>
            </w:r>
            <w:r w:rsidR="00C211DB">
              <w:rPr>
                <w:noProof/>
                <w:webHidden/>
              </w:rPr>
            </w:r>
            <w:r w:rsidR="00C211DB">
              <w:rPr>
                <w:noProof/>
                <w:webHidden/>
              </w:rPr>
              <w:fldChar w:fldCharType="separate"/>
            </w:r>
            <w:r w:rsidR="00C211DB">
              <w:rPr>
                <w:noProof/>
                <w:webHidden/>
              </w:rPr>
              <w:t>61</w:t>
            </w:r>
            <w:r w:rsidR="00C211DB">
              <w:rPr>
                <w:noProof/>
                <w:webHidden/>
              </w:rPr>
              <w:fldChar w:fldCharType="end"/>
            </w:r>
          </w:hyperlink>
        </w:p>
        <w:p w14:paraId="51B5A21D" w14:textId="00406F60"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5000" w:history="1">
            <w:r w:rsidR="00C211DB" w:rsidRPr="00884E92">
              <w:rPr>
                <w:rStyle w:val="Hyperlinkki"/>
                <w:noProof/>
              </w:rPr>
              <w:t>3.7</w:t>
            </w:r>
            <w:r w:rsidR="00C211DB">
              <w:rPr>
                <w:rFonts w:asciiTheme="minorHAnsi" w:eastAsiaTheme="minorEastAsia" w:hAnsiTheme="minorHAnsi" w:cstheme="minorBidi"/>
                <w:noProof/>
                <w:lang w:eastAsia="fi-FI"/>
              </w:rPr>
              <w:tab/>
            </w:r>
            <w:r w:rsidR="00C211DB" w:rsidRPr="00884E92">
              <w:rPr>
                <w:rStyle w:val="Hyperlinkki"/>
                <w:noProof/>
              </w:rPr>
              <w:t>Toimenpiteet</w:t>
            </w:r>
            <w:r w:rsidR="00C211DB">
              <w:rPr>
                <w:noProof/>
                <w:webHidden/>
              </w:rPr>
              <w:tab/>
            </w:r>
            <w:r w:rsidR="00C211DB">
              <w:rPr>
                <w:noProof/>
                <w:webHidden/>
              </w:rPr>
              <w:fldChar w:fldCharType="begin"/>
            </w:r>
            <w:r w:rsidR="00C211DB">
              <w:rPr>
                <w:noProof/>
                <w:webHidden/>
              </w:rPr>
              <w:instrText xml:space="preserve"> PAGEREF _Toc525565000 \h </w:instrText>
            </w:r>
            <w:r w:rsidR="00C211DB">
              <w:rPr>
                <w:noProof/>
                <w:webHidden/>
              </w:rPr>
            </w:r>
            <w:r w:rsidR="00C211DB">
              <w:rPr>
                <w:noProof/>
                <w:webHidden/>
              </w:rPr>
              <w:fldChar w:fldCharType="separate"/>
            </w:r>
            <w:r w:rsidR="00C211DB">
              <w:rPr>
                <w:noProof/>
                <w:webHidden/>
              </w:rPr>
              <w:t>61</w:t>
            </w:r>
            <w:r w:rsidR="00C211DB">
              <w:rPr>
                <w:noProof/>
                <w:webHidden/>
              </w:rPr>
              <w:fldChar w:fldCharType="end"/>
            </w:r>
          </w:hyperlink>
        </w:p>
        <w:p w14:paraId="401909E7" w14:textId="2E7509DF" w:rsidR="00C211DB" w:rsidRDefault="005C3B6D">
          <w:pPr>
            <w:pStyle w:val="Sisluet3"/>
            <w:rPr>
              <w:rFonts w:asciiTheme="minorHAnsi" w:eastAsiaTheme="minorEastAsia" w:hAnsiTheme="minorHAnsi" w:cstheme="minorBidi"/>
              <w:noProof/>
              <w:lang w:eastAsia="fi-FI"/>
            </w:rPr>
          </w:pPr>
          <w:hyperlink w:anchor="_Toc525565001" w:history="1">
            <w:r w:rsidR="00C211DB" w:rsidRPr="00884E92">
              <w:rPr>
                <w:rStyle w:val="Hyperlinkki"/>
                <w:noProof/>
              </w:rPr>
              <w:t>3.7.1</w:t>
            </w:r>
            <w:r w:rsidR="00C211DB">
              <w:rPr>
                <w:rFonts w:asciiTheme="minorHAnsi" w:eastAsiaTheme="minorEastAsia" w:hAnsiTheme="minorHAnsi" w:cstheme="minorBidi"/>
                <w:noProof/>
                <w:lang w:eastAsia="fi-FI"/>
              </w:rPr>
              <w:tab/>
            </w:r>
            <w:r w:rsidR="00C211DB" w:rsidRPr="00884E92">
              <w:rPr>
                <w:rStyle w:val="Hyperlinkki"/>
                <w:noProof/>
              </w:rPr>
              <w:t>Optometrinen toimenpide - observation</w:t>
            </w:r>
            <w:r w:rsidR="00C211DB">
              <w:rPr>
                <w:noProof/>
                <w:webHidden/>
              </w:rPr>
              <w:tab/>
            </w:r>
            <w:r w:rsidR="00C211DB">
              <w:rPr>
                <w:noProof/>
                <w:webHidden/>
              </w:rPr>
              <w:fldChar w:fldCharType="begin"/>
            </w:r>
            <w:r w:rsidR="00C211DB">
              <w:rPr>
                <w:noProof/>
                <w:webHidden/>
              </w:rPr>
              <w:instrText xml:space="preserve"> PAGEREF _Toc525565001 \h </w:instrText>
            </w:r>
            <w:r w:rsidR="00C211DB">
              <w:rPr>
                <w:noProof/>
                <w:webHidden/>
              </w:rPr>
            </w:r>
            <w:r w:rsidR="00C211DB">
              <w:rPr>
                <w:noProof/>
                <w:webHidden/>
              </w:rPr>
              <w:fldChar w:fldCharType="separate"/>
            </w:r>
            <w:r w:rsidR="00C211DB">
              <w:rPr>
                <w:noProof/>
                <w:webHidden/>
              </w:rPr>
              <w:t>62</w:t>
            </w:r>
            <w:r w:rsidR="00C211DB">
              <w:rPr>
                <w:noProof/>
                <w:webHidden/>
              </w:rPr>
              <w:fldChar w:fldCharType="end"/>
            </w:r>
          </w:hyperlink>
        </w:p>
        <w:p w14:paraId="1B9DB4D1" w14:textId="6F926694" w:rsidR="00C211DB" w:rsidRDefault="005C3B6D">
          <w:pPr>
            <w:pStyle w:val="Sisluet4"/>
            <w:rPr>
              <w:rFonts w:asciiTheme="minorHAnsi" w:eastAsiaTheme="minorEastAsia" w:hAnsiTheme="minorHAnsi" w:cstheme="minorBidi"/>
              <w:noProof/>
              <w:lang w:eastAsia="fi-FI"/>
            </w:rPr>
          </w:pPr>
          <w:hyperlink w:anchor="_Toc525565002" w:history="1">
            <w:r w:rsidR="00C211DB" w:rsidRPr="00884E92">
              <w:rPr>
                <w:rStyle w:val="Hyperlinkki"/>
                <w:noProof/>
              </w:rPr>
              <w:t>3.7.1.1</w:t>
            </w:r>
            <w:r w:rsidR="00C211DB">
              <w:rPr>
                <w:rFonts w:asciiTheme="minorHAnsi" w:eastAsiaTheme="minorEastAsia" w:hAnsiTheme="minorHAnsi" w:cstheme="minorBidi"/>
                <w:noProof/>
                <w:lang w:eastAsia="fi-FI"/>
              </w:rPr>
              <w:tab/>
            </w:r>
            <w:r w:rsidR="00C211DB" w:rsidRPr="00884E92">
              <w:rPr>
                <w:rStyle w:val="Hyperlinkki"/>
                <w:noProof/>
              </w:rPr>
              <w:t>Lisätiedot optometrisestä toimenpiteestä - observation</w:t>
            </w:r>
            <w:r w:rsidR="00C211DB">
              <w:rPr>
                <w:noProof/>
                <w:webHidden/>
              </w:rPr>
              <w:tab/>
            </w:r>
            <w:r w:rsidR="00C211DB">
              <w:rPr>
                <w:noProof/>
                <w:webHidden/>
              </w:rPr>
              <w:fldChar w:fldCharType="begin"/>
            </w:r>
            <w:r w:rsidR="00C211DB">
              <w:rPr>
                <w:noProof/>
                <w:webHidden/>
              </w:rPr>
              <w:instrText xml:space="preserve"> PAGEREF _Toc525565002 \h </w:instrText>
            </w:r>
            <w:r w:rsidR="00C211DB">
              <w:rPr>
                <w:noProof/>
                <w:webHidden/>
              </w:rPr>
            </w:r>
            <w:r w:rsidR="00C211DB">
              <w:rPr>
                <w:noProof/>
                <w:webHidden/>
              </w:rPr>
              <w:fldChar w:fldCharType="separate"/>
            </w:r>
            <w:r w:rsidR="00C211DB">
              <w:rPr>
                <w:noProof/>
                <w:webHidden/>
              </w:rPr>
              <w:t>62</w:t>
            </w:r>
            <w:r w:rsidR="00C211DB">
              <w:rPr>
                <w:noProof/>
                <w:webHidden/>
              </w:rPr>
              <w:fldChar w:fldCharType="end"/>
            </w:r>
          </w:hyperlink>
        </w:p>
        <w:p w14:paraId="0C2E7DDC" w14:textId="11A536BE" w:rsidR="00C211DB" w:rsidRDefault="005C3B6D">
          <w:pPr>
            <w:pStyle w:val="Sisluet3"/>
            <w:rPr>
              <w:rFonts w:asciiTheme="minorHAnsi" w:eastAsiaTheme="minorEastAsia" w:hAnsiTheme="minorHAnsi" w:cstheme="minorBidi"/>
              <w:noProof/>
              <w:lang w:eastAsia="fi-FI"/>
            </w:rPr>
          </w:pPr>
          <w:hyperlink w:anchor="_Toc525565003" w:history="1">
            <w:r w:rsidR="00C211DB" w:rsidRPr="00884E92">
              <w:rPr>
                <w:rStyle w:val="Hyperlinkki"/>
                <w:noProof/>
              </w:rPr>
              <w:t>3.7.2</w:t>
            </w:r>
            <w:r w:rsidR="00C211DB">
              <w:rPr>
                <w:rFonts w:asciiTheme="minorHAnsi" w:eastAsiaTheme="minorEastAsia" w:hAnsiTheme="minorHAnsi" w:cstheme="minorBidi"/>
                <w:noProof/>
                <w:lang w:eastAsia="fi-FI"/>
              </w:rPr>
              <w:tab/>
            </w:r>
            <w:r w:rsidR="00C211DB" w:rsidRPr="00884E92">
              <w:rPr>
                <w:rStyle w:val="Hyperlinkki"/>
                <w:noProof/>
              </w:rPr>
              <w:t>Muu optometrinen toimenpide - observation</w:t>
            </w:r>
            <w:r w:rsidR="00C211DB">
              <w:rPr>
                <w:noProof/>
                <w:webHidden/>
              </w:rPr>
              <w:tab/>
            </w:r>
            <w:r w:rsidR="00C211DB">
              <w:rPr>
                <w:noProof/>
                <w:webHidden/>
              </w:rPr>
              <w:fldChar w:fldCharType="begin"/>
            </w:r>
            <w:r w:rsidR="00C211DB">
              <w:rPr>
                <w:noProof/>
                <w:webHidden/>
              </w:rPr>
              <w:instrText xml:space="preserve"> PAGEREF _Toc525565003 \h </w:instrText>
            </w:r>
            <w:r w:rsidR="00C211DB">
              <w:rPr>
                <w:noProof/>
                <w:webHidden/>
              </w:rPr>
            </w:r>
            <w:r w:rsidR="00C211DB">
              <w:rPr>
                <w:noProof/>
                <w:webHidden/>
              </w:rPr>
              <w:fldChar w:fldCharType="separate"/>
            </w:r>
            <w:r w:rsidR="00C211DB">
              <w:rPr>
                <w:noProof/>
                <w:webHidden/>
              </w:rPr>
              <w:t>63</w:t>
            </w:r>
            <w:r w:rsidR="00C211DB">
              <w:rPr>
                <w:noProof/>
                <w:webHidden/>
              </w:rPr>
              <w:fldChar w:fldCharType="end"/>
            </w:r>
          </w:hyperlink>
        </w:p>
        <w:p w14:paraId="6E9F22C8" w14:textId="0DA81A36"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5004" w:history="1">
            <w:r w:rsidR="00C211DB" w:rsidRPr="00884E92">
              <w:rPr>
                <w:rStyle w:val="Hyperlinkki"/>
                <w:noProof/>
              </w:rPr>
              <w:t>3.8</w:t>
            </w:r>
            <w:r w:rsidR="00C211DB">
              <w:rPr>
                <w:rFonts w:asciiTheme="minorHAnsi" w:eastAsiaTheme="minorEastAsia" w:hAnsiTheme="minorHAnsi" w:cstheme="minorBidi"/>
                <w:noProof/>
                <w:lang w:eastAsia="fi-FI"/>
              </w:rPr>
              <w:tab/>
            </w:r>
            <w:r w:rsidR="00C211DB" w:rsidRPr="00884E92">
              <w:rPr>
                <w:rStyle w:val="Hyperlinkki"/>
                <w:noProof/>
              </w:rPr>
              <w:t>Lausunnot</w:t>
            </w:r>
            <w:r w:rsidR="00C211DB">
              <w:rPr>
                <w:noProof/>
                <w:webHidden/>
              </w:rPr>
              <w:tab/>
            </w:r>
            <w:r w:rsidR="00C211DB">
              <w:rPr>
                <w:noProof/>
                <w:webHidden/>
              </w:rPr>
              <w:fldChar w:fldCharType="begin"/>
            </w:r>
            <w:r w:rsidR="00C211DB">
              <w:rPr>
                <w:noProof/>
                <w:webHidden/>
              </w:rPr>
              <w:instrText xml:space="preserve"> PAGEREF _Toc525565004 \h </w:instrText>
            </w:r>
            <w:r w:rsidR="00C211DB">
              <w:rPr>
                <w:noProof/>
                <w:webHidden/>
              </w:rPr>
            </w:r>
            <w:r w:rsidR="00C211DB">
              <w:rPr>
                <w:noProof/>
                <w:webHidden/>
              </w:rPr>
              <w:fldChar w:fldCharType="separate"/>
            </w:r>
            <w:r w:rsidR="00C211DB">
              <w:rPr>
                <w:noProof/>
                <w:webHidden/>
              </w:rPr>
              <w:t>63</w:t>
            </w:r>
            <w:r w:rsidR="00C211DB">
              <w:rPr>
                <w:noProof/>
                <w:webHidden/>
              </w:rPr>
              <w:fldChar w:fldCharType="end"/>
            </w:r>
          </w:hyperlink>
        </w:p>
        <w:p w14:paraId="6A0645E5" w14:textId="6B27D70B" w:rsidR="00C211DB" w:rsidRDefault="005C3B6D">
          <w:pPr>
            <w:pStyle w:val="Sisluet3"/>
            <w:rPr>
              <w:rFonts w:asciiTheme="minorHAnsi" w:eastAsiaTheme="minorEastAsia" w:hAnsiTheme="minorHAnsi" w:cstheme="minorBidi"/>
              <w:noProof/>
              <w:lang w:eastAsia="fi-FI"/>
            </w:rPr>
          </w:pPr>
          <w:hyperlink w:anchor="_Toc525565005" w:history="1">
            <w:r w:rsidR="00C211DB" w:rsidRPr="00884E92">
              <w:rPr>
                <w:rStyle w:val="Hyperlinkki"/>
                <w:noProof/>
              </w:rPr>
              <w:t>3.8.1</w:t>
            </w:r>
            <w:r w:rsidR="00C211DB">
              <w:rPr>
                <w:rFonts w:asciiTheme="minorHAnsi" w:eastAsiaTheme="minorEastAsia" w:hAnsiTheme="minorHAnsi" w:cstheme="minorBidi"/>
                <w:noProof/>
                <w:lang w:eastAsia="fi-FI"/>
              </w:rPr>
              <w:tab/>
            </w:r>
            <w:r w:rsidR="00C211DB" w:rsidRPr="00884E92">
              <w:rPr>
                <w:rStyle w:val="Hyperlinkki"/>
                <w:noProof/>
              </w:rPr>
              <w:t>Lausunnot - organizer</w:t>
            </w:r>
            <w:r w:rsidR="00C211DB">
              <w:rPr>
                <w:noProof/>
                <w:webHidden/>
              </w:rPr>
              <w:tab/>
            </w:r>
            <w:r w:rsidR="00C211DB">
              <w:rPr>
                <w:noProof/>
                <w:webHidden/>
              </w:rPr>
              <w:fldChar w:fldCharType="begin"/>
            </w:r>
            <w:r w:rsidR="00C211DB">
              <w:rPr>
                <w:noProof/>
                <w:webHidden/>
              </w:rPr>
              <w:instrText xml:space="preserve"> PAGEREF _Toc525565005 \h </w:instrText>
            </w:r>
            <w:r w:rsidR="00C211DB">
              <w:rPr>
                <w:noProof/>
                <w:webHidden/>
              </w:rPr>
            </w:r>
            <w:r w:rsidR="00C211DB">
              <w:rPr>
                <w:noProof/>
                <w:webHidden/>
              </w:rPr>
              <w:fldChar w:fldCharType="separate"/>
            </w:r>
            <w:r w:rsidR="00C211DB">
              <w:rPr>
                <w:noProof/>
                <w:webHidden/>
              </w:rPr>
              <w:t>63</w:t>
            </w:r>
            <w:r w:rsidR="00C211DB">
              <w:rPr>
                <w:noProof/>
                <w:webHidden/>
              </w:rPr>
              <w:fldChar w:fldCharType="end"/>
            </w:r>
          </w:hyperlink>
        </w:p>
        <w:p w14:paraId="0DB44A1F" w14:textId="5CFFD189" w:rsidR="00C211DB" w:rsidRDefault="005C3B6D">
          <w:pPr>
            <w:pStyle w:val="Sisluet4"/>
            <w:rPr>
              <w:rFonts w:asciiTheme="minorHAnsi" w:eastAsiaTheme="minorEastAsia" w:hAnsiTheme="minorHAnsi" w:cstheme="minorBidi"/>
              <w:noProof/>
              <w:lang w:eastAsia="fi-FI"/>
            </w:rPr>
          </w:pPr>
          <w:hyperlink w:anchor="_Toc525565006" w:history="1">
            <w:r w:rsidR="00C211DB" w:rsidRPr="00884E92">
              <w:rPr>
                <w:rStyle w:val="Hyperlinkki"/>
                <w:noProof/>
              </w:rPr>
              <w:t>3.8.1.1</w:t>
            </w:r>
            <w:r w:rsidR="00C211DB">
              <w:rPr>
                <w:rFonts w:asciiTheme="minorHAnsi" w:eastAsiaTheme="minorEastAsia" w:hAnsiTheme="minorHAnsi" w:cstheme="minorBidi"/>
                <w:noProof/>
                <w:lang w:eastAsia="fi-FI"/>
              </w:rPr>
              <w:tab/>
            </w:r>
            <w:r w:rsidR="00C211DB" w:rsidRPr="00884E92">
              <w:rPr>
                <w:rStyle w:val="Hyperlinkki"/>
                <w:noProof/>
              </w:rPr>
              <w:t>Ajoterveyslomake - observation</w:t>
            </w:r>
            <w:r w:rsidR="00C211DB">
              <w:rPr>
                <w:noProof/>
                <w:webHidden/>
              </w:rPr>
              <w:tab/>
            </w:r>
            <w:r w:rsidR="00C211DB">
              <w:rPr>
                <w:noProof/>
                <w:webHidden/>
              </w:rPr>
              <w:fldChar w:fldCharType="begin"/>
            </w:r>
            <w:r w:rsidR="00C211DB">
              <w:rPr>
                <w:noProof/>
                <w:webHidden/>
              </w:rPr>
              <w:instrText xml:space="preserve"> PAGEREF _Toc525565006 \h </w:instrText>
            </w:r>
            <w:r w:rsidR="00C211DB">
              <w:rPr>
                <w:noProof/>
                <w:webHidden/>
              </w:rPr>
            </w:r>
            <w:r w:rsidR="00C211DB">
              <w:rPr>
                <w:noProof/>
                <w:webHidden/>
              </w:rPr>
              <w:fldChar w:fldCharType="separate"/>
            </w:r>
            <w:r w:rsidR="00C211DB">
              <w:rPr>
                <w:noProof/>
                <w:webHidden/>
              </w:rPr>
              <w:t>64</w:t>
            </w:r>
            <w:r w:rsidR="00C211DB">
              <w:rPr>
                <w:noProof/>
                <w:webHidden/>
              </w:rPr>
              <w:fldChar w:fldCharType="end"/>
            </w:r>
          </w:hyperlink>
        </w:p>
        <w:p w14:paraId="588C3843" w14:textId="022375E5" w:rsidR="00C211DB" w:rsidRDefault="005C3B6D">
          <w:pPr>
            <w:pStyle w:val="Sisluet4"/>
            <w:rPr>
              <w:rFonts w:asciiTheme="minorHAnsi" w:eastAsiaTheme="minorEastAsia" w:hAnsiTheme="minorHAnsi" w:cstheme="minorBidi"/>
              <w:noProof/>
              <w:lang w:eastAsia="fi-FI"/>
            </w:rPr>
          </w:pPr>
          <w:hyperlink w:anchor="_Toc525565007" w:history="1">
            <w:r w:rsidR="00C211DB" w:rsidRPr="00884E92">
              <w:rPr>
                <w:rStyle w:val="Hyperlinkki"/>
                <w:noProof/>
              </w:rPr>
              <w:t>3.8.1.2</w:t>
            </w:r>
            <w:r w:rsidR="00C211DB">
              <w:rPr>
                <w:rFonts w:asciiTheme="minorHAnsi" w:eastAsiaTheme="minorEastAsia" w:hAnsiTheme="minorHAnsi" w:cstheme="minorBidi"/>
                <w:noProof/>
                <w:lang w:eastAsia="fi-FI"/>
              </w:rPr>
              <w:tab/>
            </w:r>
            <w:r w:rsidR="00C211DB" w:rsidRPr="00884E92">
              <w:rPr>
                <w:rStyle w:val="Hyperlinkki"/>
                <w:noProof/>
              </w:rPr>
              <w:t>Muut lomakkeet ja lausunnot - observation</w:t>
            </w:r>
            <w:r w:rsidR="00C211DB">
              <w:rPr>
                <w:noProof/>
                <w:webHidden/>
              </w:rPr>
              <w:tab/>
            </w:r>
            <w:r w:rsidR="00C211DB">
              <w:rPr>
                <w:noProof/>
                <w:webHidden/>
              </w:rPr>
              <w:fldChar w:fldCharType="begin"/>
            </w:r>
            <w:r w:rsidR="00C211DB">
              <w:rPr>
                <w:noProof/>
                <w:webHidden/>
              </w:rPr>
              <w:instrText xml:space="preserve"> PAGEREF _Toc525565007 \h </w:instrText>
            </w:r>
            <w:r w:rsidR="00C211DB">
              <w:rPr>
                <w:noProof/>
                <w:webHidden/>
              </w:rPr>
            </w:r>
            <w:r w:rsidR="00C211DB">
              <w:rPr>
                <w:noProof/>
                <w:webHidden/>
              </w:rPr>
              <w:fldChar w:fldCharType="separate"/>
            </w:r>
            <w:r w:rsidR="00C211DB">
              <w:rPr>
                <w:noProof/>
                <w:webHidden/>
              </w:rPr>
              <w:t>64</w:t>
            </w:r>
            <w:r w:rsidR="00C211DB">
              <w:rPr>
                <w:noProof/>
                <w:webHidden/>
              </w:rPr>
              <w:fldChar w:fldCharType="end"/>
            </w:r>
          </w:hyperlink>
        </w:p>
        <w:p w14:paraId="16575A9A" w14:textId="307C9977" w:rsidR="00C211DB" w:rsidRDefault="005C3B6D">
          <w:pPr>
            <w:pStyle w:val="Sisluet4"/>
            <w:rPr>
              <w:rFonts w:asciiTheme="minorHAnsi" w:eastAsiaTheme="minorEastAsia" w:hAnsiTheme="minorHAnsi" w:cstheme="minorBidi"/>
              <w:noProof/>
              <w:lang w:eastAsia="fi-FI"/>
            </w:rPr>
          </w:pPr>
          <w:hyperlink w:anchor="_Toc525565008" w:history="1">
            <w:r w:rsidR="00C211DB" w:rsidRPr="00884E92">
              <w:rPr>
                <w:rStyle w:val="Hyperlinkki"/>
                <w:noProof/>
              </w:rPr>
              <w:t>3.8.1.3</w:t>
            </w:r>
            <w:r w:rsidR="00C211DB">
              <w:rPr>
                <w:rFonts w:asciiTheme="minorHAnsi" w:eastAsiaTheme="minorEastAsia" w:hAnsiTheme="minorHAnsi" w:cstheme="minorBidi"/>
                <w:noProof/>
                <w:lang w:eastAsia="fi-FI"/>
              </w:rPr>
              <w:tab/>
            </w:r>
            <w:r w:rsidR="00C211DB" w:rsidRPr="00884E92">
              <w:rPr>
                <w:rStyle w:val="Hyperlinkki"/>
                <w:noProof/>
              </w:rPr>
              <w:t>Lausuntoteksti tai lisätiedot muista lomakkeista ja lausunnoista - observation</w:t>
            </w:r>
            <w:r w:rsidR="00C211DB">
              <w:rPr>
                <w:noProof/>
                <w:webHidden/>
              </w:rPr>
              <w:tab/>
            </w:r>
            <w:r w:rsidR="00C211DB">
              <w:rPr>
                <w:noProof/>
                <w:webHidden/>
              </w:rPr>
              <w:fldChar w:fldCharType="begin"/>
            </w:r>
            <w:r w:rsidR="00C211DB">
              <w:rPr>
                <w:noProof/>
                <w:webHidden/>
              </w:rPr>
              <w:instrText xml:space="preserve"> PAGEREF _Toc525565008 \h </w:instrText>
            </w:r>
            <w:r w:rsidR="00C211DB">
              <w:rPr>
                <w:noProof/>
                <w:webHidden/>
              </w:rPr>
            </w:r>
            <w:r w:rsidR="00C211DB">
              <w:rPr>
                <w:noProof/>
                <w:webHidden/>
              </w:rPr>
              <w:fldChar w:fldCharType="separate"/>
            </w:r>
            <w:r w:rsidR="00C211DB">
              <w:rPr>
                <w:noProof/>
                <w:webHidden/>
              </w:rPr>
              <w:t>64</w:t>
            </w:r>
            <w:r w:rsidR="00C211DB">
              <w:rPr>
                <w:noProof/>
                <w:webHidden/>
              </w:rPr>
              <w:fldChar w:fldCharType="end"/>
            </w:r>
          </w:hyperlink>
        </w:p>
        <w:p w14:paraId="303B8DE1" w14:textId="23F33E52"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5009" w:history="1">
            <w:r w:rsidR="00C211DB" w:rsidRPr="00884E92">
              <w:rPr>
                <w:rStyle w:val="Hyperlinkki"/>
                <w:noProof/>
              </w:rPr>
              <w:t>3.9</w:t>
            </w:r>
            <w:r w:rsidR="00C211DB">
              <w:rPr>
                <w:rFonts w:asciiTheme="minorHAnsi" w:eastAsiaTheme="minorEastAsia" w:hAnsiTheme="minorHAnsi" w:cstheme="minorBidi"/>
                <w:noProof/>
                <w:lang w:eastAsia="fi-FI"/>
              </w:rPr>
              <w:tab/>
            </w:r>
            <w:r w:rsidR="00C211DB" w:rsidRPr="00884E92">
              <w:rPr>
                <w:rStyle w:val="Hyperlinkki"/>
                <w:noProof/>
              </w:rPr>
              <w:t>Suunnitelma</w:t>
            </w:r>
            <w:r w:rsidR="00C211DB">
              <w:rPr>
                <w:noProof/>
                <w:webHidden/>
              </w:rPr>
              <w:tab/>
            </w:r>
            <w:r w:rsidR="00C211DB">
              <w:rPr>
                <w:noProof/>
                <w:webHidden/>
              </w:rPr>
              <w:fldChar w:fldCharType="begin"/>
            </w:r>
            <w:r w:rsidR="00C211DB">
              <w:rPr>
                <w:noProof/>
                <w:webHidden/>
              </w:rPr>
              <w:instrText xml:space="preserve"> PAGEREF _Toc525565009 \h </w:instrText>
            </w:r>
            <w:r w:rsidR="00C211DB">
              <w:rPr>
                <w:noProof/>
                <w:webHidden/>
              </w:rPr>
            </w:r>
            <w:r w:rsidR="00C211DB">
              <w:rPr>
                <w:noProof/>
                <w:webHidden/>
              </w:rPr>
              <w:fldChar w:fldCharType="separate"/>
            </w:r>
            <w:r w:rsidR="00C211DB">
              <w:rPr>
                <w:noProof/>
                <w:webHidden/>
              </w:rPr>
              <w:t>65</w:t>
            </w:r>
            <w:r w:rsidR="00C211DB">
              <w:rPr>
                <w:noProof/>
                <w:webHidden/>
              </w:rPr>
              <w:fldChar w:fldCharType="end"/>
            </w:r>
          </w:hyperlink>
        </w:p>
        <w:p w14:paraId="77BEB299" w14:textId="62C99166" w:rsidR="00C211DB" w:rsidRDefault="005C3B6D">
          <w:pPr>
            <w:pStyle w:val="Sisluet3"/>
            <w:rPr>
              <w:rFonts w:asciiTheme="minorHAnsi" w:eastAsiaTheme="minorEastAsia" w:hAnsiTheme="minorHAnsi" w:cstheme="minorBidi"/>
              <w:noProof/>
              <w:lang w:eastAsia="fi-FI"/>
            </w:rPr>
          </w:pPr>
          <w:hyperlink w:anchor="_Toc525565010" w:history="1">
            <w:r w:rsidR="00C211DB" w:rsidRPr="00884E92">
              <w:rPr>
                <w:rStyle w:val="Hyperlinkki"/>
                <w:noProof/>
              </w:rPr>
              <w:t>3.9.1</w:t>
            </w:r>
            <w:r w:rsidR="00C211DB">
              <w:rPr>
                <w:rFonts w:asciiTheme="minorHAnsi" w:eastAsiaTheme="minorEastAsia" w:hAnsiTheme="minorHAnsi" w:cstheme="minorBidi"/>
                <w:noProof/>
                <w:lang w:eastAsia="fi-FI"/>
              </w:rPr>
              <w:tab/>
            </w:r>
            <w:r w:rsidR="00C211DB" w:rsidRPr="00884E92">
              <w:rPr>
                <w:rStyle w:val="Hyperlinkki"/>
                <w:noProof/>
              </w:rPr>
              <w:t>Suunnitelma - organizer</w:t>
            </w:r>
            <w:r w:rsidR="00C211DB">
              <w:rPr>
                <w:noProof/>
                <w:webHidden/>
              </w:rPr>
              <w:tab/>
            </w:r>
            <w:r w:rsidR="00C211DB">
              <w:rPr>
                <w:noProof/>
                <w:webHidden/>
              </w:rPr>
              <w:fldChar w:fldCharType="begin"/>
            </w:r>
            <w:r w:rsidR="00C211DB">
              <w:rPr>
                <w:noProof/>
                <w:webHidden/>
              </w:rPr>
              <w:instrText xml:space="preserve"> PAGEREF _Toc525565010 \h </w:instrText>
            </w:r>
            <w:r w:rsidR="00C211DB">
              <w:rPr>
                <w:noProof/>
                <w:webHidden/>
              </w:rPr>
            </w:r>
            <w:r w:rsidR="00C211DB">
              <w:rPr>
                <w:noProof/>
                <w:webHidden/>
              </w:rPr>
              <w:fldChar w:fldCharType="separate"/>
            </w:r>
            <w:r w:rsidR="00C211DB">
              <w:rPr>
                <w:noProof/>
                <w:webHidden/>
              </w:rPr>
              <w:t>65</w:t>
            </w:r>
            <w:r w:rsidR="00C211DB">
              <w:rPr>
                <w:noProof/>
                <w:webHidden/>
              </w:rPr>
              <w:fldChar w:fldCharType="end"/>
            </w:r>
          </w:hyperlink>
        </w:p>
        <w:p w14:paraId="69D68AD2" w14:textId="76D1792C" w:rsidR="00C211DB" w:rsidRDefault="005C3B6D">
          <w:pPr>
            <w:pStyle w:val="Sisluet4"/>
            <w:rPr>
              <w:rFonts w:asciiTheme="minorHAnsi" w:eastAsiaTheme="minorEastAsia" w:hAnsiTheme="minorHAnsi" w:cstheme="minorBidi"/>
              <w:noProof/>
              <w:lang w:eastAsia="fi-FI"/>
            </w:rPr>
          </w:pPr>
          <w:hyperlink w:anchor="_Toc525565011" w:history="1">
            <w:r w:rsidR="00C211DB" w:rsidRPr="00884E92">
              <w:rPr>
                <w:rStyle w:val="Hyperlinkki"/>
                <w:noProof/>
              </w:rPr>
              <w:t>3.9.1.1</w:t>
            </w:r>
            <w:r w:rsidR="00C211DB">
              <w:rPr>
                <w:rFonts w:asciiTheme="minorHAnsi" w:eastAsiaTheme="minorEastAsia" w:hAnsiTheme="minorHAnsi" w:cstheme="minorBidi"/>
                <w:noProof/>
                <w:lang w:eastAsia="fi-FI"/>
              </w:rPr>
              <w:tab/>
            </w:r>
            <w:r w:rsidR="00C211DB" w:rsidRPr="00884E92">
              <w:rPr>
                <w:rStyle w:val="Hyperlinkki"/>
                <w:noProof/>
              </w:rPr>
              <w:t>Löydökset ja epäilyt - observation</w:t>
            </w:r>
            <w:r w:rsidR="00C211DB">
              <w:rPr>
                <w:noProof/>
                <w:webHidden/>
              </w:rPr>
              <w:tab/>
            </w:r>
            <w:r w:rsidR="00C211DB">
              <w:rPr>
                <w:noProof/>
                <w:webHidden/>
              </w:rPr>
              <w:fldChar w:fldCharType="begin"/>
            </w:r>
            <w:r w:rsidR="00C211DB">
              <w:rPr>
                <w:noProof/>
                <w:webHidden/>
              </w:rPr>
              <w:instrText xml:space="preserve"> PAGEREF _Toc525565011 \h </w:instrText>
            </w:r>
            <w:r w:rsidR="00C211DB">
              <w:rPr>
                <w:noProof/>
                <w:webHidden/>
              </w:rPr>
            </w:r>
            <w:r w:rsidR="00C211DB">
              <w:rPr>
                <w:noProof/>
                <w:webHidden/>
              </w:rPr>
              <w:fldChar w:fldCharType="separate"/>
            </w:r>
            <w:r w:rsidR="00C211DB">
              <w:rPr>
                <w:noProof/>
                <w:webHidden/>
              </w:rPr>
              <w:t>66</w:t>
            </w:r>
            <w:r w:rsidR="00C211DB">
              <w:rPr>
                <w:noProof/>
                <w:webHidden/>
              </w:rPr>
              <w:fldChar w:fldCharType="end"/>
            </w:r>
          </w:hyperlink>
        </w:p>
        <w:p w14:paraId="66988236" w14:textId="74C25601" w:rsidR="00C211DB" w:rsidRDefault="005C3B6D">
          <w:pPr>
            <w:pStyle w:val="Sisluet5"/>
            <w:rPr>
              <w:rFonts w:asciiTheme="minorHAnsi" w:eastAsiaTheme="minorEastAsia" w:hAnsiTheme="minorHAnsi" w:cstheme="minorBidi"/>
              <w:noProof/>
              <w:lang w:eastAsia="fi-FI"/>
            </w:rPr>
          </w:pPr>
          <w:hyperlink w:anchor="_Toc525565012" w:history="1">
            <w:r w:rsidR="00C211DB" w:rsidRPr="00884E92">
              <w:rPr>
                <w:rStyle w:val="Hyperlinkki"/>
                <w:noProof/>
              </w:rPr>
              <w:t>3.9.1.1.1</w:t>
            </w:r>
            <w:r w:rsidR="00C211DB">
              <w:rPr>
                <w:rFonts w:asciiTheme="minorHAnsi" w:eastAsiaTheme="minorEastAsia" w:hAnsiTheme="minorHAnsi" w:cstheme="minorBidi"/>
                <w:noProof/>
                <w:lang w:eastAsia="fi-FI"/>
              </w:rPr>
              <w:tab/>
            </w:r>
            <w:r w:rsidR="00C211DB" w:rsidRPr="00884E92">
              <w:rPr>
                <w:rStyle w:val="Hyperlinkki"/>
                <w:noProof/>
              </w:rPr>
              <w:t>Varmuusaste - observation</w:t>
            </w:r>
            <w:r w:rsidR="00C211DB">
              <w:rPr>
                <w:noProof/>
                <w:webHidden/>
              </w:rPr>
              <w:tab/>
            </w:r>
            <w:r w:rsidR="00C211DB">
              <w:rPr>
                <w:noProof/>
                <w:webHidden/>
              </w:rPr>
              <w:fldChar w:fldCharType="begin"/>
            </w:r>
            <w:r w:rsidR="00C211DB">
              <w:rPr>
                <w:noProof/>
                <w:webHidden/>
              </w:rPr>
              <w:instrText xml:space="preserve"> PAGEREF _Toc525565012 \h </w:instrText>
            </w:r>
            <w:r w:rsidR="00C211DB">
              <w:rPr>
                <w:noProof/>
                <w:webHidden/>
              </w:rPr>
            </w:r>
            <w:r w:rsidR="00C211DB">
              <w:rPr>
                <w:noProof/>
                <w:webHidden/>
              </w:rPr>
              <w:fldChar w:fldCharType="separate"/>
            </w:r>
            <w:r w:rsidR="00C211DB">
              <w:rPr>
                <w:noProof/>
                <w:webHidden/>
              </w:rPr>
              <w:t>66</w:t>
            </w:r>
            <w:r w:rsidR="00C211DB">
              <w:rPr>
                <w:noProof/>
                <w:webHidden/>
              </w:rPr>
              <w:fldChar w:fldCharType="end"/>
            </w:r>
          </w:hyperlink>
        </w:p>
        <w:p w14:paraId="03C84F5A" w14:textId="27D4FED8" w:rsidR="00C211DB" w:rsidRDefault="005C3B6D">
          <w:pPr>
            <w:pStyle w:val="Sisluet4"/>
            <w:rPr>
              <w:rFonts w:asciiTheme="minorHAnsi" w:eastAsiaTheme="minorEastAsia" w:hAnsiTheme="minorHAnsi" w:cstheme="minorBidi"/>
              <w:noProof/>
              <w:lang w:eastAsia="fi-FI"/>
            </w:rPr>
          </w:pPr>
          <w:hyperlink w:anchor="_Toc525565013" w:history="1">
            <w:r w:rsidR="00C211DB" w:rsidRPr="00884E92">
              <w:rPr>
                <w:rStyle w:val="Hyperlinkki"/>
                <w:noProof/>
              </w:rPr>
              <w:t>3.9.1.2</w:t>
            </w:r>
            <w:r w:rsidR="00C211DB">
              <w:rPr>
                <w:rFonts w:asciiTheme="minorHAnsi" w:eastAsiaTheme="minorEastAsia" w:hAnsiTheme="minorHAnsi" w:cstheme="minorBidi"/>
                <w:noProof/>
                <w:lang w:eastAsia="fi-FI"/>
              </w:rPr>
              <w:tab/>
            </w:r>
            <w:r w:rsidR="00C211DB" w:rsidRPr="00884E92">
              <w:rPr>
                <w:rStyle w:val="Hyperlinkki"/>
                <w:noProof/>
              </w:rPr>
              <w:t>Löydökset ja epäilyt vapaana tekstinä - observation</w:t>
            </w:r>
            <w:r w:rsidR="00C211DB">
              <w:rPr>
                <w:noProof/>
                <w:webHidden/>
              </w:rPr>
              <w:tab/>
            </w:r>
            <w:r w:rsidR="00C211DB">
              <w:rPr>
                <w:noProof/>
                <w:webHidden/>
              </w:rPr>
              <w:fldChar w:fldCharType="begin"/>
            </w:r>
            <w:r w:rsidR="00C211DB">
              <w:rPr>
                <w:noProof/>
                <w:webHidden/>
              </w:rPr>
              <w:instrText xml:space="preserve"> PAGEREF _Toc525565013 \h </w:instrText>
            </w:r>
            <w:r w:rsidR="00C211DB">
              <w:rPr>
                <w:noProof/>
                <w:webHidden/>
              </w:rPr>
            </w:r>
            <w:r w:rsidR="00C211DB">
              <w:rPr>
                <w:noProof/>
                <w:webHidden/>
              </w:rPr>
              <w:fldChar w:fldCharType="separate"/>
            </w:r>
            <w:r w:rsidR="00C211DB">
              <w:rPr>
                <w:noProof/>
                <w:webHidden/>
              </w:rPr>
              <w:t>66</w:t>
            </w:r>
            <w:r w:rsidR="00C211DB">
              <w:rPr>
                <w:noProof/>
                <w:webHidden/>
              </w:rPr>
              <w:fldChar w:fldCharType="end"/>
            </w:r>
          </w:hyperlink>
        </w:p>
        <w:p w14:paraId="3698DB3B" w14:textId="46D435B3" w:rsidR="00C211DB" w:rsidRDefault="005C3B6D">
          <w:pPr>
            <w:pStyle w:val="Sisluet4"/>
            <w:rPr>
              <w:rFonts w:asciiTheme="minorHAnsi" w:eastAsiaTheme="minorEastAsia" w:hAnsiTheme="minorHAnsi" w:cstheme="minorBidi"/>
              <w:noProof/>
              <w:lang w:eastAsia="fi-FI"/>
            </w:rPr>
          </w:pPr>
          <w:hyperlink w:anchor="_Toc525565014" w:history="1">
            <w:r w:rsidR="00C211DB" w:rsidRPr="00884E92">
              <w:rPr>
                <w:rStyle w:val="Hyperlinkki"/>
                <w:noProof/>
              </w:rPr>
              <w:t>3.9.1.3</w:t>
            </w:r>
            <w:r w:rsidR="00C211DB">
              <w:rPr>
                <w:rFonts w:asciiTheme="minorHAnsi" w:eastAsiaTheme="minorEastAsia" w:hAnsiTheme="minorHAnsi" w:cstheme="minorBidi"/>
                <w:noProof/>
                <w:lang w:eastAsia="fi-FI"/>
              </w:rPr>
              <w:tab/>
            </w:r>
            <w:r w:rsidR="00C211DB" w:rsidRPr="00884E92">
              <w:rPr>
                <w:rStyle w:val="Hyperlinkki"/>
                <w:noProof/>
              </w:rPr>
              <w:t>Johtopäätökset - observation</w:t>
            </w:r>
            <w:r w:rsidR="00C211DB">
              <w:rPr>
                <w:noProof/>
                <w:webHidden/>
              </w:rPr>
              <w:tab/>
            </w:r>
            <w:r w:rsidR="00C211DB">
              <w:rPr>
                <w:noProof/>
                <w:webHidden/>
              </w:rPr>
              <w:fldChar w:fldCharType="begin"/>
            </w:r>
            <w:r w:rsidR="00C211DB">
              <w:rPr>
                <w:noProof/>
                <w:webHidden/>
              </w:rPr>
              <w:instrText xml:space="preserve"> PAGEREF _Toc525565014 \h </w:instrText>
            </w:r>
            <w:r w:rsidR="00C211DB">
              <w:rPr>
                <w:noProof/>
                <w:webHidden/>
              </w:rPr>
            </w:r>
            <w:r w:rsidR="00C211DB">
              <w:rPr>
                <w:noProof/>
                <w:webHidden/>
              </w:rPr>
              <w:fldChar w:fldCharType="separate"/>
            </w:r>
            <w:r w:rsidR="00C211DB">
              <w:rPr>
                <w:noProof/>
                <w:webHidden/>
              </w:rPr>
              <w:t>66</w:t>
            </w:r>
            <w:r w:rsidR="00C211DB">
              <w:rPr>
                <w:noProof/>
                <w:webHidden/>
              </w:rPr>
              <w:fldChar w:fldCharType="end"/>
            </w:r>
          </w:hyperlink>
        </w:p>
        <w:p w14:paraId="211F2E5E" w14:textId="378E456D" w:rsidR="00C211DB" w:rsidRDefault="005C3B6D">
          <w:pPr>
            <w:pStyle w:val="Sisluet4"/>
            <w:rPr>
              <w:rFonts w:asciiTheme="minorHAnsi" w:eastAsiaTheme="minorEastAsia" w:hAnsiTheme="minorHAnsi" w:cstheme="minorBidi"/>
              <w:noProof/>
              <w:lang w:eastAsia="fi-FI"/>
            </w:rPr>
          </w:pPr>
          <w:hyperlink w:anchor="_Toc525565015" w:history="1">
            <w:r w:rsidR="00C211DB" w:rsidRPr="00884E92">
              <w:rPr>
                <w:rStyle w:val="Hyperlinkki"/>
                <w:noProof/>
              </w:rPr>
              <w:t>3.9.1.4</w:t>
            </w:r>
            <w:r w:rsidR="00C211DB">
              <w:rPr>
                <w:rFonts w:asciiTheme="minorHAnsi" w:eastAsiaTheme="minorEastAsia" w:hAnsiTheme="minorHAnsi" w:cstheme="minorBidi"/>
                <w:noProof/>
                <w:lang w:eastAsia="fi-FI"/>
              </w:rPr>
              <w:tab/>
            </w:r>
            <w:r w:rsidR="00C211DB" w:rsidRPr="00884E92">
              <w:rPr>
                <w:rStyle w:val="Hyperlinkki"/>
                <w:noProof/>
              </w:rPr>
              <w:t>Suositukset ja jatkohoito - observation</w:t>
            </w:r>
            <w:r w:rsidR="00C211DB">
              <w:rPr>
                <w:noProof/>
                <w:webHidden/>
              </w:rPr>
              <w:tab/>
            </w:r>
            <w:r w:rsidR="00C211DB">
              <w:rPr>
                <w:noProof/>
                <w:webHidden/>
              </w:rPr>
              <w:fldChar w:fldCharType="begin"/>
            </w:r>
            <w:r w:rsidR="00C211DB">
              <w:rPr>
                <w:noProof/>
                <w:webHidden/>
              </w:rPr>
              <w:instrText xml:space="preserve"> PAGEREF _Toc525565015 \h </w:instrText>
            </w:r>
            <w:r w:rsidR="00C211DB">
              <w:rPr>
                <w:noProof/>
                <w:webHidden/>
              </w:rPr>
            </w:r>
            <w:r w:rsidR="00C211DB">
              <w:rPr>
                <w:noProof/>
                <w:webHidden/>
              </w:rPr>
              <w:fldChar w:fldCharType="separate"/>
            </w:r>
            <w:r w:rsidR="00C211DB">
              <w:rPr>
                <w:noProof/>
                <w:webHidden/>
              </w:rPr>
              <w:t>67</w:t>
            </w:r>
            <w:r w:rsidR="00C211DB">
              <w:rPr>
                <w:noProof/>
                <w:webHidden/>
              </w:rPr>
              <w:fldChar w:fldCharType="end"/>
            </w:r>
          </w:hyperlink>
        </w:p>
        <w:p w14:paraId="44428E03" w14:textId="4A262585" w:rsidR="00C211DB" w:rsidRDefault="005C3B6D">
          <w:pPr>
            <w:pStyle w:val="Sisluet4"/>
            <w:rPr>
              <w:rFonts w:asciiTheme="minorHAnsi" w:eastAsiaTheme="minorEastAsia" w:hAnsiTheme="minorHAnsi" w:cstheme="minorBidi"/>
              <w:noProof/>
              <w:lang w:eastAsia="fi-FI"/>
            </w:rPr>
          </w:pPr>
          <w:hyperlink w:anchor="_Toc525565016" w:history="1">
            <w:r w:rsidR="00C211DB" w:rsidRPr="00884E92">
              <w:rPr>
                <w:rStyle w:val="Hyperlinkki"/>
                <w:noProof/>
              </w:rPr>
              <w:t>3.9.1.5</w:t>
            </w:r>
            <w:r w:rsidR="00C211DB">
              <w:rPr>
                <w:rFonts w:asciiTheme="minorHAnsi" w:eastAsiaTheme="minorEastAsia" w:hAnsiTheme="minorHAnsi" w:cstheme="minorBidi"/>
                <w:noProof/>
                <w:lang w:eastAsia="fi-FI"/>
              </w:rPr>
              <w:tab/>
            </w:r>
            <w:r w:rsidR="00C211DB" w:rsidRPr="00884E92">
              <w:rPr>
                <w:rStyle w:val="Hyperlinkki"/>
                <w:noProof/>
              </w:rPr>
              <w:t>Suositukset ja jatkohoito vapaana tekstinä - observation</w:t>
            </w:r>
            <w:r w:rsidR="00C211DB">
              <w:rPr>
                <w:noProof/>
                <w:webHidden/>
              </w:rPr>
              <w:tab/>
            </w:r>
            <w:r w:rsidR="00C211DB">
              <w:rPr>
                <w:noProof/>
                <w:webHidden/>
              </w:rPr>
              <w:fldChar w:fldCharType="begin"/>
            </w:r>
            <w:r w:rsidR="00C211DB">
              <w:rPr>
                <w:noProof/>
                <w:webHidden/>
              </w:rPr>
              <w:instrText xml:space="preserve"> PAGEREF _Toc525565016 \h </w:instrText>
            </w:r>
            <w:r w:rsidR="00C211DB">
              <w:rPr>
                <w:noProof/>
                <w:webHidden/>
              </w:rPr>
            </w:r>
            <w:r w:rsidR="00C211DB">
              <w:rPr>
                <w:noProof/>
                <w:webHidden/>
              </w:rPr>
              <w:fldChar w:fldCharType="separate"/>
            </w:r>
            <w:r w:rsidR="00C211DB">
              <w:rPr>
                <w:noProof/>
                <w:webHidden/>
              </w:rPr>
              <w:t>67</w:t>
            </w:r>
            <w:r w:rsidR="00C211DB">
              <w:rPr>
                <w:noProof/>
                <w:webHidden/>
              </w:rPr>
              <w:fldChar w:fldCharType="end"/>
            </w:r>
          </w:hyperlink>
        </w:p>
        <w:p w14:paraId="484ED5F7" w14:textId="2D91B81A"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5017" w:history="1">
            <w:r w:rsidR="00C211DB" w:rsidRPr="00884E92">
              <w:rPr>
                <w:rStyle w:val="Hyperlinkki"/>
                <w:noProof/>
              </w:rPr>
              <w:t>3.10</w:t>
            </w:r>
            <w:r w:rsidR="00C211DB">
              <w:rPr>
                <w:rFonts w:asciiTheme="minorHAnsi" w:eastAsiaTheme="minorEastAsia" w:hAnsiTheme="minorHAnsi" w:cstheme="minorBidi"/>
                <w:noProof/>
                <w:lang w:eastAsia="fi-FI"/>
              </w:rPr>
              <w:tab/>
            </w:r>
            <w:r w:rsidR="00C211DB" w:rsidRPr="00884E92">
              <w:rPr>
                <w:rStyle w:val="Hyperlinkki"/>
                <w:noProof/>
              </w:rPr>
              <w:t>Piilolasien sovitus tai kontrolli: Keratometriarvot</w:t>
            </w:r>
            <w:r w:rsidR="00C211DB">
              <w:rPr>
                <w:noProof/>
                <w:webHidden/>
              </w:rPr>
              <w:tab/>
            </w:r>
            <w:r w:rsidR="00C211DB">
              <w:rPr>
                <w:noProof/>
                <w:webHidden/>
              </w:rPr>
              <w:fldChar w:fldCharType="begin"/>
            </w:r>
            <w:r w:rsidR="00C211DB">
              <w:rPr>
                <w:noProof/>
                <w:webHidden/>
              </w:rPr>
              <w:instrText xml:space="preserve"> PAGEREF _Toc525565017 \h </w:instrText>
            </w:r>
            <w:r w:rsidR="00C211DB">
              <w:rPr>
                <w:noProof/>
                <w:webHidden/>
              </w:rPr>
            </w:r>
            <w:r w:rsidR="00C211DB">
              <w:rPr>
                <w:noProof/>
                <w:webHidden/>
              </w:rPr>
              <w:fldChar w:fldCharType="separate"/>
            </w:r>
            <w:r w:rsidR="00C211DB">
              <w:rPr>
                <w:noProof/>
                <w:webHidden/>
              </w:rPr>
              <w:t>67</w:t>
            </w:r>
            <w:r w:rsidR="00C211DB">
              <w:rPr>
                <w:noProof/>
                <w:webHidden/>
              </w:rPr>
              <w:fldChar w:fldCharType="end"/>
            </w:r>
          </w:hyperlink>
        </w:p>
        <w:p w14:paraId="13734C82" w14:textId="0129381B" w:rsidR="00C211DB" w:rsidRDefault="005C3B6D">
          <w:pPr>
            <w:pStyle w:val="Sisluet3"/>
            <w:rPr>
              <w:rFonts w:asciiTheme="minorHAnsi" w:eastAsiaTheme="minorEastAsia" w:hAnsiTheme="minorHAnsi" w:cstheme="minorBidi"/>
              <w:noProof/>
              <w:lang w:eastAsia="fi-FI"/>
            </w:rPr>
          </w:pPr>
          <w:hyperlink w:anchor="_Toc525565018" w:history="1">
            <w:r w:rsidR="00C211DB" w:rsidRPr="00884E92">
              <w:rPr>
                <w:rStyle w:val="Hyperlinkki"/>
                <w:noProof/>
              </w:rPr>
              <w:t>3.10.1</w:t>
            </w:r>
            <w:r w:rsidR="00C211DB">
              <w:rPr>
                <w:rFonts w:asciiTheme="minorHAnsi" w:eastAsiaTheme="minorEastAsia" w:hAnsiTheme="minorHAnsi" w:cstheme="minorBidi"/>
                <w:noProof/>
                <w:lang w:eastAsia="fi-FI"/>
              </w:rPr>
              <w:tab/>
            </w:r>
            <w:r w:rsidR="00C211DB" w:rsidRPr="00884E92">
              <w:rPr>
                <w:rStyle w:val="Hyperlinkki"/>
                <w:noProof/>
              </w:rPr>
              <w:t>Keratometriarvot - organizer</w:t>
            </w:r>
            <w:r w:rsidR="00C211DB">
              <w:rPr>
                <w:noProof/>
                <w:webHidden/>
              </w:rPr>
              <w:tab/>
            </w:r>
            <w:r w:rsidR="00C211DB">
              <w:rPr>
                <w:noProof/>
                <w:webHidden/>
              </w:rPr>
              <w:fldChar w:fldCharType="begin"/>
            </w:r>
            <w:r w:rsidR="00C211DB">
              <w:rPr>
                <w:noProof/>
                <w:webHidden/>
              </w:rPr>
              <w:instrText xml:space="preserve"> PAGEREF _Toc525565018 \h </w:instrText>
            </w:r>
            <w:r w:rsidR="00C211DB">
              <w:rPr>
                <w:noProof/>
                <w:webHidden/>
              </w:rPr>
            </w:r>
            <w:r w:rsidR="00C211DB">
              <w:rPr>
                <w:noProof/>
                <w:webHidden/>
              </w:rPr>
              <w:fldChar w:fldCharType="separate"/>
            </w:r>
            <w:r w:rsidR="00C211DB">
              <w:rPr>
                <w:noProof/>
                <w:webHidden/>
              </w:rPr>
              <w:t>68</w:t>
            </w:r>
            <w:r w:rsidR="00C211DB">
              <w:rPr>
                <w:noProof/>
                <w:webHidden/>
              </w:rPr>
              <w:fldChar w:fldCharType="end"/>
            </w:r>
          </w:hyperlink>
        </w:p>
        <w:p w14:paraId="494AE0A8" w14:textId="4B15A06D" w:rsidR="00C211DB" w:rsidRDefault="005C3B6D">
          <w:pPr>
            <w:pStyle w:val="Sisluet4"/>
            <w:rPr>
              <w:rFonts w:asciiTheme="minorHAnsi" w:eastAsiaTheme="minorEastAsia" w:hAnsiTheme="minorHAnsi" w:cstheme="minorBidi"/>
              <w:noProof/>
              <w:lang w:eastAsia="fi-FI"/>
            </w:rPr>
          </w:pPr>
          <w:hyperlink w:anchor="_Toc525565019" w:history="1">
            <w:r w:rsidR="00C211DB" w:rsidRPr="00884E92">
              <w:rPr>
                <w:rStyle w:val="Hyperlinkki"/>
                <w:noProof/>
              </w:rPr>
              <w:t>3.10.1.1</w:t>
            </w:r>
            <w:r w:rsidR="00C211DB">
              <w:rPr>
                <w:rFonts w:asciiTheme="minorHAnsi" w:eastAsiaTheme="minorEastAsia" w:hAnsiTheme="minorHAnsi" w:cstheme="minorBidi"/>
                <w:noProof/>
                <w:lang w:eastAsia="fi-FI"/>
              </w:rPr>
              <w:tab/>
            </w:r>
            <w:r w:rsidR="00C211DB" w:rsidRPr="00884E92">
              <w:rPr>
                <w:rStyle w:val="Hyperlinkki"/>
                <w:noProof/>
              </w:rPr>
              <w:t>Silmä keratometriarvolle -organizer</w:t>
            </w:r>
            <w:r w:rsidR="00C211DB">
              <w:rPr>
                <w:noProof/>
                <w:webHidden/>
              </w:rPr>
              <w:tab/>
            </w:r>
            <w:r w:rsidR="00C211DB">
              <w:rPr>
                <w:noProof/>
                <w:webHidden/>
              </w:rPr>
              <w:fldChar w:fldCharType="begin"/>
            </w:r>
            <w:r w:rsidR="00C211DB">
              <w:rPr>
                <w:noProof/>
                <w:webHidden/>
              </w:rPr>
              <w:instrText xml:space="preserve"> PAGEREF _Toc525565019 \h </w:instrText>
            </w:r>
            <w:r w:rsidR="00C211DB">
              <w:rPr>
                <w:noProof/>
                <w:webHidden/>
              </w:rPr>
            </w:r>
            <w:r w:rsidR="00C211DB">
              <w:rPr>
                <w:noProof/>
                <w:webHidden/>
              </w:rPr>
              <w:fldChar w:fldCharType="separate"/>
            </w:r>
            <w:r w:rsidR="00C211DB">
              <w:rPr>
                <w:noProof/>
                <w:webHidden/>
              </w:rPr>
              <w:t>68</w:t>
            </w:r>
            <w:r w:rsidR="00C211DB">
              <w:rPr>
                <w:noProof/>
                <w:webHidden/>
              </w:rPr>
              <w:fldChar w:fldCharType="end"/>
            </w:r>
          </w:hyperlink>
        </w:p>
        <w:p w14:paraId="5899672B" w14:textId="0B6B57C3" w:rsidR="00C211DB" w:rsidRDefault="005C3B6D">
          <w:pPr>
            <w:pStyle w:val="Sisluet5"/>
            <w:rPr>
              <w:rFonts w:asciiTheme="minorHAnsi" w:eastAsiaTheme="minorEastAsia" w:hAnsiTheme="minorHAnsi" w:cstheme="minorBidi"/>
              <w:noProof/>
              <w:lang w:eastAsia="fi-FI"/>
            </w:rPr>
          </w:pPr>
          <w:hyperlink w:anchor="_Toc525565020" w:history="1">
            <w:r w:rsidR="00C211DB" w:rsidRPr="00884E92">
              <w:rPr>
                <w:rStyle w:val="Hyperlinkki"/>
                <w:noProof/>
              </w:rPr>
              <w:t>3.10.1.1.1</w:t>
            </w:r>
            <w:r w:rsidR="00C211DB">
              <w:rPr>
                <w:rFonts w:asciiTheme="minorHAnsi" w:eastAsiaTheme="minorEastAsia" w:hAnsiTheme="minorHAnsi" w:cstheme="minorBidi"/>
                <w:noProof/>
                <w:lang w:eastAsia="fi-FI"/>
              </w:rPr>
              <w:tab/>
            </w:r>
            <w:r w:rsidR="00C211DB" w:rsidRPr="00884E92">
              <w:rPr>
                <w:rStyle w:val="Hyperlinkki"/>
                <w:noProof/>
              </w:rPr>
              <w:t>Sarveiskalvon taittovoima vaikutussuunnassa 1 -observation</w:t>
            </w:r>
            <w:r w:rsidR="00C211DB">
              <w:rPr>
                <w:noProof/>
                <w:webHidden/>
              </w:rPr>
              <w:tab/>
            </w:r>
            <w:r w:rsidR="00C211DB">
              <w:rPr>
                <w:noProof/>
                <w:webHidden/>
              </w:rPr>
              <w:fldChar w:fldCharType="begin"/>
            </w:r>
            <w:r w:rsidR="00C211DB">
              <w:rPr>
                <w:noProof/>
                <w:webHidden/>
              </w:rPr>
              <w:instrText xml:space="preserve"> PAGEREF _Toc525565020 \h </w:instrText>
            </w:r>
            <w:r w:rsidR="00C211DB">
              <w:rPr>
                <w:noProof/>
                <w:webHidden/>
              </w:rPr>
            </w:r>
            <w:r w:rsidR="00C211DB">
              <w:rPr>
                <w:noProof/>
                <w:webHidden/>
              </w:rPr>
              <w:fldChar w:fldCharType="separate"/>
            </w:r>
            <w:r w:rsidR="00C211DB">
              <w:rPr>
                <w:noProof/>
                <w:webHidden/>
              </w:rPr>
              <w:t>69</w:t>
            </w:r>
            <w:r w:rsidR="00C211DB">
              <w:rPr>
                <w:noProof/>
                <w:webHidden/>
              </w:rPr>
              <w:fldChar w:fldCharType="end"/>
            </w:r>
          </w:hyperlink>
        </w:p>
        <w:p w14:paraId="1017CA2B" w14:textId="39BD25BF" w:rsidR="00C211DB" w:rsidRDefault="005C3B6D">
          <w:pPr>
            <w:pStyle w:val="Sisluet5"/>
            <w:rPr>
              <w:rFonts w:asciiTheme="minorHAnsi" w:eastAsiaTheme="minorEastAsia" w:hAnsiTheme="minorHAnsi" w:cstheme="minorBidi"/>
              <w:noProof/>
              <w:lang w:eastAsia="fi-FI"/>
            </w:rPr>
          </w:pPr>
          <w:hyperlink w:anchor="_Toc525565021" w:history="1">
            <w:r w:rsidR="00C211DB" w:rsidRPr="00884E92">
              <w:rPr>
                <w:rStyle w:val="Hyperlinkki"/>
                <w:noProof/>
              </w:rPr>
              <w:t>3.10.1.1.2</w:t>
            </w:r>
            <w:r w:rsidR="00C211DB">
              <w:rPr>
                <w:rFonts w:asciiTheme="minorHAnsi" w:eastAsiaTheme="minorEastAsia" w:hAnsiTheme="minorHAnsi" w:cstheme="minorBidi"/>
                <w:noProof/>
                <w:lang w:eastAsia="fi-FI"/>
              </w:rPr>
              <w:tab/>
            </w:r>
            <w:r w:rsidR="00C211DB" w:rsidRPr="00884E92">
              <w:rPr>
                <w:rStyle w:val="Hyperlinkki"/>
                <w:noProof/>
              </w:rPr>
              <w:t>Sarveiskalvon taittovoima vaikutussuunnassa 2 -observation</w:t>
            </w:r>
            <w:r w:rsidR="00C211DB">
              <w:rPr>
                <w:noProof/>
                <w:webHidden/>
              </w:rPr>
              <w:tab/>
            </w:r>
            <w:r w:rsidR="00C211DB">
              <w:rPr>
                <w:noProof/>
                <w:webHidden/>
              </w:rPr>
              <w:fldChar w:fldCharType="begin"/>
            </w:r>
            <w:r w:rsidR="00C211DB">
              <w:rPr>
                <w:noProof/>
                <w:webHidden/>
              </w:rPr>
              <w:instrText xml:space="preserve"> PAGEREF _Toc525565021 \h </w:instrText>
            </w:r>
            <w:r w:rsidR="00C211DB">
              <w:rPr>
                <w:noProof/>
                <w:webHidden/>
              </w:rPr>
            </w:r>
            <w:r w:rsidR="00C211DB">
              <w:rPr>
                <w:noProof/>
                <w:webHidden/>
              </w:rPr>
              <w:fldChar w:fldCharType="separate"/>
            </w:r>
            <w:r w:rsidR="00C211DB">
              <w:rPr>
                <w:noProof/>
                <w:webHidden/>
              </w:rPr>
              <w:t>69</w:t>
            </w:r>
            <w:r w:rsidR="00C211DB">
              <w:rPr>
                <w:noProof/>
                <w:webHidden/>
              </w:rPr>
              <w:fldChar w:fldCharType="end"/>
            </w:r>
          </w:hyperlink>
        </w:p>
        <w:p w14:paraId="7BB39C86" w14:textId="2DED0AAC" w:rsidR="00C211DB" w:rsidRDefault="005C3B6D">
          <w:pPr>
            <w:pStyle w:val="Sisluet5"/>
            <w:rPr>
              <w:rFonts w:asciiTheme="minorHAnsi" w:eastAsiaTheme="minorEastAsia" w:hAnsiTheme="minorHAnsi" w:cstheme="minorBidi"/>
              <w:noProof/>
              <w:lang w:eastAsia="fi-FI"/>
            </w:rPr>
          </w:pPr>
          <w:hyperlink w:anchor="_Toc525565022" w:history="1">
            <w:r w:rsidR="00C211DB" w:rsidRPr="00884E92">
              <w:rPr>
                <w:rStyle w:val="Hyperlinkki"/>
                <w:noProof/>
              </w:rPr>
              <w:t>3.10.1.1.3</w:t>
            </w:r>
            <w:r w:rsidR="00C211DB">
              <w:rPr>
                <w:rFonts w:asciiTheme="minorHAnsi" w:eastAsiaTheme="minorEastAsia" w:hAnsiTheme="minorHAnsi" w:cstheme="minorBidi"/>
                <w:noProof/>
                <w:lang w:eastAsia="fi-FI"/>
              </w:rPr>
              <w:tab/>
            </w:r>
            <w:r w:rsidR="00C211DB" w:rsidRPr="00884E92">
              <w:rPr>
                <w:rStyle w:val="Hyperlinkki"/>
                <w:noProof/>
              </w:rPr>
              <w:t>Sarveiskalvon kaarevuussäde vaikutussuunnassa 1 -observation</w:t>
            </w:r>
            <w:r w:rsidR="00C211DB">
              <w:rPr>
                <w:noProof/>
                <w:webHidden/>
              </w:rPr>
              <w:tab/>
            </w:r>
            <w:r w:rsidR="00C211DB">
              <w:rPr>
                <w:noProof/>
                <w:webHidden/>
              </w:rPr>
              <w:fldChar w:fldCharType="begin"/>
            </w:r>
            <w:r w:rsidR="00C211DB">
              <w:rPr>
                <w:noProof/>
                <w:webHidden/>
              </w:rPr>
              <w:instrText xml:space="preserve"> PAGEREF _Toc525565022 \h </w:instrText>
            </w:r>
            <w:r w:rsidR="00C211DB">
              <w:rPr>
                <w:noProof/>
                <w:webHidden/>
              </w:rPr>
            </w:r>
            <w:r w:rsidR="00C211DB">
              <w:rPr>
                <w:noProof/>
                <w:webHidden/>
              </w:rPr>
              <w:fldChar w:fldCharType="separate"/>
            </w:r>
            <w:r w:rsidR="00C211DB">
              <w:rPr>
                <w:noProof/>
                <w:webHidden/>
              </w:rPr>
              <w:t>69</w:t>
            </w:r>
            <w:r w:rsidR="00C211DB">
              <w:rPr>
                <w:noProof/>
                <w:webHidden/>
              </w:rPr>
              <w:fldChar w:fldCharType="end"/>
            </w:r>
          </w:hyperlink>
        </w:p>
        <w:p w14:paraId="3488B6C5" w14:textId="746257BC" w:rsidR="00C211DB" w:rsidRDefault="005C3B6D">
          <w:pPr>
            <w:pStyle w:val="Sisluet5"/>
            <w:rPr>
              <w:rFonts w:asciiTheme="minorHAnsi" w:eastAsiaTheme="minorEastAsia" w:hAnsiTheme="minorHAnsi" w:cstheme="minorBidi"/>
              <w:noProof/>
              <w:lang w:eastAsia="fi-FI"/>
            </w:rPr>
          </w:pPr>
          <w:hyperlink w:anchor="_Toc525565023" w:history="1">
            <w:r w:rsidR="00C211DB" w:rsidRPr="00884E92">
              <w:rPr>
                <w:rStyle w:val="Hyperlinkki"/>
                <w:noProof/>
              </w:rPr>
              <w:t>3.10.1.1.4</w:t>
            </w:r>
            <w:r w:rsidR="00C211DB">
              <w:rPr>
                <w:rFonts w:asciiTheme="minorHAnsi" w:eastAsiaTheme="minorEastAsia" w:hAnsiTheme="minorHAnsi" w:cstheme="minorBidi"/>
                <w:noProof/>
                <w:lang w:eastAsia="fi-FI"/>
              </w:rPr>
              <w:tab/>
            </w:r>
            <w:r w:rsidR="00C211DB" w:rsidRPr="00884E92">
              <w:rPr>
                <w:rStyle w:val="Hyperlinkki"/>
                <w:noProof/>
              </w:rPr>
              <w:t>Sarveiskalvon kaarevuussäde vaikutussuunnassa 2 -observation</w:t>
            </w:r>
            <w:r w:rsidR="00C211DB">
              <w:rPr>
                <w:noProof/>
                <w:webHidden/>
              </w:rPr>
              <w:tab/>
            </w:r>
            <w:r w:rsidR="00C211DB">
              <w:rPr>
                <w:noProof/>
                <w:webHidden/>
              </w:rPr>
              <w:fldChar w:fldCharType="begin"/>
            </w:r>
            <w:r w:rsidR="00C211DB">
              <w:rPr>
                <w:noProof/>
                <w:webHidden/>
              </w:rPr>
              <w:instrText xml:space="preserve"> PAGEREF _Toc525565023 \h </w:instrText>
            </w:r>
            <w:r w:rsidR="00C211DB">
              <w:rPr>
                <w:noProof/>
                <w:webHidden/>
              </w:rPr>
            </w:r>
            <w:r w:rsidR="00C211DB">
              <w:rPr>
                <w:noProof/>
                <w:webHidden/>
              </w:rPr>
              <w:fldChar w:fldCharType="separate"/>
            </w:r>
            <w:r w:rsidR="00C211DB">
              <w:rPr>
                <w:noProof/>
                <w:webHidden/>
              </w:rPr>
              <w:t>70</w:t>
            </w:r>
            <w:r w:rsidR="00C211DB">
              <w:rPr>
                <w:noProof/>
                <w:webHidden/>
              </w:rPr>
              <w:fldChar w:fldCharType="end"/>
            </w:r>
          </w:hyperlink>
        </w:p>
        <w:p w14:paraId="7BD8613B" w14:textId="0138AA46" w:rsidR="00C211DB" w:rsidRDefault="005C3B6D">
          <w:pPr>
            <w:pStyle w:val="Sisluet5"/>
            <w:rPr>
              <w:rFonts w:asciiTheme="minorHAnsi" w:eastAsiaTheme="minorEastAsia" w:hAnsiTheme="minorHAnsi" w:cstheme="minorBidi"/>
              <w:noProof/>
              <w:lang w:eastAsia="fi-FI"/>
            </w:rPr>
          </w:pPr>
          <w:hyperlink w:anchor="_Toc525565024" w:history="1">
            <w:r w:rsidR="00C211DB" w:rsidRPr="00884E92">
              <w:rPr>
                <w:rStyle w:val="Hyperlinkki"/>
                <w:noProof/>
              </w:rPr>
              <w:t>3.10.1.1.5</w:t>
            </w:r>
            <w:r w:rsidR="00C211DB">
              <w:rPr>
                <w:rFonts w:asciiTheme="minorHAnsi" w:eastAsiaTheme="minorEastAsia" w:hAnsiTheme="minorHAnsi" w:cstheme="minorBidi"/>
                <w:noProof/>
                <w:lang w:eastAsia="fi-FI"/>
              </w:rPr>
              <w:tab/>
            </w:r>
            <w:r w:rsidR="00C211DB" w:rsidRPr="00884E92">
              <w:rPr>
                <w:rStyle w:val="Hyperlinkki"/>
                <w:noProof/>
              </w:rPr>
              <w:t>Sarveiskalvon taittovoima tai kaarevuussäteen pituus, vaikutussuunta 1 -observation</w:t>
            </w:r>
            <w:r w:rsidR="00C211DB">
              <w:rPr>
                <w:noProof/>
                <w:webHidden/>
              </w:rPr>
              <w:tab/>
            </w:r>
            <w:r w:rsidR="00C211DB">
              <w:rPr>
                <w:noProof/>
                <w:webHidden/>
              </w:rPr>
              <w:fldChar w:fldCharType="begin"/>
            </w:r>
            <w:r w:rsidR="00C211DB">
              <w:rPr>
                <w:noProof/>
                <w:webHidden/>
              </w:rPr>
              <w:instrText xml:space="preserve"> PAGEREF _Toc525565024 \h </w:instrText>
            </w:r>
            <w:r w:rsidR="00C211DB">
              <w:rPr>
                <w:noProof/>
                <w:webHidden/>
              </w:rPr>
            </w:r>
            <w:r w:rsidR="00C211DB">
              <w:rPr>
                <w:noProof/>
                <w:webHidden/>
              </w:rPr>
              <w:fldChar w:fldCharType="separate"/>
            </w:r>
            <w:r w:rsidR="00C211DB">
              <w:rPr>
                <w:noProof/>
                <w:webHidden/>
              </w:rPr>
              <w:t>70</w:t>
            </w:r>
            <w:r w:rsidR="00C211DB">
              <w:rPr>
                <w:noProof/>
                <w:webHidden/>
              </w:rPr>
              <w:fldChar w:fldCharType="end"/>
            </w:r>
          </w:hyperlink>
        </w:p>
        <w:p w14:paraId="37170115" w14:textId="35756A3C" w:rsidR="00C211DB" w:rsidRDefault="005C3B6D">
          <w:pPr>
            <w:pStyle w:val="Sisluet5"/>
            <w:rPr>
              <w:rFonts w:asciiTheme="minorHAnsi" w:eastAsiaTheme="minorEastAsia" w:hAnsiTheme="minorHAnsi" w:cstheme="minorBidi"/>
              <w:noProof/>
              <w:lang w:eastAsia="fi-FI"/>
            </w:rPr>
          </w:pPr>
          <w:hyperlink w:anchor="_Toc525565025" w:history="1">
            <w:r w:rsidR="00C211DB" w:rsidRPr="00884E92">
              <w:rPr>
                <w:rStyle w:val="Hyperlinkki"/>
                <w:noProof/>
              </w:rPr>
              <w:t>3.10.1.1.6</w:t>
            </w:r>
            <w:r w:rsidR="00C211DB">
              <w:rPr>
                <w:rFonts w:asciiTheme="minorHAnsi" w:eastAsiaTheme="minorEastAsia" w:hAnsiTheme="minorHAnsi" w:cstheme="minorBidi"/>
                <w:noProof/>
                <w:lang w:eastAsia="fi-FI"/>
              </w:rPr>
              <w:tab/>
            </w:r>
            <w:r w:rsidR="00C211DB" w:rsidRPr="00884E92">
              <w:rPr>
                <w:rStyle w:val="Hyperlinkki"/>
                <w:noProof/>
              </w:rPr>
              <w:t>Sarveiskalvon taittovoima tai kaarevuussäteen pituus, vaikutussuunta 2 -observation</w:t>
            </w:r>
            <w:r w:rsidR="00C211DB">
              <w:rPr>
                <w:noProof/>
                <w:webHidden/>
              </w:rPr>
              <w:tab/>
            </w:r>
            <w:r w:rsidR="00C211DB">
              <w:rPr>
                <w:noProof/>
                <w:webHidden/>
              </w:rPr>
              <w:fldChar w:fldCharType="begin"/>
            </w:r>
            <w:r w:rsidR="00C211DB">
              <w:rPr>
                <w:noProof/>
                <w:webHidden/>
              </w:rPr>
              <w:instrText xml:space="preserve"> PAGEREF _Toc525565025 \h </w:instrText>
            </w:r>
            <w:r w:rsidR="00C211DB">
              <w:rPr>
                <w:noProof/>
                <w:webHidden/>
              </w:rPr>
            </w:r>
            <w:r w:rsidR="00C211DB">
              <w:rPr>
                <w:noProof/>
                <w:webHidden/>
              </w:rPr>
              <w:fldChar w:fldCharType="separate"/>
            </w:r>
            <w:r w:rsidR="00C211DB">
              <w:rPr>
                <w:noProof/>
                <w:webHidden/>
              </w:rPr>
              <w:t>70</w:t>
            </w:r>
            <w:r w:rsidR="00C211DB">
              <w:rPr>
                <w:noProof/>
                <w:webHidden/>
              </w:rPr>
              <w:fldChar w:fldCharType="end"/>
            </w:r>
          </w:hyperlink>
        </w:p>
        <w:p w14:paraId="089144CB" w14:textId="36CFF486" w:rsidR="00C211DB" w:rsidRDefault="005C3B6D">
          <w:pPr>
            <w:pStyle w:val="Sisluet5"/>
            <w:rPr>
              <w:rFonts w:asciiTheme="minorHAnsi" w:eastAsiaTheme="minorEastAsia" w:hAnsiTheme="minorHAnsi" w:cstheme="minorBidi"/>
              <w:noProof/>
              <w:lang w:eastAsia="fi-FI"/>
            </w:rPr>
          </w:pPr>
          <w:hyperlink w:anchor="_Toc525565026" w:history="1">
            <w:r w:rsidR="00C211DB" w:rsidRPr="00884E92">
              <w:rPr>
                <w:rStyle w:val="Hyperlinkki"/>
                <w:noProof/>
              </w:rPr>
              <w:t>3.10.1.1.7</w:t>
            </w:r>
            <w:r w:rsidR="00C211DB">
              <w:rPr>
                <w:rFonts w:asciiTheme="minorHAnsi" w:eastAsiaTheme="minorEastAsia" w:hAnsiTheme="minorHAnsi" w:cstheme="minorBidi"/>
                <w:noProof/>
                <w:lang w:eastAsia="fi-FI"/>
              </w:rPr>
              <w:tab/>
            </w:r>
            <w:r w:rsidR="00C211DB" w:rsidRPr="00884E92">
              <w:rPr>
                <w:rStyle w:val="Hyperlinkki"/>
                <w:noProof/>
              </w:rPr>
              <w:t>Lisätiedot silmän etupinnan muodosta -observation</w:t>
            </w:r>
            <w:r w:rsidR="00C211DB">
              <w:rPr>
                <w:noProof/>
                <w:webHidden/>
              </w:rPr>
              <w:tab/>
            </w:r>
            <w:r w:rsidR="00C211DB">
              <w:rPr>
                <w:noProof/>
                <w:webHidden/>
              </w:rPr>
              <w:fldChar w:fldCharType="begin"/>
            </w:r>
            <w:r w:rsidR="00C211DB">
              <w:rPr>
                <w:noProof/>
                <w:webHidden/>
              </w:rPr>
              <w:instrText xml:space="preserve"> PAGEREF _Toc525565026 \h </w:instrText>
            </w:r>
            <w:r w:rsidR="00C211DB">
              <w:rPr>
                <w:noProof/>
                <w:webHidden/>
              </w:rPr>
            </w:r>
            <w:r w:rsidR="00C211DB">
              <w:rPr>
                <w:noProof/>
                <w:webHidden/>
              </w:rPr>
              <w:fldChar w:fldCharType="separate"/>
            </w:r>
            <w:r w:rsidR="00C211DB">
              <w:rPr>
                <w:noProof/>
                <w:webHidden/>
              </w:rPr>
              <w:t>71</w:t>
            </w:r>
            <w:r w:rsidR="00C211DB">
              <w:rPr>
                <w:noProof/>
                <w:webHidden/>
              </w:rPr>
              <w:fldChar w:fldCharType="end"/>
            </w:r>
          </w:hyperlink>
        </w:p>
        <w:p w14:paraId="4808E222" w14:textId="1E5FFEEC"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5027" w:history="1">
            <w:r w:rsidR="00C211DB" w:rsidRPr="00884E92">
              <w:rPr>
                <w:rStyle w:val="Hyperlinkki"/>
                <w:noProof/>
              </w:rPr>
              <w:t>3.11</w:t>
            </w:r>
            <w:r w:rsidR="00C211DB">
              <w:rPr>
                <w:rFonts w:asciiTheme="minorHAnsi" w:eastAsiaTheme="minorEastAsia" w:hAnsiTheme="minorHAnsi" w:cstheme="minorBidi"/>
                <w:noProof/>
                <w:lang w:eastAsia="fi-FI"/>
              </w:rPr>
              <w:tab/>
            </w:r>
            <w:r w:rsidR="00C211DB" w:rsidRPr="00884E92">
              <w:rPr>
                <w:rStyle w:val="Hyperlinkki"/>
                <w:noProof/>
              </w:rPr>
              <w:t>Piilolasien sovitus tai kontrolli: Sovitustiedot ja piilolasien hoidon käytön opetus</w:t>
            </w:r>
            <w:r w:rsidR="00C211DB">
              <w:rPr>
                <w:noProof/>
                <w:webHidden/>
              </w:rPr>
              <w:tab/>
            </w:r>
            <w:r w:rsidR="00C211DB">
              <w:rPr>
                <w:noProof/>
                <w:webHidden/>
              </w:rPr>
              <w:fldChar w:fldCharType="begin"/>
            </w:r>
            <w:r w:rsidR="00C211DB">
              <w:rPr>
                <w:noProof/>
                <w:webHidden/>
              </w:rPr>
              <w:instrText xml:space="preserve"> PAGEREF _Toc525565027 \h </w:instrText>
            </w:r>
            <w:r w:rsidR="00C211DB">
              <w:rPr>
                <w:noProof/>
                <w:webHidden/>
              </w:rPr>
            </w:r>
            <w:r w:rsidR="00C211DB">
              <w:rPr>
                <w:noProof/>
                <w:webHidden/>
              </w:rPr>
              <w:fldChar w:fldCharType="separate"/>
            </w:r>
            <w:r w:rsidR="00C211DB">
              <w:rPr>
                <w:noProof/>
                <w:webHidden/>
              </w:rPr>
              <w:t>71</w:t>
            </w:r>
            <w:r w:rsidR="00C211DB">
              <w:rPr>
                <w:noProof/>
                <w:webHidden/>
              </w:rPr>
              <w:fldChar w:fldCharType="end"/>
            </w:r>
          </w:hyperlink>
        </w:p>
        <w:p w14:paraId="17D809A5" w14:textId="41A6DA91" w:rsidR="00C211DB" w:rsidRDefault="005C3B6D">
          <w:pPr>
            <w:pStyle w:val="Sisluet3"/>
            <w:rPr>
              <w:rFonts w:asciiTheme="minorHAnsi" w:eastAsiaTheme="minorEastAsia" w:hAnsiTheme="minorHAnsi" w:cstheme="minorBidi"/>
              <w:noProof/>
              <w:lang w:eastAsia="fi-FI"/>
            </w:rPr>
          </w:pPr>
          <w:hyperlink w:anchor="_Toc525565028" w:history="1">
            <w:r w:rsidR="00C211DB" w:rsidRPr="00884E92">
              <w:rPr>
                <w:rStyle w:val="Hyperlinkki"/>
                <w:noProof/>
              </w:rPr>
              <w:t>3.11.1</w:t>
            </w:r>
            <w:r w:rsidR="00C211DB">
              <w:rPr>
                <w:rFonts w:asciiTheme="minorHAnsi" w:eastAsiaTheme="minorEastAsia" w:hAnsiTheme="minorHAnsi" w:cstheme="minorBidi"/>
                <w:noProof/>
                <w:lang w:eastAsia="fi-FI"/>
              </w:rPr>
              <w:tab/>
            </w:r>
            <w:r w:rsidR="00C211DB" w:rsidRPr="00884E92">
              <w:rPr>
                <w:rStyle w:val="Hyperlinkki"/>
                <w:noProof/>
              </w:rPr>
              <w:t>Sovitustiedot - organizer</w:t>
            </w:r>
            <w:r w:rsidR="00C211DB">
              <w:rPr>
                <w:noProof/>
                <w:webHidden/>
              </w:rPr>
              <w:tab/>
            </w:r>
            <w:r w:rsidR="00C211DB">
              <w:rPr>
                <w:noProof/>
                <w:webHidden/>
              </w:rPr>
              <w:fldChar w:fldCharType="begin"/>
            </w:r>
            <w:r w:rsidR="00C211DB">
              <w:rPr>
                <w:noProof/>
                <w:webHidden/>
              </w:rPr>
              <w:instrText xml:space="preserve"> PAGEREF _Toc525565028 \h </w:instrText>
            </w:r>
            <w:r w:rsidR="00C211DB">
              <w:rPr>
                <w:noProof/>
                <w:webHidden/>
              </w:rPr>
            </w:r>
            <w:r w:rsidR="00C211DB">
              <w:rPr>
                <w:noProof/>
                <w:webHidden/>
              </w:rPr>
              <w:fldChar w:fldCharType="separate"/>
            </w:r>
            <w:r w:rsidR="00C211DB">
              <w:rPr>
                <w:noProof/>
                <w:webHidden/>
              </w:rPr>
              <w:t>72</w:t>
            </w:r>
            <w:r w:rsidR="00C211DB">
              <w:rPr>
                <w:noProof/>
                <w:webHidden/>
              </w:rPr>
              <w:fldChar w:fldCharType="end"/>
            </w:r>
          </w:hyperlink>
        </w:p>
        <w:p w14:paraId="55F6C9DE" w14:textId="7B1806F0" w:rsidR="00C211DB" w:rsidRDefault="005C3B6D">
          <w:pPr>
            <w:pStyle w:val="Sisluet4"/>
            <w:rPr>
              <w:rFonts w:asciiTheme="minorHAnsi" w:eastAsiaTheme="minorEastAsia" w:hAnsiTheme="minorHAnsi" w:cstheme="minorBidi"/>
              <w:noProof/>
              <w:lang w:eastAsia="fi-FI"/>
            </w:rPr>
          </w:pPr>
          <w:hyperlink w:anchor="_Toc525565029" w:history="1">
            <w:r w:rsidR="00C211DB" w:rsidRPr="00884E92">
              <w:rPr>
                <w:rStyle w:val="Hyperlinkki"/>
                <w:noProof/>
              </w:rPr>
              <w:t>3.11.1.1</w:t>
            </w:r>
            <w:r w:rsidR="00C211DB">
              <w:rPr>
                <w:rFonts w:asciiTheme="minorHAnsi" w:eastAsiaTheme="minorEastAsia" w:hAnsiTheme="minorHAnsi" w:cstheme="minorBidi"/>
                <w:noProof/>
                <w:lang w:eastAsia="fi-FI"/>
              </w:rPr>
              <w:tab/>
            </w:r>
            <w:r w:rsidR="00C211DB" w:rsidRPr="00884E92">
              <w:rPr>
                <w:rStyle w:val="Hyperlinkki"/>
                <w:noProof/>
              </w:rPr>
              <w:t>Linssityyppi -observation</w:t>
            </w:r>
            <w:r w:rsidR="00C211DB">
              <w:rPr>
                <w:noProof/>
                <w:webHidden/>
              </w:rPr>
              <w:tab/>
            </w:r>
            <w:r w:rsidR="00C211DB">
              <w:rPr>
                <w:noProof/>
                <w:webHidden/>
              </w:rPr>
              <w:fldChar w:fldCharType="begin"/>
            </w:r>
            <w:r w:rsidR="00C211DB">
              <w:rPr>
                <w:noProof/>
                <w:webHidden/>
              </w:rPr>
              <w:instrText xml:space="preserve"> PAGEREF _Toc525565029 \h </w:instrText>
            </w:r>
            <w:r w:rsidR="00C211DB">
              <w:rPr>
                <w:noProof/>
                <w:webHidden/>
              </w:rPr>
            </w:r>
            <w:r w:rsidR="00C211DB">
              <w:rPr>
                <w:noProof/>
                <w:webHidden/>
              </w:rPr>
              <w:fldChar w:fldCharType="separate"/>
            </w:r>
            <w:r w:rsidR="00C211DB">
              <w:rPr>
                <w:noProof/>
                <w:webHidden/>
              </w:rPr>
              <w:t>72</w:t>
            </w:r>
            <w:r w:rsidR="00C211DB">
              <w:rPr>
                <w:noProof/>
                <w:webHidden/>
              </w:rPr>
              <w:fldChar w:fldCharType="end"/>
            </w:r>
          </w:hyperlink>
        </w:p>
        <w:p w14:paraId="77AB3C10" w14:textId="48E76479" w:rsidR="00C211DB" w:rsidRDefault="005C3B6D">
          <w:pPr>
            <w:pStyle w:val="Sisluet4"/>
            <w:rPr>
              <w:rFonts w:asciiTheme="minorHAnsi" w:eastAsiaTheme="minorEastAsia" w:hAnsiTheme="minorHAnsi" w:cstheme="minorBidi"/>
              <w:noProof/>
              <w:lang w:eastAsia="fi-FI"/>
            </w:rPr>
          </w:pPr>
          <w:hyperlink w:anchor="_Toc525565030" w:history="1">
            <w:r w:rsidR="00C211DB" w:rsidRPr="00884E92">
              <w:rPr>
                <w:rStyle w:val="Hyperlinkki"/>
                <w:noProof/>
              </w:rPr>
              <w:t>3.11.1.2</w:t>
            </w:r>
            <w:r w:rsidR="00C211DB">
              <w:rPr>
                <w:rFonts w:asciiTheme="minorHAnsi" w:eastAsiaTheme="minorEastAsia" w:hAnsiTheme="minorHAnsi" w:cstheme="minorBidi"/>
                <w:noProof/>
                <w:lang w:eastAsia="fi-FI"/>
              </w:rPr>
              <w:tab/>
            </w:r>
            <w:r w:rsidR="00C211DB" w:rsidRPr="00884E92">
              <w:rPr>
                <w:rStyle w:val="Hyperlinkki"/>
                <w:noProof/>
              </w:rPr>
              <w:t>Arvio piilolasien sopivuudesta -observation</w:t>
            </w:r>
            <w:r w:rsidR="00C211DB">
              <w:rPr>
                <w:noProof/>
                <w:webHidden/>
              </w:rPr>
              <w:tab/>
            </w:r>
            <w:r w:rsidR="00C211DB">
              <w:rPr>
                <w:noProof/>
                <w:webHidden/>
              </w:rPr>
              <w:fldChar w:fldCharType="begin"/>
            </w:r>
            <w:r w:rsidR="00C211DB">
              <w:rPr>
                <w:noProof/>
                <w:webHidden/>
              </w:rPr>
              <w:instrText xml:space="preserve"> PAGEREF _Toc525565030 \h </w:instrText>
            </w:r>
            <w:r w:rsidR="00C211DB">
              <w:rPr>
                <w:noProof/>
                <w:webHidden/>
              </w:rPr>
            </w:r>
            <w:r w:rsidR="00C211DB">
              <w:rPr>
                <w:noProof/>
                <w:webHidden/>
              </w:rPr>
              <w:fldChar w:fldCharType="separate"/>
            </w:r>
            <w:r w:rsidR="00C211DB">
              <w:rPr>
                <w:noProof/>
                <w:webHidden/>
              </w:rPr>
              <w:t>73</w:t>
            </w:r>
            <w:r w:rsidR="00C211DB">
              <w:rPr>
                <w:noProof/>
                <w:webHidden/>
              </w:rPr>
              <w:fldChar w:fldCharType="end"/>
            </w:r>
          </w:hyperlink>
        </w:p>
        <w:p w14:paraId="7F2C19A9" w14:textId="7E7101CC" w:rsidR="00C211DB" w:rsidRDefault="005C3B6D">
          <w:pPr>
            <w:pStyle w:val="Sisluet4"/>
            <w:rPr>
              <w:rFonts w:asciiTheme="minorHAnsi" w:eastAsiaTheme="minorEastAsia" w:hAnsiTheme="minorHAnsi" w:cstheme="minorBidi"/>
              <w:noProof/>
              <w:lang w:eastAsia="fi-FI"/>
            </w:rPr>
          </w:pPr>
          <w:hyperlink w:anchor="_Toc525565031" w:history="1">
            <w:r w:rsidR="00C211DB" w:rsidRPr="00884E92">
              <w:rPr>
                <w:rStyle w:val="Hyperlinkki"/>
                <w:noProof/>
              </w:rPr>
              <w:t>3.11.1.3</w:t>
            </w:r>
            <w:r w:rsidR="00C211DB">
              <w:rPr>
                <w:rFonts w:asciiTheme="minorHAnsi" w:eastAsiaTheme="minorEastAsia" w:hAnsiTheme="minorHAnsi" w:cstheme="minorBidi"/>
                <w:noProof/>
                <w:lang w:eastAsia="fi-FI"/>
              </w:rPr>
              <w:tab/>
            </w:r>
            <w:r w:rsidR="00C211DB" w:rsidRPr="00884E92">
              <w:rPr>
                <w:rStyle w:val="Hyperlinkki"/>
                <w:noProof/>
              </w:rPr>
              <w:t>Piilolasien vahvuus  - organizer</w:t>
            </w:r>
            <w:r w:rsidR="00C211DB">
              <w:rPr>
                <w:noProof/>
                <w:webHidden/>
              </w:rPr>
              <w:tab/>
            </w:r>
            <w:r w:rsidR="00C211DB">
              <w:rPr>
                <w:noProof/>
                <w:webHidden/>
              </w:rPr>
              <w:fldChar w:fldCharType="begin"/>
            </w:r>
            <w:r w:rsidR="00C211DB">
              <w:rPr>
                <w:noProof/>
                <w:webHidden/>
              </w:rPr>
              <w:instrText xml:space="preserve"> PAGEREF _Toc525565031 \h </w:instrText>
            </w:r>
            <w:r w:rsidR="00C211DB">
              <w:rPr>
                <w:noProof/>
                <w:webHidden/>
              </w:rPr>
            </w:r>
            <w:r w:rsidR="00C211DB">
              <w:rPr>
                <w:noProof/>
                <w:webHidden/>
              </w:rPr>
              <w:fldChar w:fldCharType="separate"/>
            </w:r>
            <w:r w:rsidR="00C211DB">
              <w:rPr>
                <w:noProof/>
                <w:webHidden/>
              </w:rPr>
              <w:t>73</w:t>
            </w:r>
            <w:r w:rsidR="00C211DB">
              <w:rPr>
                <w:noProof/>
                <w:webHidden/>
              </w:rPr>
              <w:fldChar w:fldCharType="end"/>
            </w:r>
          </w:hyperlink>
        </w:p>
        <w:p w14:paraId="59E15F4E" w14:textId="3772706C" w:rsidR="00C211DB" w:rsidRDefault="005C3B6D">
          <w:pPr>
            <w:pStyle w:val="Sisluet5"/>
            <w:rPr>
              <w:rFonts w:asciiTheme="minorHAnsi" w:eastAsiaTheme="minorEastAsia" w:hAnsiTheme="minorHAnsi" w:cstheme="minorBidi"/>
              <w:noProof/>
              <w:lang w:eastAsia="fi-FI"/>
            </w:rPr>
          </w:pPr>
          <w:hyperlink w:anchor="_Toc525565032" w:history="1">
            <w:r w:rsidR="00C211DB" w:rsidRPr="00884E92">
              <w:rPr>
                <w:rStyle w:val="Hyperlinkki"/>
                <w:noProof/>
              </w:rPr>
              <w:t>3.11.1.3.1</w:t>
            </w:r>
            <w:r w:rsidR="00C211DB">
              <w:rPr>
                <w:rFonts w:asciiTheme="minorHAnsi" w:eastAsiaTheme="minorEastAsia" w:hAnsiTheme="minorHAnsi" w:cstheme="minorBidi"/>
                <w:noProof/>
                <w:lang w:eastAsia="fi-FI"/>
              </w:rPr>
              <w:tab/>
            </w:r>
            <w:r w:rsidR="00C211DB" w:rsidRPr="00884E92">
              <w:rPr>
                <w:rStyle w:val="Hyperlinkki"/>
                <w:noProof/>
              </w:rPr>
              <w:t>Sfäärinen voimakkuus -observation</w:t>
            </w:r>
            <w:r w:rsidR="00C211DB">
              <w:rPr>
                <w:noProof/>
                <w:webHidden/>
              </w:rPr>
              <w:tab/>
            </w:r>
            <w:r w:rsidR="00C211DB">
              <w:rPr>
                <w:noProof/>
                <w:webHidden/>
              </w:rPr>
              <w:fldChar w:fldCharType="begin"/>
            </w:r>
            <w:r w:rsidR="00C211DB">
              <w:rPr>
                <w:noProof/>
                <w:webHidden/>
              </w:rPr>
              <w:instrText xml:space="preserve"> PAGEREF _Toc525565032 \h </w:instrText>
            </w:r>
            <w:r w:rsidR="00C211DB">
              <w:rPr>
                <w:noProof/>
                <w:webHidden/>
              </w:rPr>
            </w:r>
            <w:r w:rsidR="00C211DB">
              <w:rPr>
                <w:noProof/>
                <w:webHidden/>
              </w:rPr>
              <w:fldChar w:fldCharType="separate"/>
            </w:r>
            <w:r w:rsidR="00C211DB">
              <w:rPr>
                <w:noProof/>
                <w:webHidden/>
              </w:rPr>
              <w:t>73</w:t>
            </w:r>
            <w:r w:rsidR="00C211DB">
              <w:rPr>
                <w:noProof/>
                <w:webHidden/>
              </w:rPr>
              <w:fldChar w:fldCharType="end"/>
            </w:r>
          </w:hyperlink>
        </w:p>
        <w:p w14:paraId="3612175E" w14:textId="2464B17E" w:rsidR="00C211DB" w:rsidRDefault="005C3B6D">
          <w:pPr>
            <w:pStyle w:val="Sisluet5"/>
            <w:rPr>
              <w:rFonts w:asciiTheme="minorHAnsi" w:eastAsiaTheme="minorEastAsia" w:hAnsiTheme="minorHAnsi" w:cstheme="minorBidi"/>
              <w:noProof/>
              <w:lang w:eastAsia="fi-FI"/>
            </w:rPr>
          </w:pPr>
          <w:hyperlink w:anchor="_Toc525565033" w:history="1">
            <w:r w:rsidR="00C211DB" w:rsidRPr="00884E92">
              <w:rPr>
                <w:rStyle w:val="Hyperlinkki"/>
                <w:noProof/>
              </w:rPr>
              <w:t>3.11.1.3.2</w:t>
            </w:r>
            <w:r w:rsidR="00C211DB">
              <w:rPr>
                <w:rFonts w:asciiTheme="minorHAnsi" w:eastAsiaTheme="minorEastAsia" w:hAnsiTheme="minorHAnsi" w:cstheme="minorBidi"/>
                <w:noProof/>
                <w:lang w:eastAsia="fi-FI"/>
              </w:rPr>
              <w:tab/>
            </w:r>
            <w:r w:rsidR="00C211DB" w:rsidRPr="00884E92">
              <w:rPr>
                <w:rStyle w:val="Hyperlinkki"/>
                <w:noProof/>
              </w:rPr>
              <w:t>Sylinterivoimakkuus -observation</w:t>
            </w:r>
            <w:r w:rsidR="00C211DB">
              <w:rPr>
                <w:noProof/>
                <w:webHidden/>
              </w:rPr>
              <w:tab/>
            </w:r>
            <w:r w:rsidR="00C211DB">
              <w:rPr>
                <w:noProof/>
                <w:webHidden/>
              </w:rPr>
              <w:fldChar w:fldCharType="begin"/>
            </w:r>
            <w:r w:rsidR="00C211DB">
              <w:rPr>
                <w:noProof/>
                <w:webHidden/>
              </w:rPr>
              <w:instrText xml:space="preserve"> PAGEREF _Toc525565033 \h </w:instrText>
            </w:r>
            <w:r w:rsidR="00C211DB">
              <w:rPr>
                <w:noProof/>
                <w:webHidden/>
              </w:rPr>
            </w:r>
            <w:r w:rsidR="00C211DB">
              <w:rPr>
                <w:noProof/>
                <w:webHidden/>
              </w:rPr>
              <w:fldChar w:fldCharType="separate"/>
            </w:r>
            <w:r w:rsidR="00C211DB">
              <w:rPr>
                <w:noProof/>
                <w:webHidden/>
              </w:rPr>
              <w:t>74</w:t>
            </w:r>
            <w:r w:rsidR="00C211DB">
              <w:rPr>
                <w:noProof/>
                <w:webHidden/>
              </w:rPr>
              <w:fldChar w:fldCharType="end"/>
            </w:r>
          </w:hyperlink>
        </w:p>
        <w:p w14:paraId="6F17376E" w14:textId="1BCC0244" w:rsidR="00C211DB" w:rsidRDefault="005C3B6D">
          <w:pPr>
            <w:pStyle w:val="Sisluet5"/>
            <w:rPr>
              <w:rFonts w:asciiTheme="minorHAnsi" w:eastAsiaTheme="minorEastAsia" w:hAnsiTheme="minorHAnsi" w:cstheme="minorBidi"/>
              <w:noProof/>
              <w:lang w:eastAsia="fi-FI"/>
            </w:rPr>
          </w:pPr>
          <w:hyperlink w:anchor="_Toc525565034" w:history="1">
            <w:r w:rsidR="00C211DB" w:rsidRPr="00884E92">
              <w:rPr>
                <w:rStyle w:val="Hyperlinkki"/>
                <w:noProof/>
              </w:rPr>
              <w:t>3.11.1.3.3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-observation</w:t>
            </w:r>
            <w:r w:rsidR="00C211DB">
              <w:rPr>
                <w:noProof/>
                <w:webHidden/>
              </w:rPr>
              <w:tab/>
            </w:r>
            <w:r w:rsidR="00C211DB">
              <w:rPr>
                <w:noProof/>
                <w:webHidden/>
              </w:rPr>
              <w:fldChar w:fldCharType="begin"/>
            </w:r>
            <w:r w:rsidR="00C211DB">
              <w:rPr>
                <w:noProof/>
                <w:webHidden/>
              </w:rPr>
              <w:instrText xml:space="preserve"> PAGEREF _Toc525565034 \h </w:instrText>
            </w:r>
            <w:r w:rsidR="00C211DB">
              <w:rPr>
                <w:noProof/>
                <w:webHidden/>
              </w:rPr>
            </w:r>
            <w:r w:rsidR="00C211DB">
              <w:rPr>
                <w:noProof/>
                <w:webHidden/>
              </w:rPr>
              <w:fldChar w:fldCharType="separate"/>
            </w:r>
            <w:r w:rsidR="00C211DB">
              <w:rPr>
                <w:noProof/>
                <w:webHidden/>
              </w:rPr>
              <w:t>74</w:t>
            </w:r>
            <w:r w:rsidR="00C211DB">
              <w:rPr>
                <w:noProof/>
                <w:webHidden/>
              </w:rPr>
              <w:fldChar w:fldCharType="end"/>
            </w:r>
          </w:hyperlink>
        </w:p>
        <w:p w14:paraId="68B65F55" w14:textId="439DE9EC" w:rsidR="00C211DB" w:rsidRDefault="005C3B6D">
          <w:pPr>
            <w:pStyle w:val="Sisluet5"/>
            <w:rPr>
              <w:rFonts w:asciiTheme="minorHAnsi" w:eastAsiaTheme="minorEastAsia" w:hAnsiTheme="minorHAnsi" w:cstheme="minorBidi"/>
              <w:noProof/>
              <w:lang w:eastAsia="fi-FI"/>
            </w:rPr>
          </w:pPr>
          <w:hyperlink w:anchor="_Toc525565035" w:history="1">
            <w:r w:rsidR="00C211DB" w:rsidRPr="00884E92">
              <w:rPr>
                <w:rStyle w:val="Hyperlinkki"/>
                <w:noProof/>
              </w:rPr>
              <w:t>3.11.1.3.4</w:t>
            </w:r>
            <w:r w:rsidR="00C211DB">
              <w:rPr>
                <w:rFonts w:asciiTheme="minorHAnsi" w:eastAsiaTheme="minorEastAsia" w:hAnsiTheme="minorHAnsi" w:cstheme="minorBidi"/>
                <w:noProof/>
                <w:lang w:eastAsia="fi-FI"/>
              </w:rPr>
              <w:tab/>
            </w:r>
            <w:r w:rsidR="00C211DB" w:rsidRPr="00884E92">
              <w:rPr>
                <w:rStyle w:val="Hyperlinkki"/>
                <w:noProof/>
              </w:rPr>
              <w:t>Lukulisä -observation</w:t>
            </w:r>
            <w:r w:rsidR="00C211DB">
              <w:rPr>
                <w:noProof/>
                <w:webHidden/>
              </w:rPr>
              <w:tab/>
            </w:r>
            <w:r w:rsidR="00C211DB">
              <w:rPr>
                <w:noProof/>
                <w:webHidden/>
              </w:rPr>
              <w:fldChar w:fldCharType="begin"/>
            </w:r>
            <w:r w:rsidR="00C211DB">
              <w:rPr>
                <w:noProof/>
                <w:webHidden/>
              </w:rPr>
              <w:instrText xml:space="preserve"> PAGEREF _Toc525565035 \h </w:instrText>
            </w:r>
            <w:r w:rsidR="00C211DB">
              <w:rPr>
                <w:noProof/>
                <w:webHidden/>
              </w:rPr>
            </w:r>
            <w:r w:rsidR="00C211DB">
              <w:rPr>
                <w:noProof/>
                <w:webHidden/>
              </w:rPr>
              <w:fldChar w:fldCharType="separate"/>
            </w:r>
            <w:r w:rsidR="00C211DB">
              <w:rPr>
                <w:noProof/>
                <w:webHidden/>
              </w:rPr>
              <w:t>74</w:t>
            </w:r>
            <w:r w:rsidR="00C211DB">
              <w:rPr>
                <w:noProof/>
                <w:webHidden/>
              </w:rPr>
              <w:fldChar w:fldCharType="end"/>
            </w:r>
          </w:hyperlink>
        </w:p>
        <w:p w14:paraId="37744122" w14:textId="4F2C6254" w:rsidR="00C211DB" w:rsidRDefault="005C3B6D">
          <w:pPr>
            <w:pStyle w:val="Sisluet5"/>
            <w:rPr>
              <w:rFonts w:asciiTheme="minorHAnsi" w:eastAsiaTheme="minorEastAsia" w:hAnsiTheme="minorHAnsi" w:cstheme="minorBidi"/>
              <w:noProof/>
              <w:lang w:eastAsia="fi-FI"/>
            </w:rPr>
          </w:pPr>
          <w:hyperlink w:anchor="_Toc525565036" w:history="1">
            <w:r w:rsidR="00C211DB" w:rsidRPr="00884E92">
              <w:rPr>
                <w:rStyle w:val="Hyperlinkki"/>
                <w:noProof/>
              </w:rPr>
              <w:t>3.11.1.3.5</w:t>
            </w:r>
            <w:r w:rsidR="00C211DB">
              <w:rPr>
                <w:rFonts w:asciiTheme="minorHAnsi" w:eastAsiaTheme="minorEastAsia" w:hAnsiTheme="minorHAnsi" w:cstheme="minorBidi"/>
                <w:noProof/>
                <w:lang w:eastAsia="fi-FI"/>
              </w:rPr>
              <w:tab/>
            </w:r>
            <w:r w:rsidR="00C211DB" w:rsidRPr="00884E92">
              <w:rPr>
                <w:rStyle w:val="Hyperlinkki"/>
                <w:noProof/>
              </w:rPr>
              <w:t>Näöntarkkuus kauas -observation</w:t>
            </w:r>
            <w:r w:rsidR="00C211DB">
              <w:rPr>
                <w:noProof/>
                <w:webHidden/>
              </w:rPr>
              <w:tab/>
            </w:r>
            <w:r w:rsidR="00C211DB">
              <w:rPr>
                <w:noProof/>
                <w:webHidden/>
              </w:rPr>
              <w:fldChar w:fldCharType="begin"/>
            </w:r>
            <w:r w:rsidR="00C211DB">
              <w:rPr>
                <w:noProof/>
                <w:webHidden/>
              </w:rPr>
              <w:instrText xml:space="preserve"> PAGEREF _Toc525565036 \h </w:instrText>
            </w:r>
            <w:r w:rsidR="00C211DB">
              <w:rPr>
                <w:noProof/>
                <w:webHidden/>
              </w:rPr>
            </w:r>
            <w:r w:rsidR="00C211DB">
              <w:rPr>
                <w:noProof/>
                <w:webHidden/>
              </w:rPr>
              <w:fldChar w:fldCharType="separate"/>
            </w:r>
            <w:r w:rsidR="00C211DB">
              <w:rPr>
                <w:noProof/>
                <w:webHidden/>
              </w:rPr>
              <w:t>75</w:t>
            </w:r>
            <w:r w:rsidR="00C211DB">
              <w:rPr>
                <w:noProof/>
                <w:webHidden/>
              </w:rPr>
              <w:fldChar w:fldCharType="end"/>
            </w:r>
          </w:hyperlink>
        </w:p>
        <w:p w14:paraId="01F3757F" w14:textId="37FBCDD3" w:rsidR="00C211DB" w:rsidRDefault="005C3B6D">
          <w:pPr>
            <w:pStyle w:val="Sisluet5"/>
            <w:rPr>
              <w:rFonts w:asciiTheme="minorHAnsi" w:eastAsiaTheme="minorEastAsia" w:hAnsiTheme="minorHAnsi" w:cstheme="minorBidi"/>
              <w:noProof/>
              <w:lang w:eastAsia="fi-FI"/>
            </w:rPr>
          </w:pPr>
          <w:hyperlink w:anchor="_Toc525565037" w:history="1">
            <w:r w:rsidR="00C211DB" w:rsidRPr="00884E92">
              <w:rPr>
                <w:rStyle w:val="Hyperlinkki"/>
                <w:noProof/>
              </w:rPr>
              <w:t>3.11.1.3.6</w:t>
            </w:r>
            <w:r w:rsidR="00C211DB">
              <w:rPr>
                <w:rFonts w:asciiTheme="minorHAnsi" w:eastAsiaTheme="minorEastAsia" w:hAnsiTheme="minorHAnsi" w:cstheme="minorBidi"/>
                <w:noProof/>
                <w:lang w:eastAsia="fi-FI"/>
              </w:rPr>
              <w:tab/>
            </w:r>
            <w:r w:rsidR="00C211DB" w:rsidRPr="00884E92">
              <w:rPr>
                <w:rStyle w:val="Hyperlinkki"/>
                <w:noProof/>
              </w:rPr>
              <w:t>Lähinäöntarkkuus -observation</w:t>
            </w:r>
            <w:r w:rsidR="00C211DB">
              <w:rPr>
                <w:noProof/>
                <w:webHidden/>
              </w:rPr>
              <w:tab/>
            </w:r>
            <w:r w:rsidR="00C211DB">
              <w:rPr>
                <w:noProof/>
                <w:webHidden/>
              </w:rPr>
              <w:fldChar w:fldCharType="begin"/>
            </w:r>
            <w:r w:rsidR="00C211DB">
              <w:rPr>
                <w:noProof/>
                <w:webHidden/>
              </w:rPr>
              <w:instrText xml:space="preserve"> PAGEREF _Toc525565037 \h </w:instrText>
            </w:r>
            <w:r w:rsidR="00C211DB">
              <w:rPr>
                <w:noProof/>
                <w:webHidden/>
              </w:rPr>
            </w:r>
            <w:r w:rsidR="00C211DB">
              <w:rPr>
                <w:noProof/>
                <w:webHidden/>
              </w:rPr>
              <w:fldChar w:fldCharType="separate"/>
            </w:r>
            <w:r w:rsidR="00C211DB">
              <w:rPr>
                <w:noProof/>
                <w:webHidden/>
              </w:rPr>
              <w:t>75</w:t>
            </w:r>
            <w:r w:rsidR="00C211DB">
              <w:rPr>
                <w:noProof/>
                <w:webHidden/>
              </w:rPr>
              <w:fldChar w:fldCharType="end"/>
            </w:r>
          </w:hyperlink>
        </w:p>
        <w:p w14:paraId="73EF28D4" w14:textId="5CC54937" w:rsidR="00C211DB" w:rsidRDefault="005C3B6D">
          <w:pPr>
            <w:pStyle w:val="Sisluet5"/>
            <w:rPr>
              <w:rFonts w:asciiTheme="minorHAnsi" w:eastAsiaTheme="minorEastAsia" w:hAnsiTheme="minorHAnsi" w:cstheme="minorBidi"/>
              <w:noProof/>
              <w:lang w:eastAsia="fi-FI"/>
            </w:rPr>
          </w:pPr>
          <w:hyperlink w:anchor="_Toc525565038" w:history="1">
            <w:r w:rsidR="00C211DB" w:rsidRPr="00884E92">
              <w:rPr>
                <w:rStyle w:val="Hyperlinkki"/>
                <w:noProof/>
              </w:rPr>
              <w:t>3.11.1.3.7</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-observation</w:t>
            </w:r>
            <w:r w:rsidR="00C211DB">
              <w:rPr>
                <w:noProof/>
                <w:webHidden/>
              </w:rPr>
              <w:tab/>
            </w:r>
            <w:r w:rsidR="00C211DB">
              <w:rPr>
                <w:noProof/>
                <w:webHidden/>
              </w:rPr>
              <w:fldChar w:fldCharType="begin"/>
            </w:r>
            <w:r w:rsidR="00C211DB">
              <w:rPr>
                <w:noProof/>
                <w:webHidden/>
              </w:rPr>
              <w:instrText xml:space="preserve"> PAGEREF _Toc525565038 \h </w:instrText>
            </w:r>
            <w:r w:rsidR="00C211DB">
              <w:rPr>
                <w:noProof/>
                <w:webHidden/>
              </w:rPr>
            </w:r>
            <w:r w:rsidR="00C211DB">
              <w:rPr>
                <w:noProof/>
                <w:webHidden/>
              </w:rPr>
              <w:fldChar w:fldCharType="separate"/>
            </w:r>
            <w:r w:rsidR="00C211DB">
              <w:rPr>
                <w:noProof/>
                <w:webHidden/>
              </w:rPr>
              <w:t>75</w:t>
            </w:r>
            <w:r w:rsidR="00C211DB">
              <w:rPr>
                <w:noProof/>
                <w:webHidden/>
              </w:rPr>
              <w:fldChar w:fldCharType="end"/>
            </w:r>
          </w:hyperlink>
        </w:p>
        <w:p w14:paraId="38FE46DA" w14:textId="54EC9CCA" w:rsidR="00C211DB" w:rsidRDefault="005C3B6D">
          <w:pPr>
            <w:pStyle w:val="Sisluet5"/>
            <w:rPr>
              <w:rFonts w:asciiTheme="minorHAnsi" w:eastAsiaTheme="minorEastAsia" w:hAnsiTheme="minorHAnsi" w:cstheme="minorBidi"/>
              <w:noProof/>
              <w:lang w:eastAsia="fi-FI"/>
            </w:rPr>
          </w:pPr>
          <w:hyperlink w:anchor="_Toc525565039" w:history="1">
            <w:r w:rsidR="00C211DB" w:rsidRPr="00884E92">
              <w:rPr>
                <w:rStyle w:val="Hyperlinkki"/>
                <w:noProof/>
              </w:rPr>
              <w:t>3.11.1.3.8</w:t>
            </w:r>
            <w:r w:rsidR="00C211DB">
              <w:rPr>
                <w:rFonts w:asciiTheme="minorHAnsi" w:eastAsiaTheme="minorEastAsia" w:hAnsiTheme="minorHAnsi" w:cstheme="minorBidi"/>
                <w:noProof/>
                <w:lang w:eastAsia="fi-FI"/>
              </w:rPr>
              <w:tab/>
            </w:r>
            <w:r w:rsidR="00C211DB" w:rsidRPr="00884E92">
              <w:rPr>
                <w:rStyle w:val="Hyperlinkki"/>
                <w:noProof/>
              </w:rPr>
              <w:t>Lisätiedot refraktiosta -observation</w:t>
            </w:r>
            <w:r w:rsidR="00C211DB">
              <w:rPr>
                <w:noProof/>
                <w:webHidden/>
              </w:rPr>
              <w:tab/>
            </w:r>
            <w:r w:rsidR="00C211DB">
              <w:rPr>
                <w:noProof/>
                <w:webHidden/>
              </w:rPr>
              <w:fldChar w:fldCharType="begin"/>
            </w:r>
            <w:r w:rsidR="00C211DB">
              <w:rPr>
                <w:noProof/>
                <w:webHidden/>
              </w:rPr>
              <w:instrText xml:space="preserve"> PAGEREF _Toc525565039 \h </w:instrText>
            </w:r>
            <w:r w:rsidR="00C211DB">
              <w:rPr>
                <w:noProof/>
                <w:webHidden/>
              </w:rPr>
            </w:r>
            <w:r w:rsidR="00C211DB">
              <w:rPr>
                <w:noProof/>
                <w:webHidden/>
              </w:rPr>
              <w:fldChar w:fldCharType="separate"/>
            </w:r>
            <w:r w:rsidR="00C211DB">
              <w:rPr>
                <w:noProof/>
                <w:webHidden/>
              </w:rPr>
              <w:t>76</w:t>
            </w:r>
            <w:r w:rsidR="00C211DB">
              <w:rPr>
                <w:noProof/>
                <w:webHidden/>
              </w:rPr>
              <w:fldChar w:fldCharType="end"/>
            </w:r>
          </w:hyperlink>
        </w:p>
        <w:p w14:paraId="0DF0F117" w14:textId="24DCB194" w:rsidR="00C211DB" w:rsidRDefault="005C3B6D">
          <w:pPr>
            <w:pStyle w:val="Sisluet3"/>
            <w:rPr>
              <w:rFonts w:asciiTheme="minorHAnsi" w:eastAsiaTheme="minorEastAsia" w:hAnsiTheme="minorHAnsi" w:cstheme="minorBidi"/>
              <w:noProof/>
              <w:lang w:eastAsia="fi-FI"/>
            </w:rPr>
          </w:pPr>
          <w:hyperlink w:anchor="_Toc525565040" w:history="1">
            <w:r w:rsidR="00C211DB" w:rsidRPr="00884E92">
              <w:rPr>
                <w:rStyle w:val="Hyperlinkki"/>
                <w:noProof/>
              </w:rPr>
              <w:t>3.11.2</w:t>
            </w:r>
            <w:r w:rsidR="00C211DB">
              <w:rPr>
                <w:rFonts w:asciiTheme="minorHAnsi" w:eastAsiaTheme="minorEastAsia" w:hAnsiTheme="minorHAnsi" w:cstheme="minorBidi"/>
                <w:noProof/>
                <w:lang w:eastAsia="fi-FI"/>
              </w:rPr>
              <w:tab/>
            </w:r>
            <w:r w:rsidR="00C211DB" w:rsidRPr="00884E92">
              <w:rPr>
                <w:rStyle w:val="Hyperlinkki"/>
                <w:noProof/>
              </w:rPr>
              <w:t>Piilolasien hoidon ja käytön opetus -observation</w:t>
            </w:r>
            <w:r w:rsidR="00C211DB">
              <w:rPr>
                <w:noProof/>
                <w:webHidden/>
              </w:rPr>
              <w:tab/>
            </w:r>
            <w:r w:rsidR="00C211DB">
              <w:rPr>
                <w:noProof/>
                <w:webHidden/>
              </w:rPr>
              <w:fldChar w:fldCharType="begin"/>
            </w:r>
            <w:r w:rsidR="00C211DB">
              <w:rPr>
                <w:noProof/>
                <w:webHidden/>
              </w:rPr>
              <w:instrText xml:space="preserve"> PAGEREF _Toc525565040 \h </w:instrText>
            </w:r>
            <w:r w:rsidR="00C211DB">
              <w:rPr>
                <w:noProof/>
                <w:webHidden/>
              </w:rPr>
            </w:r>
            <w:r w:rsidR="00C211DB">
              <w:rPr>
                <w:noProof/>
                <w:webHidden/>
              </w:rPr>
              <w:fldChar w:fldCharType="separate"/>
            </w:r>
            <w:r w:rsidR="00C211DB">
              <w:rPr>
                <w:noProof/>
                <w:webHidden/>
              </w:rPr>
              <w:t>76</w:t>
            </w:r>
            <w:r w:rsidR="00C211DB">
              <w:rPr>
                <w:noProof/>
                <w:webHidden/>
              </w:rPr>
              <w:fldChar w:fldCharType="end"/>
            </w:r>
          </w:hyperlink>
        </w:p>
        <w:p w14:paraId="6F5DB54D" w14:textId="2263F1DB" w:rsidR="00C211DB" w:rsidRDefault="005C3B6D">
          <w:pPr>
            <w:pStyle w:val="Sisluet2"/>
            <w:tabs>
              <w:tab w:val="left" w:pos="879"/>
              <w:tab w:val="right" w:leader="dot" w:pos="9231"/>
            </w:tabs>
            <w:rPr>
              <w:rFonts w:asciiTheme="minorHAnsi" w:eastAsiaTheme="minorEastAsia" w:hAnsiTheme="minorHAnsi" w:cstheme="minorBidi"/>
              <w:noProof/>
              <w:lang w:eastAsia="fi-FI"/>
            </w:rPr>
          </w:pPr>
          <w:hyperlink w:anchor="_Toc525565041" w:history="1">
            <w:r w:rsidR="00C211DB" w:rsidRPr="00884E92">
              <w:rPr>
                <w:rStyle w:val="Hyperlinkki"/>
                <w:noProof/>
              </w:rPr>
              <w:t>3.12</w:t>
            </w:r>
            <w:r w:rsidR="00C211DB">
              <w:rPr>
                <w:rFonts w:asciiTheme="minorHAnsi" w:eastAsiaTheme="minorEastAsia" w:hAnsiTheme="minorHAnsi" w:cstheme="minorBidi"/>
                <w:noProof/>
                <w:lang w:eastAsia="fi-FI"/>
              </w:rPr>
              <w:tab/>
            </w:r>
            <w:r w:rsidR="00C211DB" w:rsidRPr="00884E92">
              <w:rPr>
                <w:rStyle w:val="Hyperlinkki"/>
                <w:noProof/>
              </w:rPr>
              <w:t>Yhteisnäkö ja akkommodaatio</w:t>
            </w:r>
            <w:r w:rsidR="00C211DB">
              <w:rPr>
                <w:noProof/>
                <w:webHidden/>
              </w:rPr>
              <w:tab/>
            </w:r>
            <w:r w:rsidR="00C211DB">
              <w:rPr>
                <w:noProof/>
                <w:webHidden/>
              </w:rPr>
              <w:fldChar w:fldCharType="begin"/>
            </w:r>
            <w:r w:rsidR="00C211DB">
              <w:rPr>
                <w:noProof/>
                <w:webHidden/>
              </w:rPr>
              <w:instrText xml:space="preserve"> PAGEREF _Toc525565041 \h </w:instrText>
            </w:r>
            <w:r w:rsidR="00C211DB">
              <w:rPr>
                <w:noProof/>
                <w:webHidden/>
              </w:rPr>
            </w:r>
            <w:r w:rsidR="00C211DB">
              <w:rPr>
                <w:noProof/>
                <w:webHidden/>
              </w:rPr>
              <w:fldChar w:fldCharType="separate"/>
            </w:r>
            <w:r w:rsidR="00C211DB">
              <w:rPr>
                <w:noProof/>
                <w:webHidden/>
              </w:rPr>
              <w:t>76</w:t>
            </w:r>
            <w:r w:rsidR="00C211DB">
              <w:rPr>
                <w:noProof/>
                <w:webHidden/>
              </w:rPr>
              <w:fldChar w:fldCharType="end"/>
            </w:r>
          </w:hyperlink>
        </w:p>
        <w:p w14:paraId="790142C8" w14:textId="7A4A7ADF" w:rsidR="00C211DB" w:rsidRDefault="005C3B6D">
          <w:pPr>
            <w:pStyle w:val="Sisluet3"/>
            <w:rPr>
              <w:rFonts w:asciiTheme="minorHAnsi" w:eastAsiaTheme="minorEastAsia" w:hAnsiTheme="minorHAnsi" w:cstheme="minorBidi"/>
              <w:noProof/>
              <w:lang w:eastAsia="fi-FI"/>
            </w:rPr>
          </w:pPr>
          <w:hyperlink w:anchor="_Toc525565042" w:history="1">
            <w:r w:rsidR="00C211DB" w:rsidRPr="00884E92">
              <w:rPr>
                <w:rStyle w:val="Hyperlinkki"/>
                <w:noProof/>
              </w:rPr>
              <w:t>3.12.1</w:t>
            </w:r>
            <w:r w:rsidR="00C211DB">
              <w:rPr>
                <w:rFonts w:asciiTheme="minorHAnsi" w:eastAsiaTheme="minorEastAsia" w:hAnsiTheme="minorHAnsi" w:cstheme="minorBidi"/>
                <w:noProof/>
                <w:lang w:eastAsia="fi-FI"/>
              </w:rPr>
              <w:tab/>
            </w:r>
            <w:r w:rsidR="00C211DB" w:rsidRPr="00884E92">
              <w:rPr>
                <w:rStyle w:val="Hyperlinkki"/>
                <w:noProof/>
              </w:rPr>
              <w:t>Yhteisnäkö  – organizer</w:t>
            </w:r>
            <w:r w:rsidR="00C211DB">
              <w:rPr>
                <w:noProof/>
                <w:webHidden/>
              </w:rPr>
              <w:tab/>
            </w:r>
            <w:r w:rsidR="00C211DB">
              <w:rPr>
                <w:noProof/>
                <w:webHidden/>
              </w:rPr>
              <w:fldChar w:fldCharType="begin"/>
            </w:r>
            <w:r w:rsidR="00C211DB">
              <w:rPr>
                <w:noProof/>
                <w:webHidden/>
              </w:rPr>
              <w:instrText xml:space="preserve"> PAGEREF _Toc525565042 \h </w:instrText>
            </w:r>
            <w:r w:rsidR="00C211DB">
              <w:rPr>
                <w:noProof/>
                <w:webHidden/>
              </w:rPr>
            </w:r>
            <w:r w:rsidR="00C211DB">
              <w:rPr>
                <w:noProof/>
                <w:webHidden/>
              </w:rPr>
              <w:fldChar w:fldCharType="separate"/>
            </w:r>
            <w:r w:rsidR="00C211DB">
              <w:rPr>
                <w:noProof/>
                <w:webHidden/>
              </w:rPr>
              <w:t>78</w:t>
            </w:r>
            <w:r w:rsidR="00C211DB">
              <w:rPr>
                <w:noProof/>
                <w:webHidden/>
              </w:rPr>
              <w:fldChar w:fldCharType="end"/>
            </w:r>
          </w:hyperlink>
        </w:p>
        <w:p w14:paraId="406BDD94" w14:textId="0EF676B4" w:rsidR="00C211DB" w:rsidRDefault="005C3B6D">
          <w:pPr>
            <w:pStyle w:val="Sisluet4"/>
            <w:rPr>
              <w:rFonts w:asciiTheme="minorHAnsi" w:eastAsiaTheme="minorEastAsia" w:hAnsiTheme="minorHAnsi" w:cstheme="minorBidi"/>
              <w:noProof/>
              <w:lang w:eastAsia="fi-FI"/>
            </w:rPr>
          </w:pPr>
          <w:hyperlink w:anchor="_Toc525565043" w:history="1">
            <w:r w:rsidR="00C211DB" w:rsidRPr="00884E92">
              <w:rPr>
                <w:rStyle w:val="Hyperlinkki"/>
                <w:noProof/>
              </w:rPr>
              <w:t>3.12.1.1</w:t>
            </w:r>
            <w:r w:rsidR="00C211DB">
              <w:rPr>
                <w:rFonts w:asciiTheme="minorHAnsi" w:eastAsiaTheme="minorEastAsia" w:hAnsiTheme="minorHAnsi" w:cstheme="minorBidi"/>
                <w:noProof/>
                <w:lang w:eastAsia="fi-FI"/>
              </w:rPr>
              <w:tab/>
            </w:r>
            <w:r w:rsidR="00C211DB" w:rsidRPr="00884E92">
              <w:rPr>
                <w:rStyle w:val="Hyperlinkki"/>
                <w:noProof/>
              </w:rPr>
              <w:t>Yhteisnäkö kauas tai lähelle -observation</w:t>
            </w:r>
            <w:r w:rsidR="00C211DB">
              <w:rPr>
                <w:noProof/>
                <w:webHidden/>
              </w:rPr>
              <w:tab/>
            </w:r>
            <w:r w:rsidR="00C211DB">
              <w:rPr>
                <w:noProof/>
                <w:webHidden/>
              </w:rPr>
              <w:fldChar w:fldCharType="begin"/>
            </w:r>
            <w:r w:rsidR="00C211DB">
              <w:rPr>
                <w:noProof/>
                <w:webHidden/>
              </w:rPr>
              <w:instrText xml:space="preserve"> PAGEREF _Toc525565043 \h </w:instrText>
            </w:r>
            <w:r w:rsidR="00C211DB">
              <w:rPr>
                <w:noProof/>
                <w:webHidden/>
              </w:rPr>
            </w:r>
            <w:r w:rsidR="00C211DB">
              <w:rPr>
                <w:noProof/>
                <w:webHidden/>
              </w:rPr>
              <w:fldChar w:fldCharType="separate"/>
            </w:r>
            <w:r w:rsidR="00C211DB">
              <w:rPr>
                <w:noProof/>
                <w:webHidden/>
              </w:rPr>
              <w:t>79</w:t>
            </w:r>
            <w:r w:rsidR="00C211DB">
              <w:rPr>
                <w:noProof/>
                <w:webHidden/>
              </w:rPr>
              <w:fldChar w:fldCharType="end"/>
            </w:r>
          </w:hyperlink>
        </w:p>
        <w:p w14:paraId="05205867" w14:textId="578141BE" w:rsidR="00C211DB" w:rsidRDefault="005C3B6D">
          <w:pPr>
            <w:pStyle w:val="Sisluet5"/>
            <w:rPr>
              <w:rFonts w:asciiTheme="minorHAnsi" w:eastAsiaTheme="minorEastAsia" w:hAnsiTheme="minorHAnsi" w:cstheme="minorBidi"/>
              <w:noProof/>
              <w:lang w:eastAsia="fi-FI"/>
            </w:rPr>
          </w:pPr>
          <w:hyperlink w:anchor="_Toc525565044" w:history="1">
            <w:r w:rsidR="00C211DB" w:rsidRPr="00884E92">
              <w:rPr>
                <w:rStyle w:val="Hyperlinkki"/>
                <w:noProof/>
              </w:rPr>
              <w:t>3.12.1.1.1</w:t>
            </w:r>
            <w:r w:rsidR="00C211DB">
              <w:rPr>
                <w:rFonts w:asciiTheme="minorHAnsi" w:eastAsiaTheme="minorEastAsia" w:hAnsiTheme="minorHAnsi" w:cstheme="minorBidi"/>
                <w:noProof/>
                <w:lang w:eastAsia="fi-FI"/>
              </w:rPr>
              <w:tab/>
            </w:r>
            <w:r w:rsidR="00C211DB" w:rsidRPr="00884E92">
              <w:rPr>
                <w:rStyle w:val="Hyperlinkki"/>
                <w:noProof/>
              </w:rPr>
              <w:t>Horisontaalinen lihastasapaino  – organizer</w:t>
            </w:r>
            <w:r w:rsidR="00C211DB">
              <w:rPr>
                <w:noProof/>
                <w:webHidden/>
              </w:rPr>
              <w:tab/>
            </w:r>
            <w:r w:rsidR="00C211DB">
              <w:rPr>
                <w:noProof/>
                <w:webHidden/>
              </w:rPr>
              <w:fldChar w:fldCharType="begin"/>
            </w:r>
            <w:r w:rsidR="00C211DB">
              <w:rPr>
                <w:noProof/>
                <w:webHidden/>
              </w:rPr>
              <w:instrText xml:space="preserve"> PAGEREF _Toc525565044 \h </w:instrText>
            </w:r>
            <w:r w:rsidR="00C211DB">
              <w:rPr>
                <w:noProof/>
                <w:webHidden/>
              </w:rPr>
            </w:r>
            <w:r w:rsidR="00C211DB">
              <w:rPr>
                <w:noProof/>
                <w:webHidden/>
              </w:rPr>
              <w:fldChar w:fldCharType="separate"/>
            </w:r>
            <w:r w:rsidR="00C211DB">
              <w:rPr>
                <w:noProof/>
                <w:webHidden/>
              </w:rPr>
              <w:t>79</w:t>
            </w:r>
            <w:r w:rsidR="00C211DB">
              <w:rPr>
                <w:noProof/>
                <w:webHidden/>
              </w:rPr>
              <w:fldChar w:fldCharType="end"/>
            </w:r>
          </w:hyperlink>
        </w:p>
        <w:p w14:paraId="44EC0E88" w14:textId="1CDDF871" w:rsidR="00C211DB" w:rsidRDefault="005C3B6D">
          <w:pPr>
            <w:pStyle w:val="Sisluet6"/>
            <w:rPr>
              <w:rFonts w:asciiTheme="minorHAnsi" w:hAnsiTheme="minorHAnsi"/>
              <w:noProof/>
            </w:rPr>
          </w:pPr>
          <w:hyperlink w:anchor="_Toc525565045" w:history="1">
            <w:r w:rsidR="00C211DB" w:rsidRPr="00884E92">
              <w:rPr>
                <w:rStyle w:val="Hyperlinkki"/>
                <w:noProof/>
              </w:rPr>
              <w:t>3.12.1.1.1.1</w:t>
            </w:r>
            <w:r w:rsidR="00C211DB">
              <w:rPr>
                <w:rFonts w:asciiTheme="minorHAnsi" w:hAnsiTheme="minorHAnsi"/>
                <w:noProof/>
              </w:rPr>
              <w:tab/>
            </w:r>
            <w:r w:rsidR="00C211DB" w:rsidRPr="00884E92">
              <w:rPr>
                <w:rStyle w:val="Hyperlinkki"/>
                <w:noProof/>
              </w:rPr>
              <w:t>Karsastuksen määrä -observation</w:t>
            </w:r>
            <w:r w:rsidR="00C211DB">
              <w:rPr>
                <w:noProof/>
                <w:webHidden/>
              </w:rPr>
              <w:tab/>
            </w:r>
            <w:r w:rsidR="00C211DB">
              <w:rPr>
                <w:noProof/>
                <w:webHidden/>
              </w:rPr>
              <w:fldChar w:fldCharType="begin"/>
            </w:r>
            <w:r w:rsidR="00C211DB">
              <w:rPr>
                <w:noProof/>
                <w:webHidden/>
              </w:rPr>
              <w:instrText xml:space="preserve"> PAGEREF _Toc525565045 \h </w:instrText>
            </w:r>
            <w:r w:rsidR="00C211DB">
              <w:rPr>
                <w:noProof/>
                <w:webHidden/>
              </w:rPr>
            </w:r>
            <w:r w:rsidR="00C211DB">
              <w:rPr>
                <w:noProof/>
                <w:webHidden/>
              </w:rPr>
              <w:fldChar w:fldCharType="separate"/>
            </w:r>
            <w:r w:rsidR="00C211DB">
              <w:rPr>
                <w:noProof/>
                <w:webHidden/>
              </w:rPr>
              <w:t>80</w:t>
            </w:r>
            <w:r w:rsidR="00C211DB">
              <w:rPr>
                <w:noProof/>
                <w:webHidden/>
              </w:rPr>
              <w:fldChar w:fldCharType="end"/>
            </w:r>
          </w:hyperlink>
        </w:p>
        <w:p w14:paraId="2EF64A34" w14:textId="66C556A3" w:rsidR="00C211DB" w:rsidRDefault="005C3B6D">
          <w:pPr>
            <w:pStyle w:val="Sisluet6"/>
            <w:rPr>
              <w:rFonts w:asciiTheme="minorHAnsi" w:hAnsiTheme="minorHAnsi"/>
              <w:noProof/>
            </w:rPr>
          </w:pPr>
          <w:hyperlink w:anchor="_Toc525565046" w:history="1">
            <w:r w:rsidR="00C211DB" w:rsidRPr="00884E92">
              <w:rPr>
                <w:rStyle w:val="Hyperlinkki"/>
                <w:noProof/>
              </w:rPr>
              <w:t>3.12.1.1.1.2</w:t>
            </w:r>
            <w:r w:rsidR="00C211DB">
              <w:rPr>
                <w:rFonts w:asciiTheme="minorHAnsi" w:hAnsiTheme="minorHAnsi"/>
                <w:noProof/>
              </w:rPr>
              <w:tab/>
            </w:r>
            <w:r w:rsidR="00C211DB" w:rsidRPr="00884E92">
              <w:rPr>
                <w:rStyle w:val="Hyperlinkki"/>
                <w:noProof/>
              </w:rPr>
              <w:t>Lisätiedot karsastuksen määrästä -observation</w:t>
            </w:r>
            <w:r w:rsidR="00C211DB">
              <w:rPr>
                <w:noProof/>
                <w:webHidden/>
              </w:rPr>
              <w:tab/>
            </w:r>
            <w:r w:rsidR="00C211DB">
              <w:rPr>
                <w:noProof/>
                <w:webHidden/>
              </w:rPr>
              <w:fldChar w:fldCharType="begin"/>
            </w:r>
            <w:r w:rsidR="00C211DB">
              <w:rPr>
                <w:noProof/>
                <w:webHidden/>
              </w:rPr>
              <w:instrText xml:space="preserve"> PAGEREF _Toc525565046 \h </w:instrText>
            </w:r>
            <w:r w:rsidR="00C211DB">
              <w:rPr>
                <w:noProof/>
                <w:webHidden/>
              </w:rPr>
            </w:r>
            <w:r w:rsidR="00C211DB">
              <w:rPr>
                <w:noProof/>
                <w:webHidden/>
              </w:rPr>
              <w:fldChar w:fldCharType="separate"/>
            </w:r>
            <w:r w:rsidR="00C211DB">
              <w:rPr>
                <w:noProof/>
                <w:webHidden/>
              </w:rPr>
              <w:t>80</w:t>
            </w:r>
            <w:r w:rsidR="00C211DB">
              <w:rPr>
                <w:noProof/>
                <w:webHidden/>
              </w:rPr>
              <w:fldChar w:fldCharType="end"/>
            </w:r>
          </w:hyperlink>
        </w:p>
        <w:p w14:paraId="39897BB7" w14:textId="4E8EFBCE" w:rsidR="00C211DB" w:rsidRDefault="005C3B6D">
          <w:pPr>
            <w:pStyle w:val="Sisluet6"/>
            <w:rPr>
              <w:rFonts w:asciiTheme="minorHAnsi" w:hAnsiTheme="minorHAnsi"/>
              <w:noProof/>
            </w:rPr>
          </w:pPr>
          <w:hyperlink w:anchor="_Toc525565047" w:history="1">
            <w:r w:rsidR="00C211DB" w:rsidRPr="00884E92">
              <w:rPr>
                <w:rStyle w:val="Hyperlinkki"/>
                <w:noProof/>
              </w:rPr>
              <w:t>3.12.1.1.1.3</w:t>
            </w:r>
            <w:r w:rsidR="00C211DB">
              <w:rPr>
                <w:rFonts w:asciiTheme="minorHAnsi" w:hAnsiTheme="minorHAnsi"/>
                <w:noProof/>
              </w:rPr>
              <w:tab/>
            </w:r>
            <w:r w:rsidR="00C211DB" w:rsidRPr="00884E92">
              <w:rPr>
                <w:rStyle w:val="Hyperlinkki"/>
                <w:noProof/>
              </w:rPr>
              <w:t>Karsastuksen suunta tai laji -observation</w:t>
            </w:r>
            <w:r w:rsidR="00C211DB">
              <w:rPr>
                <w:noProof/>
                <w:webHidden/>
              </w:rPr>
              <w:tab/>
            </w:r>
            <w:r w:rsidR="00C211DB">
              <w:rPr>
                <w:noProof/>
                <w:webHidden/>
              </w:rPr>
              <w:fldChar w:fldCharType="begin"/>
            </w:r>
            <w:r w:rsidR="00C211DB">
              <w:rPr>
                <w:noProof/>
                <w:webHidden/>
              </w:rPr>
              <w:instrText xml:space="preserve"> PAGEREF _Toc525565047 \h </w:instrText>
            </w:r>
            <w:r w:rsidR="00C211DB">
              <w:rPr>
                <w:noProof/>
                <w:webHidden/>
              </w:rPr>
            </w:r>
            <w:r w:rsidR="00C211DB">
              <w:rPr>
                <w:noProof/>
                <w:webHidden/>
              </w:rPr>
              <w:fldChar w:fldCharType="separate"/>
            </w:r>
            <w:r w:rsidR="00C211DB">
              <w:rPr>
                <w:noProof/>
                <w:webHidden/>
              </w:rPr>
              <w:t>80</w:t>
            </w:r>
            <w:r w:rsidR="00C211DB">
              <w:rPr>
                <w:noProof/>
                <w:webHidden/>
              </w:rPr>
              <w:fldChar w:fldCharType="end"/>
            </w:r>
          </w:hyperlink>
        </w:p>
        <w:p w14:paraId="6A5BF89D" w14:textId="4227A0D0" w:rsidR="00C211DB" w:rsidRDefault="005C3B6D">
          <w:pPr>
            <w:pStyle w:val="Sisluet6"/>
            <w:rPr>
              <w:rFonts w:asciiTheme="minorHAnsi" w:hAnsiTheme="minorHAnsi"/>
              <w:noProof/>
            </w:rPr>
          </w:pPr>
          <w:hyperlink w:anchor="_Toc525565048" w:history="1">
            <w:r w:rsidR="00C211DB" w:rsidRPr="00884E92">
              <w:rPr>
                <w:rStyle w:val="Hyperlinkki"/>
                <w:noProof/>
              </w:rPr>
              <w:t>3.12.1.1.1.4</w:t>
            </w:r>
            <w:r w:rsidR="00C211DB">
              <w:rPr>
                <w:rFonts w:asciiTheme="minorHAnsi" w:hAnsiTheme="minorHAnsi"/>
                <w:noProof/>
              </w:rPr>
              <w:tab/>
            </w:r>
            <w:r w:rsidR="00C211DB" w:rsidRPr="00884E92">
              <w:rPr>
                <w:rStyle w:val="Hyperlinkki"/>
                <w:noProof/>
              </w:rPr>
              <w:t>Horisontaalisen karsastuksen mittausmenetelmä ja tarkenne -observation</w:t>
            </w:r>
            <w:r w:rsidR="00C211DB">
              <w:rPr>
                <w:noProof/>
                <w:webHidden/>
              </w:rPr>
              <w:tab/>
            </w:r>
            <w:r w:rsidR="00C211DB">
              <w:rPr>
                <w:noProof/>
                <w:webHidden/>
              </w:rPr>
              <w:fldChar w:fldCharType="begin"/>
            </w:r>
            <w:r w:rsidR="00C211DB">
              <w:rPr>
                <w:noProof/>
                <w:webHidden/>
              </w:rPr>
              <w:instrText xml:space="preserve"> PAGEREF _Toc525565048 \h </w:instrText>
            </w:r>
            <w:r w:rsidR="00C211DB">
              <w:rPr>
                <w:noProof/>
                <w:webHidden/>
              </w:rPr>
            </w:r>
            <w:r w:rsidR="00C211DB">
              <w:rPr>
                <w:noProof/>
                <w:webHidden/>
              </w:rPr>
              <w:fldChar w:fldCharType="separate"/>
            </w:r>
            <w:r w:rsidR="00C211DB">
              <w:rPr>
                <w:noProof/>
                <w:webHidden/>
              </w:rPr>
              <w:t>81</w:t>
            </w:r>
            <w:r w:rsidR="00C211DB">
              <w:rPr>
                <w:noProof/>
                <w:webHidden/>
              </w:rPr>
              <w:fldChar w:fldCharType="end"/>
            </w:r>
          </w:hyperlink>
        </w:p>
        <w:p w14:paraId="655D96C5" w14:textId="47715404" w:rsidR="00C211DB" w:rsidRDefault="005C3B6D">
          <w:pPr>
            <w:pStyle w:val="Sisluet6"/>
            <w:rPr>
              <w:rFonts w:asciiTheme="minorHAnsi" w:hAnsiTheme="minorHAnsi"/>
              <w:noProof/>
            </w:rPr>
          </w:pPr>
          <w:hyperlink w:anchor="_Toc525565049" w:history="1">
            <w:r w:rsidR="00C211DB" w:rsidRPr="00884E92">
              <w:rPr>
                <w:rStyle w:val="Hyperlinkki"/>
                <w:noProof/>
              </w:rPr>
              <w:t>3.12.1.1.1.5</w:t>
            </w:r>
            <w:r w:rsidR="00C211DB">
              <w:rPr>
                <w:rFonts w:asciiTheme="minorHAnsi" w:hAnsiTheme="minorHAnsi"/>
                <w:noProof/>
              </w:rPr>
              <w:tab/>
            </w:r>
            <w:r w:rsidR="00C211DB" w:rsidRPr="00884E92">
              <w:rPr>
                <w:rStyle w:val="Hyperlinkki"/>
                <w:noProof/>
              </w:rPr>
              <w:t>Silmän kääntymiskyky sisäänpäin, PRK kauas -observation</w:t>
            </w:r>
            <w:r w:rsidR="00C211DB">
              <w:rPr>
                <w:noProof/>
                <w:webHidden/>
              </w:rPr>
              <w:tab/>
            </w:r>
            <w:r w:rsidR="00C211DB">
              <w:rPr>
                <w:noProof/>
                <w:webHidden/>
              </w:rPr>
              <w:fldChar w:fldCharType="begin"/>
            </w:r>
            <w:r w:rsidR="00C211DB">
              <w:rPr>
                <w:noProof/>
                <w:webHidden/>
              </w:rPr>
              <w:instrText xml:space="preserve"> PAGEREF _Toc525565049 \h </w:instrText>
            </w:r>
            <w:r w:rsidR="00C211DB">
              <w:rPr>
                <w:noProof/>
                <w:webHidden/>
              </w:rPr>
            </w:r>
            <w:r w:rsidR="00C211DB">
              <w:rPr>
                <w:noProof/>
                <w:webHidden/>
              </w:rPr>
              <w:fldChar w:fldCharType="separate"/>
            </w:r>
            <w:r w:rsidR="00C211DB">
              <w:rPr>
                <w:noProof/>
                <w:webHidden/>
              </w:rPr>
              <w:t>81</w:t>
            </w:r>
            <w:r w:rsidR="00C211DB">
              <w:rPr>
                <w:noProof/>
                <w:webHidden/>
              </w:rPr>
              <w:fldChar w:fldCharType="end"/>
            </w:r>
          </w:hyperlink>
        </w:p>
        <w:p w14:paraId="526DE772" w14:textId="17694305" w:rsidR="00C211DB" w:rsidRDefault="005C3B6D">
          <w:pPr>
            <w:pStyle w:val="Sisluet6"/>
            <w:rPr>
              <w:rFonts w:asciiTheme="minorHAnsi" w:hAnsiTheme="minorHAnsi"/>
              <w:noProof/>
            </w:rPr>
          </w:pPr>
          <w:hyperlink w:anchor="_Toc525565050" w:history="1">
            <w:r w:rsidR="00C211DB" w:rsidRPr="00884E92">
              <w:rPr>
                <w:rStyle w:val="Hyperlinkki"/>
                <w:noProof/>
              </w:rPr>
              <w:t>3.12.1.1.1.6</w:t>
            </w:r>
            <w:r w:rsidR="00C211DB">
              <w:rPr>
                <w:rFonts w:asciiTheme="minorHAnsi" w:hAnsiTheme="minorHAnsi"/>
                <w:noProof/>
              </w:rPr>
              <w:tab/>
            </w:r>
            <w:r w:rsidR="00C211DB" w:rsidRPr="00884E92">
              <w:rPr>
                <w:rStyle w:val="Hyperlinkki"/>
                <w:noProof/>
              </w:rPr>
              <w:t>Silmän kääntymiskyky ulospäin, NRK kauas -observation</w:t>
            </w:r>
            <w:r w:rsidR="00C211DB">
              <w:rPr>
                <w:noProof/>
                <w:webHidden/>
              </w:rPr>
              <w:tab/>
            </w:r>
            <w:r w:rsidR="00C211DB">
              <w:rPr>
                <w:noProof/>
                <w:webHidden/>
              </w:rPr>
              <w:fldChar w:fldCharType="begin"/>
            </w:r>
            <w:r w:rsidR="00C211DB">
              <w:rPr>
                <w:noProof/>
                <w:webHidden/>
              </w:rPr>
              <w:instrText xml:space="preserve"> PAGEREF _Toc525565050 \h </w:instrText>
            </w:r>
            <w:r w:rsidR="00C211DB">
              <w:rPr>
                <w:noProof/>
                <w:webHidden/>
              </w:rPr>
            </w:r>
            <w:r w:rsidR="00C211DB">
              <w:rPr>
                <w:noProof/>
                <w:webHidden/>
              </w:rPr>
              <w:fldChar w:fldCharType="separate"/>
            </w:r>
            <w:r w:rsidR="00C211DB">
              <w:rPr>
                <w:noProof/>
                <w:webHidden/>
              </w:rPr>
              <w:t>81</w:t>
            </w:r>
            <w:r w:rsidR="00C211DB">
              <w:rPr>
                <w:noProof/>
                <w:webHidden/>
              </w:rPr>
              <w:fldChar w:fldCharType="end"/>
            </w:r>
          </w:hyperlink>
        </w:p>
        <w:p w14:paraId="5D54DF1F" w14:textId="14A88FBA" w:rsidR="00C211DB" w:rsidRDefault="005C3B6D">
          <w:pPr>
            <w:pStyle w:val="Sisluet6"/>
            <w:rPr>
              <w:rFonts w:asciiTheme="minorHAnsi" w:hAnsiTheme="minorHAnsi"/>
              <w:noProof/>
            </w:rPr>
          </w:pPr>
          <w:hyperlink w:anchor="_Toc525565051" w:history="1">
            <w:r w:rsidR="00C211DB" w:rsidRPr="00884E92">
              <w:rPr>
                <w:rStyle w:val="Hyperlinkki"/>
                <w:noProof/>
              </w:rPr>
              <w:t>3.12.1.1.1.7</w:t>
            </w:r>
            <w:r w:rsidR="00C211DB">
              <w:rPr>
                <w:rFonts w:asciiTheme="minorHAnsi" w:hAnsiTheme="minorHAnsi"/>
                <w:noProof/>
              </w:rPr>
              <w:tab/>
            </w:r>
            <w:r w:rsidR="00C211DB" w:rsidRPr="00884E92">
              <w:rPr>
                <w:rStyle w:val="Hyperlinkki"/>
                <w:noProof/>
              </w:rPr>
              <w:t>Silmä ilmeiselle karsastukselle -organizer</w:t>
            </w:r>
            <w:r w:rsidR="00C211DB">
              <w:rPr>
                <w:noProof/>
                <w:webHidden/>
              </w:rPr>
              <w:tab/>
            </w:r>
            <w:r w:rsidR="00C211DB">
              <w:rPr>
                <w:noProof/>
                <w:webHidden/>
              </w:rPr>
              <w:fldChar w:fldCharType="begin"/>
            </w:r>
            <w:r w:rsidR="00C211DB">
              <w:rPr>
                <w:noProof/>
                <w:webHidden/>
              </w:rPr>
              <w:instrText xml:space="preserve"> PAGEREF _Toc525565051 \h </w:instrText>
            </w:r>
            <w:r w:rsidR="00C211DB">
              <w:rPr>
                <w:noProof/>
                <w:webHidden/>
              </w:rPr>
            </w:r>
            <w:r w:rsidR="00C211DB">
              <w:rPr>
                <w:noProof/>
                <w:webHidden/>
              </w:rPr>
              <w:fldChar w:fldCharType="separate"/>
            </w:r>
            <w:r w:rsidR="00C211DB">
              <w:rPr>
                <w:noProof/>
                <w:webHidden/>
              </w:rPr>
              <w:t>82</w:t>
            </w:r>
            <w:r w:rsidR="00C211DB">
              <w:rPr>
                <w:noProof/>
                <w:webHidden/>
              </w:rPr>
              <w:fldChar w:fldCharType="end"/>
            </w:r>
          </w:hyperlink>
        </w:p>
        <w:p w14:paraId="1C0098E2" w14:textId="14397A64" w:rsidR="00C211DB" w:rsidRDefault="005C3B6D">
          <w:pPr>
            <w:pStyle w:val="Sisluet5"/>
            <w:rPr>
              <w:rFonts w:asciiTheme="minorHAnsi" w:eastAsiaTheme="minorEastAsia" w:hAnsiTheme="minorHAnsi" w:cstheme="minorBidi"/>
              <w:noProof/>
              <w:lang w:eastAsia="fi-FI"/>
            </w:rPr>
          </w:pPr>
          <w:hyperlink w:anchor="_Toc525565052" w:history="1">
            <w:r w:rsidR="00C211DB" w:rsidRPr="00884E92">
              <w:rPr>
                <w:rStyle w:val="Hyperlinkki"/>
                <w:noProof/>
              </w:rPr>
              <w:t>3.12.1.1.2</w:t>
            </w:r>
            <w:r w:rsidR="00C211DB">
              <w:rPr>
                <w:rFonts w:asciiTheme="minorHAnsi" w:eastAsiaTheme="minorEastAsia" w:hAnsiTheme="minorHAnsi" w:cstheme="minorBidi"/>
                <w:noProof/>
                <w:lang w:eastAsia="fi-FI"/>
              </w:rPr>
              <w:tab/>
            </w:r>
            <w:r w:rsidR="00C211DB" w:rsidRPr="00884E92">
              <w:rPr>
                <w:rStyle w:val="Hyperlinkki"/>
                <w:noProof/>
              </w:rPr>
              <w:t>Vertikaalinen lihastasapaino  – organizer</w:t>
            </w:r>
            <w:r w:rsidR="00C211DB">
              <w:rPr>
                <w:noProof/>
                <w:webHidden/>
              </w:rPr>
              <w:tab/>
            </w:r>
            <w:r w:rsidR="00C211DB">
              <w:rPr>
                <w:noProof/>
                <w:webHidden/>
              </w:rPr>
              <w:fldChar w:fldCharType="begin"/>
            </w:r>
            <w:r w:rsidR="00C211DB">
              <w:rPr>
                <w:noProof/>
                <w:webHidden/>
              </w:rPr>
              <w:instrText xml:space="preserve"> PAGEREF _Toc525565052 \h </w:instrText>
            </w:r>
            <w:r w:rsidR="00C211DB">
              <w:rPr>
                <w:noProof/>
                <w:webHidden/>
              </w:rPr>
            </w:r>
            <w:r w:rsidR="00C211DB">
              <w:rPr>
                <w:noProof/>
                <w:webHidden/>
              </w:rPr>
              <w:fldChar w:fldCharType="separate"/>
            </w:r>
            <w:r w:rsidR="00C211DB">
              <w:rPr>
                <w:noProof/>
                <w:webHidden/>
              </w:rPr>
              <w:t>82</w:t>
            </w:r>
            <w:r w:rsidR="00C211DB">
              <w:rPr>
                <w:noProof/>
                <w:webHidden/>
              </w:rPr>
              <w:fldChar w:fldCharType="end"/>
            </w:r>
          </w:hyperlink>
        </w:p>
        <w:p w14:paraId="5DF5C9CD" w14:textId="0B175195" w:rsidR="00C211DB" w:rsidRDefault="005C3B6D">
          <w:pPr>
            <w:pStyle w:val="Sisluet6"/>
            <w:rPr>
              <w:rFonts w:asciiTheme="minorHAnsi" w:hAnsiTheme="minorHAnsi"/>
              <w:noProof/>
            </w:rPr>
          </w:pPr>
          <w:hyperlink w:anchor="_Toc525565053" w:history="1">
            <w:r w:rsidR="00C211DB" w:rsidRPr="00884E92">
              <w:rPr>
                <w:rStyle w:val="Hyperlinkki"/>
                <w:noProof/>
              </w:rPr>
              <w:t>3.12.1.1.2.1</w:t>
            </w:r>
            <w:r w:rsidR="00C211DB">
              <w:rPr>
                <w:rFonts w:asciiTheme="minorHAnsi" w:hAnsiTheme="minorHAnsi"/>
                <w:noProof/>
              </w:rPr>
              <w:tab/>
            </w:r>
            <w:r w:rsidR="00C211DB" w:rsidRPr="00884E92">
              <w:rPr>
                <w:rStyle w:val="Hyperlinkki"/>
                <w:noProof/>
              </w:rPr>
              <w:t>Silmä vertikaaliselle karsastukselle -organizer</w:t>
            </w:r>
            <w:r w:rsidR="00C211DB">
              <w:rPr>
                <w:noProof/>
                <w:webHidden/>
              </w:rPr>
              <w:tab/>
            </w:r>
            <w:r w:rsidR="00C211DB">
              <w:rPr>
                <w:noProof/>
                <w:webHidden/>
              </w:rPr>
              <w:fldChar w:fldCharType="begin"/>
            </w:r>
            <w:r w:rsidR="00C211DB">
              <w:rPr>
                <w:noProof/>
                <w:webHidden/>
              </w:rPr>
              <w:instrText xml:space="preserve"> PAGEREF _Toc525565053 \h </w:instrText>
            </w:r>
            <w:r w:rsidR="00C211DB">
              <w:rPr>
                <w:noProof/>
                <w:webHidden/>
              </w:rPr>
            </w:r>
            <w:r w:rsidR="00C211DB">
              <w:rPr>
                <w:noProof/>
                <w:webHidden/>
              </w:rPr>
              <w:fldChar w:fldCharType="separate"/>
            </w:r>
            <w:r w:rsidR="00C211DB">
              <w:rPr>
                <w:noProof/>
                <w:webHidden/>
              </w:rPr>
              <w:t>83</w:t>
            </w:r>
            <w:r w:rsidR="00C211DB">
              <w:rPr>
                <w:noProof/>
                <w:webHidden/>
              </w:rPr>
              <w:fldChar w:fldCharType="end"/>
            </w:r>
          </w:hyperlink>
        </w:p>
        <w:p w14:paraId="394BA40D" w14:textId="63D81F4C" w:rsidR="00C211DB" w:rsidRDefault="005C3B6D">
          <w:pPr>
            <w:pStyle w:val="Sisluet6"/>
            <w:rPr>
              <w:rFonts w:asciiTheme="minorHAnsi" w:hAnsiTheme="minorHAnsi"/>
              <w:noProof/>
            </w:rPr>
          </w:pPr>
          <w:hyperlink w:anchor="_Toc525565054" w:history="1">
            <w:r w:rsidR="00C211DB" w:rsidRPr="00884E92">
              <w:rPr>
                <w:rStyle w:val="Hyperlinkki"/>
                <w:noProof/>
              </w:rPr>
              <w:t>3.12.1.1.2.2</w:t>
            </w:r>
            <w:r w:rsidR="00C211DB">
              <w:rPr>
                <w:rFonts w:asciiTheme="minorHAnsi" w:hAnsiTheme="minorHAnsi"/>
                <w:noProof/>
              </w:rPr>
              <w:tab/>
            </w:r>
            <w:r w:rsidR="00C211DB" w:rsidRPr="00884E92">
              <w:rPr>
                <w:rStyle w:val="Hyperlinkki"/>
                <w:noProof/>
              </w:rPr>
              <w:t>Silmän vertikaalisen kääntökyvyn määrä -observation</w:t>
            </w:r>
            <w:r w:rsidR="00C211DB">
              <w:rPr>
                <w:noProof/>
                <w:webHidden/>
              </w:rPr>
              <w:tab/>
            </w:r>
            <w:r w:rsidR="00C211DB">
              <w:rPr>
                <w:noProof/>
                <w:webHidden/>
              </w:rPr>
              <w:fldChar w:fldCharType="begin"/>
            </w:r>
            <w:r w:rsidR="00C211DB">
              <w:rPr>
                <w:noProof/>
                <w:webHidden/>
              </w:rPr>
              <w:instrText xml:space="preserve"> PAGEREF _Toc525565054 \h </w:instrText>
            </w:r>
            <w:r w:rsidR="00C211DB">
              <w:rPr>
                <w:noProof/>
                <w:webHidden/>
              </w:rPr>
            </w:r>
            <w:r w:rsidR="00C211DB">
              <w:rPr>
                <w:noProof/>
                <w:webHidden/>
              </w:rPr>
              <w:fldChar w:fldCharType="separate"/>
            </w:r>
            <w:r w:rsidR="00C211DB">
              <w:rPr>
                <w:noProof/>
                <w:webHidden/>
              </w:rPr>
              <w:t>84</w:t>
            </w:r>
            <w:r w:rsidR="00C211DB">
              <w:rPr>
                <w:noProof/>
                <w:webHidden/>
              </w:rPr>
              <w:fldChar w:fldCharType="end"/>
            </w:r>
          </w:hyperlink>
        </w:p>
        <w:p w14:paraId="25E153C0" w14:textId="0059981D" w:rsidR="00C211DB" w:rsidRDefault="005C3B6D">
          <w:pPr>
            <w:pStyle w:val="Sisluet4"/>
            <w:rPr>
              <w:rFonts w:asciiTheme="minorHAnsi" w:eastAsiaTheme="minorEastAsia" w:hAnsiTheme="minorHAnsi" w:cstheme="minorBidi"/>
              <w:noProof/>
              <w:lang w:eastAsia="fi-FI"/>
            </w:rPr>
          </w:pPr>
          <w:hyperlink w:anchor="_Toc525565055" w:history="1">
            <w:r w:rsidR="00C211DB" w:rsidRPr="00884E92">
              <w:rPr>
                <w:rStyle w:val="Hyperlinkki"/>
                <w:noProof/>
              </w:rPr>
              <w:t>3.12.1.2</w:t>
            </w:r>
            <w:r w:rsidR="00C211DB">
              <w:rPr>
                <w:rFonts w:asciiTheme="minorHAnsi" w:eastAsiaTheme="minorEastAsia" w:hAnsiTheme="minorHAnsi" w:cstheme="minorBidi"/>
                <w:noProof/>
                <w:lang w:eastAsia="fi-FI"/>
              </w:rPr>
              <w:tab/>
            </w:r>
            <w:r w:rsidR="00C211DB" w:rsidRPr="00884E92">
              <w:rPr>
                <w:rStyle w:val="Hyperlinkki"/>
                <w:noProof/>
              </w:rPr>
              <w:t>Muu yhteisnäön testi -observation</w:t>
            </w:r>
            <w:r w:rsidR="00C211DB">
              <w:rPr>
                <w:noProof/>
                <w:webHidden/>
              </w:rPr>
              <w:tab/>
            </w:r>
            <w:r w:rsidR="00C211DB">
              <w:rPr>
                <w:noProof/>
                <w:webHidden/>
              </w:rPr>
              <w:fldChar w:fldCharType="begin"/>
            </w:r>
            <w:r w:rsidR="00C211DB">
              <w:rPr>
                <w:noProof/>
                <w:webHidden/>
              </w:rPr>
              <w:instrText xml:space="preserve"> PAGEREF _Toc525565055 \h </w:instrText>
            </w:r>
            <w:r w:rsidR="00C211DB">
              <w:rPr>
                <w:noProof/>
                <w:webHidden/>
              </w:rPr>
            </w:r>
            <w:r w:rsidR="00C211DB">
              <w:rPr>
                <w:noProof/>
                <w:webHidden/>
              </w:rPr>
              <w:fldChar w:fldCharType="separate"/>
            </w:r>
            <w:r w:rsidR="00C211DB">
              <w:rPr>
                <w:noProof/>
                <w:webHidden/>
              </w:rPr>
              <w:t>85</w:t>
            </w:r>
            <w:r w:rsidR="00C211DB">
              <w:rPr>
                <w:noProof/>
                <w:webHidden/>
              </w:rPr>
              <w:fldChar w:fldCharType="end"/>
            </w:r>
          </w:hyperlink>
        </w:p>
        <w:p w14:paraId="5056BC19" w14:textId="0BAC8B54" w:rsidR="00C211DB" w:rsidRDefault="005C3B6D">
          <w:pPr>
            <w:pStyle w:val="Sisluet4"/>
            <w:rPr>
              <w:rFonts w:asciiTheme="minorHAnsi" w:eastAsiaTheme="minorEastAsia" w:hAnsiTheme="minorHAnsi" w:cstheme="minorBidi"/>
              <w:noProof/>
              <w:lang w:eastAsia="fi-FI"/>
            </w:rPr>
          </w:pPr>
          <w:hyperlink w:anchor="_Toc525565056" w:history="1">
            <w:r w:rsidR="00C211DB" w:rsidRPr="00884E92">
              <w:rPr>
                <w:rStyle w:val="Hyperlinkki"/>
                <w:noProof/>
              </w:rPr>
              <w:t>3.12.1.3</w:t>
            </w:r>
            <w:r w:rsidR="00C211DB">
              <w:rPr>
                <w:rFonts w:asciiTheme="minorHAnsi" w:eastAsiaTheme="minorEastAsia" w:hAnsiTheme="minorHAnsi" w:cstheme="minorBidi"/>
                <w:noProof/>
                <w:lang w:eastAsia="fi-FI"/>
              </w:rPr>
              <w:tab/>
            </w:r>
            <w:r w:rsidR="00C211DB" w:rsidRPr="00884E92">
              <w:rPr>
                <w:rStyle w:val="Hyperlinkki"/>
                <w:noProof/>
              </w:rPr>
              <w:t>Stereonäkö -observation</w:t>
            </w:r>
            <w:r w:rsidR="00C211DB">
              <w:rPr>
                <w:noProof/>
                <w:webHidden/>
              </w:rPr>
              <w:tab/>
            </w:r>
            <w:r w:rsidR="00C211DB">
              <w:rPr>
                <w:noProof/>
                <w:webHidden/>
              </w:rPr>
              <w:fldChar w:fldCharType="begin"/>
            </w:r>
            <w:r w:rsidR="00C211DB">
              <w:rPr>
                <w:noProof/>
                <w:webHidden/>
              </w:rPr>
              <w:instrText xml:space="preserve"> PAGEREF _Toc525565056 \h </w:instrText>
            </w:r>
            <w:r w:rsidR="00C211DB">
              <w:rPr>
                <w:noProof/>
                <w:webHidden/>
              </w:rPr>
            </w:r>
            <w:r w:rsidR="00C211DB">
              <w:rPr>
                <w:noProof/>
                <w:webHidden/>
              </w:rPr>
              <w:fldChar w:fldCharType="separate"/>
            </w:r>
            <w:r w:rsidR="00C211DB">
              <w:rPr>
                <w:noProof/>
                <w:webHidden/>
              </w:rPr>
              <w:t>85</w:t>
            </w:r>
            <w:r w:rsidR="00C211DB">
              <w:rPr>
                <w:noProof/>
                <w:webHidden/>
              </w:rPr>
              <w:fldChar w:fldCharType="end"/>
            </w:r>
          </w:hyperlink>
        </w:p>
        <w:p w14:paraId="2A7AF2A2" w14:textId="1A3D3696" w:rsidR="00C211DB" w:rsidRDefault="005C3B6D">
          <w:pPr>
            <w:pStyle w:val="Sisluet4"/>
            <w:rPr>
              <w:rFonts w:asciiTheme="minorHAnsi" w:eastAsiaTheme="minorEastAsia" w:hAnsiTheme="minorHAnsi" w:cstheme="minorBidi"/>
              <w:noProof/>
              <w:lang w:eastAsia="fi-FI"/>
            </w:rPr>
          </w:pPr>
          <w:hyperlink w:anchor="_Toc525565057" w:history="1">
            <w:r w:rsidR="00C211DB" w:rsidRPr="00884E92">
              <w:rPr>
                <w:rStyle w:val="Hyperlinkki"/>
                <w:noProof/>
              </w:rPr>
              <w:t>3.12.1.4</w:t>
            </w:r>
            <w:r w:rsidR="00C211DB">
              <w:rPr>
                <w:rFonts w:asciiTheme="minorHAnsi" w:eastAsiaTheme="minorEastAsia" w:hAnsiTheme="minorHAnsi" w:cstheme="minorBidi"/>
                <w:noProof/>
                <w:lang w:eastAsia="fi-FI"/>
              </w:rPr>
              <w:tab/>
            </w:r>
            <w:r w:rsidR="00C211DB" w:rsidRPr="00884E92">
              <w:rPr>
                <w:rStyle w:val="Hyperlinkki"/>
                <w:noProof/>
              </w:rPr>
              <w:t>Lisätieto stereonäöstä -observation</w:t>
            </w:r>
            <w:r w:rsidR="00C211DB">
              <w:rPr>
                <w:noProof/>
                <w:webHidden/>
              </w:rPr>
              <w:tab/>
            </w:r>
            <w:r w:rsidR="00C211DB">
              <w:rPr>
                <w:noProof/>
                <w:webHidden/>
              </w:rPr>
              <w:fldChar w:fldCharType="begin"/>
            </w:r>
            <w:r w:rsidR="00C211DB">
              <w:rPr>
                <w:noProof/>
                <w:webHidden/>
              </w:rPr>
              <w:instrText xml:space="preserve"> PAGEREF _Toc525565057 \h </w:instrText>
            </w:r>
            <w:r w:rsidR="00C211DB">
              <w:rPr>
                <w:noProof/>
                <w:webHidden/>
              </w:rPr>
            </w:r>
            <w:r w:rsidR="00C211DB">
              <w:rPr>
                <w:noProof/>
                <w:webHidden/>
              </w:rPr>
              <w:fldChar w:fldCharType="separate"/>
            </w:r>
            <w:r w:rsidR="00C211DB">
              <w:rPr>
                <w:noProof/>
                <w:webHidden/>
              </w:rPr>
              <w:t>85</w:t>
            </w:r>
            <w:r w:rsidR="00C211DB">
              <w:rPr>
                <w:noProof/>
                <w:webHidden/>
              </w:rPr>
              <w:fldChar w:fldCharType="end"/>
            </w:r>
          </w:hyperlink>
        </w:p>
        <w:p w14:paraId="49BB0BBD" w14:textId="7DB5FAA0" w:rsidR="00C211DB" w:rsidRDefault="005C3B6D">
          <w:pPr>
            <w:pStyle w:val="Sisluet3"/>
            <w:rPr>
              <w:rFonts w:asciiTheme="minorHAnsi" w:eastAsiaTheme="minorEastAsia" w:hAnsiTheme="minorHAnsi" w:cstheme="minorBidi"/>
              <w:noProof/>
              <w:lang w:eastAsia="fi-FI"/>
            </w:rPr>
          </w:pPr>
          <w:hyperlink w:anchor="_Toc525565058" w:history="1">
            <w:r w:rsidR="00C211DB" w:rsidRPr="00884E92">
              <w:rPr>
                <w:rStyle w:val="Hyperlinkki"/>
                <w:noProof/>
              </w:rPr>
              <w:t>3.12.2</w:t>
            </w:r>
            <w:r w:rsidR="00C211DB">
              <w:rPr>
                <w:rFonts w:asciiTheme="minorHAnsi" w:eastAsiaTheme="minorEastAsia" w:hAnsiTheme="minorHAnsi" w:cstheme="minorBidi"/>
                <w:noProof/>
                <w:lang w:eastAsia="fi-FI"/>
              </w:rPr>
              <w:tab/>
            </w:r>
            <w:r w:rsidR="00C211DB" w:rsidRPr="00884E92">
              <w:rPr>
                <w:rStyle w:val="Hyperlinkki"/>
                <w:noProof/>
              </w:rPr>
              <w:t>Silmän mukautumiskyky -organizer</w:t>
            </w:r>
            <w:r w:rsidR="00C211DB">
              <w:rPr>
                <w:noProof/>
                <w:webHidden/>
              </w:rPr>
              <w:tab/>
            </w:r>
            <w:r w:rsidR="00C211DB">
              <w:rPr>
                <w:noProof/>
                <w:webHidden/>
              </w:rPr>
              <w:fldChar w:fldCharType="begin"/>
            </w:r>
            <w:r w:rsidR="00C211DB">
              <w:rPr>
                <w:noProof/>
                <w:webHidden/>
              </w:rPr>
              <w:instrText xml:space="preserve"> PAGEREF _Toc525565058 \h </w:instrText>
            </w:r>
            <w:r w:rsidR="00C211DB">
              <w:rPr>
                <w:noProof/>
                <w:webHidden/>
              </w:rPr>
            </w:r>
            <w:r w:rsidR="00C211DB">
              <w:rPr>
                <w:noProof/>
                <w:webHidden/>
              </w:rPr>
              <w:fldChar w:fldCharType="separate"/>
            </w:r>
            <w:r w:rsidR="00C211DB">
              <w:rPr>
                <w:noProof/>
                <w:webHidden/>
              </w:rPr>
              <w:t>85</w:t>
            </w:r>
            <w:r w:rsidR="00C211DB">
              <w:rPr>
                <w:noProof/>
                <w:webHidden/>
              </w:rPr>
              <w:fldChar w:fldCharType="end"/>
            </w:r>
          </w:hyperlink>
        </w:p>
        <w:p w14:paraId="27BE382A" w14:textId="5055CE0C" w:rsidR="00C211DB" w:rsidRDefault="005C3B6D">
          <w:pPr>
            <w:pStyle w:val="Sisluet4"/>
            <w:rPr>
              <w:rFonts w:asciiTheme="minorHAnsi" w:eastAsiaTheme="minorEastAsia" w:hAnsiTheme="minorHAnsi" w:cstheme="minorBidi"/>
              <w:noProof/>
              <w:lang w:eastAsia="fi-FI"/>
            </w:rPr>
          </w:pPr>
          <w:hyperlink w:anchor="_Toc525565059" w:history="1">
            <w:r w:rsidR="00C211DB" w:rsidRPr="00884E92">
              <w:rPr>
                <w:rStyle w:val="Hyperlinkki"/>
                <w:noProof/>
              </w:rPr>
              <w:t>3.12.2.1</w:t>
            </w:r>
            <w:r w:rsidR="00C211DB">
              <w:rPr>
                <w:rFonts w:asciiTheme="minorHAnsi" w:eastAsiaTheme="minorEastAsia" w:hAnsiTheme="minorHAnsi" w:cstheme="minorBidi"/>
                <w:noProof/>
                <w:lang w:eastAsia="fi-FI"/>
              </w:rPr>
              <w:tab/>
            </w:r>
            <w:r w:rsidR="00C211DB" w:rsidRPr="00884E92">
              <w:rPr>
                <w:rStyle w:val="Hyperlinkki"/>
                <w:noProof/>
              </w:rPr>
              <w:t>Silmän mukautumiskyky -observation</w:t>
            </w:r>
            <w:r w:rsidR="00C211DB">
              <w:rPr>
                <w:noProof/>
                <w:webHidden/>
              </w:rPr>
              <w:tab/>
            </w:r>
            <w:r w:rsidR="00C211DB">
              <w:rPr>
                <w:noProof/>
                <w:webHidden/>
              </w:rPr>
              <w:fldChar w:fldCharType="begin"/>
            </w:r>
            <w:r w:rsidR="00C211DB">
              <w:rPr>
                <w:noProof/>
                <w:webHidden/>
              </w:rPr>
              <w:instrText xml:space="preserve"> PAGEREF _Toc525565059 \h </w:instrText>
            </w:r>
            <w:r w:rsidR="00C211DB">
              <w:rPr>
                <w:noProof/>
                <w:webHidden/>
              </w:rPr>
            </w:r>
            <w:r w:rsidR="00C211DB">
              <w:rPr>
                <w:noProof/>
                <w:webHidden/>
              </w:rPr>
              <w:fldChar w:fldCharType="separate"/>
            </w:r>
            <w:r w:rsidR="00C211DB">
              <w:rPr>
                <w:noProof/>
                <w:webHidden/>
              </w:rPr>
              <w:t>86</w:t>
            </w:r>
            <w:r w:rsidR="00C211DB">
              <w:rPr>
                <w:noProof/>
                <w:webHidden/>
              </w:rPr>
              <w:fldChar w:fldCharType="end"/>
            </w:r>
          </w:hyperlink>
        </w:p>
        <w:p w14:paraId="477D6951" w14:textId="028A61B9" w:rsidR="00C211DB" w:rsidRDefault="005C3B6D">
          <w:pPr>
            <w:pStyle w:val="Sisluet4"/>
            <w:rPr>
              <w:rFonts w:asciiTheme="minorHAnsi" w:eastAsiaTheme="minorEastAsia" w:hAnsiTheme="minorHAnsi" w:cstheme="minorBidi"/>
              <w:noProof/>
              <w:lang w:eastAsia="fi-FI"/>
            </w:rPr>
          </w:pPr>
          <w:hyperlink w:anchor="_Toc525565060" w:history="1">
            <w:r w:rsidR="00C211DB" w:rsidRPr="00884E92">
              <w:rPr>
                <w:rStyle w:val="Hyperlinkki"/>
                <w:noProof/>
              </w:rPr>
              <w:t>3.12.2.2</w:t>
            </w:r>
            <w:r w:rsidR="00C211DB">
              <w:rPr>
                <w:rFonts w:asciiTheme="minorHAnsi" w:eastAsiaTheme="minorEastAsia" w:hAnsiTheme="minorHAnsi" w:cstheme="minorBidi"/>
                <w:noProof/>
                <w:lang w:eastAsia="fi-FI"/>
              </w:rPr>
              <w:tab/>
            </w:r>
            <w:r w:rsidR="00C211DB" w:rsidRPr="00884E92">
              <w:rPr>
                <w:rStyle w:val="Hyperlinkki"/>
                <w:noProof/>
              </w:rPr>
              <w:t>Mukautumiskyvyn määrä -observation</w:t>
            </w:r>
            <w:r w:rsidR="00C211DB">
              <w:rPr>
                <w:noProof/>
                <w:webHidden/>
              </w:rPr>
              <w:tab/>
            </w:r>
            <w:r w:rsidR="00C211DB">
              <w:rPr>
                <w:noProof/>
                <w:webHidden/>
              </w:rPr>
              <w:fldChar w:fldCharType="begin"/>
            </w:r>
            <w:r w:rsidR="00C211DB">
              <w:rPr>
                <w:noProof/>
                <w:webHidden/>
              </w:rPr>
              <w:instrText xml:space="preserve"> PAGEREF _Toc525565060 \h </w:instrText>
            </w:r>
            <w:r w:rsidR="00C211DB">
              <w:rPr>
                <w:noProof/>
                <w:webHidden/>
              </w:rPr>
            </w:r>
            <w:r w:rsidR="00C211DB">
              <w:rPr>
                <w:noProof/>
                <w:webHidden/>
              </w:rPr>
              <w:fldChar w:fldCharType="separate"/>
            </w:r>
            <w:r w:rsidR="00C211DB">
              <w:rPr>
                <w:noProof/>
                <w:webHidden/>
              </w:rPr>
              <w:t>86</w:t>
            </w:r>
            <w:r w:rsidR="00C211DB">
              <w:rPr>
                <w:noProof/>
                <w:webHidden/>
              </w:rPr>
              <w:fldChar w:fldCharType="end"/>
            </w:r>
          </w:hyperlink>
        </w:p>
        <w:p w14:paraId="313E1BE6" w14:textId="399E2DF9" w:rsidR="00C211DB" w:rsidRDefault="005C3B6D">
          <w:pPr>
            <w:pStyle w:val="Sisluet5"/>
            <w:rPr>
              <w:rFonts w:asciiTheme="minorHAnsi" w:eastAsiaTheme="minorEastAsia" w:hAnsiTheme="minorHAnsi" w:cstheme="minorBidi"/>
              <w:noProof/>
              <w:lang w:eastAsia="fi-FI"/>
            </w:rPr>
          </w:pPr>
          <w:hyperlink w:anchor="_Toc525565061" w:history="1">
            <w:r w:rsidR="00C211DB" w:rsidRPr="00884E92">
              <w:rPr>
                <w:rStyle w:val="Hyperlinkki"/>
                <w:noProof/>
              </w:rPr>
              <w:t>3.12.2.2.1</w:t>
            </w:r>
            <w:r w:rsidR="00C211DB">
              <w:rPr>
                <w:rFonts w:asciiTheme="minorHAnsi" w:eastAsiaTheme="minorEastAsia" w:hAnsiTheme="minorHAnsi" w:cstheme="minorBidi"/>
                <w:noProof/>
                <w:lang w:eastAsia="fi-FI"/>
              </w:rPr>
              <w:tab/>
            </w:r>
            <w:r w:rsidR="00C211DB" w:rsidRPr="00884E92">
              <w:rPr>
                <w:rStyle w:val="Hyperlinkki"/>
                <w:noProof/>
              </w:rPr>
              <w:t>Silmän mukautumiskyvyn määrän menetelmä -observation</w:t>
            </w:r>
            <w:r w:rsidR="00C211DB">
              <w:rPr>
                <w:noProof/>
                <w:webHidden/>
              </w:rPr>
              <w:tab/>
            </w:r>
            <w:r w:rsidR="00C211DB">
              <w:rPr>
                <w:noProof/>
                <w:webHidden/>
              </w:rPr>
              <w:fldChar w:fldCharType="begin"/>
            </w:r>
            <w:r w:rsidR="00C211DB">
              <w:rPr>
                <w:noProof/>
                <w:webHidden/>
              </w:rPr>
              <w:instrText xml:space="preserve"> PAGEREF _Toc525565061 \h </w:instrText>
            </w:r>
            <w:r w:rsidR="00C211DB">
              <w:rPr>
                <w:noProof/>
                <w:webHidden/>
              </w:rPr>
            </w:r>
            <w:r w:rsidR="00C211DB">
              <w:rPr>
                <w:noProof/>
                <w:webHidden/>
              </w:rPr>
              <w:fldChar w:fldCharType="separate"/>
            </w:r>
            <w:r w:rsidR="00C211DB">
              <w:rPr>
                <w:noProof/>
                <w:webHidden/>
              </w:rPr>
              <w:t>86</w:t>
            </w:r>
            <w:r w:rsidR="00C211DB">
              <w:rPr>
                <w:noProof/>
                <w:webHidden/>
              </w:rPr>
              <w:fldChar w:fldCharType="end"/>
            </w:r>
          </w:hyperlink>
        </w:p>
        <w:p w14:paraId="36C1075E" w14:textId="5F7E3BE1" w:rsidR="00C211DB" w:rsidRDefault="005C3B6D">
          <w:pPr>
            <w:pStyle w:val="Sisluet4"/>
            <w:rPr>
              <w:rFonts w:asciiTheme="minorHAnsi" w:eastAsiaTheme="minorEastAsia" w:hAnsiTheme="minorHAnsi" w:cstheme="minorBidi"/>
              <w:noProof/>
              <w:lang w:eastAsia="fi-FI"/>
            </w:rPr>
          </w:pPr>
          <w:hyperlink w:anchor="_Toc525565062" w:history="1">
            <w:r w:rsidR="00C211DB" w:rsidRPr="00884E92">
              <w:rPr>
                <w:rStyle w:val="Hyperlinkki"/>
                <w:noProof/>
              </w:rPr>
              <w:t>3.12.2.3</w:t>
            </w:r>
            <w:r w:rsidR="00C211DB">
              <w:rPr>
                <w:rFonts w:asciiTheme="minorHAnsi" w:eastAsiaTheme="minorEastAsia" w:hAnsiTheme="minorHAnsi" w:cstheme="minorBidi"/>
                <w:noProof/>
                <w:lang w:eastAsia="fi-FI"/>
              </w:rPr>
              <w:tab/>
            </w:r>
            <w:r w:rsidR="00C211DB" w:rsidRPr="00884E92">
              <w:rPr>
                <w:rStyle w:val="Hyperlinkki"/>
                <w:noProof/>
              </w:rPr>
              <w:t>Mukautumiskyvyn jousto -observation</w:t>
            </w:r>
            <w:r w:rsidR="00C211DB">
              <w:rPr>
                <w:noProof/>
                <w:webHidden/>
              </w:rPr>
              <w:tab/>
            </w:r>
            <w:r w:rsidR="00C211DB">
              <w:rPr>
                <w:noProof/>
                <w:webHidden/>
              </w:rPr>
              <w:fldChar w:fldCharType="begin"/>
            </w:r>
            <w:r w:rsidR="00C211DB">
              <w:rPr>
                <w:noProof/>
                <w:webHidden/>
              </w:rPr>
              <w:instrText xml:space="preserve"> PAGEREF _Toc525565062 \h </w:instrText>
            </w:r>
            <w:r w:rsidR="00C211DB">
              <w:rPr>
                <w:noProof/>
                <w:webHidden/>
              </w:rPr>
            </w:r>
            <w:r w:rsidR="00C211DB">
              <w:rPr>
                <w:noProof/>
                <w:webHidden/>
              </w:rPr>
              <w:fldChar w:fldCharType="separate"/>
            </w:r>
            <w:r w:rsidR="00C211DB">
              <w:rPr>
                <w:noProof/>
                <w:webHidden/>
              </w:rPr>
              <w:t>87</w:t>
            </w:r>
            <w:r w:rsidR="00C211DB">
              <w:rPr>
                <w:noProof/>
                <w:webHidden/>
              </w:rPr>
              <w:fldChar w:fldCharType="end"/>
            </w:r>
          </w:hyperlink>
        </w:p>
        <w:p w14:paraId="26447F8F" w14:textId="698B2068" w:rsidR="00C211DB" w:rsidRDefault="005C3B6D">
          <w:pPr>
            <w:pStyle w:val="Sisluet5"/>
            <w:rPr>
              <w:rFonts w:asciiTheme="minorHAnsi" w:eastAsiaTheme="minorEastAsia" w:hAnsiTheme="minorHAnsi" w:cstheme="minorBidi"/>
              <w:noProof/>
              <w:lang w:eastAsia="fi-FI"/>
            </w:rPr>
          </w:pPr>
          <w:hyperlink w:anchor="_Toc525565063" w:history="1">
            <w:r w:rsidR="00C211DB" w:rsidRPr="00884E92">
              <w:rPr>
                <w:rStyle w:val="Hyperlinkki"/>
                <w:noProof/>
              </w:rPr>
              <w:t>3.12.2.3.1</w:t>
            </w:r>
            <w:r w:rsidR="00C211DB">
              <w:rPr>
                <w:rFonts w:asciiTheme="minorHAnsi" w:eastAsiaTheme="minorEastAsia" w:hAnsiTheme="minorHAnsi" w:cstheme="minorBidi"/>
                <w:noProof/>
                <w:lang w:eastAsia="fi-FI"/>
              </w:rPr>
              <w:tab/>
            </w:r>
            <w:r w:rsidR="00C211DB" w:rsidRPr="00884E92">
              <w:rPr>
                <w:rStyle w:val="Hyperlinkki"/>
                <w:noProof/>
              </w:rPr>
              <w:t>Silmän mukautumiskyvyn jouston menetelmä -observation</w:t>
            </w:r>
            <w:r w:rsidR="00C211DB">
              <w:rPr>
                <w:noProof/>
                <w:webHidden/>
              </w:rPr>
              <w:tab/>
            </w:r>
            <w:r w:rsidR="00C211DB">
              <w:rPr>
                <w:noProof/>
                <w:webHidden/>
              </w:rPr>
              <w:fldChar w:fldCharType="begin"/>
            </w:r>
            <w:r w:rsidR="00C211DB">
              <w:rPr>
                <w:noProof/>
                <w:webHidden/>
              </w:rPr>
              <w:instrText xml:space="preserve"> PAGEREF _Toc525565063 \h </w:instrText>
            </w:r>
            <w:r w:rsidR="00C211DB">
              <w:rPr>
                <w:noProof/>
                <w:webHidden/>
              </w:rPr>
            </w:r>
            <w:r w:rsidR="00C211DB">
              <w:rPr>
                <w:noProof/>
                <w:webHidden/>
              </w:rPr>
              <w:fldChar w:fldCharType="separate"/>
            </w:r>
            <w:r w:rsidR="00C211DB">
              <w:rPr>
                <w:noProof/>
                <w:webHidden/>
              </w:rPr>
              <w:t>87</w:t>
            </w:r>
            <w:r w:rsidR="00C211DB">
              <w:rPr>
                <w:noProof/>
                <w:webHidden/>
              </w:rPr>
              <w:fldChar w:fldCharType="end"/>
            </w:r>
          </w:hyperlink>
        </w:p>
        <w:p w14:paraId="2CDE65B2" w14:textId="15C6BC39" w:rsidR="00C211DB" w:rsidRDefault="005C3B6D">
          <w:pPr>
            <w:pStyle w:val="Sisluet4"/>
            <w:rPr>
              <w:rFonts w:asciiTheme="minorHAnsi" w:eastAsiaTheme="minorEastAsia" w:hAnsiTheme="minorHAnsi" w:cstheme="minorBidi"/>
              <w:noProof/>
              <w:lang w:eastAsia="fi-FI"/>
            </w:rPr>
          </w:pPr>
          <w:hyperlink w:anchor="_Toc525565064" w:history="1">
            <w:r w:rsidR="00C211DB" w:rsidRPr="00884E92">
              <w:rPr>
                <w:rStyle w:val="Hyperlinkki"/>
                <w:noProof/>
              </w:rPr>
              <w:t>3.12.2.4</w:t>
            </w:r>
            <w:r w:rsidR="00C211DB">
              <w:rPr>
                <w:rFonts w:asciiTheme="minorHAnsi" w:eastAsiaTheme="minorEastAsia" w:hAnsiTheme="minorHAnsi" w:cstheme="minorBidi"/>
                <w:noProof/>
                <w:lang w:eastAsia="fi-FI"/>
              </w:rPr>
              <w:tab/>
            </w:r>
            <w:r w:rsidR="00C211DB" w:rsidRPr="00884E92">
              <w:rPr>
                <w:rStyle w:val="Hyperlinkki"/>
                <w:noProof/>
              </w:rPr>
              <w:t>Dynaaminen skiaskopia -observation</w:t>
            </w:r>
            <w:r w:rsidR="00C211DB">
              <w:rPr>
                <w:noProof/>
                <w:webHidden/>
              </w:rPr>
              <w:tab/>
            </w:r>
            <w:r w:rsidR="00C211DB">
              <w:rPr>
                <w:noProof/>
                <w:webHidden/>
              </w:rPr>
              <w:fldChar w:fldCharType="begin"/>
            </w:r>
            <w:r w:rsidR="00C211DB">
              <w:rPr>
                <w:noProof/>
                <w:webHidden/>
              </w:rPr>
              <w:instrText xml:space="preserve"> PAGEREF _Toc525565064 \h </w:instrText>
            </w:r>
            <w:r w:rsidR="00C211DB">
              <w:rPr>
                <w:noProof/>
                <w:webHidden/>
              </w:rPr>
            </w:r>
            <w:r w:rsidR="00C211DB">
              <w:rPr>
                <w:noProof/>
                <w:webHidden/>
              </w:rPr>
              <w:fldChar w:fldCharType="separate"/>
            </w:r>
            <w:r w:rsidR="00C211DB">
              <w:rPr>
                <w:noProof/>
                <w:webHidden/>
              </w:rPr>
              <w:t>87</w:t>
            </w:r>
            <w:r w:rsidR="00C211DB">
              <w:rPr>
                <w:noProof/>
                <w:webHidden/>
              </w:rPr>
              <w:fldChar w:fldCharType="end"/>
            </w:r>
          </w:hyperlink>
        </w:p>
        <w:p w14:paraId="6AF021D9" w14:textId="7B91112E" w:rsidR="00C211DB" w:rsidRDefault="005C3B6D">
          <w:pPr>
            <w:pStyle w:val="Sisluet5"/>
            <w:rPr>
              <w:rFonts w:asciiTheme="minorHAnsi" w:eastAsiaTheme="minorEastAsia" w:hAnsiTheme="minorHAnsi" w:cstheme="minorBidi"/>
              <w:noProof/>
              <w:lang w:eastAsia="fi-FI"/>
            </w:rPr>
          </w:pPr>
          <w:hyperlink w:anchor="_Toc525565065" w:history="1">
            <w:r w:rsidR="00C211DB" w:rsidRPr="00884E92">
              <w:rPr>
                <w:rStyle w:val="Hyperlinkki"/>
                <w:noProof/>
              </w:rPr>
              <w:t>3.12.2.4.1</w:t>
            </w:r>
            <w:r w:rsidR="00C211DB">
              <w:rPr>
                <w:rFonts w:asciiTheme="minorHAnsi" w:eastAsiaTheme="minorEastAsia" w:hAnsiTheme="minorHAnsi" w:cstheme="minorBidi"/>
                <w:noProof/>
                <w:lang w:eastAsia="fi-FI"/>
              </w:rPr>
              <w:tab/>
            </w:r>
            <w:r w:rsidR="00C211DB" w:rsidRPr="00884E92">
              <w:rPr>
                <w:rStyle w:val="Hyperlinkki"/>
                <w:noProof/>
              </w:rPr>
              <w:t>Dynaamisen skiaskopian menetelmä -observation</w:t>
            </w:r>
            <w:r w:rsidR="00C211DB">
              <w:rPr>
                <w:noProof/>
                <w:webHidden/>
              </w:rPr>
              <w:tab/>
            </w:r>
            <w:r w:rsidR="00C211DB">
              <w:rPr>
                <w:noProof/>
                <w:webHidden/>
              </w:rPr>
              <w:fldChar w:fldCharType="begin"/>
            </w:r>
            <w:r w:rsidR="00C211DB">
              <w:rPr>
                <w:noProof/>
                <w:webHidden/>
              </w:rPr>
              <w:instrText xml:space="preserve"> PAGEREF _Toc525565065 \h </w:instrText>
            </w:r>
            <w:r w:rsidR="00C211DB">
              <w:rPr>
                <w:noProof/>
                <w:webHidden/>
              </w:rPr>
            </w:r>
            <w:r w:rsidR="00C211DB">
              <w:rPr>
                <w:noProof/>
                <w:webHidden/>
              </w:rPr>
              <w:fldChar w:fldCharType="separate"/>
            </w:r>
            <w:r w:rsidR="00C211DB">
              <w:rPr>
                <w:noProof/>
                <w:webHidden/>
              </w:rPr>
              <w:t>88</w:t>
            </w:r>
            <w:r w:rsidR="00C211DB">
              <w:rPr>
                <w:noProof/>
                <w:webHidden/>
              </w:rPr>
              <w:fldChar w:fldCharType="end"/>
            </w:r>
          </w:hyperlink>
        </w:p>
        <w:p w14:paraId="194F66EA" w14:textId="0EC7C996" w:rsidR="00C211DB" w:rsidRDefault="005C3B6D">
          <w:pPr>
            <w:pStyle w:val="Sisluet4"/>
            <w:rPr>
              <w:rFonts w:asciiTheme="minorHAnsi" w:eastAsiaTheme="minorEastAsia" w:hAnsiTheme="minorHAnsi" w:cstheme="minorBidi"/>
              <w:noProof/>
              <w:lang w:eastAsia="fi-FI"/>
            </w:rPr>
          </w:pPr>
          <w:hyperlink w:anchor="_Toc525565066" w:history="1">
            <w:r w:rsidR="00C211DB" w:rsidRPr="00884E92">
              <w:rPr>
                <w:rStyle w:val="Hyperlinkki"/>
                <w:noProof/>
              </w:rPr>
              <w:t>3.12.2.5</w:t>
            </w:r>
            <w:r w:rsidR="00C211DB">
              <w:rPr>
                <w:rFonts w:asciiTheme="minorHAnsi" w:eastAsiaTheme="minorEastAsia" w:hAnsiTheme="minorHAnsi" w:cstheme="minorBidi"/>
                <w:noProof/>
                <w:lang w:eastAsia="fi-FI"/>
              </w:rPr>
              <w:tab/>
            </w:r>
            <w:r w:rsidR="00C211DB" w:rsidRPr="00884E92">
              <w:rPr>
                <w:rStyle w:val="Hyperlinkki"/>
                <w:noProof/>
              </w:rPr>
              <w:t>Silmän mukautumiskyvyn toimintaa mittaavan muun testin tulos -observation</w:t>
            </w:r>
            <w:r w:rsidR="00C211DB">
              <w:rPr>
                <w:noProof/>
                <w:webHidden/>
              </w:rPr>
              <w:tab/>
            </w:r>
            <w:r w:rsidR="00C211DB">
              <w:rPr>
                <w:noProof/>
                <w:webHidden/>
              </w:rPr>
              <w:fldChar w:fldCharType="begin"/>
            </w:r>
            <w:r w:rsidR="00C211DB">
              <w:rPr>
                <w:noProof/>
                <w:webHidden/>
              </w:rPr>
              <w:instrText xml:space="preserve"> PAGEREF _Toc525565066 \h </w:instrText>
            </w:r>
            <w:r w:rsidR="00C211DB">
              <w:rPr>
                <w:noProof/>
                <w:webHidden/>
              </w:rPr>
            </w:r>
            <w:r w:rsidR="00C211DB">
              <w:rPr>
                <w:noProof/>
                <w:webHidden/>
              </w:rPr>
              <w:fldChar w:fldCharType="separate"/>
            </w:r>
            <w:r w:rsidR="00C211DB">
              <w:rPr>
                <w:noProof/>
                <w:webHidden/>
              </w:rPr>
              <w:t>88</w:t>
            </w:r>
            <w:r w:rsidR="00C211DB">
              <w:rPr>
                <w:noProof/>
                <w:webHidden/>
              </w:rPr>
              <w:fldChar w:fldCharType="end"/>
            </w:r>
          </w:hyperlink>
        </w:p>
        <w:p w14:paraId="162BD3D6" w14:textId="58489244" w:rsidR="00C211DB" w:rsidRDefault="005C3B6D">
          <w:pPr>
            <w:pStyle w:val="Sisluet1"/>
            <w:rPr>
              <w:rFonts w:asciiTheme="minorHAnsi" w:eastAsiaTheme="minorEastAsia" w:hAnsiTheme="minorHAnsi" w:cstheme="minorBidi"/>
              <w:caps w:val="0"/>
              <w:noProof/>
              <w:lang w:eastAsia="fi-FI"/>
            </w:rPr>
          </w:pPr>
          <w:hyperlink w:anchor="_Toc525565067" w:history="1">
            <w:r w:rsidR="00C211DB" w:rsidRPr="00884E92">
              <w:rPr>
                <w:rStyle w:val="Hyperlinkki"/>
                <w:noProof/>
              </w:rPr>
              <w:t>4</w:t>
            </w:r>
            <w:r w:rsidR="00C211DB">
              <w:rPr>
                <w:rFonts w:asciiTheme="minorHAnsi" w:eastAsiaTheme="minorEastAsia" w:hAnsiTheme="minorHAnsi" w:cstheme="minorBidi"/>
                <w:caps w:val="0"/>
                <w:noProof/>
                <w:lang w:eastAsia="fi-FI"/>
              </w:rPr>
              <w:tab/>
            </w:r>
            <w:r w:rsidR="00C211DB" w:rsidRPr="00884E92">
              <w:rPr>
                <w:rStyle w:val="Hyperlinkki"/>
                <w:noProof/>
              </w:rPr>
              <w:t>VERSIOHISTORIA</w:t>
            </w:r>
            <w:r w:rsidR="00C211DB">
              <w:rPr>
                <w:noProof/>
                <w:webHidden/>
              </w:rPr>
              <w:tab/>
            </w:r>
            <w:r w:rsidR="00C211DB">
              <w:rPr>
                <w:noProof/>
                <w:webHidden/>
              </w:rPr>
              <w:fldChar w:fldCharType="begin"/>
            </w:r>
            <w:r w:rsidR="00C211DB">
              <w:rPr>
                <w:noProof/>
                <w:webHidden/>
              </w:rPr>
              <w:instrText xml:space="preserve"> PAGEREF _Toc525565067 \h </w:instrText>
            </w:r>
            <w:r w:rsidR="00C211DB">
              <w:rPr>
                <w:noProof/>
                <w:webHidden/>
              </w:rPr>
            </w:r>
            <w:r w:rsidR="00C211DB">
              <w:rPr>
                <w:noProof/>
                <w:webHidden/>
              </w:rPr>
              <w:fldChar w:fldCharType="separate"/>
            </w:r>
            <w:r w:rsidR="00C211DB">
              <w:rPr>
                <w:noProof/>
                <w:webHidden/>
              </w:rPr>
              <w:t>89</w:t>
            </w:r>
            <w:r w:rsidR="00C211DB">
              <w:rPr>
                <w:noProof/>
                <w:webHidden/>
              </w:rPr>
              <w:fldChar w:fldCharType="end"/>
            </w:r>
          </w:hyperlink>
        </w:p>
        <w:p w14:paraId="35AA8930" w14:textId="464EB095" w:rsidR="00DD1FEC" w:rsidRDefault="00DD1FEC">
          <w:r>
            <w:rPr>
              <w:caps/>
            </w:rPr>
            <w:fldChar w:fldCharType="end"/>
          </w:r>
        </w:p>
      </w:sdtContent>
    </w:sdt>
    <w:p w14:paraId="7A1F01BE" w14:textId="3ACE9A45" w:rsidR="007B62FD" w:rsidRDefault="00425A2B" w:rsidP="00AE0334">
      <w:r>
        <w:t>Liitteet:</w:t>
      </w:r>
    </w:p>
    <w:p w14:paraId="2B6D0CE6" w14:textId="290E1C0C" w:rsidR="00425A2B" w:rsidRDefault="00425A2B" w:rsidP="00425A2B">
      <w:pPr>
        <w:pStyle w:val="Luettelokappale"/>
        <w:numPr>
          <w:ilvl w:val="0"/>
          <w:numId w:val="28"/>
        </w:numPr>
      </w:pPr>
      <w:r>
        <w:t>Optometria CDA esimerkit</w:t>
      </w:r>
      <w:r w:rsidR="0063082B">
        <w:t xml:space="preserve"> (Potilastiedon arkiston esimerkkiasiakirjat ja -sanomat-paketissa)</w:t>
      </w:r>
    </w:p>
    <w:p w14:paraId="6DD3C8F3" w14:textId="3EB1B863" w:rsidR="003F643F" w:rsidRDefault="003F643F" w:rsidP="003F643F">
      <w:pPr>
        <w:pStyle w:val="Luettelokappale"/>
        <w:numPr>
          <w:ilvl w:val="1"/>
          <w:numId w:val="28"/>
        </w:numPr>
      </w:pPr>
      <w:r>
        <w:t>Liite 1: Optometria_rakenteiset tiedot_refraktio.xml</w:t>
      </w:r>
    </w:p>
    <w:p w14:paraId="5B98EC04" w14:textId="344807FB" w:rsidR="003F643F" w:rsidRDefault="003F643F" w:rsidP="003F643F">
      <w:pPr>
        <w:pStyle w:val="Luettelokappale"/>
        <w:numPr>
          <w:ilvl w:val="1"/>
          <w:numId w:val="28"/>
        </w:numPr>
      </w:pPr>
      <w:r>
        <w:t>Liite 2: Optometria_Silmien terveystarkastus.xml</w:t>
      </w:r>
    </w:p>
    <w:p w14:paraId="4A66FAD4" w14:textId="53F58281" w:rsidR="003F643F" w:rsidRDefault="003F643F" w:rsidP="003F643F">
      <w:pPr>
        <w:pStyle w:val="Luettelokappale"/>
        <w:numPr>
          <w:ilvl w:val="1"/>
          <w:numId w:val="28"/>
        </w:numPr>
      </w:pPr>
      <w:r>
        <w:t>Liite 3: Optometria_Piilolasien sovitus.xml</w:t>
      </w:r>
    </w:p>
    <w:p w14:paraId="0C9C6B7A" w14:textId="4BFEA55E" w:rsidR="003F643F" w:rsidRDefault="003F643F" w:rsidP="003F643F">
      <w:pPr>
        <w:pStyle w:val="Luettelokappale"/>
        <w:numPr>
          <w:ilvl w:val="1"/>
          <w:numId w:val="28"/>
        </w:numPr>
        <w:rPr>
          <w:ins w:id="37" w:author="Tuomainen Mika" w:date="2020-06-10T14:10:00Z"/>
        </w:rPr>
      </w:pPr>
      <w:r>
        <w:t xml:space="preserve">Liite 4: Yhteisnäkö ja </w:t>
      </w:r>
      <w:r w:rsidR="003A7EAD">
        <w:t>akkommodaatio</w:t>
      </w:r>
      <w:r>
        <w:t>.xml</w:t>
      </w:r>
    </w:p>
    <w:p w14:paraId="67CD64F0" w14:textId="77777777" w:rsidR="00FF74DA" w:rsidRDefault="00FF74DA" w:rsidP="00FF74DA">
      <w:pPr>
        <w:pStyle w:val="Luettelokappale"/>
        <w:numPr>
          <w:ilvl w:val="0"/>
          <w:numId w:val="28"/>
        </w:numPr>
        <w:rPr>
          <w:ins w:id="38" w:author="Tuomainen Mika" w:date="2020-06-10T14:47:00Z"/>
        </w:rPr>
      </w:pPr>
      <w:ins w:id="39" w:author="Tuomainen Mika" w:date="2020-06-10T14:47:00Z">
        <w:r>
          <w:t>Liite 1. Määrittelyteksteistä poistetut tarkemmat rakennekuvaukset, jotka ovat jatkossa dokumentoitu Kertomus ja lomakkeet määrittelyssä.</w:t>
        </w:r>
      </w:ins>
    </w:p>
    <w:p w14:paraId="031AF080" w14:textId="715BBF78" w:rsidR="00ED3A64" w:rsidDel="00FF74DA" w:rsidRDefault="00ED3A64" w:rsidP="00ED3A64">
      <w:pPr>
        <w:pStyle w:val="Luettelokappale"/>
        <w:numPr>
          <w:ilvl w:val="0"/>
          <w:numId w:val="28"/>
        </w:numPr>
        <w:rPr>
          <w:del w:id="40" w:author="Tuomainen Mika" w:date="2020-06-10T14:47:00Z"/>
        </w:rPr>
      </w:pPr>
    </w:p>
    <w:p w14:paraId="7A1F01BF" w14:textId="77777777" w:rsidR="00AB4182" w:rsidRDefault="00AB4182" w:rsidP="00AE0334">
      <w:r>
        <w:br w:type="page"/>
      </w:r>
    </w:p>
    <w:p w14:paraId="7A1F01C1" w14:textId="77777777" w:rsidR="00977AA1" w:rsidRPr="00977AA1" w:rsidRDefault="00977AA1" w:rsidP="00AE0334"/>
    <w:p w14:paraId="7A1F01C4" w14:textId="254B6B92" w:rsidR="00372593" w:rsidRDefault="00D129EF" w:rsidP="00E94A6F">
      <w:pPr>
        <w:pStyle w:val="Otsikko1"/>
      </w:pPr>
      <w:bookmarkStart w:id="41" w:name="_Toc498613746"/>
      <w:bookmarkStart w:id="42" w:name="_Toc525564880"/>
      <w:r>
        <w:rPr>
          <w:caps w:val="0"/>
        </w:rPr>
        <w:t>JOHDANTO</w:t>
      </w:r>
      <w:bookmarkEnd w:id="41"/>
      <w:bookmarkEnd w:id="42"/>
    </w:p>
    <w:p w14:paraId="7A1F01C5" w14:textId="77777777" w:rsidR="00D81662" w:rsidRDefault="004B668F" w:rsidP="00E94A6F">
      <w:pPr>
        <w:pStyle w:val="Otsikko2"/>
      </w:pPr>
      <w:bookmarkStart w:id="43" w:name="_Toc498613747"/>
      <w:bookmarkStart w:id="44" w:name="_Toc525564881"/>
      <w:r>
        <w:t>Työn tausta</w:t>
      </w:r>
      <w:bookmarkEnd w:id="43"/>
      <w:bookmarkEnd w:id="44"/>
      <w:r w:rsidR="00D81662">
        <w:t xml:space="preserve"> </w:t>
      </w:r>
    </w:p>
    <w:p w14:paraId="344055F1" w14:textId="55CECA02" w:rsidR="00F30131" w:rsidRPr="00F30131" w:rsidRDefault="004D4FB1" w:rsidP="00F30131">
      <w:r>
        <w:t xml:space="preserve">Määrittelyn ensimmäinen versio toteutettiin 2017-2018. THL:n toiminnallisessa määrittelyssä </w:t>
      </w:r>
      <w:r w:rsidR="003A7EAD">
        <w:t xml:space="preserve">[1] </w:t>
      </w:r>
      <w:r>
        <w:t>on kuvattu tarkemmin optometrian rakenteiden ja kirjaamisen kehitystyötä ja taustoja.</w:t>
      </w:r>
    </w:p>
    <w:p w14:paraId="7A1F01C6" w14:textId="77777777" w:rsidR="00D81662" w:rsidRDefault="004B668F" w:rsidP="00AE0334">
      <w:pPr>
        <w:pStyle w:val="Otsikko2"/>
      </w:pPr>
      <w:bookmarkStart w:id="45" w:name="_Toc498613748"/>
      <w:bookmarkStart w:id="46" w:name="_Toc525564882"/>
      <w:r>
        <w:t>Määrittelyn tavoite</w:t>
      </w:r>
      <w:bookmarkEnd w:id="45"/>
      <w:bookmarkEnd w:id="46"/>
      <w:r>
        <w:t xml:space="preserve"> </w:t>
      </w:r>
    </w:p>
    <w:p w14:paraId="07BF34D3" w14:textId="2A0E63E2" w:rsidR="004555FD" w:rsidRDefault="00F30131" w:rsidP="00F30131">
      <w:r>
        <w:t xml:space="preserve">Määrittelyn tavoite on tuottaa määrittely </w:t>
      </w:r>
      <w:r w:rsidR="00F131D9">
        <w:t>optometrian</w:t>
      </w:r>
      <w:r>
        <w:t xml:space="preserve"> tuottamien kirjausten esittämisestä CDA-siirtomuodossa rakenteiden ja näyttömuodon osalta.</w:t>
      </w:r>
      <w:r w:rsidR="004555FD">
        <w:t xml:space="preserve"> </w:t>
      </w:r>
      <w:r w:rsidR="004D4FB1">
        <w:t xml:space="preserve">Määrittelyn mukaisten rakenteiden kirjaamista ja toiminnallisia vaatumukset on dokumentoitu </w:t>
      </w:r>
      <w:r w:rsidR="004D4FB1" w:rsidRPr="004D4FB1">
        <w:t>Optometrian tietorakenteet toiminnallinen määrittely</w:t>
      </w:r>
      <w:r w:rsidR="004D4FB1">
        <w:t xml:space="preserve"> [1] lähteessä.</w:t>
      </w:r>
    </w:p>
    <w:p w14:paraId="7A1F01C7" w14:textId="27F318D8" w:rsidR="00D81662" w:rsidRDefault="00B46E85" w:rsidP="00AE0334">
      <w:pPr>
        <w:pStyle w:val="Otsikko2"/>
      </w:pPr>
      <w:bookmarkStart w:id="47" w:name="_Toc498613749"/>
      <w:bookmarkStart w:id="48" w:name="_Toc525564883"/>
      <w:r>
        <w:t>Tietosisältömäärittely</w:t>
      </w:r>
      <w:r w:rsidR="00F131D9">
        <w:t>t</w:t>
      </w:r>
      <w:bookmarkEnd w:id="47"/>
      <w:bookmarkEnd w:id="48"/>
      <w:r>
        <w:t xml:space="preserve"> </w:t>
      </w:r>
    </w:p>
    <w:p w14:paraId="4030535A" w14:textId="0B2303BF" w:rsidR="00022FA9" w:rsidRPr="00022FA9" w:rsidRDefault="00022FA9" w:rsidP="00CE13BB">
      <w:pPr>
        <w:rPr>
          <w:lang w:eastAsia="fi-FI"/>
        </w:rPr>
      </w:pPr>
      <w:r w:rsidRPr="00022FA9">
        <w:rPr>
          <w:lang w:eastAsia="fi-FI"/>
        </w:rPr>
        <w:t>Tietosisällön yksittäisiin tietoihin liittyvä pakollisuus on kuvattu seuraavien määreiden</w:t>
      </w:r>
      <w:r w:rsidR="00E74AF6" w:rsidRPr="00E74AF6">
        <w:rPr>
          <w:lang w:eastAsia="fi-FI"/>
        </w:rPr>
        <w:t xml:space="preserve"> </w:t>
      </w:r>
      <w:r w:rsidR="00E74AF6" w:rsidRPr="00022FA9">
        <w:rPr>
          <w:lang w:eastAsia="fi-FI"/>
        </w:rPr>
        <w:t>mukaisesti</w:t>
      </w:r>
    </w:p>
    <w:p w14:paraId="5A531D99" w14:textId="13B859FA" w:rsidR="00022FA9" w:rsidRPr="00022FA9" w:rsidRDefault="00F131D9" w:rsidP="00022FA9">
      <w:pPr>
        <w:pStyle w:val="CKappale"/>
        <w:numPr>
          <w:ilvl w:val="0"/>
          <w:numId w:val="11"/>
        </w:numPr>
        <w:rPr>
          <w:sz w:val="22"/>
          <w:szCs w:val="22"/>
          <w:lang w:eastAsia="fi-FI"/>
        </w:rPr>
      </w:pPr>
      <w:r>
        <w:rPr>
          <w:sz w:val="22"/>
          <w:szCs w:val="22"/>
          <w:lang w:eastAsia="fi-FI"/>
        </w:rPr>
        <w:t>(ei mitään) vapaaehtoinen</w:t>
      </w:r>
    </w:p>
    <w:p w14:paraId="41A36567"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EP – Ehdollisesti pakollinen, </w:t>
      </w:r>
    </w:p>
    <w:p w14:paraId="2B063F0F"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P – Pakollinen </w:t>
      </w:r>
    </w:p>
    <w:p w14:paraId="08676D9F" w14:textId="77777777" w:rsidR="009F4F9D" w:rsidRDefault="009F4F9D" w:rsidP="00022FA9"/>
    <w:p w14:paraId="201F552A" w14:textId="11AEE7F7" w:rsidR="003F643F" w:rsidRDefault="003F643F" w:rsidP="00022FA9">
      <w:r>
        <w:t xml:space="preserve">Rakenteiden ja kenttien tunnisteissa käytetään tässä määrittelyssä koodistopalvelun optometrian tietosisältömäärittelyjen allokoimia tietosisältöjen ja kenttien tunnisteita. </w:t>
      </w:r>
      <w:r w:rsidRPr="003F643F">
        <w:rPr>
          <w:b/>
        </w:rPr>
        <w:t>Huom!</w:t>
      </w:r>
      <w:r>
        <w:t xml:space="preserve"> Hyödyntämistapa on sellainen, että tietosisältöjen osalta hyödynnetään luokituksen tunnistetta ilman luokituksen versiota yksilöivää solmuluokkaa – sama periaate on yksittäisten kenttien kohdalla. Tällä tavalla hyödynnettynä rakenteiden ja kenttien tunnisteet pysyvät jatkossa eri Kanta </w:t>
      </w:r>
      <w:r w:rsidR="007106C2">
        <w:t>julkaisuissa samoina ja entry rakenteissa eri julkaisuversiot kiinnitetään CDA-määrittelyn version templateId:llä sekä asiakirjan headerin määrittelykokoelmaviittauksella. Määrittelykokoelmassa dokumentoidaan, mitkä tietosisältöjen versiot sekä vastaavat CDA-määrittelyn versiot ovat tuettuna.</w:t>
      </w:r>
      <w:r>
        <w:t xml:space="preserve">  </w:t>
      </w:r>
    </w:p>
    <w:p w14:paraId="0D795007" w14:textId="77777777" w:rsidR="003F643F" w:rsidRDefault="003F643F" w:rsidP="00022FA9"/>
    <w:p w14:paraId="02E51933" w14:textId="1B1C1A08" w:rsidR="009F4F9D" w:rsidRPr="00022FA9" w:rsidRDefault="009F4F9D" w:rsidP="00022FA9">
      <w:r>
        <w:t>Refe</w:t>
      </w:r>
      <w:r w:rsidR="00142809">
        <w:t>re</w:t>
      </w:r>
      <w:r>
        <w:t>nssinä ol</w:t>
      </w:r>
      <w:r w:rsidR="00142809">
        <w:t>evan</w:t>
      </w:r>
      <w:r>
        <w:t xml:space="preserve"> </w:t>
      </w:r>
      <w:r w:rsidR="004D4FB1">
        <w:t xml:space="preserve">IHEn Eye Care </w:t>
      </w:r>
      <w:r>
        <w:t>kv-määrittelyn [</w:t>
      </w:r>
      <w:r w:rsidR="004D4FB1">
        <w:t>7</w:t>
      </w:r>
      <w:r>
        <w:t xml:space="preserve">] mukaisesti luokitustyyppisiä tietoja on käsitelty mallinnuksessa seuraavasti: määrittelyssä mallinnettujen havaintojen arvojen (esimerkiksi observation.value) osalta luokitustyyppisissä tiedoissa on käytetty laajinta mahdollista CD-tietotyyppiä suppeamman CV-tietotyypin sijaan. CD-tietotyyppi teknisesti mahdollistaa arvon esittämisen vaihtoehtoisella luokituksella tai tarkentamisen/rajaamisen jonkin toisen luokituksen arvolla. </w:t>
      </w:r>
      <w:r w:rsidR="00142809">
        <w:t xml:space="preserve">Näitä laajennuksia ei olla nyt hyödyntämässä, mutta mahdollisten tulevien tiedon kirjaamis- ja hyödyntämistarpeiden osalta tekninen valmius siirtomuodon määrittelyssä on toteutettu. </w:t>
      </w:r>
      <w:r>
        <w:t>Osassa rakenteita CDA-skeema määrää käytetyn tietotyypin</w:t>
      </w:r>
      <w:r w:rsidR="00142809">
        <w:t xml:space="preserve"> (esimerkiksi observation.methodCode)</w:t>
      </w:r>
      <w:r>
        <w:t>, jolloin on käytetty esimerkiksi luokitustyyppisissä tiedoissa CE-tietotyyppiä</w:t>
      </w:r>
      <w:r w:rsidR="00142809">
        <w:t xml:space="preserve">. CE-tietotyyppi </w:t>
      </w:r>
      <w:r>
        <w:t xml:space="preserve">sallii ilmaisun vaihtoehtoisella luokituksella, mutta ei </w:t>
      </w:r>
      <w:r w:rsidR="00142809">
        <w:t xml:space="preserve">salli </w:t>
      </w:r>
      <w:r>
        <w:t xml:space="preserve">tarkennerakenteita. Tarkemmin tietotyyppiohjeistus on </w:t>
      </w:r>
      <w:r w:rsidR="00142809">
        <w:t xml:space="preserve">kuvattu </w:t>
      </w:r>
      <w:r>
        <w:t>tietotyyppioppaassa [6].</w:t>
      </w:r>
    </w:p>
    <w:p w14:paraId="5FB46C95" w14:textId="77777777" w:rsidR="001F0C0D" w:rsidRDefault="001F0C0D" w:rsidP="001F0C0D">
      <w:pPr>
        <w:pStyle w:val="Otsikko2"/>
      </w:pPr>
      <w:bookmarkStart w:id="49" w:name="_Toc498613750"/>
      <w:bookmarkStart w:id="50" w:name="_Toc525564884"/>
      <w:r>
        <w:lastRenderedPageBreak/>
        <w:t>Käytetty notaatio</w:t>
      </w:r>
      <w:bookmarkEnd w:id="49"/>
      <w:bookmarkEnd w:id="50"/>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8F4C0C" w:rsidRPr="00402833" w14:paraId="266E0E8A" w14:textId="77777777" w:rsidTr="008F4C0C">
        <w:trPr>
          <w:trHeight w:val="411"/>
        </w:trPr>
        <w:tc>
          <w:tcPr>
            <w:tcW w:w="2410" w:type="dxa"/>
            <w:shd w:val="clear" w:color="auto" w:fill="D9D9D9" w:themeFill="background1" w:themeFillShade="D9"/>
            <w:vAlign w:val="center"/>
          </w:tcPr>
          <w:p w14:paraId="3088F520" w14:textId="77777777" w:rsidR="008F4C0C" w:rsidRPr="00402833" w:rsidRDefault="008F4C0C" w:rsidP="008F4C0C">
            <w:pPr>
              <w:keepNext/>
              <w:jc w:val="left"/>
              <w:rPr>
                <w:b/>
              </w:rPr>
            </w:pPr>
            <w:r w:rsidRPr="00402833">
              <w:rPr>
                <w:b/>
              </w:rPr>
              <w:t>Vaatimus/sääntö</w:t>
            </w:r>
          </w:p>
        </w:tc>
        <w:tc>
          <w:tcPr>
            <w:tcW w:w="2693" w:type="dxa"/>
            <w:shd w:val="clear" w:color="auto" w:fill="D9D9D9" w:themeFill="background1" w:themeFillShade="D9"/>
            <w:vAlign w:val="center"/>
          </w:tcPr>
          <w:p w14:paraId="11309D67" w14:textId="77777777" w:rsidR="008F4C0C" w:rsidRPr="00402833" w:rsidRDefault="008F4C0C" w:rsidP="008F4C0C">
            <w:pPr>
              <w:keepNext/>
              <w:jc w:val="left"/>
              <w:rPr>
                <w:b/>
              </w:rPr>
            </w:pPr>
            <w:r w:rsidRPr="00402833">
              <w:rPr>
                <w:b/>
              </w:rPr>
              <w:t>Notaatio</w:t>
            </w:r>
          </w:p>
        </w:tc>
        <w:tc>
          <w:tcPr>
            <w:tcW w:w="3827" w:type="dxa"/>
            <w:shd w:val="clear" w:color="auto" w:fill="D9D9D9" w:themeFill="background1" w:themeFillShade="D9"/>
          </w:tcPr>
          <w:p w14:paraId="1113248E" w14:textId="77777777" w:rsidR="008F4C0C" w:rsidRPr="00402833" w:rsidRDefault="008F4C0C" w:rsidP="008F4C0C">
            <w:pPr>
              <w:keepNext/>
              <w:jc w:val="left"/>
              <w:rPr>
                <w:b/>
              </w:rPr>
            </w:pPr>
            <w:r>
              <w:rPr>
                <w:b/>
              </w:rPr>
              <w:t>Selite</w:t>
            </w:r>
          </w:p>
        </w:tc>
      </w:tr>
      <w:tr w:rsidR="008F4C0C" w14:paraId="022F9F43" w14:textId="77777777" w:rsidTr="008F4C0C">
        <w:tc>
          <w:tcPr>
            <w:tcW w:w="2410" w:type="dxa"/>
          </w:tcPr>
          <w:p w14:paraId="67308B63" w14:textId="77777777" w:rsidR="008F4C0C" w:rsidRDefault="008F4C0C" w:rsidP="008F4C0C">
            <w:pPr>
              <w:spacing w:after="120"/>
              <w:jc w:val="left"/>
            </w:pPr>
            <w:r>
              <w:t>Tiedon pakollisuus</w:t>
            </w:r>
          </w:p>
        </w:tc>
        <w:tc>
          <w:tcPr>
            <w:tcW w:w="2693" w:type="dxa"/>
          </w:tcPr>
          <w:p w14:paraId="03B59173" w14:textId="11E40AFD" w:rsidR="008F4C0C" w:rsidRDefault="008F4C0C" w:rsidP="008F4C0C">
            <w:pPr>
              <w:spacing w:after="120"/>
              <w:jc w:val="left"/>
            </w:pPr>
            <w:r>
              <w:t>PAKOLLINEN / VAPAAEHTOINEN / EHDOLLISESTI PAKOLLINEN / VAIHTOEHTOISESTI PAKOLLINEN</w:t>
            </w:r>
          </w:p>
          <w:p w14:paraId="4C604B34" w14:textId="4FE23E95" w:rsidR="00EF4D93" w:rsidRDefault="00EF4D93" w:rsidP="008F4C0C">
            <w:pPr>
              <w:spacing w:after="120"/>
              <w:jc w:val="left"/>
            </w:pPr>
          </w:p>
        </w:tc>
        <w:tc>
          <w:tcPr>
            <w:tcW w:w="3827" w:type="dxa"/>
          </w:tcPr>
          <w:p w14:paraId="2531D57F" w14:textId="56CF1B26" w:rsidR="008F4C0C" w:rsidRDefault="008F4C0C" w:rsidP="00312C66">
            <w:pPr>
              <w:spacing w:after="120"/>
              <w:jc w:val="left"/>
            </w:pPr>
            <w:r>
              <w:t>Pakollinen rakenne/tieto on aina tuotettava siirtomuotoon, kun ko. dokumentoidun tason kokonaisuus ilmenee. Mikäli rakenne/tieto ei ole saatavilla, se on annettava nullFlavorilla</w:t>
            </w:r>
            <w:r w:rsidR="004D40A9">
              <w:t>.</w:t>
            </w:r>
          </w:p>
          <w:p w14:paraId="03D8272E" w14:textId="77777777" w:rsidR="008F4C0C" w:rsidRDefault="008F4C0C" w:rsidP="00312C66">
            <w:pPr>
              <w:spacing w:after="120"/>
              <w:jc w:val="left"/>
            </w:pPr>
            <w:r>
              <w:t>Vapaaehtoinen rakenne/tieto tuotetaan tarvittaessa siirtomuotoon.</w:t>
            </w:r>
          </w:p>
          <w:p w14:paraId="1663D27A" w14:textId="77777777" w:rsidR="008F4C0C" w:rsidRDefault="008F4C0C" w:rsidP="00312C66">
            <w:pPr>
              <w:spacing w:after="120"/>
              <w:jc w:val="left"/>
            </w:pPr>
            <w:r>
              <w:t>Ehdollisesti pakollinen rakenne/tieto käsitellään kuten Pakollinen, mikäli annettu ehto toteutuu.</w:t>
            </w:r>
          </w:p>
          <w:p w14:paraId="08C7956A" w14:textId="6BBBAAFE" w:rsidR="00EF4D93" w:rsidRDefault="008F4C0C" w:rsidP="00312C66">
            <w:pPr>
              <w:spacing w:after="120"/>
              <w:jc w:val="left"/>
            </w:pPr>
            <w:r>
              <w:t>Vaihtoehtoisesti pakolliset rakenteet ovat keskenään vaihtoehtoisia, mutta jompikumpi niistä on pakollisena annettava.</w:t>
            </w:r>
          </w:p>
          <w:p w14:paraId="0E8E3FBB" w14:textId="77777777" w:rsidR="008F4C0C" w:rsidRDefault="008F4C0C" w:rsidP="00312C66">
            <w:pPr>
              <w:jc w:val="left"/>
            </w:pPr>
            <w:r>
              <w:t>Pakollisuuksien ehtoja tulkitaan rakenteissa ylhäältä alaspäin. Jos vapaaehtoisen rakenteen alla on pakollinen tieto, kyse on silloin vapaaehtoisesta tietokokonaisuudesta, jonka ilmetessä mainittu tieto on annettava.</w:t>
            </w:r>
          </w:p>
        </w:tc>
      </w:tr>
      <w:tr w:rsidR="008F4C0C" w14:paraId="2A13AFBE" w14:textId="77777777" w:rsidTr="008F4C0C">
        <w:tc>
          <w:tcPr>
            <w:tcW w:w="2410" w:type="dxa"/>
          </w:tcPr>
          <w:p w14:paraId="77FD74E6" w14:textId="60CBAEFC" w:rsidR="008F4C0C" w:rsidRDefault="008F4C0C" w:rsidP="00970E53">
            <w:pPr>
              <w:spacing w:after="120"/>
              <w:jc w:val="left"/>
            </w:pPr>
            <w:r w:rsidRPr="005C00A0">
              <w:t>Näkymä-/vaihe-/otsikkotekstit ja templateId</w:t>
            </w:r>
            <w:r w:rsidR="00BA65B4">
              <w:t>-</w:t>
            </w:r>
            <w:r w:rsidRPr="005C00A0">
              <w:t>viittaukset</w:t>
            </w:r>
            <w:r>
              <w:t xml:space="preserve"> </w:t>
            </w:r>
          </w:p>
        </w:tc>
        <w:tc>
          <w:tcPr>
            <w:tcW w:w="2693" w:type="dxa"/>
          </w:tcPr>
          <w:p w14:paraId="517A9829" w14:textId="77777777" w:rsidR="008F4C0C" w:rsidRDefault="008F4C0C" w:rsidP="008F4C0C">
            <w:pPr>
              <w:spacing w:after="120"/>
              <w:jc w:val="left"/>
            </w:pPr>
            <w:r>
              <w:t xml:space="preserve">PITÄÄ OLLA </w:t>
            </w:r>
            <w:r>
              <w:br/>
            </w:r>
          </w:p>
        </w:tc>
        <w:tc>
          <w:tcPr>
            <w:tcW w:w="3827" w:type="dxa"/>
          </w:tcPr>
          <w:p w14:paraId="672C505B" w14:textId="1F7A972E" w:rsidR="008F4C0C" w:rsidRDefault="008F4C0C" w:rsidP="00871518">
            <w:pPr>
              <w:spacing w:after="120"/>
              <w:jc w:val="left"/>
            </w:pPr>
            <w:r>
              <w:t xml:space="preserve">Siirtomuodossa </w:t>
            </w:r>
            <w:r w:rsidR="00871518">
              <w:t xml:space="preserve">on </w:t>
            </w:r>
            <w:r>
              <w:t xml:space="preserve">annettava </w:t>
            </w:r>
            <w:r w:rsidR="00871518">
              <w:t xml:space="preserve">tietty kiinnitetty </w:t>
            </w:r>
            <w:r>
              <w:t>arvo.</w:t>
            </w:r>
          </w:p>
        </w:tc>
      </w:tr>
      <w:tr w:rsidR="008F4C0C" w14:paraId="01E2130F" w14:textId="77777777" w:rsidTr="008F4C0C">
        <w:tc>
          <w:tcPr>
            <w:tcW w:w="2410" w:type="dxa"/>
          </w:tcPr>
          <w:p w14:paraId="5049C917" w14:textId="77777777" w:rsidR="008F4C0C" w:rsidRDefault="008F4C0C" w:rsidP="008F4C0C">
            <w:pPr>
              <w:spacing w:after="120"/>
              <w:jc w:val="left"/>
            </w:pPr>
            <w:r>
              <w:t>Tiedon esiintyminen/ toistuvuus</w:t>
            </w:r>
          </w:p>
        </w:tc>
        <w:tc>
          <w:tcPr>
            <w:tcW w:w="2693" w:type="dxa"/>
          </w:tcPr>
          <w:p w14:paraId="39B4529E" w14:textId="77777777" w:rsidR="008F4C0C" w:rsidRDefault="008F4C0C" w:rsidP="008F4C0C">
            <w:pPr>
              <w:spacing w:after="120"/>
              <w:jc w:val="left"/>
            </w:pPr>
            <w:r>
              <w:t>yksi [1..1],</w:t>
            </w:r>
            <w:r w:rsidRPr="00A5358B">
              <w:t xml:space="preserve"> </w:t>
            </w:r>
            <w:r>
              <w:br/>
              <w:t>yksi tai useampi [1..*],</w:t>
            </w:r>
            <w:r>
              <w:br/>
              <w:t>nolla tai yksi [0..1],</w:t>
            </w:r>
            <w:r w:rsidRPr="00A5358B">
              <w:t xml:space="preserve"> </w:t>
            </w:r>
            <w:r>
              <w:br/>
              <w:t xml:space="preserve">nolla tai useampi [0..*] </w:t>
            </w:r>
          </w:p>
        </w:tc>
        <w:tc>
          <w:tcPr>
            <w:tcW w:w="3827" w:type="dxa"/>
          </w:tcPr>
          <w:p w14:paraId="55D25A61" w14:textId="26683491" w:rsidR="008F4C0C" w:rsidRDefault="008F4C0C" w:rsidP="004D40A9">
            <w:pPr>
              <w:spacing w:after="120"/>
              <w:jc w:val="left"/>
            </w:pPr>
            <w:r>
              <w:t xml:space="preserve">Tiedon esiintyminen dokumentoidaan </w:t>
            </w:r>
            <w:r w:rsidR="004D40A9">
              <w:t xml:space="preserve">sekä </w:t>
            </w:r>
            <w:r>
              <w:t xml:space="preserve">numeerisella notaatiolla </w:t>
            </w:r>
            <w:r w:rsidR="004D40A9">
              <w:t xml:space="preserve">että </w:t>
            </w:r>
            <w:r>
              <w:t>aukikirjoitettuna.</w:t>
            </w:r>
          </w:p>
        </w:tc>
      </w:tr>
      <w:tr w:rsidR="008F4C0C" w:rsidRPr="0082643A" w14:paraId="7D5E515B" w14:textId="77777777" w:rsidTr="008F4C0C">
        <w:tc>
          <w:tcPr>
            <w:tcW w:w="2410" w:type="dxa"/>
          </w:tcPr>
          <w:p w14:paraId="5901D56E" w14:textId="77777777" w:rsidR="008F4C0C" w:rsidRDefault="008F4C0C" w:rsidP="008F4C0C">
            <w:pPr>
              <w:spacing w:after="120"/>
              <w:jc w:val="left"/>
            </w:pPr>
            <w:r>
              <w:t>Koodistoviittaus</w:t>
            </w:r>
          </w:p>
        </w:tc>
        <w:tc>
          <w:tcPr>
            <w:tcW w:w="2693" w:type="dxa"/>
          </w:tcPr>
          <w:p w14:paraId="3665B288" w14:textId="4EB55108" w:rsidR="008F4C0C" w:rsidRDefault="008F4C0C" w:rsidP="008F4C0C">
            <w:pPr>
              <w:spacing w:after="120"/>
              <w:jc w:val="left"/>
            </w:pPr>
            <w:r w:rsidRPr="0082643A">
              <w:t>code/@code=</w:t>
            </w:r>
            <w:r w:rsidR="00F30131">
              <w:t>”</w:t>
            </w:r>
            <w:r>
              <w:t>347</w:t>
            </w:r>
            <w:r w:rsidR="00F30131">
              <w:t>”</w:t>
            </w:r>
            <w:r w:rsidRPr="0082643A">
              <w:t xml:space="preserve"> </w:t>
            </w:r>
            <w:r w:rsidRPr="00E96515">
              <w:t>Potilashallinnollisten merkintöjen näkymä</w:t>
            </w:r>
            <w:r>
              <w:t xml:space="preserve"> (codeSystem</w:t>
            </w:r>
            <w:r w:rsidRPr="0095153D">
              <w:t>: 1.2.246.537.6.</w:t>
            </w:r>
            <w:r>
              <w:t>12</w:t>
            </w:r>
            <w:r w:rsidRPr="0095153D">
              <w:t>.200</w:t>
            </w:r>
            <w:r>
              <w:t>2</w:t>
            </w:r>
            <w:r w:rsidRPr="0095153D">
              <w:t xml:space="preserve"> AR/YDIN </w:t>
            </w:r>
            <w:r w:rsidR="00F30131">
              <w:t>–</w:t>
            </w:r>
            <w:r w:rsidRPr="0095153D">
              <w:t xml:space="preserve"> </w:t>
            </w:r>
            <w:r>
              <w:t>Näkymät</w:t>
            </w:r>
            <w:r w:rsidRPr="0095153D">
              <w:t>)</w:t>
            </w:r>
          </w:p>
        </w:tc>
        <w:tc>
          <w:tcPr>
            <w:tcW w:w="3827" w:type="dxa"/>
          </w:tcPr>
          <w:p w14:paraId="767EE684" w14:textId="4D98CE6F" w:rsidR="008F4C0C" w:rsidRPr="0082643A" w:rsidRDefault="004A7264">
            <w:pPr>
              <w:spacing w:after="120"/>
              <w:jc w:val="left"/>
            </w:pPr>
            <w:r>
              <w:t>K</w:t>
            </w:r>
            <w:r w:rsidR="008F4C0C">
              <w:t>oodiarvo</w:t>
            </w:r>
            <w:r>
              <w:t xml:space="preserve">, </w:t>
            </w:r>
            <w:r w:rsidR="008F4C0C">
              <w:t>koodiarvon nimi</w:t>
            </w:r>
            <w:r>
              <w:t>, koodiston versio ja koodiston nimi</w:t>
            </w:r>
          </w:p>
        </w:tc>
      </w:tr>
      <w:tr w:rsidR="008F4C0C" w14:paraId="515F9FD5" w14:textId="77777777" w:rsidTr="008F4C0C">
        <w:tc>
          <w:tcPr>
            <w:tcW w:w="2410" w:type="dxa"/>
          </w:tcPr>
          <w:p w14:paraId="2664168F" w14:textId="77777777" w:rsidR="008F4C0C" w:rsidRDefault="008F4C0C" w:rsidP="008F4C0C">
            <w:pPr>
              <w:spacing w:after="120"/>
              <w:jc w:val="left"/>
            </w:pPr>
            <w:r>
              <w:t>Pakollisuusehto/ehto</w:t>
            </w:r>
          </w:p>
        </w:tc>
        <w:tc>
          <w:tcPr>
            <w:tcW w:w="2693" w:type="dxa"/>
          </w:tcPr>
          <w:p w14:paraId="68C22139" w14:textId="77777777" w:rsidR="008F4C0C" w:rsidRDefault="008F4C0C" w:rsidP="008F4C0C">
            <w:pPr>
              <w:spacing w:after="120"/>
              <w:jc w:val="left"/>
            </w:pPr>
            <w:r>
              <w:t>{JOS ehto}</w:t>
            </w:r>
          </w:p>
        </w:tc>
        <w:tc>
          <w:tcPr>
            <w:tcW w:w="3827" w:type="dxa"/>
          </w:tcPr>
          <w:p w14:paraId="7A81672A" w14:textId="77777777" w:rsidR="008F4C0C" w:rsidRDefault="008F4C0C" w:rsidP="008F4C0C">
            <w:pPr>
              <w:spacing w:after="120"/>
              <w:jc w:val="left"/>
            </w:pPr>
            <w:r>
              <w:t>Käytetään ehdollisesti pakollisissa rakenteissa/tiedoissa ilmaisemaan pakollisuuden ehto.</w:t>
            </w:r>
          </w:p>
        </w:tc>
      </w:tr>
      <w:tr w:rsidR="008F4C0C" w14:paraId="5D2FFDCC" w14:textId="77777777" w:rsidTr="008F4C0C">
        <w:tc>
          <w:tcPr>
            <w:tcW w:w="2410" w:type="dxa"/>
          </w:tcPr>
          <w:p w14:paraId="5C8385AB" w14:textId="50A0A559" w:rsidR="008F4C0C" w:rsidRDefault="008F4C0C" w:rsidP="004D40A9">
            <w:pPr>
              <w:spacing w:after="120"/>
              <w:jc w:val="left"/>
            </w:pPr>
            <w:r>
              <w:t>Tietosisältöviittaus (CodeId)</w:t>
            </w:r>
          </w:p>
        </w:tc>
        <w:tc>
          <w:tcPr>
            <w:tcW w:w="2693" w:type="dxa"/>
          </w:tcPr>
          <w:p w14:paraId="3CABE26A" w14:textId="77777777" w:rsidR="008F4C0C" w:rsidRDefault="008F4C0C" w:rsidP="008F4C0C">
            <w:pPr>
              <w:spacing w:after="120"/>
              <w:jc w:val="left"/>
            </w:pPr>
            <w:r>
              <w:t xml:space="preserve">(100) </w:t>
            </w:r>
          </w:p>
        </w:tc>
        <w:tc>
          <w:tcPr>
            <w:tcW w:w="3827" w:type="dxa"/>
          </w:tcPr>
          <w:p w14:paraId="2919C890" w14:textId="5C43C0A9" w:rsidR="008F4C0C" w:rsidRDefault="008F4C0C" w:rsidP="008F4C0C">
            <w:pPr>
              <w:spacing w:after="120"/>
              <w:jc w:val="left"/>
            </w:pPr>
            <w:r>
              <w:t>Ko. tiedon tunniste/codeId tietosisältömäärittelyssä.</w:t>
            </w:r>
          </w:p>
        </w:tc>
      </w:tr>
      <w:tr w:rsidR="008F4C0C" w14:paraId="23AEAA9E" w14:textId="77777777" w:rsidTr="008F4C0C">
        <w:tc>
          <w:tcPr>
            <w:tcW w:w="2410" w:type="dxa"/>
          </w:tcPr>
          <w:p w14:paraId="152871E0" w14:textId="77777777" w:rsidR="008F4C0C" w:rsidRDefault="008F4C0C" w:rsidP="008F4C0C">
            <w:pPr>
              <w:spacing w:after="120"/>
              <w:jc w:val="left"/>
            </w:pPr>
            <w:r>
              <w:t>Näyttömuoto</w:t>
            </w:r>
          </w:p>
        </w:tc>
        <w:tc>
          <w:tcPr>
            <w:tcW w:w="2693" w:type="dxa"/>
          </w:tcPr>
          <w:p w14:paraId="4BA54E07" w14:textId="77777777" w:rsidR="008F4C0C" w:rsidRDefault="008F4C0C" w:rsidP="008F4C0C">
            <w:pPr>
              <w:spacing w:after="120"/>
              <w:jc w:val="left"/>
            </w:pPr>
            <w:r>
              <w:t>Näyttömuodon geneerinen esitystapa (vihreä tekstikehys)</w:t>
            </w:r>
          </w:p>
        </w:tc>
        <w:tc>
          <w:tcPr>
            <w:tcW w:w="3827" w:type="dxa"/>
          </w:tcPr>
          <w:p w14:paraId="1FAF5077" w14:textId="263AA596" w:rsidR="008F4C0C" w:rsidRDefault="008F4C0C" w:rsidP="00970E53">
            <w:pPr>
              <w:spacing w:after="120"/>
              <w:jc w:val="left"/>
            </w:pPr>
            <w:r>
              <w:t xml:space="preserve">Dokumentoi näyttömuotoon vietävät ylätason (tietoryhmän/entry:n) otsikot, tiedot ja tietoon liittyen sisällytetäänkö </w:t>
            </w:r>
            <w:r>
              <w:lastRenderedPageBreak/>
              <w:t>myös tiedon otsikko (jos ilman sitä ei näyttömuo</w:t>
            </w:r>
            <w:r w:rsidR="00970E53">
              <w:t>d</w:t>
            </w:r>
            <w:r>
              <w:t>osta ymmärrä sisältöä) sekä näyttömuotoilut.</w:t>
            </w:r>
          </w:p>
        </w:tc>
      </w:tr>
      <w:tr w:rsidR="008F4C0C" w14:paraId="1A98DEA9" w14:textId="77777777" w:rsidTr="008F4C0C">
        <w:tc>
          <w:tcPr>
            <w:tcW w:w="2410" w:type="dxa"/>
          </w:tcPr>
          <w:p w14:paraId="7ED42A83" w14:textId="1BE23552" w:rsidR="008F4C0C" w:rsidRDefault="008F4C0C" w:rsidP="008F4C0C">
            <w:pPr>
              <w:spacing w:after="120"/>
              <w:jc w:val="left"/>
            </w:pPr>
            <w:r>
              <w:lastRenderedPageBreak/>
              <w:t>X</w:t>
            </w:r>
            <w:r w:rsidR="00F30131">
              <w:t>p</w:t>
            </w:r>
            <w:r>
              <w:t>ath-viittaus</w:t>
            </w:r>
          </w:p>
        </w:tc>
        <w:tc>
          <w:tcPr>
            <w:tcW w:w="2693" w:type="dxa"/>
          </w:tcPr>
          <w:p w14:paraId="2C6FEFDB" w14:textId="1D46DC68" w:rsidR="008F4C0C" w:rsidRDefault="008F4C0C" w:rsidP="008F4C0C">
            <w:pPr>
              <w:spacing w:after="120"/>
              <w:jc w:val="left"/>
            </w:pPr>
            <w:r>
              <w:t>X</w:t>
            </w:r>
            <w:r w:rsidR="00F30131">
              <w:t>p</w:t>
            </w:r>
            <w:r>
              <w:t>ath-viittaukset on esitetty havainnollisuuden vuoksi ilmentääkseen tietokokonaisuuksien sijaintia hierarkiassa (sininen tekstikehys).</w:t>
            </w:r>
          </w:p>
        </w:tc>
        <w:tc>
          <w:tcPr>
            <w:tcW w:w="3827" w:type="dxa"/>
          </w:tcPr>
          <w:p w14:paraId="5D517F98" w14:textId="77777777" w:rsidR="008F4C0C" w:rsidRDefault="008F4C0C" w:rsidP="008F4C0C">
            <w:pPr>
              <w:spacing w:after="120"/>
              <w:jc w:val="left"/>
            </w:pPr>
          </w:p>
        </w:tc>
      </w:tr>
      <w:tr w:rsidR="008F4C0C" w14:paraId="70591002" w14:textId="77777777" w:rsidTr="008F4C0C">
        <w:tc>
          <w:tcPr>
            <w:tcW w:w="2410" w:type="dxa"/>
          </w:tcPr>
          <w:p w14:paraId="75A2B735" w14:textId="77777777" w:rsidR="008F4C0C" w:rsidRDefault="008F4C0C" w:rsidP="008F4C0C">
            <w:pPr>
              <w:spacing w:after="120"/>
              <w:jc w:val="left"/>
            </w:pPr>
            <w:r>
              <w:t>Lukujen väliset linkitykset</w:t>
            </w:r>
          </w:p>
        </w:tc>
        <w:tc>
          <w:tcPr>
            <w:tcW w:w="2693" w:type="dxa"/>
          </w:tcPr>
          <w:p w14:paraId="7E5B66D5" w14:textId="77777777" w:rsidR="008F4C0C" w:rsidRDefault="008F4C0C" w:rsidP="008F4C0C">
            <w:pPr>
              <w:spacing w:after="120"/>
              <w:jc w:val="left"/>
            </w:pPr>
          </w:p>
        </w:tc>
        <w:tc>
          <w:tcPr>
            <w:tcW w:w="3827" w:type="dxa"/>
          </w:tcPr>
          <w:p w14:paraId="1384FFE1" w14:textId="16028934" w:rsidR="008F4C0C" w:rsidRDefault="008F4C0C" w:rsidP="004D40A9">
            <w:pPr>
              <w:spacing w:after="120"/>
              <w:jc w:val="left"/>
            </w:pPr>
            <w:r>
              <w:t>Rakenteen kuvauksessa on linkit esimerkiksi ko</w:t>
            </w:r>
            <w:r w:rsidR="004D40A9">
              <w:t>.</w:t>
            </w:r>
            <w:r>
              <w:t xml:space="preserve"> rakenteen alla oleviin observation:eihin – linkistä siirtyy silloin ko</w:t>
            </w:r>
            <w:r w:rsidR="004D40A9">
              <w:t>.</w:t>
            </w:r>
            <w:r>
              <w:t xml:space="preserve"> alalukuun, jossa observation:in sisältö kuvataan. Alaluvun nimessä olevasta linkistä siirrytään yhtä tasoa ylemmän rakenteen kuvauksen kohtaan, jonka osaa ko</w:t>
            </w:r>
            <w:r w:rsidR="004D40A9">
              <w:t>.</w:t>
            </w:r>
            <w:r>
              <w:t xml:space="preserve"> alaluku kuvaa.</w:t>
            </w:r>
          </w:p>
        </w:tc>
      </w:tr>
    </w:tbl>
    <w:p w14:paraId="7CC52E15" w14:textId="77777777" w:rsidR="008F4C0C" w:rsidRDefault="008F4C0C" w:rsidP="00D129EF">
      <w:pPr>
        <w:ind w:left="567" w:hanging="567"/>
      </w:pPr>
    </w:p>
    <w:p w14:paraId="1407C785" w14:textId="77777777" w:rsidR="00982D5A" w:rsidRDefault="00982D5A" w:rsidP="00982D5A">
      <w:r>
        <w:t>Rakenteiden tulkintaa ja lukemista helpottaa, jos rinnalla pitää auki liitteenä olevia ko. CDA xml-esimerkkejä.</w:t>
      </w:r>
    </w:p>
    <w:p w14:paraId="55F43AB0" w14:textId="395D5CB9" w:rsidR="00961BE8" w:rsidRDefault="00961BE8" w:rsidP="001F0C0D"/>
    <w:p w14:paraId="4DBAF4EE" w14:textId="5CF4208B" w:rsidR="00961BE8" w:rsidRDefault="00982D5A" w:rsidP="001F0C0D">
      <w:r>
        <w:t xml:space="preserve">Kunkin alaluvun 2.3 tai 3.X alussa on kerrottu, missä </w:t>
      </w:r>
      <w:ins w:id="51" w:author="Tuomainen Mika" w:date="2020-06-10T14:16:00Z">
        <w:r w:rsidR="00A61BFC">
          <w:t xml:space="preserve">Potilastiedon arkiston esimerkkiasiakirjat ja -sanomat-paketissa </w:t>
        </w:r>
      </w:ins>
      <w:del w:id="52" w:author="Tuomainen Mika" w:date="2020-06-10T14:16:00Z">
        <w:r w:rsidDel="00A61BFC">
          <w:delText>määrittelyn liitteenä o</w:delText>
        </w:r>
      </w:del>
      <w:ins w:id="53" w:author="Tuomainen Mika" w:date="2020-06-10T14:17:00Z">
        <w:r w:rsidR="00A61BFC">
          <w:t>o</w:t>
        </w:r>
      </w:ins>
      <w:r>
        <w:t xml:space="preserve">levassa esimerkissä on vastaavat esimerkkirakenteet. Tieto annetaan </w:t>
      </w:r>
      <w:r w:rsidRPr="00982D5A">
        <w:rPr>
          <w:color w:val="0070C0"/>
        </w:rPr>
        <w:t xml:space="preserve">Malliesimerkki: </w:t>
      </w:r>
      <w:r>
        <w:rPr>
          <w:color w:val="0070C0"/>
        </w:rPr>
        <w:t>-otsikolla</w:t>
      </w:r>
    </w:p>
    <w:p w14:paraId="0AF7D264" w14:textId="77777777" w:rsidR="00982D5A" w:rsidRDefault="00982D5A" w:rsidP="00982D5A">
      <w:pPr>
        <w:pStyle w:val="Luettelokappale"/>
        <w:numPr>
          <w:ilvl w:val="1"/>
          <w:numId w:val="28"/>
        </w:numPr>
      </w:pPr>
      <w:bookmarkStart w:id="54" w:name="_Hlk508712390"/>
      <w:r>
        <w:t>Liite 1: Optometria_rakenteiset tiedot_refraktio.xml</w:t>
      </w:r>
    </w:p>
    <w:p w14:paraId="604F0EC8" w14:textId="77777777" w:rsidR="00982D5A" w:rsidRDefault="00982D5A" w:rsidP="00982D5A">
      <w:pPr>
        <w:pStyle w:val="Luettelokappale"/>
        <w:numPr>
          <w:ilvl w:val="1"/>
          <w:numId w:val="28"/>
        </w:numPr>
      </w:pPr>
      <w:r>
        <w:t>Liite 2: Optometria_Silmien terveystarkastus.xml</w:t>
      </w:r>
    </w:p>
    <w:p w14:paraId="53F7014C" w14:textId="77777777" w:rsidR="00982D5A" w:rsidRDefault="00982D5A" w:rsidP="00982D5A">
      <w:pPr>
        <w:pStyle w:val="Luettelokappale"/>
        <w:numPr>
          <w:ilvl w:val="1"/>
          <w:numId w:val="28"/>
        </w:numPr>
      </w:pPr>
      <w:r>
        <w:t>Liite 3: Optometria_Piilolasien sovitus.xml</w:t>
      </w:r>
    </w:p>
    <w:p w14:paraId="45F99700" w14:textId="3688B5C3" w:rsidR="00982D5A" w:rsidRDefault="00982D5A" w:rsidP="00982D5A">
      <w:pPr>
        <w:pStyle w:val="Luettelokappale"/>
        <w:numPr>
          <w:ilvl w:val="1"/>
          <w:numId w:val="28"/>
        </w:numPr>
      </w:pPr>
      <w:r>
        <w:t xml:space="preserve">Liite 4: Yhteisnäkö ja </w:t>
      </w:r>
      <w:r w:rsidR="003A7EAD">
        <w:t>akkommodaatio</w:t>
      </w:r>
      <w:r>
        <w:t>.xml</w:t>
      </w:r>
    </w:p>
    <w:bookmarkEnd w:id="54"/>
    <w:p w14:paraId="08A34B69" w14:textId="77777777" w:rsidR="00982D5A" w:rsidRDefault="00982D5A" w:rsidP="001F0C0D"/>
    <w:p w14:paraId="7A1F01CA" w14:textId="77777777" w:rsidR="004B668F" w:rsidRDefault="004B668F" w:rsidP="00AE0334">
      <w:pPr>
        <w:pStyle w:val="Otsikko2"/>
      </w:pPr>
      <w:bookmarkStart w:id="55" w:name="_Toc498613751"/>
      <w:bookmarkStart w:id="56" w:name="_Toc525564885"/>
      <w:r>
        <w:t>Viitatut määrittelyt</w:t>
      </w:r>
      <w:bookmarkEnd w:id="55"/>
      <w:bookmarkEnd w:id="56"/>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9"/>
        <w:gridCol w:w="1134"/>
        <w:gridCol w:w="7229"/>
      </w:tblGrid>
      <w:tr w:rsidR="0003425C" w:rsidRPr="00E56705" w14:paraId="570F323C" w14:textId="77777777" w:rsidTr="008C54AB">
        <w:tc>
          <w:tcPr>
            <w:tcW w:w="709" w:type="dxa"/>
          </w:tcPr>
          <w:p w14:paraId="6B420BAC" w14:textId="3A83EF81" w:rsidR="0003425C" w:rsidRPr="00E56705" w:rsidRDefault="0003425C" w:rsidP="002B0C5F">
            <w:pPr>
              <w:pStyle w:val="CKappaleEnsimminenkappale"/>
              <w:rPr>
                <w:sz w:val="22"/>
                <w:szCs w:val="22"/>
              </w:rPr>
            </w:pPr>
            <w:r w:rsidRPr="00E56705">
              <w:rPr>
                <w:sz w:val="22"/>
                <w:szCs w:val="22"/>
              </w:rPr>
              <w:t>[</w:t>
            </w:r>
            <w:r>
              <w:rPr>
                <w:sz w:val="22"/>
                <w:szCs w:val="22"/>
              </w:rPr>
              <w:t>1</w:t>
            </w:r>
            <w:r w:rsidRPr="00E56705">
              <w:rPr>
                <w:sz w:val="22"/>
                <w:szCs w:val="22"/>
              </w:rPr>
              <w:t>]</w:t>
            </w:r>
          </w:p>
        </w:tc>
        <w:tc>
          <w:tcPr>
            <w:tcW w:w="1134" w:type="dxa"/>
          </w:tcPr>
          <w:p w14:paraId="5FC6B666" w14:textId="77777777" w:rsidR="0003425C" w:rsidRPr="00E56705" w:rsidRDefault="0003425C" w:rsidP="008C54AB">
            <w:pPr>
              <w:pStyle w:val="CKappaleEnsimminenkappale"/>
              <w:rPr>
                <w:sz w:val="22"/>
                <w:szCs w:val="22"/>
              </w:rPr>
            </w:pPr>
            <w:r w:rsidRPr="00E56705">
              <w:rPr>
                <w:sz w:val="22"/>
                <w:szCs w:val="22"/>
              </w:rPr>
              <w:t xml:space="preserve">THL </w:t>
            </w:r>
          </w:p>
        </w:tc>
        <w:tc>
          <w:tcPr>
            <w:tcW w:w="7229" w:type="dxa"/>
          </w:tcPr>
          <w:p w14:paraId="65505D11" w14:textId="3B8775A5" w:rsidR="0003425C" w:rsidRPr="00E56705" w:rsidRDefault="00A870DB">
            <w:pPr>
              <w:pStyle w:val="CKappaleEnsimminenkappale"/>
              <w:rPr>
                <w:sz w:val="22"/>
                <w:szCs w:val="22"/>
              </w:rPr>
            </w:pPr>
            <w:r>
              <w:rPr>
                <w:sz w:val="22"/>
                <w:szCs w:val="22"/>
              </w:rPr>
              <w:t>Optometrian tietorakenteet toiminnallinen määrittely</w:t>
            </w:r>
            <w:r w:rsidR="0003425C" w:rsidRPr="00E56705">
              <w:rPr>
                <w:sz w:val="22"/>
                <w:szCs w:val="22"/>
              </w:rPr>
              <w:t xml:space="preserve">, </w:t>
            </w:r>
            <w:r w:rsidR="00C85F72" w:rsidRPr="00E56705">
              <w:rPr>
                <w:sz w:val="22"/>
                <w:szCs w:val="22"/>
              </w:rPr>
              <w:t>201</w:t>
            </w:r>
            <w:r w:rsidR="004522BA">
              <w:rPr>
                <w:sz w:val="22"/>
                <w:szCs w:val="22"/>
              </w:rPr>
              <w:t>8</w:t>
            </w:r>
          </w:p>
        </w:tc>
      </w:tr>
      <w:tr w:rsidR="00E56705" w:rsidRPr="00E56705" w14:paraId="2F7271CB" w14:textId="77777777" w:rsidTr="008C54AB">
        <w:tc>
          <w:tcPr>
            <w:tcW w:w="709" w:type="dxa"/>
          </w:tcPr>
          <w:p w14:paraId="06381EF4" w14:textId="00BB40B4" w:rsidR="00E56705" w:rsidRPr="00E56705" w:rsidRDefault="00E56705" w:rsidP="002B0C5F">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134"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7229" w:type="dxa"/>
          </w:tcPr>
          <w:p w14:paraId="7F27A85A" w14:textId="2FAC8030" w:rsidR="00E56705" w:rsidRPr="00E56705" w:rsidRDefault="00F131D9">
            <w:pPr>
              <w:pStyle w:val="CKappaleEnsimminenkappale"/>
              <w:rPr>
                <w:sz w:val="22"/>
                <w:szCs w:val="22"/>
              </w:rPr>
            </w:pPr>
            <w:r>
              <w:rPr>
                <w:sz w:val="22"/>
                <w:szCs w:val="22"/>
              </w:rPr>
              <w:t>Optometria</w:t>
            </w:r>
            <w:r w:rsidR="00E56705" w:rsidRPr="00E56705">
              <w:rPr>
                <w:sz w:val="22"/>
                <w:szCs w:val="22"/>
              </w:rPr>
              <w:t xml:space="preserve"> – Tietosi</w:t>
            </w:r>
            <w:r>
              <w:rPr>
                <w:sz w:val="22"/>
                <w:szCs w:val="22"/>
              </w:rPr>
              <w:t>sällöt</w:t>
            </w:r>
            <w:r w:rsidR="00E56705" w:rsidRPr="00E56705">
              <w:rPr>
                <w:sz w:val="22"/>
                <w:szCs w:val="22"/>
              </w:rPr>
              <w:t xml:space="preserve"> ja luokitukset koodistopalvelussa, </w:t>
            </w:r>
            <w:r w:rsidR="00C85F72" w:rsidRPr="00E56705">
              <w:rPr>
                <w:sz w:val="22"/>
                <w:szCs w:val="22"/>
              </w:rPr>
              <w:t>201</w:t>
            </w:r>
            <w:r w:rsidR="004522BA">
              <w:rPr>
                <w:sz w:val="22"/>
                <w:szCs w:val="22"/>
              </w:rPr>
              <w:t>8</w:t>
            </w:r>
          </w:p>
        </w:tc>
      </w:tr>
      <w:tr w:rsidR="00E56705" w:rsidRPr="00E56705" w14:paraId="2E7B0DEB" w14:textId="77777777" w:rsidTr="008C54AB">
        <w:tc>
          <w:tcPr>
            <w:tcW w:w="709" w:type="dxa"/>
          </w:tcPr>
          <w:p w14:paraId="76097890" w14:textId="76363BE6" w:rsidR="00E56705" w:rsidRPr="00E56705" w:rsidRDefault="00E56705" w:rsidP="002B0C5F">
            <w:pPr>
              <w:pStyle w:val="CKappaleEnsimminenkappale"/>
              <w:rPr>
                <w:sz w:val="22"/>
                <w:szCs w:val="22"/>
              </w:rPr>
            </w:pPr>
            <w:r w:rsidRPr="00E56705">
              <w:rPr>
                <w:sz w:val="22"/>
                <w:szCs w:val="22"/>
              </w:rPr>
              <w:t>[</w:t>
            </w:r>
            <w:r w:rsidR="0003425C">
              <w:rPr>
                <w:sz w:val="22"/>
                <w:szCs w:val="22"/>
              </w:rPr>
              <w:t>3</w:t>
            </w:r>
            <w:r w:rsidRPr="00E56705">
              <w:rPr>
                <w:sz w:val="22"/>
                <w:szCs w:val="22"/>
              </w:rPr>
              <w:t>]</w:t>
            </w:r>
          </w:p>
        </w:tc>
        <w:tc>
          <w:tcPr>
            <w:tcW w:w="1134" w:type="dxa"/>
          </w:tcPr>
          <w:p w14:paraId="6463198E" w14:textId="77777777" w:rsidR="00E56705" w:rsidRPr="00E56705" w:rsidRDefault="00E56705" w:rsidP="008C54AB">
            <w:pPr>
              <w:pStyle w:val="CKappaleEnsimminenkappale"/>
              <w:rPr>
                <w:sz w:val="22"/>
                <w:szCs w:val="22"/>
              </w:rPr>
            </w:pPr>
            <w:r w:rsidRPr="00E56705">
              <w:rPr>
                <w:sz w:val="22"/>
                <w:szCs w:val="22"/>
              </w:rPr>
              <w:t>Kela</w:t>
            </w:r>
          </w:p>
        </w:tc>
        <w:tc>
          <w:tcPr>
            <w:tcW w:w="7229" w:type="dxa"/>
          </w:tcPr>
          <w:p w14:paraId="48D8567E" w14:textId="321E80AF" w:rsidR="00E56705" w:rsidRPr="00E56705" w:rsidRDefault="00E56705" w:rsidP="00585FAE">
            <w:pPr>
              <w:pStyle w:val="CKappaleEnsimminenkappale"/>
              <w:rPr>
                <w:sz w:val="22"/>
                <w:szCs w:val="22"/>
              </w:rPr>
            </w:pPr>
            <w:r w:rsidRPr="00E56705">
              <w:rPr>
                <w:sz w:val="22"/>
                <w:szCs w:val="22"/>
              </w:rPr>
              <w:t xml:space="preserve">Kanta Potilastiedon arkiston CDA R2 Header, </w:t>
            </w:r>
            <w:r w:rsidR="00766275">
              <w:rPr>
                <w:sz w:val="22"/>
                <w:szCs w:val="22"/>
              </w:rPr>
              <w:t>versio 4.66</w:t>
            </w:r>
            <w:ins w:id="57" w:author="Timo Kaskinen" w:date="2020-02-13T15:52:00Z">
              <w:r w:rsidR="00C04FD7">
                <w:rPr>
                  <w:sz w:val="22"/>
                  <w:szCs w:val="22"/>
                </w:rPr>
                <w:t>.</w:t>
              </w:r>
              <w:r w:rsidR="00F0087C">
                <w:rPr>
                  <w:sz w:val="22"/>
                  <w:szCs w:val="22"/>
                </w:rPr>
                <w:t>1</w:t>
              </w:r>
            </w:ins>
            <w:ins w:id="58" w:author="Eklund Marjut" w:date="2020-06-03T15:00:00Z">
              <w:r w:rsidR="003D7A9A" w:rsidRPr="002019BF">
                <w:rPr>
                  <w:sz w:val="22"/>
                  <w:szCs w:val="22"/>
                </w:rPr>
                <w:t xml:space="preserve"> tai sitä uudempi julkaisuversio, joka on samassa määrittelykokoelmassa tämän </w:t>
              </w:r>
              <w:del w:id="59" w:author="Tuomainen Mika" w:date="2020-06-10T14:42:00Z">
                <w:r w:rsidR="003D7A9A" w:rsidRPr="002019BF" w:rsidDel="00585FAE">
                  <w:rPr>
                    <w:sz w:val="22"/>
                    <w:szCs w:val="22"/>
                  </w:rPr>
                  <w:delText>Ajanvarausasiakirjan</w:delText>
                </w:r>
              </w:del>
            </w:ins>
            <w:ins w:id="60" w:author="Tuomainen Mika" w:date="2020-06-10T14:42:00Z">
              <w:r w:rsidR="00585FAE">
                <w:rPr>
                  <w:sz w:val="22"/>
                  <w:szCs w:val="22"/>
                </w:rPr>
                <w:t>Optometrian</w:t>
              </w:r>
            </w:ins>
            <w:ins w:id="61" w:author="Eklund Marjut" w:date="2020-06-03T15:00:00Z">
              <w:r w:rsidR="003D7A9A" w:rsidRPr="002019BF">
                <w:rPr>
                  <w:sz w:val="22"/>
                  <w:szCs w:val="22"/>
                </w:rPr>
                <w:t xml:space="preserve"> CDA määrittelyn kanssa</w:t>
              </w:r>
              <w:r w:rsidR="003D7A9A" w:rsidDel="003D7A9A">
                <w:rPr>
                  <w:sz w:val="22"/>
                  <w:szCs w:val="22"/>
                </w:rPr>
                <w:t xml:space="preserve"> </w:t>
              </w:r>
            </w:ins>
            <w:del w:id="62" w:author="Eklund Marjut" w:date="2020-06-03T15:00:00Z">
              <w:r w:rsidR="00766275" w:rsidDel="003D7A9A">
                <w:rPr>
                  <w:sz w:val="22"/>
                  <w:szCs w:val="22"/>
                </w:rPr>
                <w:delText xml:space="preserve">, </w:delText>
              </w:r>
              <w:r w:rsidRPr="00E56705" w:rsidDel="003D7A9A">
                <w:rPr>
                  <w:sz w:val="22"/>
                  <w:szCs w:val="22"/>
                </w:rPr>
                <w:delText>2015</w:delText>
              </w:r>
              <w:r w:rsidR="00C85F72" w:rsidDel="003D7A9A">
                <w:rPr>
                  <w:sz w:val="22"/>
                  <w:szCs w:val="22"/>
                </w:rPr>
                <w:delText xml:space="preserve"> </w:delText>
              </w:r>
            </w:del>
            <w:ins w:id="63" w:author="Timo Kaskinen" w:date="2020-02-13T15:53:00Z">
              <w:del w:id="64" w:author="Eklund Marjut" w:date="2020-06-03T15:00:00Z">
                <w:r w:rsidR="005E1FE9" w:rsidRPr="00E56705" w:rsidDel="003D7A9A">
                  <w:rPr>
                    <w:sz w:val="22"/>
                    <w:szCs w:val="22"/>
                  </w:rPr>
                  <w:delText>201</w:delText>
                </w:r>
                <w:r w:rsidR="005E1FE9" w:rsidDel="003D7A9A">
                  <w:rPr>
                    <w:sz w:val="22"/>
                    <w:szCs w:val="22"/>
                  </w:rPr>
                  <w:delText xml:space="preserve">9 </w:delText>
                </w:r>
              </w:del>
            </w:ins>
            <w:ins w:id="65" w:author="Katariina Lassila" w:date="2020-02-07T11:47:00Z">
              <w:del w:id="66" w:author="Eklund Marjut" w:date="2020-06-03T15:00:00Z">
                <w:r w:rsidR="00C70597" w:rsidDel="003D7A9A">
                  <w:rPr>
                    <w:sz w:val="22"/>
                    <w:szCs w:val="22"/>
                  </w:rPr>
                  <w:delText>tai tuorein julkaistu versio ko. määrittelystä.</w:delText>
                </w:r>
              </w:del>
            </w:ins>
            <w:del w:id="67" w:author="Katariina Lassila" w:date="2020-02-07T11:47:00Z">
              <w:r w:rsidR="00C85F72" w:rsidDel="00C70597">
                <w:rPr>
                  <w:sz w:val="22"/>
                  <w:szCs w:val="22"/>
                </w:rPr>
                <w:delText xml:space="preserve">sekä tuorein julkaistu versio ko. määrittelyn Errata-tarkennuksista.  </w:delText>
              </w:r>
            </w:del>
          </w:p>
        </w:tc>
      </w:tr>
      <w:tr w:rsidR="0003425C" w:rsidRPr="00E56705" w:rsidDel="00585FAE" w14:paraId="25FB7EB9" w14:textId="0F60FF43" w:rsidTr="0003425C">
        <w:trPr>
          <w:del w:id="68" w:author="Tuomainen Mika" w:date="2020-06-10T14:42:00Z"/>
        </w:trPr>
        <w:tc>
          <w:tcPr>
            <w:tcW w:w="709" w:type="dxa"/>
            <w:tcBorders>
              <w:top w:val="single" w:sz="6" w:space="0" w:color="auto"/>
              <w:left w:val="single" w:sz="4" w:space="0" w:color="auto"/>
              <w:bottom w:val="single" w:sz="4" w:space="0" w:color="auto"/>
              <w:right w:val="single" w:sz="6" w:space="0" w:color="auto"/>
            </w:tcBorders>
          </w:tcPr>
          <w:p w14:paraId="73A338E0" w14:textId="2D716A4D" w:rsidR="0003425C" w:rsidRPr="00E56705" w:rsidDel="00585FAE" w:rsidRDefault="0003425C" w:rsidP="002B0C5F">
            <w:pPr>
              <w:pStyle w:val="CKappaleEnsimminenkappale"/>
              <w:rPr>
                <w:del w:id="69" w:author="Tuomainen Mika" w:date="2020-06-10T14:42:00Z"/>
                <w:sz w:val="22"/>
                <w:szCs w:val="22"/>
              </w:rPr>
            </w:pPr>
            <w:commentRangeStart w:id="70"/>
            <w:del w:id="71" w:author="Tuomainen Mika" w:date="2020-06-10T14:42:00Z">
              <w:r w:rsidRPr="00E56705" w:rsidDel="00585FAE">
                <w:rPr>
                  <w:sz w:val="22"/>
                  <w:szCs w:val="22"/>
                </w:rPr>
                <w:delText>[</w:delText>
              </w:r>
              <w:r w:rsidDel="00585FAE">
                <w:rPr>
                  <w:sz w:val="22"/>
                  <w:szCs w:val="22"/>
                </w:rPr>
                <w:delText>4</w:delText>
              </w:r>
              <w:r w:rsidRPr="00E56705" w:rsidDel="00585FAE">
                <w:rPr>
                  <w:sz w:val="22"/>
                  <w:szCs w:val="22"/>
                </w:rPr>
                <w:delText>]</w:delText>
              </w:r>
              <w:commentRangeEnd w:id="70"/>
              <w:r w:rsidR="003D7A9A" w:rsidDel="00585FAE">
                <w:rPr>
                  <w:rStyle w:val="Kommentinviite"/>
                  <w:rFonts w:eastAsia="Calibri" w:cs="Calibri"/>
                </w:rPr>
                <w:commentReference w:id="70"/>
              </w:r>
            </w:del>
          </w:p>
        </w:tc>
        <w:tc>
          <w:tcPr>
            <w:tcW w:w="1134" w:type="dxa"/>
            <w:tcBorders>
              <w:top w:val="single" w:sz="6" w:space="0" w:color="auto"/>
              <w:left w:val="single" w:sz="6" w:space="0" w:color="auto"/>
              <w:bottom w:val="single" w:sz="4" w:space="0" w:color="auto"/>
              <w:right w:val="single" w:sz="6" w:space="0" w:color="auto"/>
            </w:tcBorders>
          </w:tcPr>
          <w:p w14:paraId="57C9DB57" w14:textId="0D9895D0" w:rsidR="0003425C" w:rsidRPr="00E56705" w:rsidDel="00585FAE" w:rsidRDefault="0003425C" w:rsidP="008C54AB">
            <w:pPr>
              <w:pStyle w:val="CKappaleEnsimminenkappale"/>
              <w:rPr>
                <w:del w:id="72" w:author="Tuomainen Mika" w:date="2020-06-10T14:42:00Z"/>
                <w:sz w:val="22"/>
                <w:szCs w:val="22"/>
              </w:rPr>
            </w:pPr>
            <w:del w:id="73" w:author="Tuomainen Mika" w:date="2020-06-10T14:42:00Z">
              <w:r w:rsidRPr="00E56705" w:rsidDel="00585FAE">
                <w:rPr>
                  <w:sz w:val="22"/>
                  <w:szCs w:val="22"/>
                </w:rPr>
                <w:delText>Kela</w:delText>
              </w:r>
            </w:del>
          </w:p>
        </w:tc>
        <w:tc>
          <w:tcPr>
            <w:tcW w:w="7229" w:type="dxa"/>
            <w:tcBorders>
              <w:top w:val="single" w:sz="6" w:space="0" w:color="auto"/>
              <w:left w:val="single" w:sz="6" w:space="0" w:color="auto"/>
              <w:bottom w:val="single" w:sz="4" w:space="0" w:color="auto"/>
              <w:right w:val="single" w:sz="4" w:space="0" w:color="auto"/>
            </w:tcBorders>
          </w:tcPr>
          <w:p w14:paraId="75F07D15" w14:textId="1F22A6AD" w:rsidR="0003425C" w:rsidRPr="00E56705" w:rsidDel="00585FAE" w:rsidRDefault="0003425C" w:rsidP="008C54AB">
            <w:pPr>
              <w:pStyle w:val="CKappaleEnsimminenkappale"/>
              <w:rPr>
                <w:del w:id="74" w:author="Tuomainen Mika" w:date="2020-06-10T14:42:00Z"/>
                <w:sz w:val="22"/>
                <w:szCs w:val="22"/>
              </w:rPr>
            </w:pPr>
            <w:del w:id="75" w:author="Tuomainen Mika" w:date="2020-06-10T14:42:00Z">
              <w:r w:rsidRPr="00E56705" w:rsidDel="00585FAE">
                <w:rPr>
                  <w:sz w:val="22"/>
                  <w:szCs w:val="22"/>
                </w:rPr>
                <w:delText xml:space="preserve">Kanta Potilastiedon arkiston Medical Records </w:delText>
              </w:r>
              <w:r w:rsidR="00F30131" w:rsidDel="00585FAE">
                <w:rPr>
                  <w:sz w:val="22"/>
                  <w:szCs w:val="22"/>
                </w:rPr>
                <w:delText>–</w:delText>
              </w:r>
              <w:r w:rsidRPr="00E56705" w:rsidDel="00585FAE">
                <w:rPr>
                  <w:sz w:val="22"/>
                  <w:szCs w:val="22"/>
                </w:rPr>
                <w:delText xml:space="preserve">sanomat, </w:delText>
              </w:r>
              <w:r w:rsidR="00766275" w:rsidDel="00585FAE">
                <w:rPr>
                  <w:sz w:val="22"/>
                  <w:szCs w:val="22"/>
                </w:rPr>
                <w:delText xml:space="preserve">versio 2.02, </w:delText>
              </w:r>
              <w:r w:rsidRPr="00E56705" w:rsidDel="00585FAE">
                <w:rPr>
                  <w:sz w:val="22"/>
                  <w:szCs w:val="22"/>
                </w:rPr>
                <w:delText xml:space="preserve">2015 </w:delText>
              </w:r>
              <w:r w:rsidR="00C85F72" w:rsidDel="00585FAE">
                <w:rPr>
                  <w:sz w:val="22"/>
                  <w:szCs w:val="22"/>
                </w:rPr>
                <w:delText>sekä tuorein julkaistu versio ko. määrittelyn Errata-tarkennuksista.</w:delText>
              </w:r>
            </w:del>
            <w:ins w:id="76" w:author="Katariina Lassila" w:date="2020-02-07T11:46:00Z">
              <w:del w:id="77" w:author="Tuomainen Mika" w:date="2020-06-10T14:42:00Z">
                <w:r w:rsidR="00123277" w:rsidDel="00585FAE">
                  <w:rPr>
                    <w:sz w:val="22"/>
                    <w:szCs w:val="22"/>
                  </w:rPr>
                  <w:delText>tai</w:delText>
                </w:r>
                <w:r w:rsidR="00C70597" w:rsidDel="00585FAE">
                  <w:rPr>
                    <w:sz w:val="22"/>
                    <w:szCs w:val="22"/>
                  </w:rPr>
                  <w:delText xml:space="preserve"> </w:delText>
                </w:r>
                <w:r w:rsidR="00123277" w:rsidDel="00585FAE">
                  <w:rPr>
                    <w:sz w:val="22"/>
                    <w:szCs w:val="22"/>
                  </w:rPr>
                  <w:delText>tuorein julkaistu versio</w:delText>
                </w:r>
                <w:r w:rsidR="00C70597" w:rsidDel="00585FAE">
                  <w:rPr>
                    <w:sz w:val="22"/>
                    <w:szCs w:val="22"/>
                  </w:rPr>
                  <w:delText xml:space="preserve"> ko. määrittelystä. </w:delText>
                </w:r>
              </w:del>
            </w:ins>
          </w:p>
        </w:tc>
      </w:tr>
      <w:tr w:rsidR="0003425C" w:rsidRPr="00E56705" w14:paraId="11E27CAE" w14:textId="77777777" w:rsidTr="0003425C">
        <w:tc>
          <w:tcPr>
            <w:tcW w:w="709" w:type="dxa"/>
            <w:tcBorders>
              <w:top w:val="single" w:sz="6" w:space="0" w:color="auto"/>
              <w:left w:val="single" w:sz="4" w:space="0" w:color="auto"/>
              <w:bottom w:val="single" w:sz="6" w:space="0" w:color="auto"/>
              <w:right w:val="single" w:sz="6" w:space="0" w:color="auto"/>
            </w:tcBorders>
          </w:tcPr>
          <w:p w14:paraId="49E0E5CC" w14:textId="5D8186B0" w:rsidR="0003425C" w:rsidRPr="00E56705" w:rsidRDefault="0003425C" w:rsidP="002B0C5F">
            <w:pPr>
              <w:pStyle w:val="CKappaleEnsimminenkappale"/>
              <w:rPr>
                <w:sz w:val="22"/>
                <w:szCs w:val="22"/>
              </w:rPr>
            </w:pPr>
            <w:r>
              <w:rPr>
                <w:sz w:val="22"/>
                <w:szCs w:val="22"/>
              </w:rPr>
              <w:t>[5</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3DC8F3C" w14:textId="77777777" w:rsidR="0003425C" w:rsidRPr="00E56705" w:rsidRDefault="0003425C" w:rsidP="008C54AB">
            <w:pPr>
              <w:pStyle w:val="CKappaleEnsimminenkappale"/>
              <w:rPr>
                <w:sz w:val="22"/>
                <w:szCs w:val="22"/>
              </w:rPr>
            </w:pPr>
            <w:r w:rsidRPr="00E56705">
              <w:rPr>
                <w:sz w:val="22"/>
                <w:szCs w:val="22"/>
              </w:rPr>
              <w:t>Kela</w:t>
            </w:r>
          </w:p>
        </w:tc>
        <w:tc>
          <w:tcPr>
            <w:tcW w:w="7229" w:type="dxa"/>
            <w:tcBorders>
              <w:top w:val="single" w:sz="6" w:space="0" w:color="auto"/>
              <w:left w:val="single" w:sz="6" w:space="0" w:color="auto"/>
              <w:bottom w:val="single" w:sz="6" w:space="0" w:color="auto"/>
              <w:right w:val="single" w:sz="4" w:space="0" w:color="auto"/>
            </w:tcBorders>
          </w:tcPr>
          <w:p w14:paraId="4F6FDF9D" w14:textId="53789664" w:rsidR="0003425C" w:rsidRPr="00E56705" w:rsidRDefault="003D7A9A" w:rsidP="00E210A5">
            <w:pPr>
              <w:pStyle w:val="CKappaleEnsimminenkappale"/>
              <w:rPr>
                <w:sz w:val="22"/>
                <w:szCs w:val="22"/>
              </w:rPr>
            </w:pPr>
            <w:ins w:id="78" w:author="Eklund Marjut" w:date="2020-06-03T15:01:00Z">
              <w:r w:rsidRPr="002019BF">
                <w:rPr>
                  <w:sz w:val="22"/>
                  <w:szCs w:val="22"/>
                </w:rPr>
                <w:t xml:space="preserve">Potilastiedon arkiston Kertomus ja lomakkeet OID: </w:t>
              </w:r>
            </w:ins>
            <w:ins w:id="79" w:author="Tuomainen Mika" w:date="2020-06-08T09:51:00Z">
              <w:r w:rsidR="00E210A5" w:rsidRPr="00E210A5">
                <w:rPr>
                  <w:sz w:val="22"/>
                  <w:szCs w:val="22"/>
                </w:rPr>
                <w:t>1.2.246.777.11.2020.6</w:t>
              </w:r>
            </w:ins>
            <w:ins w:id="80" w:author="Eklund Marjut" w:date="2020-06-03T15:01:00Z">
              <w:del w:id="81" w:author="Tuomainen Mika" w:date="2020-06-08T09:51:00Z">
                <w:r w:rsidRPr="002019BF" w:rsidDel="00E210A5">
                  <w:rPr>
                    <w:sz w:val="22"/>
                    <w:szCs w:val="22"/>
                  </w:rPr>
                  <w:delText>xyz</w:delText>
                </w:r>
              </w:del>
              <w:r w:rsidRPr="002019BF">
                <w:rPr>
                  <w:sz w:val="22"/>
                  <w:szCs w:val="22"/>
                </w:rPr>
                <w:t xml:space="preserve"> Versio </w:t>
              </w:r>
              <w:del w:id="82" w:author="Tuomainen Mika" w:date="2020-06-08T09:51:00Z">
                <w:r w:rsidRPr="002019BF" w:rsidDel="00E210A5">
                  <w:rPr>
                    <w:sz w:val="22"/>
                    <w:szCs w:val="22"/>
                  </w:rPr>
                  <w:delText>xyz</w:delText>
                </w:r>
                <w:r w:rsidRPr="002019BF" w:rsidDel="00E210A5">
                  <w:rPr>
                    <w:rStyle w:val="Kommentinviite"/>
                    <w:sz w:val="22"/>
                    <w:szCs w:val="22"/>
                  </w:rPr>
                  <w:annotationRef/>
                </w:r>
              </w:del>
            </w:ins>
            <w:ins w:id="83" w:author="Tuomainen Mika" w:date="2020-06-08T09:51:00Z">
              <w:r w:rsidR="00E210A5">
                <w:rPr>
                  <w:sz w:val="22"/>
                  <w:szCs w:val="22"/>
                </w:rPr>
                <w:t>6.00</w:t>
              </w:r>
            </w:ins>
            <w:ins w:id="84" w:author="Eklund Marjut" w:date="2020-06-03T15:01:00Z">
              <w:r w:rsidRPr="002019BF">
                <w:rPr>
                  <w:sz w:val="22"/>
                  <w:szCs w:val="22"/>
                </w:rPr>
                <w:t xml:space="preserve"> tai sitä </w:t>
              </w:r>
              <w:r w:rsidRPr="002019BF" w:rsidDel="005D269F">
                <w:rPr>
                  <w:sz w:val="22"/>
                  <w:szCs w:val="22"/>
                </w:rPr>
                <w:t>tuoreempi</w:t>
              </w:r>
              <w:r w:rsidRPr="002019BF">
                <w:rPr>
                  <w:sz w:val="22"/>
                  <w:szCs w:val="22"/>
                </w:rPr>
                <w:t xml:space="preserve"> uudempi julkaisuversio, joka on samassa määrittelykokoelmassa tämän </w:t>
              </w:r>
              <w:del w:id="85" w:author="Tuomainen Mika" w:date="2020-06-08T09:51:00Z">
                <w:r w:rsidRPr="002019BF" w:rsidDel="00E210A5">
                  <w:rPr>
                    <w:sz w:val="22"/>
                    <w:szCs w:val="22"/>
                  </w:rPr>
                  <w:delText>Ajanvarausasiakirjan</w:delText>
                </w:r>
              </w:del>
            </w:ins>
            <w:ins w:id="86" w:author="Tuomainen Mika" w:date="2020-06-08T09:51:00Z">
              <w:r w:rsidR="00E210A5">
                <w:rPr>
                  <w:sz w:val="22"/>
                  <w:szCs w:val="22"/>
                </w:rPr>
                <w:t>Optometrian</w:t>
              </w:r>
            </w:ins>
            <w:ins w:id="87" w:author="Eklund Marjut" w:date="2020-06-03T15:01:00Z">
              <w:r w:rsidRPr="002019BF">
                <w:rPr>
                  <w:sz w:val="22"/>
                  <w:szCs w:val="22"/>
                </w:rPr>
                <w:t xml:space="preserve"> CDA </w:t>
              </w:r>
              <w:r w:rsidRPr="002019BF">
                <w:rPr>
                  <w:sz w:val="22"/>
                  <w:szCs w:val="22"/>
                </w:rPr>
                <w:lastRenderedPageBreak/>
                <w:t>määrittelyn kanssa</w:t>
              </w:r>
            </w:ins>
            <w:del w:id="88" w:author="Eklund Marjut" w:date="2020-06-03T15:01:00Z">
              <w:r w:rsidR="0003425C" w:rsidRPr="00E56705" w:rsidDel="003D7A9A">
                <w:rPr>
                  <w:sz w:val="22"/>
                  <w:szCs w:val="22"/>
                </w:rPr>
                <w:delText xml:space="preserve">Kanta Potilastiedon arkiston Kertomus ja lomakkeet, </w:delText>
              </w:r>
              <w:r w:rsidR="00766275" w:rsidDel="003D7A9A">
                <w:rPr>
                  <w:sz w:val="22"/>
                  <w:szCs w:val="22"/>
                </w:rPr>
                <w:delText xml:space="preserve">versio 5.11, </w:delText>
              </w:r>
              <w:r w:rsidR="0003425C" w:rsidRPr="00E56705" w:rsidDel="003D7A9A">
                <w:rPr>
                  <w:sz w:val="22"/>
                  <w:szCs w:val="22"/>
                </w:rPr>
                <w:delText>2015</w:delText>
              </w:r>
              <w:r w:rsidR="00C85F72" w:rsidDel="003D7A9A">
                <w:rPr>
                  <w:sz w:val="22"/>
                  <w:szCs w:val="22"/>
                </w:rPr>
                <w:delText xml:space="preserve"> </w:delText>
              </w:r>
            </w:del>
            <w:ins w:id="89" w:author="Katariina Lassila" w:date="2020-02-07T11:47:00Z">
              <w:del w:id="90" w:author="Eklund Marjut" w:date="2020-06-03T15:01:00Z">
                <w:r w:rsidR="00C70597" w:rsidDel="003D7A9A">
                  <w:rPr>
                    <w:sz w:val="22"/>
                    <w:szCs w:val="22"/>
                  </w:rPr>
                  <w:delText>tai tuorein julkaistu versio ko. määrittelystä.</w:delText>
                </w:r>
              </w:del>
            </w:ins>
            <w:del w:id="91" w:author="Eklund Marjut" w:date="2020-06-03T15:01:00Z">
              <w:r w:rsidR="00C85F72" w:rsidDel="003D7A9A">
                <w:rPr>
                  <w:sz w:val="22"/>
                  <w:szCs w:val="22"/>
                </w:rPr>
                <w:delText>sekä tuorein julkaistu versio ko. määrittelyn Errata-tarkennuksista.</w:delText>
              </w:r>
            </w:del>
          </w:p>
        </w:tc>
      </w:tr>
      <w:tr w:rsidR="0003425C" w:rsidRPr="00E56705" w14:paraId="2DEB0886" w14:textId="77777777" w:rsidTr="00F30131">
        <w:tc>
          <w:tcPr>
            <w:tcW w:w="709" w:type="dxa"/>
            <w:tcBorders>
              <w:top w:val="single" w:sz="6" w:space="0" w:color="auto"/>
              <w:left w:val="single" w:sz="4" w:space="0" w:color="auto"/>
              <w:bottom w:val="single" w:sz="6" w:space="0" w:color="auto"/>
              <w:right w:val="single" w:sz="6" w:space="0" w:color="auto"/>
            </w:tcBorders>
          </w:tcPr>
          <w:p w14:paraId="74DCDFEB" w14:textId="0E690FA2" w:rsidR="0003425C" w:rsidRPr="00E56705" w:rsidRDefault="0003425C" w:rsidP="002B0C5F">
            <w:pPr>
              <w:pStyle w:val="CKappaleEnsimminenkappale"/>
              <w:rPr>
                <w:sz w:val="22"/>
                <w:szCs w:val="22"/>
              </w:rPr>
            </w:pPr>
            <w:bookmarkStart w:id="92" w:name="_Hlk503721445"/>
            <w:r>
              <w:rPr>
                <w:sz w:val="22"/>
                <w:szCs w:val="22"/>
              </w:rPr>
              <w:lastRenderedPageBreak/>
              <w:t>[6</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8871F99" w14:textId="2CB2D95E" w:rsidR="0003425C" w:rsidRPr="00E56705" w:rsidRDefault="0003425C" w:rsidP="008C54AB">
            <w:pPr>
              <w:pStyle w:val="CKappaleEnsimminenkappale"/>
              <w:rPr>
                <w:sz w:val="22"/>
                <w:szCs w:val="22"/>
              </w:rPr>
            </w:pPr>
            <w:r>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tcPr>
          <w:p w14:paraId="52D419B5" w14:textId="63E2D649" w:rsidR="0003425C" w:rsidRPr="00E56705" w:rsidRDefault="003D7A9A" w:rsidP="00E210A5">
            <w:pPr>
              <w:pStyle w:val="CKappaleEnsimminenkappale"/>
              <w:rPr>
                <w:sz w:val="22"/>
                <w:szCs w:val="22"/>
              </w:rPr>
            </w:pPr>
            <w:ins w:id="93" w:author="Eklund Marjut" w:date="2020-06-03T15:01:00Z">
              <w:r w:rsidRPr="002019BF">
                <w:rPr>
                  <w:sz w:val="22"/>
                  <w:szCs w:val="22"/>
                </w:rPr>
                <w:t xml:space="preserve">HL7 Finland Tietotyypit v1.41.1 tai sitä uudempi  julkaisuversio, joka on samassa määrittelykokoelmassa tämän </w:t>
              </w:r>
              <w:del w:id="94" w:author="Tuomainen Mika" w:date="2020-06-08T09:51:00Z">
                <w:r w:rsidRPr="002019BF" w:rsidDel="00E210A5">
                  <w:rPr>
                    <w:sz w:val="22"/>
                    <w:szCs w:val="22"/>
                  </w:rPr>
                  <w:delText>Ajanvarausasiakirjan</w:delText>
                </w:r>
              </w:del>
            </w:ins>
            <w:ins w:id="95" w:author="Tuomainen Mika" w:date="2020-06-08T09:51:00Z">
              <w:r w:rsidR="00E210A5">
                <w:rPr>
                  <w:sz w:val="22"/>
                  <w:szCs w:val="22"/>
                </w:rPr>
                <w:t>Optometrian</w:t>
              </w:r>
            </w:ins>
            <w:ins w:id="96" w:author="Eklund Marjut" w:date="2020-06-03T15:01:00Z">
              <w:r w:rsidRPr="002019BF">
                <w:rPr>
                  <w:sz w:val="22"/>
                  <w:szCs w:val="22"/>
                </w:rPr>
                <w:t xml:space="preserve"> CDA määrittelyn kanssa</w:t>
              </w:r>
            </w:ins>
            <w:del w:id="97" w:author="Eklund Marjut" w:date="2020-06-03T15:01:00Z">
              <w:r w:rsidR="008C54AB" w:rsidDel="003D7A9A">
                <w:rPr>
                  <w:sz w:val="22"/>
                  <w:szCs w:val="22"/>
                </w:rPr>
                <w:delText xml:space="preserve">Tietotyypit, </w:delText>
              </w:r>
              <w:r w:rsidR="008C54AB" w:rsidRPr="00304805" w:rsidDel="003D7A9A">
                <w:rPr>
                  <w:sz w:val="22"/>
                  <w:szCs w:val="22"/>
                </w:rPr>
                <w:delText>Versio 1.41</w:delText>
              </w:r>
            </w:del>
            <w:ins w:id="98" w:author="Timo Kaskinen" w:date="2020-02-14T12:35:00Z">
              <w:del w:id="99" w:author="Eklund Marjut" w:date="2020-06-03T15:01:00Z">
                <w:r w:rsidR="006C4B9E" w:rsidDel="003D7A9A">
                  <w:rPr>
                    <w:sz w:val="22"/>
                    <w:szCs w:val="22"/>
                  </w:rPr>
                  <w:delText>.1</w:delText>
                </w:r>
              </w:del>
            </w:ins>
            <w:del w:id="100" w:author="Eklund Marjut" w:date="2020-06-03T15:01:00Z">
              <w:r w:rsidR="008C54AB" w:rsidDel="003D7A9A">
                <w:rPr>
                  <w:sz w:val="22"/>
                  <w:szCs w:val="22"/>
                </w:rPr>
                <w:delText>, 2015</w:delText>
              </w:r>
              <w:r w:rsidR="00C85F72" w:rsidDel="003D7A9A">
                <w:rPr>
                  <w:sz w:val="22"/>
                  <w:szCs w:val="22"/>
                </w:rPr>
                <w:delText xml:space="preserve"> </w:delText>
              </w:r>
            </w:del>
            <w:ins w:id="101" w:author="Timo Kaskinen" w:date="2020-02-14T12:35:00Z">
              <w:del w:id="102" w:author="Eklund Marjut" w:date="2020-06-03T15:01:00Z">
                <w:r w:rsidR="006C4B9E" w:rsidDel="003D7A9A">
                  <w:rPr>
                    <w:sz w:val="22"/>
                    <w:szCs w:val="22"/>
                  </w:rPr>
                  <w:delText xml:space="preserve">2019 </w:delText>
                </w:r>
              </w:del>
            </w:ins>
            <w:ins w:id="103" w:author="Katariina Lassila" w:date="2020-02-07T11:47:00Z">
              <w:del w:id="104" w:author="Eklund Marjut" w:date="2020-06-03T15:01:00Z">
                <w:r w:rsidR="00C70597" w:rsidDel="003D7A9A">
                  <w:rPr>
                    <w:sz w:val="22"/>
                    <w:szCs w:val="22"/>
                  </w:rPr>
                  <w:delText>tai tuorein julkaistu versio ko. määrittelystä.</w:delText>
                </w:r>
              </w:del>
            </w:ins>
            <w:del w:id="105" w:author="Eklund Marjut" w:date="2020-06-03T15:01:00Z">
              <w:r w:rsidR="00C85F72" w:rsidDel="003D7A9A">
                <w:rPr>
                  <w:sz w:val="22"/>
                  <w:szCs w:val="22"/>
                </w:rPr>
                <w:delText>sekä tuorein julkaistu versio ko. määrittelyn Errata-tarkennuksista.</w:delText>
              </w:r>
            </w:del>
          </w:p>
        </w:tc>
      </w:tr>
      <w:bookmarkEnd w:id="92"/>
      <w:tr w:rsidR="00F30131" w:rsidRPr="005C3B6D" w14:paraId="07C1DC3F" w14:textId="77777777" w:rsidTr="006D52D8">
        <w:tc>
          <w:tcPr>
            <w:tcW w:w="709" w:type="dxa"/>
            <w:tcBorders>
              <w:top w:val="single" w:sz="6" w:space="0" w:color="auto"/>
              <w:left w:val="single" w:sz="4" w:space="0" w:color="auto"/>
              <w:bottom w:val="single" w:sz="6" w:space="0" w:color="auto"/>
              <w:right w:val="single" w:sz="6" w:space="0" w:color="auto"/>
            </w:tcBorders>
          </w:tcPr>
          <w:p w14:paraId="6321653F" w14:textId="6AAC6625" w:rsidR="00F30131" w:rsidRDefault="00F30131" w:rsidP="002B0C5F">
            <w:pPr>
              <w:pStyle w:val="CKappaleEnsimminenkappale"/>
              <w:rPr>
                <w:sz w:val="22"/>
                <w:szCs w:val="22"/>
              </w:rPr>
            </w:pPr>
            <w:r>
              <w:rPr>
                <w:sz w:val="22"/>
                <w:szCs w:val="22"/>
              </w:rPr>
              <w:t>[7]</w:t>
            </w:r>
          </w:p>
        </w:tc>
        <w:tc>
          <w:tcPr>
            <w:tcW w:w="1134" w:type="dxa"/>
            <w:tcBorders>
              <w:top w:val="single" w:sz="6" w:space="0" w:color="auto"/>
              <w:left w:val="single" w:sz="6" w:space="0" w:color="auto"/>
              <w:bottom w:val="single" w:sz="6" w:space="0" w:color="auto"/>
              <w:right w:val="single" w:sz="6" w:space="0" w:color="auto"/>
            </w:tcBorders>
          </w:tcPr>
          <w:p w14:paraId="13361C66" w14:textId="7025598B" w:rsidR="00F30131" w:rsidRDefault="004D4FB1" w:rsidP="008C54AB">
            <w:pPr>
              <w:pStyle w:val="CKappaleEnsimminenkappale"/>
              <w:rPr>
                <w:sz w:val="22"/>
                <w:szCs w:val="22"/>
              </w:rPr>
            </w:pPr>
            <w:r>
              <w:rPr>
                <w:sz w:val="22"/>
                <w:szCs w:val="22"/>
              </w:rPr>
              <w:t>IHE Eye Care</w:t>
            </w:r>
          </w:p>
        </w:tc>
        <w:tc>
          <w:tcPr>
            <w:tcW w:w="7229" w:type="dxa"/>
            <w:tcBorders>
              <w:top w:val="single" w:sz="6" w:space="0" w:color="auto"/>
              <w:left w:val="single" w:sz="6" w:space="0" w:color="auto"/>
              <w:bottom w:val="single" w:sz="6" w:space="0" w:color="auto"/>
              <w:right w:val="single" w:sz="4" w:space="0" w:color="auto"/>
            </w:tcBorders>
          </w:tcPr>
          <w:p w14:paraId="1DEC27DC" w14:textId="1CC20F92" w:rsidR="004D4FB1" w:rsidRPr="004D4FB1" w:rsidRDefault="004D4FB1" w:rsidP="004D4FB1">
            <w:pPr>
              <w:pStyle w:val="CKappaleEnsimminenkappale"/>
              <w:rPr>
                <w:lang w:val="en-US"/>
              </w:rPr>
            </w:pPr>
            <w:r w:rsidRPr="004D4FB1">
              <w:rPr>
                <w:sz w:val="22"/>
                <w:szCs w:val="22"/>
                <w:lang w:val="en-US"/>
              </w:rPr>
              <w:t>C-CDA Based General Eye Evaluation</w:t>
            </w:r>
            <w:r>
              <w:rPr>
                <w:sz w:val="22"/>
                <w:szCs w:val="22"/>
                <w:lang w:val="en-US"/>
              </w:rPr>
              <w:t xml:space="preserve"> </w:t>
            </w:r>
            <w:r w:rsidRPr="004D4FB1">
              <w:rPr>
                <w:sz w:val="22"/>
                <w:szCs w:val="22"/>
                <w:lang w:val="en-US"/>
              </w:rPr>
              <w:t>(GEE)</w:t>
            </w:r>
            <w:r>
              <w:rPr>
                <w:sz w:val="22"/>
                <w:szCs w:val="22"/>
                <w:lang w:val="en-US"/>
              </w:rPr>
              <w:t xml:space="preserve">, </w:t>
            </w:r>
            <w:r w:rsidRPr="004D4FB1">
              <w:rPr>
                <w:lang w:val="en-US"/>
              </w:rPr>
              <w:t>Rev. 2.2 - Trial Implementation</w:t>
            </w:r>
            <w:r>
              <w:rPr>
                <w:lang w:val="en-US"/>
              </w:rPr>
              <w:t xml:space="preserve">. 29.12.2016 </w:t>
            </w:r>
            <w:hyperlink r:id="rId18" w:history="1">
              <w:r w:rsidRPr="008C06F8">
                <w:rPr>
                  <w:rStyle w:val="Hyperlinkki"/>
                  <w:lang w:val="en-US"/>
                </w:rPr>
                <w:t>https://www.ihe.net/uploadedFiles/Documents/Eye_Care/IHE_EyeCare_Suppl_CCDA_GEE_Rev2.2_TI_2016-12-29.pdf</w:t>
              </w:r>
            </w:hyperlink>
          </w:p>
        </w:tc>
      </w:tr>
      <w:tr w:rsidR="00605A99" w:rsidRPr="00605A99" w14:paraId="1821FDF9" w14:textId="77777777" w:rsidTr="006D52D8">
        <w:trPr>
          <w:ins w:id="106" w:author="Eklund Marjut" w:date="2020-06-03T15:25:00Z"/>
        </w:trPr>
        <w:tc>
          <w:tcPr>
            <w:tcW w:w="709" w:type="dxa"/>
            <w:tcBorders>
              <w:top w:val="single" w:sz="6" w:space="0" w:color="auto"/>
              <w:left w:val="single" w:sz="4" w:space="0" w:color="auto"/>
              <w:bottom w:val="single" w:sz="6" w:space="0" w:color="auto"/>
              <w:right w:val="single" w:sz="6" w:space="0" w:color="auto"/>
            </w:tcBorders>
          </w:tcPr>
          <w:p w14:paraId="61248572" w14:textId="39CC8F1B" w:rsidR="00605A99" w:rsidRDefault="00605A99" w:rsidP="00605A99">
            <w:pPr>
              <w:pStyle w:val="CKappaleEnsimminenkappale"/>
              <w:rPr>
                <w:ins w:id="107" w:author="Eklund Marjut" w:date="2020-06-03T15:25:00Z"/>
                <w:sz w:val="22"/>
                <w:szCs w:val="22"/>
              </w:rPr>
            </w:pPr>
            <w:ins w:id="108" w:author="Eklund Marjut" w:date="2020-06-03T15:25:00Z">
              <w:r>
                <w:rPr>
                  <w:sz w:val="22"/>
                  <w:szCs w:val="22"/>
                </w:rPr>
                <w:t>[8]</w:t>
              </w:r>
            </w:ins>
          </w:p>
        </w:tc>
        <w:tc>
          <w:tcPr>
            <w:tcW w:w="1134" w:type="dxa"/>
            <w:tcBorders>
              <w:top w:val="single" w:sz="6" w:space="0" w:color="auto"/>
              <w:left w:val="single" w:sz="6" w:space="0" w:color="auto"/>
              <w:bottom w:val="single" w:sz="6" w:space="0" w:color="auto"/>
              <w:right w:val="single" w:sz="6" w:space="0" w:color="auto"/>
            </w:tcBorders>
          </w:tcPr>
          <w:p w14:paraId="51205F0C" w14:textId="779AC756" w:rsidR="00605A99" w:rsidRDefault="00605A99" w:rsidP="00605A99">
            <w:pPr>
              <w:pStyle w:val="CKappaleEnsimminenkappale"/>
              <w:rPr>
                <w:ins w:id="109" w:author="Eklund Marjut" w:date="2020-06-03T15:25:00Z"/>
                <w:sz w:val="22"/>
                <w:szCs w:val="22"/>
              </w:rPr>
            </w:pPr>
            <w:ins w:id="110" w:author="Eklund Marjut" w:date="2020-06-03T15:25:00Z">
              <w:r>
                <w:rPr>
                  <w:sz w:val="22"/>
                  <w:szCs w:val="22"/>
                </w:rPr>
                <w:t>Kela</w:t>
              </w:r>
            </w:ins>
          </w:p>
        </w:tc>
        <w:tc>
          <w:tcPr>
            <w:tcW w:w="7229" w:type="dxa"/>
            <w:tcBorders>
              <w:top w:val="single" w:sz="6" w:space="0" w:color="auto"/>
              <w:left w:val="single" w:sz="6" w:space="0" w:color="auto"/>
              <w:bottom w:val="single" w:sz="6" w:space="0" w:color="auto"/>
              <w:right w:val="single" w:sz="4" w:space="0" w:color="auto"/>
            </w:tcBorders>
          </w:tcPr>
          <w:p w14:paraId="61EB3A21" w14:textId="07DE27DB" w:rsidR="00605A99" w:rsidRPr="00605A99" w:rsidRDefault="00605A99" w:rsidP="00605A99">
            <w:pPr>
              <w:pStyle w:val="CKappaleEnsimminenkappale"/>
              <w:jc w:val="left"/>
              <w:rPr>
                <w:ins w:id="111" w:author="Eklund Marjut" w:date="2020-06-03T15:25:00Z"/>
                <w:sz w:val="22"/>
                <w:szCs w:val="22"/>
              </w:rPr>
            </w:pPr>
            <w:ins w:id="112" w:author="Eklund Marjut" w:date="2020-06-03T15:25:00Z">
              <w:r w:rsidRPr="008D281B">
                <w:t>Kanta-palveluihin tallennettavia asiakirjoja koskevien määrittelyjenversiointikäytännöt</w:t>
              </w:r>
              <w:r>
                <w:t xml:space="preserve"> v1.0 tai sitä uudempi julkaisuversio</w:t>
              </w:r>
            </w:ins>
          </w:p>
        </w:tc>
      </w:tr>
    </w:tbl>
    <w:p w14:paraId="6B3BC14E" w14:textId="1F302B31" w:rsidR="00B75273" w:rsidRPr="00605A99" w:rsidRDefault="00B75273" w:rsidP="00E56705">
      <w:pPr>
        <w:pStyle w:val="CKappale"/>
        <w:rPr>
          <w:b/>
          <w:bCs/>
          <w:sz w:val="22"/>
          <w:szCs w:val="22"/>
        </w:rPr>
      </w:pPr>
    </w:p>
    <w:p w14:paraId="15F5AA6E" w14:textId="77777777" w:rsidR="00B75273" w:rsidRPr="00605A99" w:rsidRDefault="00B75273">
      <w:pPr>
        <w:spacing w:after="200"/>
        <w:jc w:val="left"/>
        <w:rPr>
          <w:rFonts w:eastAsia="SimSun" w:cs="Times New Roman"/>
          <w:b/>
          <w:bCs/>
        </w:rPr>
      </w:pPr>
      <w:r w:rsidRPr="00605A99">
        <w:rPr>
          <w:b/>
          <w:bCs/>
        </w:rPr>
        <w:br w:type="page"/>
      </w:r>
    </w:p>
    <w:p w14:paraId="0C6F26CD" w14:textId="77777777" w:rsidR="00E56705" w:rsidRPr="00605A99" w:rsidRDefault="00E56705" w:rsidP="00E56705">
      <w:pPr>
        <w:pStyle w:val="CKappale"/>
        <w:rPr>
          <w:b/>
          <w:bCs/>
          <w:sz w:val="22"/>
          <w:szCs w:val="22"/>
        </w:rPr>
      </w:pPr>
    </w:p>
    <w:p w14:paraId="7A1F01CC" w14:textId="7125CEF8" w:rsidR="004B668F" w:rsidRDefault="00303BA0" w:rsidP="00AE0334">
      <w:pPr>
        <w:pStyle w:val="Otsikko1"/>
      </w:pPr>
      <w:bookmarkStart w:id="113" w:name="_Toc498613752"/>
      <w:bookmarkStart w:id="114" w:name="_Toc525564886"/>
      <w:r>
        <w:rPr>
          <w:caps w:val="0"/>
        </w:rPr>
        <w:t>OPTOMETRIA</w:t>
      </w:r>
      <w:r w:rsidR="00D129EF">
        <w:rPr>
          <w:caps w:val="0"/>
        </w:rPr>
        <w:t>KERTOMUKSEN ASIAKIRJARAKENNE</w:t>
      </w:r>
      <w:bookmarkEnd w:id="113"/>
      <w:bookmarkEnd w:id="114"/>
    </w:p>
    <w:p w14:paraId="7A1F01CD" w14:textId="7B8BC59C" w:rsidR="004B668F" w:rsidRDefault="004B668F" w:rsidP="00AE0334">
      <w:pPr>
        <w:pStyle w:val="Otsikko2"/>
        <w:rPr>
          <w:ins w:id="115" w:author="Tuomainen Mika" w:date="2020-06-10T14:27:00Z"/>
        </w:rPr>
      </w:pPr>
      <w:bookmarkStart w:id="116" w:name="_Toc498613753"/>
      <w:bookmarkStart w:id="117" w:name="_Toc525564887"/>
      <w:r>
        <w:t>Perusrakenne</w:t>
      </w:r>
      <w:bookmarkEnd w:id="116"/>
      <w:bookmarkEnd w:id="117"/>
    </w:p>
    <w:p w14:paraId="24BB52FD" w14:textId="203A3461" w:rsidR="004C4271" w:rsidRPr="002C6FDF" w:rsidRDefault="004C4271" w:rsidP="004C4271">
      <w:pPr>
        <w:rPr>
          <w:ins w:id="118" w:author="Tuomainen Mika" w:date="2020-06-10T14:28:00Z"/>
        </w:rPr>
      </w:pPr>
      <w:ins w:id="119" w:author="Tuomainen Mika" w:date="2020-06-10T14:28:00Z">
        <w:r>
          <w:t>Optometrian asiakirjan</w:t>
        </w:r>
        <w:r w:rsidRPr="002C6FDF">
          <w:t xml:space="preserve"> CDA potilaskertomusrakenne noudattaa Potilastiedon arkiston Kertomus ja lomakkeet määrittelyä </w:t>
        </w:r>
        <w:r>
          <w:t xml:space="preserve">[5] </w:t>
        </w:r>
        <w:r w:rsidRPr="002C6FDF">
          <w:t xml:space="preserve">seuraavien kohtien osalta: </w:t>
        </w:r>
      </w:ins>
    </w:p>
    <w:p w14:paraId="416B80F0" w14:textId="77777777" w:rsidR="004C4271" w:rsidRPr="002C6FDF" w:rsidRDefault="004C4271" w:rsidP="004C4271">
      <w:pPr>
        <w:pStyle w:val="Luettelokappale"/>
        <w:numPr>
          <w:ilvl w:val="0"/>
          <w:numId w:val="31"/>
        </w:numPr>
        <w:spacing w:line="259" w:lineRule="auto"/>
        <w:jc w:val="left"/>
        <w:rPr>
          <w:ins w:id="120" w:author="Tuomainen Mika" w:date="2020-06-10T14:28:00Z"/>
        </w:rPr>
      </w:pPr>
      <w:ins w:id="121" w:author="Tuomainen Mika" w:date="2020-06-10T14:28:00Z">
        <w:r w:rsidRPr="002C6FDF">
          <w:t>yleinen kertomusrakenne eli merkinnän rakenne (näkymä-hoitoprosessin vaihe-otsikko-näyttömuoto-rakenteinen muoto)</w:t>
        </w:r>
      </w:ins>
    </w:p>
    <w:p w14:paraId="543E4689" w14:textId="10D12B70" w:rsidR="004C4271" w:rsidRDefault="004C4271" w:rsidP="004C4271">
      <w:pPr>
        <w:pStyle w:val="Luettelokappale"/>
        <w:numPr>
          <w:ilvl w:val="0"/>
          <w:numId w:val="31"/>
        </w:numPr>
        <w:spacing w:line="259" w:lineRule="auto"/>
        <w:jc w:val="left"/>
        <w:rPr>
          <w:ins w:id="122" w:author="Tuomainen Mika" w:date="2020-06-10T14:28:00Z"/>
        </w:rPr>
      </w:pPr>
      <w:ins w:id="123" w:author="Tuomainen Mika" w:date="2020-06-10T14:28:00Z">
        <w:r w:rsidRPr="002C6FDF">
          <w:t xml:space="preserve">merkinnän rakenteen muodostamisen tarkemmat ohjeistukset (merkinnän tekijä, merkinnän tekijän </w:t>
        </w:r>
        <w:r w:rsidR="005C3B6D">
          <w:t xml:space="preserve">eri roolit, merkinnän </w:t>
        </w:r>
        <w:bookmarkStart w:id="124" w:name="_GoBack"/>
        <w:bookmarkEnd w:id="124"/>
        <w:r w:rsidRPr="002C6FDF">
          <w:t>aika, merkinnän korjaus jne.)</w:t>
        </w:r>
      </w:ins>
    </w:p>
    <w:p w14:paraId="7424DD51" w14:textId="77777777" w:rsidR="004C4271" w:rsidRPr="002C6FDF" w:rsidRDefault="004C4271" w:rsidP="004C4271">
      <w:pPr>
        <w:pStyle w:val="Luettelokappale"/>
        <w:numPr>
          <w:ilvl w:val="0"/>
          <w:numId w:val="31"/>
        </w:numPr>
        <w:spacing w:line="259" w:lineRule="auto"/>
        <w:jc w:val="left"/>
        <w:rPr>
          <w:ins w:id="125" w:author="Tuomainen Mika" w:date="2020-06-10T14:28:00Z"/>
        </w:rPr>
      </w:pPr>
      <w:ins w:id="126" w:author="Tuomainen Mika" w:date="2020-06-10T14:28:00Z">
        <w:r>
          <w:t>käyntisyyn/diagnoosin rakenne</w:t>
        </w:r>
      </w:ins>
    </w:p>
    <w:p w14:paraId="79BB6C6C" w14:textId="7E2041AF" w:rsidR="004C4271" w:rsidRDefault="004C4271" w:rsidP="004C4271">
      <w:pPr>
        <w:rPr>
          <w:ins w:id="127" w:author="Tuomainen Mika" w:date="2020-06-10T14:28:00Z"/>
        </w:rPr>
      </w:pPr>
      <w:ins w:id="128" w:author="Tuomainen Mika" w:date="2020-06-10T14:28:00Z">
        <w:r>
          <w:t xml:space="preserve"> </w:t>
        </w:r>
      </w:ins>
    </w:p>
    <w:p w14:paraId="263B5EA0" w14:textId="6100D272" w:rsidR="004C4271" w:rsidRDefault="004C4271" w:rsidP="004C4271">
      <w:pPr>
        <w:rPr>
          <w:ins w:id="129" w:author="Tuomainen Mika" w:date="2020-06-10T14:30:00Z"/>
        </w:rPr>
      </w:pPr>
      <w:ins w:id="130" w:author="Tuomainen Mika" w:date="2020-06-10T14:28:00Z">
        <w:r>
          <w:t>Optometrian CDA määrittely kuuluu tiettyyn Potilastiedon arkiston määrittelykokoelmaan [8]. Tämä CDA R2 määrittely noudattaa aina sen Kertomus ja lomakkeet määrittelyn [5] versiota, joka löytyy samasta määrittelykokoelmasta tämä</w:t>
        </w:r>
      </w:ins>
      <w:ins w:id="131" w:author="Tuomainen Mika" w:date="2020-06-10T14:30:00Z">
        <w:r>
          <w:t>n</w:t>
        </w:r>
      </w:ins>
      <w:ins w:id="132" w:author="Tuomainen Mika" w:date="2020-06-10T14:28:00Z">
        <w:r>
          <w:t xml:space="preserve"> CDA R2 määrittely</w:t>
        </w:r>
      </w:ins>
      <w:ins w:id="133" w:author="Tuomainen Mika" w:date="2020-06-10T14:30:00Z">
        <w:r>
          <w:t>n kanssa</w:t>
        </w:r>
      </w:ins>
      <w:ins w:id="134" w:author="Tuomainen Mika" w:date="2020-06-10T14:28:00Z">
        <w:r>
          <w:t xml:space="preserve">. </w:t>
        </w:r>
      </w:ins>
      <w:ins w:id="135" w:author="Tuomainen Mika" w:date="2020-06-10T14:31:00Z">
        <w:r>
          <w:t>Kertomus ja lomakkeet määrittelyn versioituessa Optometrian CDA määrittelystä ei tehdä uutta versiota</w:t>
        </w:r>
      </w:ins>
      <w:ins w:id="136" w:author="Tuomainen Mika" w:date="2020-06-10T14:28:00Z">
        <w:r>
          <w:t xml:space="preserve">, vaan merkinnän rakenteet, muodostamisen ohjeistukset tai tarkemmat rakenteiset tiedot noudattavat samasta määrittelykokoelmasta löytyvää Kertomus ja lomakkeet määrittelyä. </w:t>
        </w:r>
      </w:ins>
      <w:ins w:id="137" w:author="Tuomainen Mika" w:date="2020-06-10T14:31:00Z">
        <w:r>
          <w:t>Täten</w:t>
        </w:r>
      </w:ins>
      <w:ins w:id="138" w:author="Tuomainen Mika" w:date="2020-06-10T14:28:00Z">
        <w:r>
          <w:t xml:space="preserve"> Optometrian CDA määrittelystä ei tehdä uutta versiota, eikä sen templateId-tunnistetta tarvitse muuttaa toteutuksissa, jos pelkästään Kertomus ja lomakkeet määrittelyyn tehdään muutoksia.</w:t>
        </w:r>
      </w:ins>
    </w:p>
    <w:p w14:paraId="143D87FA" w14:textId="6AC414BA" w:rsidR="004C4271" w:rsidRDefault="004C4271" w:rsidP="004C4271">
      <w:pPr>
        <w:rPr>
          <w:ins w:id="139" w:author="Tuomainen Mika" w:date="2020-06-10T14:28:00Z"/>
        </w:rPr>
      </w:pPr>
    </w:p>
    <w:p w14:paraId="13A6229D" w14:textId="2F670CC5" w:rsidR="004C4271" w:rsidRDefault="004C4271" w:rsidP="004C4271">
      <w:pPr>
        <w:rPr>
          <w:ins w:id="140" w:author="Tuomainen Mika" w:date="2020-06-10T14:29:00Z"/>
        </w:rPr>
      </w:pPr>
      <w:ins w:id="141" w:author="Tuomainen Mika" w:date="2020-06-10T14:29:00Z">
        <w:r>
          <w:t>Optometrian näkymä on tyypiltään kertomustekstinäkymä. Optometrianäkymästä tehdään aina erillinen asiakirja [koodistopalvelu, näkymät luokitus, OPT-näkymän attribuutit</w:t>
        </w:r>
      </w:ins>
      <w:ins w:id="142" w:author="Tuomainen Mika" w:date="2020-06-10T14:32:00Z">
        <w:r>
          <w:t>].</w:t>
        </w:r>
      </w:ins>
      <w:ins w:id="143" w:author="Tuomainen Mika" w:date="2020-06-10T14:29:00Z">
        <w:r>
          <w:t xml:space="preserve"> Alla</w:t>
        </w:r>
      </w:ins>
      <w:moveToRangeStart w:id="144" w:author="Tuomainen Mika" w:date="2020-06-10T14:29:00Z" w:name="move42691756"/>
      <w:moveTo w:id="145" w:author="Tuomainen Mika" w:date="2020-06-10T14:29:00Z">
        <w:del w:id="146" w:author="Tuomainen Mika" w:date="2020-06-10T14:29:00Z">
          <w:r w:rsidDel="004C4271">
            <w:delText>Yllä</w:delText>
          </w:r>
        </w:del>
        <w:r>
          <w:t xml:space="preserve"> kuvassa 1 on kuvattu asiakirjan rakenne, joka sisältää optometrian kirjauksia. Optometrian rakenteiset kirjaukset tehdään Optometrian näkymälle. Lisänäkymänä käytetään tarvittaessa Silmätaudit-näkymää [1]. </w:t>
        </w:r>
      </w:moveTo>
    </w:p>
    <w:p w14:paraId="45969636" w14:textId="77777777" w:rsidR="004C4271" w:rsidRDefault="004C4271" w:rsidP="004C4271">
      <w:pPr>
        <w:rPr>
          <w:ins w:id="147" w:author="Tuomainen Mika" w:date="2020-06-10T14:29:00Z"/>
        </w:rPr>
      </w:pPr>
    </w:p>
    <w:p w14:paraId="439E0501" w14:textId="77777777" w:rsidR="004C4271" w:rsidRDefault="004C4271" w:rsidP="004C4271">
      <w:pPr>
        <w:rPr>
          <w:moveTo w:id="148" w:author="Tuomainen Mika" w:date="2020-06-10T14:29:00Z"/>
        </w:rPr>
      </w:pPr>
    </w:p>
    <w:moveToRangeEnd w:id="144"/>
    <w:p w14:paraId="7F5C2245" w14:textId="77777777" w:rsidR="004C4271" w:rsidRDefault="004C4271" w:rsidP="004C4271">
      <w:pPr>
        <w:rPr>
          <w:ins w:id="149" w:author="Tuomainen Mika" w:date="2020-06-10T14:28:00Z"/>
        </w:rPr>
      </w:pPr>
    </w:p>
    <w:p w14:paraId="3C28FD90" w14:textId="77777777" w:rsidR="004C4271" w:rsidRPr="004C4271" w:rsidRDefault="004C4271" w:rsidP="004C4271"/>
    <w:p w14:paraId="1C6E47CC" w14:textId="228F38A6" w:rsidR="00D9736E" w:rsidRDefault="00515058" w:rsidP="00D129EF">
      <w:r w:rsidRPr="00515058">
        <w:rPr>
          <w:noProof/>
          <w:lang w:eastAsia="fi-FI"/>
        </w:rPr>
        <w:lastRenderedPageBreak/>
        <w:drawing>
          <wp:inline distT="0" distB="0" distL="0" distR="0" wp14:anchorId="6B7D0B66" wp14:editId="372B32C1">
            <wp:extent cx="4572396" cy="3429297"/>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72396" cy="3429297"/>
                    </a:xfrm>
                    <a:prstGeom prst="rect">
                      <a:avLst/>
                    </a:prstGeom>
                  </pic:spPr>
                </pic:pic>
              </a:graphicData>
            </a:graphic>
          </wp:inline>
        </w:drawing>
      </w:r>
    </w:p>
    <w:p w14:paraId="0D8F0519" w14:textId="449F9D5E" w:rsidR="00D9736E" w:rsidRDefault="00ED5195" w:rsidP="00D129EF">
      <w:pPr>
        <w:rPr>
          <w:b/>
        </w:rPr>
      </w:pPr>
      <w:r w:rsidRPr="00ED5195">
        <w:rPr>
          <w:b/>
        </w:rPr>
        <w:t xml:space="preserve">Kuva </w:t>
      </w:r>
      <w:r w:rsidR="008F4C0C">
        <w:rPr>
          <w:b/>
        </w:rPr>
        <w:t>1</w:t>
      </w:r>
      <w:r w:rsidRPr="00ED5195">
        <w:rPr>
          <w:b/>
        </w:rPr>
        <w:t xml:space="preserve">. </w:t>
      </w:r>
      <w:r w:rsidR="00BC2367">
        <w:rPr>
          <w:b/>
        </w:rPr>
        <w:t>Optometria</w:t>
      </w:r>
      <w:r w:rsidRPr="00ED5195">
        <w:rPr>
          <w:b/>
        </w:rPr>
        <w:t>kertomu</w:t>
      </w:r>
      <w:r w:rsidR="00BA49BA">
        <w:rPr>
          <w:b/>
        </w:rPr>
        <w:t xml:space="preserve">ksen </w:t>
      </w:r>
      <w:r w:rsidRPr="00ED5195">
        <w:rPr>
          <w:b/>
        </w:rPr>
        <w:t xml:space="preserve">rakenne – näkymä, hoitoprosessin vaihe ja otsikko </w:t>
      </w:r>
    </w:p>
    <w:p w14:paraId="1E995A34" w14:textId="77777777" w:rsidR="008F4C0C" w:rsidRDefault="008F4C0C" w:rsidP="00D129EF">
      <w:pPr>
        <w:rPr>
          <w:b/>
        </w:rPr>
      </w:pPr>
    </w:p>
    <w:p w14:paraId="0FD2597B" w14:textId="4892465A" w:rsidR="00605A99" w:rsidDel="004C4271" w:rsidRDefault="00A870DB" w:rsidP="00D129EF">
      <w:pPr>
        <w:rPr>
          <w:ins w:id="150" w:author="Eklund Marjut" w:date="2020-06-03T15:21:00Z"/>
          <w:moveFrom w:id="151" w:author="Tuomainen Mika" w:date="2020-06-10T14:29:00Z"/>
        </w:rPr>
      </w:pPr>
      <w:moveFromRangeStart w:id="152" w:author="Tuomainen Mika" w:date="2020-06-10T14:29:00Z" w:name="move42691756"/>
      <w:moveFrom w:id="153" w:author="Tuomainen Mika" w:date="2020-06-10T14:29:00Z">
        <w:r w:rsidDel="004C4271">
          <w:t xml:space="preserve">Yllä kuvassa 1 on kuvattu asiakirjan rakenne, joka sisältää optometrian kirjauksia. Optometrian rakenteiset kirjaukset tehdään </w:t>
        </w:r>
        <w:r w:rsidR="009B169A" w:rsidDel="004C4271">
          <w:t>Optometria</w:t>
        </w:r>
        <w:r w:rsidDel="004C4271">
          <w:t xml:space="preserve">n näkymälle. Lisänäkymänä käytetään tarvittaessa Silmätaudit-näkymää [1]. </w:t>
        </w:r>
      </w:moveFrom>
    </w:p>
    <w:moveFromRangeEnd w:id="152"/>
    <w:p w14:paraId="4EA6A43B" w14:textId="1AFDA706" w:rsidR="00605A99" w:rsidDel="004C4271" w:rsidRDefault="00A870DB" w:rsidP="00605A99">
      <w:pPr>
        <w:rPr>
          <w:ins w:id="154" w:author="Eklund Marjut" w:date="2020-06-03T15:27:00Z"/>
          <w:del w:id="155" w:author="Tuomainen Mika" w:date="2020-06-10T14:29:00Z"/>
        </w:rPr>
      </w:pPr>
      <w:del w:id="156" w:author="Tuomainen Mika" w:date="2020-06-10T14:29:00Z">
        <w:r w:rsidDel="004C4271">
          <w:delText>Optometrian näkymä on tyypiltään normaali kertomustekstinäkymä</w:delText>
        </w:r>
      </w:del>
      <w:ins w:id="157" w:author="Eklund Marjut" w:date="2020-06-03T15:21:00Z">
        <w:del w:id="158" w:author="Tuomainen Mika" w:date="2020-06-10T14:29:00Z">
          <w:r w:rsidR="00605A99" w:rsidDel="004C4271">
            <w:delText>.</w:delText>
          </w:r>
        </w:del>
      </w:ins>
      <w:ins w:id="159" w:author="Eklund Marjut" w:date="2020-06-03T15:23:00Z">
        <w:del w:id="160" w:author="Tuomainen Mika" w:date="2020-06-10T14:29:00Z">
          <w:r w:rsidR="00605A99" w:rsidDel="004C4271">
            <w:delText xml:space="preserve"> </w:delText>
          </w:r>
        </w:del>
      </w:ins>
      <w:ins w:id="161" w:author="Eklund Marjut" w:date="2020-06-03T15:24:00Z">
        <w:del w:id="162" w:author="Tuomainen Mika" w:date="2020-06-10T14:29:00Z">
          <w:r w:rsidR="00605A99" w:rsidDel="004C4271">
            <w:delText>Optometrianäkymästä tehdään aina erillinen asiakirja [koodistopalvelu, näkymät luokitus, OPT-näkymän attribuutit].</w:delText>
          </w:r>
        </w:del>
      </w:ins>
    </w:p>
    <w:p w14:paraId="550F0E4D" w14:textId="38602313" w:rsidR="00605A99" w:rsidDel="004C4271" w:rsidRDefault="00605A99" w:rsidP="00605A99">
      <w:pPr>
        <w:rPr>
          <w:ins w:id="163" w:author="Eklund Marjut" w:date="2020-06-03T15:23:00Z"/>
          <w:del w:id="164" w:author="Tuomainen Mika" w:date="2020-06-10T14:29:00Z"/>
        </w:rPr>
      </w:pPr>
    </w:p>
    <w:p w14:paraId="7906BE97" w14:textId="2C984F2D" w:rsidR="00605A99" w:rsidRPr="002C6FDF" w:rsidDel="004C4271" w:rsidRDefault="00605A99" w:rsidP="00605A99">
      <w:pPr>
        <w:rPr>
          <w:ins w:id="165" w:author="Eklund Marjut" w:date="2020-06-03T15:23:00Z"/>
          <w:del w:id="166" w:author="Tuomainen Mika" w:date="2020-06-10T14:27:00Z"/>
        </w:rPr>
      </w:pPr>
      <w:ins w:id="167" w:author="Eklund Marjut" w:date="2020-06-03T15:23:00Z">
        <w:del w:id="168" w:author="Tuomainen Mika" w:date="2020-06-10T14:27:00Z">
          <w:r w:rsidDel="004C4271">
            <w:delText>Optometrian asiakirjan</w:delText>
          </w:r>
          <w:r w:rsidRPr="002C6FDF" w:rsidDel="004C4271">
            <w:delText xml:space="preserve"> CDA potilaskertomusrakenne noudattaa Potilastiedon arkiston Kertomus ja lomakkeet määrittelyä seuraavien kohtien osalta: </w:delText>
          </w:r>
        </w:del>
      </w:ins>
    </w:p>
    <w:p w14:paraId="12CAACD5" w14:textId="3C2A95F8" w:rsidR="00605A99" w:rsidRPr="002C6FDF" w:rsidDel="004C4271" w:rsidRDefault="00605A99" w:rsidP="00605A99">
      <w:pPr>
        <w:pStyle w:val="Luettelokappale"/>
        <w:numPr>
          <w:ilvl w:val="0"/>
          <w:numId w:val="31"/>
        </w:numPr>
        <w:spacing w:line="259" w:lineRule="auto"/>
        <w:jc w:val="left"/>
        <w:rPr>
          <w:ins w:id="169" w:author="Eklund Marjut" w:date="2020-06-03T15:23:00Z"/>
          <w:del w:id="170" w:author="Tuomainen Mika" w:date="2020-06-10T14:27:00Z"/>
        </w:rPr>
      </w:pPr>
      <w:ins w:id="171" w:author="Eklund Marjut" w:date="2020-06-03T15:23:00Z">
        <w:del w:id="172" w:author="Tuomainen Mika" w:date="2020-06-10T14:27:00Z">
          <w:r w:rsidRPr="002C6FDF" w:rsidDel="004C4271">
            <w:delText>yleinen kertomusrakenne eli merkinnän rakenne (näkymä-hoitoprosessin vaihe-otsikko-näyttömuoto-rakenteinen muoto)</w:delText>
          </w:r>
        </w:del>
      </w:ins>
    </w:p>
    <w:p w14:paraId="0455122B" w14:textId="419C923B" w:rsidR="00605A99" w:rsidDel="004C4271" w:rsidRDefault="00605A99" w:rsidP="00605A99">
      <w:pPr>
        <w:pStyle w:val="Luettelokappale"/>
        <w:numPr>
          <w:ilvl w:val="0"/>
          <w:numId w:val="31"/>
        </w:numPr>
        <w:spacing w:line="259" w:lineRule="auto"/>
        <w:jc w:val="left"/>
        <w:rPr>
          <w:ins w:id="173" w:author="Eklund Marjut" w:date="2020-06-03T15:27:00Z"/>
          <w:del w:id="174" w:author="Tuomainen Mika" w:date="2020-06-10T14:27:00Z"/>
        </w:rPr>
      </w:pPr>
      <w:ins w:id="175" w:author="Eklund Marjut" w:date="2020-06-03T15:23:00Z">
        <w:del w:id="176" w:author="Tuomainen Mika" w:date="2020-06-10T14:27:00Z">
          <w:r w:rsidRPr="002C6FDF" w:rsidDel="004C4271">
            <w:delText>merkinnän rakenteen muodostamisen tarkemmat ohjeistukset (merkinnän tekijä, merkinnän tekijän eri roolit, merkinnän tapahtuma-aika, merkinnän korjaus jne.)</w:delText>
          </w:r>
        </w:del>
      </w:ins>
    </w:p>
    <w:p w14:paraId="76CB450F" w14:textId="30C402F6" w:rsidR="00605A99" w:rsidRPr="002C6FDF" w:rsidDel="004C4271" w:rsidRDefault="00605A99" w:rsidP="00605A99">
      <w:pPr>
        <w:pStyle w:val="Luettelokappale"/>
        <w:numPr>
          <w:ilvl w:val="0"/>
          <w:numId w:val="31"/>
        </w:numPr>
        <w:spacing w:line="259" w:lineRule="auto"/>
        <w:jc w:val="left"/>
        <w:rPr>
          <w:ins w:id="177" w:author="Eklund Marjut" w:date="2020-06-03T15:23:00Z"/>
          <w:del w:id="178" w:author="Tuomainen Mika" w:date="2020-06-10T14:27:00Z"/>
        </w:rPr>
      </w:pPr>
      <w:ins w:id="179" w:author="Eklund Marjut" w:date="2020-06-03T15:27:00Z">
        <w:del w:id="180" w:author="Tuomainen Mika" w:date="2020-06-10T14:27:00Z">
          <w:r w:rsidDel="004C4271">
            <w:delText>käyntisyyn/diagnoosin rakenne</w:delText>
          </w:r>
        </w:del>
      </w:ins>
    </w:p>
    <w:p w14:paraId="57BCF783" w14:textId="3F523E52" w:rsidR="00F131D9" w:rsidDel="004C4271" w:rsidRDefault="009A5C2D" w:rsidP="00D129EF">
      <w:pPr>
        <w:rPr>
          <w:del w:id="181" w:author="Tuomainen Mika" w:date="2020-06-10T14:27:00Z"/>
        </w:rPr>
      </w:pPr>
      <w:del w:id="182" w:author="Tuomainen Mika" w:date="2020-06-10T14:27:00Z">
        <w:r w:rsidDel="004C4271">
          <w:delText xml:space="preserve">, </w:delText>
        </w:r>
        <w:r w:rsidR="00A870DB" w:rsidDel="004C4271">
          <w:delText>joten asiakirjan rakenne on Kertomus- ja lomakkeet määrittelyssä kuvattujen periaatteiden mukainen näkymien, hoitoprosessin vaiheiden, otsikkojen, näyttömuototekstien sekä rakenteiden käsittelyn osalta. [5]</w:delText>
        </w:r>
        <w:r w:rsidR="005C4552" w:rsidDel="004C4271">
          <w:delText xml:space="preserve"> </w:delText>
        </w:r>
        <w:r w:rsidR="008729DC" w:rsidDel="004C4271">
          <w:delText>Optometria</w:delText>
        </w:r>
        <w:r w:rsidR="005C4552" w:rsidDel="004C4271">
          <w:delText>näkymästä tehdään aina erillinen asiakirja [koodistopalvelu, näkymät luokitus, OPT-näkymän attribuutit].</w:delText>
        </w:r>
      </w:del>
    </w:p>
    <w:p w14:paraId="2B4C5A8C" w14:textId="512D92D9" w:rsidR="004F5D17" w:rsidDel="004C4271" w:rsidRDefault="004F5D17" w:rsidP="00D129EF">
      <w:pPr>
        <w:rPr>
          <w:ins w:id="183" w:author="Eklund Marjut" w:date="2020-06-03T15:24:00Z"/>
          <w:del w:id="184" w:author="Tuomainen Mika" w:date="2020-06-10T14:27:00Z"/>
        </w:rPr>
      </w:pPr>
    </w:p>
    <w:p w14:paraId="6C18618C" w14:textId="0C8A6824" w:rsidR="00605A99" w:rsidDel="004C4271" w:rsidRDefault="00605A99" w:rsidP="00D129EF">
      <w:pPr>
        <w:rPr>
          <w:ins w:id="185" w:author="Eklund Marjut" w:date="2020-06-03T15:24:00Z"/>
          <w:del w:id="186" w:author="Tuomainen Mika" w:date="2020-06-10T14:27:00Z"/>
        </w:rPr>
      </w:pPr>
      <w:ins w:id="187" w:author="Eklund Marjut" w:date="2020-06-03T15:24:00Z">
        <w:del w:id="188" w:author="Tuomainen Mika" w:date="2020-06-10T14:27:00Z">
          <w:r w:rsidDel="004C4271">
            <w:delText>Optometrian CDA määrittely kuuluu tiettyyn Potilastiedon arkiston määrittelykokoelmaan [8]. Tämä CDA R2 määrittely noudattaa aina sen Kertomus ja lomakkeet määrittelyn [</w:delText>
          </w:r>
        </w:del>
      </w:ins>
      <w:ins w:id="189" w:author="Eklund Marjut" w:date="2020-06-03T15:26:00Z">
        <w:del w:id="190" w:author="Tuomainen Mika" w:date="2020-06-10T14:27:00Z">
          <w:r w:rsidDel="004C4271">
            <w:delText>5</w:delText>
          </w:r>
        </w:del>
      </w:ins>
      <w:ins w:id="191" w:author="Eklund Marjut" w:date="2020-06-03T15:24:00Z">
        <w:del w:id="192" w:author="Tuomainen Mika" w:date="2020-06-10T14:27:00Z">
          <w:r w:rsidDel="004C4271">
            <w:delText xml:space="preserve">] versiota, joka löytyy samasta määrittelykokoelmasta kuin itse tämä CDA R2 määrittely. Jatkossa tästä CDA R2 määrittelystä ei tehdä Kertomus ja lomakkeet määrittelyn versioituessa uutta versiota, vaan merkinnän rakenteet, muodostamisen ohjeistukset tai tarkemmat rakenteiset tiedot noudattavat samasta määrittelykokoelmasta löytyvää Kertomus ja lomakkeet määrittelyä. Tämän tavan etuna on se, että </w:delText>
          </w:r>
        </w:del>
      </w:ins>
      <w:ins w:id="193" w:author="Eklund Marjut" w:date="2020-06-03T15:26:00Z">
        <w:del w:id="194" w:author="Tuomainen Mika" w:date="2020-06-10T14:27:00Z">
          <w:r w:rsidDel="004C4271">
            <w:delText xml:space="preserve">Optometrian </w:delText>
          </w:r>
        </w:del>
      </w:ins>
      <w:ins w:id="195" w:author="Eklund Marjut" w:date="2020-06-03T15:24:00Z">
        <w:del w:id="196" w:author="Tuomainen Mika" w:date="2020-06-10T14:27:00Z">
          <w:r w:rsidDel="004C4271">
            <w:delText xml:space="preserve">CDA </w:delText>
          </w:r>
          <w:r w:rsidDel="004C4271">
            <w:lastRenderedPageBreak/>
            <w:delText>määrittelystä ei tarvitse tehdä uutta versiota, eikä sen templateId-tunnistetta tarvitse muuttaa toteutuksissa, jos pelkästään Kertomus ja lomakkeet määrittelyyn tehdään muutoksia.</w:delText>
          </w:r>
        </w:del>
      </w:ins>
    </w:p>
    <w:p w14:paraId="6C61286F" w14:textId="368E985E" w:rsidR="00605A99" w:rsidDel="004C4271" w:rsidRDefault="00605A99" w:rsidP="00D129EF">
      <w:pPr>
        <w:rPr>
          <w:del w:id="197" w:author="Tuomainen Mika" w:date="2020-06-10T14:29:00Z"/>
        </w:rPr>
      </w:pPr>
    </w:p>
    <w:p w14:paraId="0B127E03" w14:textId="6EE232FE" w:rsidR="008F4C0C" w:rsidRPr="008F4C0C" w:rsidRDefault="00006A0E" w:rsidP="00D129EF">
      <w:r>
        <w:t>K</w:t>
      </w:r>
      <w:r w:rsidR="004F5D17">
        <w:t xml:space="preserve">uvassa </w:t>
      </w:r>
      <w:r w:rsidR="00412F72">
        <w:t>2</w:t>
      </w:r>
      <w:r w:rsidR="008F4C0C">
        <w:t xml:space="preserve"> on </w:t>
      </w:r>
      <w:r>
        <w:t xml:space="preserve">kuvattu </w:t>
      </w:r>
      <w:r w:rsidR="00303BA0">
        <w:t>optometria</w:t>
      </w:r>
      <w:r w:rsidR="00C5559A">
        <w:t>kirjausten</w:t>
      </w:r>
      <w:r w:rsidR="008F4C0C">
        <w:t xml:space="preserve"> otsikko- ja tietoryhmärake</w:t>
      </w:r>
      <w:r w:rsidR="00871518">
        <w:t>n</w:t>
      </w:r>
      <w:r w:rsidR="008F4C0C">
        <w:t>teet sekä entryjen muodostukset</w:t>
      </w:r>
      <w:r>
        <w:t xml:space="preserve"> </w:t>
      </w:r>
      <w:r w:rsidR="008F4C0C">
        <w:t>– nämä rakenteet o</w:t>
      </w:r>
      <w:r>
        <w:t xml:space="preserve">n </w:t>
      </w:r>
      <w:r w:rsidR="008F4C0C">
        <w:t xml:space="preserve">kuvattu </w:t>
      </w:r>
      <w:r>
        <w:t xml:space="preserve">tarkemmin </w:t>
      </w:r>
      <w:r w:rsidR="008F4C0C">
        <w:t>luvussa 3.</w:t>
      </w:r>
      <w:r w:rsidR="00225428">
        <w:t xml:space="preserve"> Tietoryhmien jäsentelyssä on käytetty otsikko-koodiston otsikoita, mikäli tietoryhmillä on sama otsikko</w:t>
      </w:r>
      <w:r w:rsidR="002E72AF">
        <w:t>.</w:t>
      </w:r>
      <w:r w:rsidR="0098016F">
        <w:t xml:space="preserve"> </w:t>
      </w:r>
      <w:r w:rsidR="009B169A">
        <w:t>Muiden kuin</w:t>
      </w:r>
      <w:r w:rsidR="00412F72">
        <w:t xml:space="preserve"> päätietosisällön ”</w:t>
      </w:r>
      <w:r w:rsidR="009B169A">
        <w:t>Optometrian</w:t>
      </w:r>
      <w:r w:rsidR="00412F72">
        <w:t xml:space="preserve"> rakenteinen kirjaaminen” osalta on käytetty myös lisäotsikkona ko tietosisällön nimeä, jotta rakenteista ja näyttömuodossa on helposti löydettävissä esimerkiksi piilolasien sovitukseen liittyvät kirjaukset.</w:t>
      </w:r>
    </w:p>
    <w:p w14:paraId="2A8D3E27" w14:textId="5093450C" w:rsidR="00D9736E" w:rsidRDefault="00D9736E" w:rsidP="00D129EF"/>
    <w:p w14:paraId="082F82FA" w14:textId="4D0E1AF9" w:rsidR="004F1F39" w:rsidRDefault="00C1289F" w:rsidP="00ED5195">
      <w:pPr>
        <w:rPr>
          <w:b/>
        </w:rPr>
      </w:pPr>
      <w:r>
        <w:rPr>
          <w:b/>
          <w:noProof/>
          <w:lang w:eastAsia="fi-FI"/>
        </w:rPr>
        <w:drawing>
          <wp:inline distT="0" distB="0" distL="0" distR="0" wp14:anchorId="1068F4EF" wp14:editId="2A621DC8">
            <wp:extent cx="5514975" cy="233009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32733" cy="2337593"/>
                    </a:xfrm>
                    <a:prstGeom prst="rect">
                      <a:avLst/>
                    </a:prstGeom>
                    <a:noFill/>
                  </pic:spPr>
                </pic:pic>
              </a:graphicData>
            </a:graphic>
          </wp:inline>
        </w:drawing>
      </w:r>
    </w:p>
    <w:p w14:paraId="4B0A0C87" w14:textId="3AFC2DF1" w:rsidR="002D11F0" w:rsidRDefault="00C1289F" w:rsidP="00ED5195">
      <w:pPr>
        <w:rPr>
          <w:b/>
        </w:rPr>
      </w:pPr>
      <w:r>
        <w:rPr>
          <w:b/>
          <w:noProof/>
          <w:lang w:eastAsia="fi-FI"/>
        </w:rPr>
        <w:drawing>
          <wp:inline distT="0" distB="0" distL="0" distR="0" wp14:anchorId="26229044" wp14:editId="4DEDCEA7">
            <wp:extent cx="3096565" cy="2510155"/>
            <wp:effectExtent l="0" t="0" r="8890" b="4445"/>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11989" cy="2522658"/>
                    </a:xfrm>
                    <a:prstGeom prst="rect">
                      <a:avLst/>
                    </a:prstGeom>
                    <a:noFill/>
                  </pic:spPr>
                </pic:pic>
              </a:graphicData>
            </a:graphic>
          </wp:inline>
        </w:drawing>
      </w:r>
    </w:p>
    <w:p w14:paraId="623183B5" w14:textId="3EC22932" w:rsidR="000F4018" w:rsidRDefault="00C267EC" w:rsidP="00ED5195">
      <w:pPr>
        <w:rPr>
          <w:b/>
        </w:rPr>
      </w:pPr>
      <w:r>
        <w:rPr>
          <w:b/>
          <w:noProof/>
          <w:lang w:eastAsia="fi-FI"/>
        </w:rPr>
        <w:lastRenderedPageBreak/>
        <w:drawing>
          <wp:inline distT="0" distB="0" distL="0" distR="0" wp14:anchorId="5E526231" wp14:editId="6632EC7D">
            <wp:extent cx="5243195" cy="3343166"/>
            <wp:effectExtent l="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59151" cy="3353340"/>
                    </a:xfrm>
                    <a:prstGeom prst="rect">
                      <a:avLst/>
                    </a:prstGeom>
                    <a:noFill/>
                  </pic:spPr>
                </pic:pic>
              </a:graphicData>
            </a:graphic>
          </wp:inline>
        </w:drawing>
      </w:r>
    </w:p>
    <w:p w14:paraId="1826FC00" w14:textId="00E4EAB5" w:rsidR="00BC747E" w:rsidRDefault="00C267EC" w:rsidP="00ED5195">
      <w:pPr>
        <w:rPr>
          <w:b/>
        </w:rPr>
      </w:pPr>
      <w:r>
        <w:rPr>
          <w:b/>
          <w:noProof/>
          <w:lang w:eastAsia="fi-FI"/>
        </w:rPr>
        <w:drawing>
          <wp:inline distT="0" distB="0" distL="0" distR="0" wp14:anchorId="0DB230EE" wp14:editId="514459FC">
            <wp:extent cx="3198371" cy="4429125"/>
            <wp:effectExtent l="0" t="0" r="254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09016" cy="4443866"/>
                    </a:xfrm>
                    <a:prstGeom prst="rect">
                      <a:avLst/>
                    </a:prstGeom>
                    <a:noFill/>
                  </pic:spPr>
                </pic:pic>
              </a:graphicData>
            </a:graphic>
          </wp:inline>
        </w:drawing>
      </w:r>
    </w:p>
    <w:p w14:paraId="288870FF" w14:textId="339D082C" w:rsidR="00BC747E" w:rsidRDefault="00C267EC" w:rsidP="00ED5195">
      <w:pPr>
        <w:rPr>
          <w:b/>
        </w:rPr>
      </w:pPr>
      <w:r>
        <w:rPr>
          <w:b/>
          <w:noProof/>
          <w:lang w:eastAsia="fi-FI"/>
        </w:rPr>
        <w:lastRenderedPageBreak/>
        <w:drawing>
          <wp:inline distT="0" distB="0" distL="0" distR="0" wp14:anchorId="289CBEF0" wp14:editId="5C6D4743">
            <wp:extent cx="5286375" cy="3387997"/>
            <wp:effectExtent l="0" t="0" r="0" b="0"/>
            <wp:docPr id="14" name="Kuv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4504" cy="3399616"/>
                    </a:xfrm>
                    <a:prstGeom prst="rect">
                      <a:avLst/>
                    </a:prstGeom>
                    <a:noFill/>
                  </pic:spPr>
                </pic:pic>
              </a:graphicData>
            </a:graphic>
          </wp:inline>
        </w:drawing>
      </w:r>
    </w:p>
    <w:p w14:paraId="53A88690" w14:textId="754ACD86" w:rsidR="00ED5195" w:rsidRPr="00ED5195" w:rsidRDefault="00ED5195" w:rsidP="00ED5195">
      <w:pPr>
        <w:rPr>
          <w:b/>
        </w:rPr>
      </w:pPr>
      <w:r w:rsidRPr="00ED5195">
        <w:rPr>
          <w:b/>
        </w:rPr>
        <w:t xml:space="preserve">Kuva </w:t>
      </w:r>
      <w:r w:rsidR="00412F72">
        <w:rPr>
          <w:b/>
        </w:rPr>
        <w:t>2</w:t>
      </w:r>
      <w:r w:rsidRPr="00ED5195">
        <w:rPr>
          <w:b/>
        </w:rPr>
        <w:t xml:space="preserve">. </w:t>
      </w:r>
      <w:r w:rsidR="00303BA0">
        <w:rPr>
          <w:b/>
        </w:rPr>
        <w:t>Optometria</w:t>
      </w:r>
      <w:r w:rsidR="00BA49BA" w:rsidRPr="00ED5195">
        <w:rPr>
          <w:b/>
        </w:rPr>
        <w:t>kertomu</w:t>
      </w:r>
      <w:r w:rsidR="00BA49BA">
        <w:rPr>
          <w:b/>
        </w:rPr>
        <w:t>ksen r</w:t>
      </w:r>
      <w:r w:rsidR="00BA49BA" w:rsidRPr="00ED5195">
        <w:rPr>
          <w:b/>
        </w:rPr>
        <w:t xml:space="preserve">akenne </w:t>
      </w:r>
      <w:r w:rsidRPr="00ED5195">
        <w:rPr>
          <w:b/>
        </w:rPr>
        <w:t>–</w:t>
      </w:r>
      <w:r>
        <w:rPr>
          <w:b/>
        </w:rPr>
        <w:t xml:space="preserve"> </w:t>
      </w:r>
      <w:r w:rsidRPr="00ED5195">
        <w:rPr>
          <w:b/>
        </w:rPr>
        <w:t>otsik</w:t>
      </w:r>
      <w:r>
        <w:rPr>
          <w:b/>
        </w:rPr>
        <w:t xml:space="preserve">ot ja tietoryhmät </w:t>
      </w:r>
    </w:p>
    <w:p w14:paraId="0D973136" w14:textId="77777777" w:rsidR="009A5C2D" w:rsidRDefault="009A5C2D" w:rsidP="009A5C2D"/>
    <w:p w14:paraId="7C478CB3" w14:textId="310AA67F" w:rsidR="009A5C2D" w:rsidRDefault="009A5C2D" w:rsidP="009A5C2D">
      <w:r>
        <w:t xml:space="preserve">Merkinnät ja entryt kirjataan </w:t>
      </w:r>
      <w:r w:rsidR="00C267EC">
        <w:t xml:space="preserve">ja käsitellään </w:t>
      </w:r>
      <w:r>
        <w:t xml:space="preserve">uusina tietoina, </w:t>
      </w:r>
      <w:r w:rsidR="00C267EC">
        <w:t>samoin täydennettäessä esimerkiksi esitieto-osion tietoja, tuotetaan kokonaan uusi rakenne korjatuin tiedoin. Virheenkorjauksessa ja mitätöinnissä tehdään korjauksia arkistoituihin asiakirjoihin</w:t>
      </w:r>
      <w:ins w:id="198" w:author="Timo Kaskinen" w:date="2020-02-13T15:55:00Z">
        <w:r w:rsidR="00AF3435">
          <w:t xml:space="preserve">, </w:t>
        </w:r>
        <w:r w:rsidR="008851C8">
          <w:t>k</w:t>
        </w:r>
      </w:ins>
      <w:ins w:id="199" w:author="Timo Kaskinen" w:date="2020-02-13T15:56:00Z">
        <w:r w:rsidR="008851C8">
          <w:t>orjauksissa hyödynnetään</w:t>
        </w:r>
      </w:ins>
      <w:ins w:id="200" w:author="Katariina Lassila" w:date="2020-02-07T11:49:00Z">
        <w:r w:rsidR="00F11B99">
          <w:t xml:space="preserve"> KOR-roolia</w:t>
        </w:r>
        <w:del w:id="201" w:author="Timo Kaskinen" w:date="2020-02-13T15:56:00Z">
          <w:r w:rsidR="00F11B99" w:rsidDel="008851C8">
            <w:delText xml:space="preserve"> hyödyntäen</w:delText>
          </w:r>
        </w:del>
      </w:ins>
      <w:r w:rsidR="00C267EC">
        <w:t>.</w:t>
      </w:r>
    </w:p>
    <w:p w14:paraId="6B65207E" w14:textId="77777777" w:rsidR="009A5C2D" w:rsidRDefault="009A5C2D" w:rsidP="009A5C2D"/>
    <w:p w14:paraId="2400BD63" w14:textId="408FDA57" w:rsidR="009A5C2D" w:rsidRPr="009A5C2D" w:rsidRDefault="009A5C2D" w:rsidP="009A5C2D">
      <w:r>
        <w:t xml:space="preserve">Edellisessä kuvassa mainittujen rakenteiden lisäksi tuotetaan optometriassa mm. seuraavia rakenteita </w:t>
      </w:r>
      <w:r w:rsidRPr="009A5C2D">
        <w:t>omina merkintöinä</w:t>
      </w:r>
      <w:r>
        <w:t>än</w:t>
      </w:r>
      <w:r w:rsidRPr="009A5C2D">
        <w:t xml:space="preserve"> erillisessä asiakirjassa</w:t>
      </w:r>
      <w:r>
        <w:t>. Näiden osalta toteutuksissa noudatetaan ko. aihealueen kansallisia määrittelyitä.</w:t>
      </w:r>
    </w:p>
    <w:p w14:paraId="4B6E3630" w14:textId="77777777" w:rsidR="009A5C2D" w:rsidRPr="009A5C2D" w:rsidRDefault="009A5C2D" w:rsidP="009A5C2D">
      <w:pPr>
        <w:pStyle w:val="Luettelokappale"/>
        <w:numPr>
          <w:ilvl w:val="0"/>
          <w:numId w:val="28"/>
        </w:numPr>
      </w:pPr>
      <w:r w:rsidRPr="009A5C2D">
        <w:t>Riskitiedot</w:t>
      </w:r>
    </w:p>
    <w:p w14:paraId="5E21BB42" w14:textId="77777777" w:rsidR="009A5C2D" w:rsidRPr="009A5C2D" w:rsidRDefault="009A5C2D" w:rsidP="009A5C2D">
      <w:pPr>
        <w:pStyle w:val="Luettelokappale"/>
        <w:numPr>
          <w:ilvl w:val="0"/>
          <w:numId w:val="28"/>
        </w:numPr>
      </w:pPr>
      <w:r w:rsidRPr="009A5C2D">
        <w:t xml:space="preserve">Erityisnäkymät: Potilashallinnollisten merkintöjen näkymä (PHAL) </w:t>
      </w:r>
    </w:p>
    <w:p w14:paraId="4F19BB6D" w14:textId="77777777" w:rsidR="009A5C2D" w:rsidRPr="009A5C2D" w:rsidRDefault="009A5C2D" w:rsidP="009A5C2D">
      <w:pPr>
        <w:pStyle w:val="Luettelokappale"/>
        <w:numPr>
          <w:ilvl w:val="0"/>
          <w:numId w:val="28"/>
        </w:numPr>
      </w:pPr>
      <w:r w:rsidRPr="009A5C2D">
        <w:t xml:space="preserve">Erityisnäkymät: toisen potilaan itsestään kertomien arkaluonteisten tietojen Erillinen asiakirja (ERAS) </w:t>
      </w:r>
    </w:p>
    <w:p w14:paraId="29382661" w14:textId="77777777" w:rsidR="009A5C2D" w:rsidRPr="009A5C2D" w:rsidRDefault="009A5C2D" w:rsidP="009A5C2D">
      <w:pPr>
        <w:pStyle w:val="Luettelokappale"/>
        <w:numPr>
          <w:ilvl w:val="0"/>
          <w:numId w:val="28"/>
        </w:numPr>
      </w:pPr>
      <w:r w:rsidRPr="009A5C2D">
        <w:t>Lausunnot</w:t>
      </w:r>
    </w:p>
    <w:p w14:paraId="6A2532A6" w14:textId="77777777" w:rsidR="009A5C2D" w:rsidRPr="009A5C2D" w:rsidRDefault="009A5C2D" w:rsidP="009A5C2D">
      <w:pPr>
        <w:pStyle w:val="Luettelokappale"/>
        <w:numPr>
          <w:ilvl w:val="0"/>
          <w:numId w:val="28"/>
        </w:numPr>
      </w:pPr>
      <w:r w:rsidRPr="009A5C2D">
        <w:t>Tahdonilmaisut</w:t>
      </w:r>
    </w:p>
    <w:p w14:paraId="30F4DC18" w14:textId="5E380AB8" w:rsidR="009A5C2D" w:rsidRDefault="009A5C2D" w:rsidP="009A5C2D">
      <w:pPr>
        <w:pStyle w:val="Luettelokappale"/>
        <w:numPr>
          <w:ilvl w:val="0"/>
          <w:numId w:val="28"/>
        </w:numPr>
        <w:rPr>
          <w:ins w:id="202" w:author="Tuomainen Mika" w:date="2020-06-10T14:56:00Z"/>
        </w:rPr>
      </w:pPr>
      <w:r w:rsidRPr="009A5C2D">
        <w:t>Terveys- ja hoitosuunnitelma</w:t>
      </w:r>
    </w:p>
    <w:p w14:paraId="2A8001EA" w14:textId="4C3690A1" w:rsidR="005F3341" w:rsidRDefault="00A304FC" w:rsidP="005F3341">
      <w:ins w:id="203" w:author="Tuomainen Mika" w:date="2020-06-10T14:57:00Z">
        <w:r>
          <w:t>Nämä rakenteet</w:t>
        </w:r>
      </w:ins>
      <w:ins w:id="204" w:author="Tuomainen Mika" w:date="2020-06-10T14:56:00Z">
        <w:r>
          <w:t xml:space="preserve"> </w:t>
        </w:r>
      </w:ins>
      <w:ins w:id="205" w:author="Tuomainen Mika" w:date="2020-06-10T14:57:00Z">
        <w:r>
          <w:t xml:space="preserve">toteutetaan </w:t>
        </w:r>
      </w:ins>
      <w:ins w:id="206" w:author="Tuomainen Mika" w:date="2020-06-10T14:56:00Z">
        <w:r w:rsidR="005F3341" w:rsidRPr="00421736">
          <w:t>Kertomus ja lomak</w:t>
        </w:r>
        <w:r>
          <w:t>keet määrittelyä</w:t>
        </w:r>
        <w:r w:rsidR="005F3341">
          <w:t xml:space="preserve"> [5</w:t>
        </w:r>
        <w:r w:rsidR="005F3341" w:rsidRPr="00421736">
          <w:t>] mukaisesti ja noudatta</w:t>
        </w:r>
      </w:ins>
      <w:ins w:id="207" w:author="Tuomainen Mika" w:date="2020-06-10T14:57:00Z">
        <w:r>
          <w:t>v</w:t>
        </w:r>
      </w:ins>
      <w:ins w:id="208" w:author="Tuomainen Mika" w:date="2020-06-10T14:56:00Z">
        <w:r w:rsidR="005F3341" w:rsidRPr="00421736">
          <w:t>a</w:t>
        </w:r>
      </w:ins>
      <w:ins w:id="209" w:author="Tuomainen Mika" w:date="2020-06-10T14:57:00Z">
        <w:r>
          <w:t>t</w:t>
        </w:r>
      </w:ins>
      <w:ins w:id="210" w:author="Tuomainen Mika" w:date="2020-06-10T14:56:00Z">
        <w:r w:rsidR="005F3341" w:rsidRPr="00421736">
          <w:t xml:space="preserve"> sitä Kertomus ja lomakkeet määrittelyn versiota, jok</w:t>
        </w:r>
        <w:r w:rsidR="005F3341">
          <w:t>a löytyy samasta määrittelykoko</w:t>
        </w:r>
        <w:r w:rsidR="005F3341" w:rsidRPr="00421736">
          <w:t>emasta kuin tämä CDA R2 määrittely.</w:t>
        </w:r>
      </w:ins>
    </w:p>
    <w:p w14:paraId="55035EE1" w14:textId="77777777" w:rsidR="005E0F0B" w:rsidRDefault="005E0F0B" w:rsidP="005E0F0B">
      <w:pPr>
        <w:pStyle w:val="Otsikko2"/>
      </w:pPr>
      <w:bookmarkStart w:id="211" w:name="_Toc498613754"/>
      <w:bookmarkStart w:id="212" w:name="_Toc525564888"/>
      <w:r>
        <w:t>Header</w:t>
      </w:r>
      <w:bookmarkEnd w:id="211"/>
      <w:bookmarkEnd w:id="212"/>
    </w:p>
    <w:p w14:paraId="151572D7" w14:textId="057288B7" w:rsidR="00B40575" w:rsidRDefault="00B54095" w:rsidP="005E0F0B">
      <w:del w:id="213" w:author="Tuomainen Mika" w:date="2020-06-10T14:18:00Z">
        <w:r w:rsidDel="00A61BFC">
          <w:delText xml:space="preserve">Asiakirjan Header-osio toteutetaan </w:delText>
        </w:r>
        <w:r w:rsidR="000F638A" w:rsidDel="00A61BFC">
          <w:delText xml:space="preserve">Kanta </w:delText>
        </w:r>
        <w:r w:rsidDel="00A61BFC">
          <w:delText xml:space="preserve">Potilastiedon arkiston Header-määrittelyn mukaisesti. </w:delText>
        </w:r>
        <w:r w:rsidR="00B40575" w:rsidDel="00A61BFC">
          <w:delText>[3]</w:delText>
        </w:r>
      </w:del>
      <w:ins w:id="214" w:author="Tuomainen Mika" w:date="2020-06-10T14:18:00Z">
        <w:r w:rsidR="00A61BFC">
          <w:t xml:space="preserve">Header-osio toteutetaan </w:t>
        </w:r>
        <w:r w:rsidR="00A61BFC" w:rsidRPr="00BB3066">
          <w:t>Kanta Potilastiedon arkiston CDA R2 Header</w:t>
        </w:r>
        <w:r w:rsidR="00A61BFC">
          <w:t xml:space="preserve"> </w:t>
        </w:r>
        <w:r w:rsidR="00A61BFC" w:rsidRPr="00BB3066">
          <w:t>[3]</w:t>
        </w:r>
        <w:r w:rsidR="00A61BFC">
          <w:t xml:space="preserve"> -määrittelyn mukaisesti Kanta-arkistoinnin osalta</w:t>
        </w:r>
      </w:ins>
    </w:p>
    <w:p w14:paraId="477D4973" w14:textId="0D9282E6" w:rsidR="00945EE8" w:rsidDel="00A61BFC" w:rsidRDefault="00945EE8" w:rsidP="005E0F0B">
      <w:pPr>
        <w:rPr>
          <w:del w:id="215" w:author="Tuomainen Mika" w:date="2020-06-10T14:18:00Z"/>
        </w:rPr>
      </w:pPr>
    </w:p>
    <w:p w14:paraId="6489AF40" w14:textId="3008580A" w:rsidR="005E0F0B" w:rsidRDefault="00BC2367" w:rsidP="005E0F0B">
      <w:pPr>
        <w:pStyle w:val="Otsikko2"/>
      </w:pPr>
      <w:bookmarkStart w:id="216" w:name="_Toc508731559"/>
      <w:bookmarkStart w:id="217" w:name="_Toc509932454"/>
      <w:bookmarkStart w:id="218" w:name="_Toc508731560"/>
      <w:bookmarkStart w:id="219" w:name="_Toc509932455"/>
      <w:bookmarkStart w:id="220" w:name="_Toc508731561"/>
      <w:bookmarkStart w:id="221" w:name="_Toc509932456"/>
      <w:bookmarkStart w:id="222" w:name="_Toc508731562"/>
      <w:bookmarkStart w:id="223" w:name="_Toc509932457"/>
      <w:bookmarkStart w:id="224" w:name="_Toc508731563"/>
      <w:bookmarkStart w:id="225" w:name="_Toc509932458"/>
      <w:bookmarkStart w:id="226" w:name="_Toc508731564"/>
      <w:bookmarkStart w:id="227" w:name="_Toc509932459"/>
      <w:bookmarkStart w:id="228" w:name="_Toc508731565"/>
      <w:bookmarkStart w:id="229" w:name="_Toc509932460"/>
      <w:bookmarkStart w:id="230" w:name="_Toc508731566"/>
      <w:bookmarkStart w:id="231" w:name="_Toc509932461"/>
      <w:bookmarkStart w:id="232" w:name="_Toc508731567"/>
      <w:bookmarkStart w:id="233" w:name="_Toc509932462"/>
      <w:bookmarkStart w:id="234" w:name="_Toc508731568"/>
      <w:bookmarkStart w:id="235" w:name="_Toc509932463"/>
      <w:bookmarkStart w:id="236" w:name="_Toc508731569"/>
      <w:bookmarkStart w:id="237" w:name="_Toc509932464"/>
      <w:bookmarkStart w:id="238" w:name="_Toc508731570"/>
      <w:bookmarkStart w:id="239" w:name="_Toc509932465"/>
      <w:bookmarkStart w:id="240" w:name="_Toc508731571"/>
      <w:bookmarkStart w:id="241" w:name="_Toc509932466"/>
      <w:bookmarkStart w:id="242" w:name="_Toc508731572"/>
      <w:bookmarkStart w:id="243" w:name="_Toc509932467"/>
      <w:bookmarkStart w:id="244" w:name="_Toc508731573"/>
      <w:bookmarkStart w:id="245" w:name="_Toc509932468"/>
      <w:bookmarkStart w:id="246" w:name="_Toc508731574"/>
      <w:bookmarkStart w:id="247" w:name="_Toc509932469"/>
      <w:bookmarkStart w:id="248" w:name="_Toc508731575"/>
      <w:bookmarkStart w:id="249" w:name="_Toc509932470"/>
      <w:bookmarkStart w:id="250" w:name="_Toc508731576"/>
      <w:bookmarkStart w:id="251" w:name="_Toc509932471"/>
      <w:bookmarkStart w:id="252" w:name="_Toc508731577"/>
      <w:bookmarkStart w:id="253" w:name="_Toc509932472"/>
      <w:bookmarkStart w:id="254" w:name="_Toc508731578"/>
      <w:bookmarkStart w:id="255" w:name="_Toc509932473"/>
      <w:bookmarkStart w:id="256" w:name="_Ensihoitokertomus"/>
      <w:bookmarkStart w:id="257" w:name="_Optometriakertomus_–_näkymä/merkint"/>
      <w:bookmarkStart w:id="258" w:name="_Optometrian_merkintä_–"/>
      <w:bookmarkStart w:id="259" w:name="_Toc498613755"/>
      <w:bookmarkStart w:id="260" w:name="_Toc525564889"/>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t>Optometri</w:t>
      </w:r>
      <w:r w:rsidR="0054679F">
        <w:t>an merkintä</w:t>
      </w:r>
      <w:r w:rsidR="00B25E6F">
        <w:t xml:space="preserve"> – näkymä/merkintä</w:t>
      </w:r>
      <w:bookmarkEnd w:id="259"/>
      <w:bookmarkEnd w:id="260"/>
    </w:p>
    <w:p w14:paraId="1115200A" w14:textId="245D6C29" w:rsidR="005E0F0B" w:rsidRDefault="00761E9D" w:rsidP="002847E1">
      <w:r>
        <w:t>Optometria</w:t>
      </w:r>
      <w:r w:rsidR="0054679F">
        <w:t>n</w:t>
      </w:r>
      <w:r w:rsidR="001108F4">
        <w:t xml:space="preserve"> merkintöjä </w:t>
      </w:r>
      <w:r w:rsidR="005E0F0B">
        <w:t xml:space="preserve">tehdään </w:t>
      </w:r>
      <w:r>
        <w:t xml:space="preserve">Optometria </w:t>
      </w:r>
      <w:r w:rsidR="004E4B5A">
        <w:t>(</w:t>
      </w:r>
      <w:r>
        <w:t>OPT</w:t>
      </w:r>
      <w:r w:rsidR="004E4B5A">
        <w:t xml:space="preserve">) </w:t>
      </w:r>
      <w:r w:rsidR="005E0F0B">
        <w:t xml:space="preserve">-näkymälle. Näkymä on </w:t>
      </w:r>
      <w:r w:rsidR="004E4B5A">
        <w:t>kertomusteksti</w:t>
      </w:r>
      <w:r w:rsidR="00945EE8">
        <w:t>-</w:t>
      </w:r>
      <w:r w:rsidR="004E4B5A">
        <w:t xml:space="preserve"> tyyppinen eli sillä voi </w:t>
      </w:r>
      <w:r w:rsidR="001108F4">
        <w:t xml:space="preserve">lähtökohtaisesti </w:t>
      </w:r>
      <w:r w:rsidR="004E4B5A">
        <w:t xml:space="preserve">ilmetä </w:t>
      </w:r>
      <w:r w:rsidR="00EB4ED6">
        <w:t xml:space="preserve">mitä tahansa hoitoprosessin vaiheita, otsikkoja ja yleisiä rakenteisia tietoja - samoin saavat kaikki kertomusjärjestelmät </w:t>
      </w:r>
      <w:r w:rsidR="005578E4">
        <w:t xml:space="preserve">kirjata </w:t>
      </w:r>
      <w:r w:rsidR="00EB4ED6">
        <w:t>tietoja</w:t>
      </w:r>
      <w:r w:rsidR="0054679F">
        <w:t xml:space="preserve"> </w:t>
      </w:r>
      <w:r w:rsidR="001108F4">
        <w:t xml:space="preserve">Optometria </w:t>
      </w:r>
      <w:r w:rsidR="0054679F">
        <w:t>-näkymälle</w:t>
      </w:r>
      <w:r w:rsidR="00EB4ED6">
        <w:t>.</w:t>
      </w:r>
      <w:r w:rsidR="001108F4">
        <w:t xml:space="preserve"> Tässä määrittelyssä dokumentoidaan Optometrian rakenteisten tietojen tietosisällöissä [</w:t>
      </w:r>
      <w:r w:rsidR="00A870DB">
        <w:t>2</w:t>
      </w:r>
      <w:r w:rsidR="001108F4">
        <w:t>] kuvattujen tietojen esittäminen asiakirjarakenteella</w:t>
      </w:r>
      <w:r w:rsidR="00A96513">
        <w:t>, ko. rakenteiden osalta on noudatettava tämän määrittelyn kuvaamia vaatimuksia. E</w:t>
      </w:r>
      <w:r w:rsidR="001108F4">
        <w:t xml:space="preserve">dellä kuvatun mukaisesti </w:t>
      </w:r>
      <w:r w:rsidR="002F0F29">
        <w:t xml:space="preserve">samalla </w:t>
      </w:r>
      <w:r w:rsidR="001108F4">
        <w:t xml:space="preserve">asiakirjalla ja merkintöjen sisällä voidaan antaa muitakin kansallisia rakenteita kuin tässä dokumentoidut. </w:t>
      </w:r>
    </w:p>
    <w:p w14:paraId="5A824EEF" w14:textId="413DFA36" w:rsidR="00A96513" w:rsidRDefault="00A96513" w:rsidP="002847E1"/>
    <w:p w14:paraId="01B4C931" w14:textId="6D430011" w:rsidR="00A96513" w:rsidRDefault="00A96513" w:rsidP="002847E1">
      <w:r>
        <w:t xml:space="preserve">Alla kuvattujen Näkymä-, merkintä-, hoitoprosessin vaihe- sekä otsikko tietojen </w:t>
      </w:r>
      <w:ins w:id="261" w:author="Tuomainen Mika" w:date="2020-06-10T14:34:00Z">
        <w:r w:rsidR="004C4271">
          <w:t xml:space="preserve">yleisen rakenteen </w:t>
        </w:r>
      </w:ins>
      <w:r>
        <w:t>toteutuksen master määrittely on Kertomus- ja lomakkeet [5]</w:t>
      </w:r>
      <w:del w:id="262" w:author="Tuomainen Mika" w:date="2020-06-10T14:34:00Z">
        <w:r w:rsidDel="004C4271">
          <w:delText>, tässä on kuvattu tulkinta Optometrian kirjausten osalta</w:delText>
        </w:r>
      </w:del>
      <w:r>
        <w:t>.</w:t>
      </w:r>
      <w:ins w:id="263" w:author="Katariina Lassila" w:date="2020-02-07T11:53:00Z">
        <w:r w:rsidR="00BA6366">
          <w:t xml:space="preserve"> </w:t>
        </w:r>
      </w:ins>
    </w:p>
    <w:p w14:paraId="5284E34B" w14:textId="77777777" w:rsidR="0054679F" w:rsidRDefault="0054679F" w:rsidP="002847E1"/>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6275" w:rsidRPr="00766275" w14:paraId="4DAF17C7" w14:textId="77777777" w:rsidTr="00DF1CDC">
        <w:tc>
          <w:tcPr>
            <w:tcW w:w="9236" w:type="dxa"/>
          </w:tcPr>
          <w:p w14:paraId="11F70CB4" w14:textId="77777777" w:rsidR="00766275" w:rsidRPr="00766275" w:rsidRDefault="00766275" w:rsidP="00766275">
            <w:pPr>
              <w:pStyle w:val="Snt1"/>
              <w:tabs>
                <w:tab w:val="left" w:pos="6660"/>
              </w:tabs>
              <w:ind w:left="0" w:firstLine="0"/>
              <w:rPr>
                <w:rFonts w:eastAsiaTheme="majorEastAsia" w:cstheme="majorHAnsi"/>
                <w:bCs/>
                <w:sz w:val="18"/>
                <w:szCs w:val="26"/>
                <w:lang w:val="en-US"/>
              </w:rPr>
            </w:pPr>
            <w:r w:rsidRPr="00766275">
              <w:rPr>
                <w:rFonts w:eastAsiaTheme="majorEastAsia" w:cstheme="majorHAnsi"/>
                <w:bCs/>
                <w:sz w:val="18"/>
                <w:szCs w:val="26"/>
                <w:lang w:val="en-US"/>
              </w:rPr>
              <w:t>/structuredBody/component/section/</w:t>
            </w:r>
          </w:p>
        </w:tc>
      </w:tr>
    </w:tbl>
    <w:p w14:paraId="727AE7C9" w14:textId="0EB4AA8B" w:rsidR="005E0F0B" w:rsidRPr="00982D5A" w:rsidRDefault="00982D5A"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r>
        <w:rPr>
          <w:color w:val="0070C0"/>
          <w:sz w:val="18"/>
          <w:szCs w:val="18"/>
        </w:rPr>
        <w:t xml:space="preserve">, </w:t>
      </w:r>
      <w:r w:rsidRPr="00982D5A">
        <w:rPr>
          <w:color w:val="0070C0"/>
          <w:sz w:val="18"/>
          <w:szCs w:val="18"/>
        </w:rPr>
        <w:t>Liite 2: Optometria_Silmien terveystarkastus.xml</w:t>
      </w:r>
      <w:r>
        <w:rPr>
          <w:color w:val="0070C0"/>
          <w:sz w:val="18"/>
          <w:szCs w:val="18"/>
        </w:rPr>
        <w:t xml:space="preserve">, </w:t>
      </w:r>
      <w:r w:rsidRPr="00982D5A">
        <w:rPr>
          <w:color w:val="0070C0"/>
          <w:sz w:val="18"/>
          <w:szCs w:val="18"/>
        </w:rPr>
        <w:t>Liite 3: Optometria_Piilolasien sovitus.xml</w:t>
      </w:r>
      <w:r>
        <w:rPr>
          <w:color w:val="0070C0"/>
          <w:sz w:val="18"/>
          <w:szCs w:val="18"/>
        </w:rPr>
        <w:t xml:space="preserve">, </w:t>
      </w:r>
      <w:r w:rsidR="00C01D7B">
        <w:rPr>
          <w:color w:val="0070C0"/>
          <w:sz w:val="18"/>
          <w:szCs w:val="18"/>
        </w:rPr>
        <w:t xml:space="preserve"> </w:t>
      </w:r>
      <w:r w:rsidRPr="00982D5A">
        <w:rPr>
          <w:color w:val="0070C0"/>
          <w:sz w:val="18"/>
          <w:szCs w:val="18"/>
        </w:rPr>
        <w:t>Liite 4: Yhteisnäkö ja akko</w:t>
      </w:r>
      <w:r w:rsidR="003A7EAD">
        <w:rPr>
          <w:color w:val="0070C0"/>
          <w:sz w:val="18"/>
          <w:szCs w:val="18"/>
        </w:rPr>
        <w:t>m</w:t>
      </w:r>
      <w:r w:rsidRPr="00982D5A">
        <w:rPr>
          <w:color w:val="0070C0"/>
          <w:sz w:val="18"/>
          <w:szCs w:val="18"/>
        </w:rPr>
        <w:t>modaatio.xml</w:t>
      </w:r>
    </w:p>
    <w:p w14:paraId="435503B2" w14:textId="77777777" w:rsidR="00982D5A" w:rsidRPr="0063082B" w:rsidRDefault="00982D5A" w:rsidP="00302044"/>
    <w:p w14:paraId="701B0726" w14:textId="76C90568" w:rsidR="005E0F0B" w:rsidRDefault="005E0F0B" w:rsidP="00AC4E00">
      <w:pPr>
        <w:pStyle w:val="Snt1"/>
      </w:pPr>
      <w:r>
        <w:t xml:space="preserve">1. </w:t>
      </w:r>
      <w:r w:rsidRPr="007E0AC1">
        <w:t>PAKOLLINEN yksi [1..1] id</w:t>
      </w:r>
      <w:r w:rsidR="009C3D1E" w:rsidRPr="009C3D1E">
        <w:t>/@root</w:t>
      </w:r>
    </w:p>
    <w:p w14:paraId="57EE23D4" w14:textId="730123E4" w:rsidR="005E0F0B" w:rsidRDefault="005E0F0B" w:rsidP="00AC4E00">
      <w:pPr>
        <w:pStyle w:val="Snt1"/>
      </w:pPr>
      <w:r>
        <w:t>2</w:t>
      </w:r>
      <w:r w:rsidRPr="0082643A">
        <w:t>. PAKOLLINEN yksi [1..1] code/@code="</w:t>
      </w:r>
      <w:r>
        <w:t>38</w:t>
      </w:r>
      <w:r w:rsidR="00E50CFB">
        <w:t>0</w:t>
      </w:r>
      <w:r w:rsidRPr="0082643A">
        <w:t xml:space="preserve">" </w:t>
      </w:r>
      <w:r w:rsidR="00E50CFB">
        <w:t>Optometria</w:t>
      </w:r>
      <w:r>
        <w:t xml:space="preserve"> </w:t>
      </w:r>
      <w:r w:rsidR="000B14D2">
        <w:t>(codeSystem</w:t>
      </w:r>
      <w:r w:rsidRPr="0095153D">
        <w:t>: 1.2.246.537.6.</w:t>
      </w:r>
      <w:r>
        <w:t>12</w:t>
      </w:r>
      <w:r w:rsidRPr="0095153D">
        <w:t>.200</w:t>
      </w:r>
      <w:r>
        <w:t>2</w:t>
      </w:r>
      <w:r w:rsidRPr="0095153D">
        <w:t xml:space="preserve"> AR/YDIN - </w:t>
      </w:r>
      <w:r>
        <w:t>Näkymät</w:t>
      </w:r>
      <w:r w:rsidRPr="0095153D">
        <w:t>)</w:t>
      </w:r>
    </w:p>
    <w:p w14:paraId="0BBC9306" w14:textId="3394621D" w:rsidR="007B75B3" w:rsidRPr="00E74AF6" w:rsidRDefault="00025F32" w:rsidP="00025F32">
      <w:pPr>
        <w:pStyle w:val="Snt2"/>
      </w:pPr>
      <w:r w:rsidRPr="001108F4">
        <w:t xml:space="preserve">a. </w:t>
      </w:r>
      <w:r w:rsidRPr="00E74AF6">
        <w:t xml:space="preserve">VAPAAEHTOINEN </w:t>
      </w:r>
      <w:r w:rsidR="007B75B3" w:rsidRPr="00E74AF6">
        <w:t>nolla tai useampi [0..*] translation</w:t>
      </w:r>
    </w:p>
    <w:p w14:paraId="0DCAD838" w14:textId="2F0B36C4" w:rsidR="0054679F" w:rsidRDefault="007B75B3" w:rsidP="00E74AF6">
      <w:pPr>
        <w:pStyle w:val="Snt3"/>
      </w:pPr>
      <w:r>
        <w:t xml:space="preserve">a. </w:t>
      </w:r>
      <w:r w:rsidR="00E74AF6">
        <w:t>PAKOLLINEN</w:t>
      </w:r>
      <w:r>
        <w:t xml:space="preserve"> yksi </w:t>
      </w:r>
      <w:r w:rsidR="00A96513">
        <w:t xml:space="preserve">tai useampi </w:t>
      </w:r>
      <w:r>
        <w:t>[1..</w:t>
      </w:r>
      <w:r w:rsidR="00A96513">
        <w:t>*</w:t>
      </w:r>
      <w:r>
        <w:t>] qualifier</w:t>
      </w:r>
    </w:p>
    <w:p w14:paraId="06390FAB" w14:textId="3DE7447E" w:rsidR="007B75B3" w:rsidRDefault="007B75B3" w:rsidP="00E74AF6">
      <w:pPr>
        <w:pStyle w:val="Snt4"/>
      </w:pPr>
      <w:r w:rsidRPr="00E74AF6">
        <w:rPr>
          <w:rStyle w:val="Snt5Char"/>
        </w:rPr>
        <w:t xml:space="preserve">a. </w:t>
      </w:r>
      <w:r w:rsidR="00E74AF6" w:rsidRPr="00E74AF6">
        <w:rPr>
          <w:rStyle w:val="Snt5Char"/>
        </w:rPr>
        <w:t xml:space="preserve">PAKOLLINEN </w:t>
      </w:r>
      <w:r w:rsidRPr="00E74AF6">
        <w:rPr>
          <w:rStyle w:val="Snt5Char"/>
        </w:rPr>
        <w:t>yksi [1..1]</w:t>
      </w:r>
      <w:r w:rsidR="00CB13C1" w:rsidRPr="00E74AF6">
        <w:rPr>
          <w:rStyle w:val="Snt5Char"/>
        </w:rPr>
        <w:t xml:space="preserve"> </w:t>
      </w:r>
      <w:r w:rsidRPr="00E74AF6">
        <w:rPr>
          <w:rStyle w:val="Snt5Char"/>
        </w:rPr>
        <w:t>value/</w:t>
      </w:r>
      <w:r w:rsidR="001108F4" w:rsidRPr="00E74AF6">
        <w:rPr>
          <w:rStyle w:val="Snt5Char"/>
        </w:rPr>
        <w:t>@code="</w:t>
      </w:r>
      <w:r w:rsidR="00DD35DB">
        <w:rPr>
          <w:rStyle w:val="Snt5Char"/>
        </w:rPr>
        <w:t>50</w:t>
      </w:r>
      <w:r w:rsidR="001108F4" w:rsidRPr="00E74AF6">
        <w:rPr>
          <w:rStyle w:val="Snt5Char"/>
        </w:rPr>
        <w:t>" Silmätaudit (codeSystem:</w:t>
      </w:r>
      <w:r w:rsidR="001108F4" w:rsidRPr="0095153D">
        <w:t xml:space="preserve"> 1.2.246.537.6.</w:t>
      </w:r>
      <w:r w:rsidR="001108F4">
        <w:t>12</w:t>
      </w:r>
      <w:r w:rsidR="001108F4" w:rsidRPr="0095153D">
        <w:t>.200</w:t>
      </w:r>
      <w:r w:rsidR="001108F4">
        <w:t>2</w:t>
      </w:r>
      <w:r w:rsidR="001108F4" w:rsidRPr="0095153D">
        <w:t xml:space="preserve"> AR/YDIN - </w:t>
      </w:r>
      <w:r w:rsidR="001108F4">
        <w:t>Näkymät</w:t>
      </w:r>
      <w:r w:rsidR="001108F4" w:rsidRPr="0095153D">
        <w:t>)</w:t>
      </w:r>
    </w:p>
    <w:p w14:paraId="1F86E0A7" w14:textId="77777777" w:rsidR="004C4271" w:rsidRDefault="004C4271" w:rsidP="00025F32">
      <w:pPr>
        <w:pStyle w:val="Snt2"/>
        <w:rPr>
          <w:ins w:id="264" w:author="Tuomainen Mika" w:date="2020-06-10T14:35:00Z"/>
          <w:b/>
        </w:rPr>
      </w:pPr>
    </w:p>
    <w:p w14:paraId="55F369C5" w14:textId="1E78E8C7" w:rsidR="007B75B3" w:rsidRDefault="001108F4" w:rsidP="00025F32">
      <w:pPr>
        <w:pStyle w:val="Snt2"/>
      </w:pPr>
      <w:r w:rsidRPr="00D41770">
        <w:rPr>
          <w:b/>
        </w:rPr>
        <w:t>Toteutusohje:</w:t>
      </w:r>
      <w:r>
        <w:t xml:space="preserve"> Lisänäkymiä voi olla useampiakin eri näkymäkoodiston arvoille, joita on sallittu käyttää lisänäkyminä. Toiminnallisessa määrittelyssä on mainittu erityistarpeena viedä tietoja näkyviin myös Silmätautien näkymälle, joten se on tässä erikseen dokumentoitu.</w:t>
      </w:r>
    </w:p>
    <w:p w14:paraId="09E15A5C" w14:textId="6EA0DA29" w:rsidR="00A96513" w:rsidRPr="00A96513" w:rsidRDefault="00A96513" w:rsidP="00025F32">
      <w:pPr>
        <w:pStyle w:val="Snt2"/>
      </w:pPr>
      <w:r w:rsidRPr="00D41770">
        <w:rPr>
          <w:b/>
        </w:rPr>
        <w:t>Toteutusohje:</w:t>
      </w:r>
      <w:r>
        <w:rPr>
          <w:b/>
        </w:rPr>
        <w:t xml:space="preserve"> </w:t>
      </w:r>
      <w:r>
        <w:t xml:space="preserve">Lisänäkymän toistuman osalta CDA R2 </w:t>
      </w:r>
      <w:r w:rsidR="002D446E">
        <w:t>-</w:t>
      </w:r>
      <w:r>
        <w:t>skeema sallii sekä translationin että qualifierin toistuman, toteutuksissa on molempia vaihtoehtoja käytetty ja molemmat toteutustavat ovat tässä sallittuja.</w:t>
      </w:r>
    </w:p>
    <w:p w14:paraId="3E753E09" w14:textId="77777777" w:rsidR="001108F4" w:rsidRPr="00E74AF6" w:rsidRDefault="001108F4" w:rsidP="00025F32">
      <w:pPr>
        <w:pStyle w:val="Snt2"/>
      </w:pPr>
    </w:p>
    <w:p w14:paraId="2DAE6574" w14:textId="77777777" w:rsidR="00AF47A9" w:rsidRDefault="001D3997" w:rsidP="00AC4E00">
      <w:pPr>
        <w:pStyle w:val="Snt1"/>
        <w:rPr>
          <w:ins w:id="265" w:author="Eklund Marjut" w:date="2020-06-03T14:55:00Z"/>
        </w:rPr>
      </w:pPr>
      <w:r>
        <w:t>3</w:t>
      </w:r>
      <w:r w:rsidR="005E0F0B" w:rsidRPr="0082643A">
        <w:t>. PAKOLLINEN yksi [1..1] title</w:t>
      </w:r>
      <w:del w:id="266" w:author="Eklund Marjut" w:date="2020-06-03T14:55:00Z">
        <w:r w:rsidR="005E0F0B" w:rsidDel="00AF47A9">
          <w:delText>, jonka</w:delText>
        </w:r>
        <w:r w:rsidR="005E0F0B" w:rsidRPr="0082643A" w:rsidDel="00AF47A9">
          <w:delText xml:space="preserve"> </w:delText>
        </w:r>
        <w:r w:rsidR="005E0F0B" w:rsidDel="00AF47A9">
          <w:delText>PITÄÄ</w:delText>
        </w:r>
        <w:r w:rsidR="005E0F0B" w:rsidRPr="0082643A" w:rsidDel="00AF47A9">
          <w:delText xml:space="preserve"> </w:delText>
        </w:r>
        <w:r w:rsidR="005E0F0B" w:rsidDel="00AF47A9">
          <w:delText xml:space="preserve">OLLA sama kuin </w:delText>
        </w:r>
        <w:r w:rsidR="005E0F0B" w:rsidRPr="0082643A" w:rsidDel="00AF47A9">
          <w:delText>"</w:delText>
        </w:r>
        <w:r w:rsidR="00E50CFB" w:rsidDel="00AF47A9">
          <w:delText>Optometria</w:delText>
        </w:r>
        <w:r w:rsidR="005E0F0B" w:rsidRPr="0082643A" w:rsidDel="00AF47A9">
          <w:delText>"</w:delText>
        </w:r>
      </w:del>
    </w:p>
    <w:p w14:paraId="65E172ED" w14:textId="44E76EF1" w:rsidR="005E0F0B" w:rsidRDefault="005E0F0B" w:rsidP="00AF47A9">
      <w:pPr>
        <w:pStyle w:val="Snt2"/>
        <w:rPr>
          <w:ins w:id="267" w:author="Tuomainen Mika" w:date="2020-06-10T14:40:00Z"/>
        </w:rPr>
      </w:pPr>
      <w:r w:rsidRPr="0082643A">
        <w:t xml:space="preserve"> </w:t>
      </w:r>
      <w:ins w:id="268" w:author="Eklund Marjut" w:date="2020-06-03T14:56:00Z">
        <w:r w:rsidR="00AF47A9">
          <w:t>Title muodostuu käytettyjen näkymäkoodien pitkistä nimistä, esim. ”Optometria” tai ”Optometria Silmätaudit”.</w:t>
        </w:r>
      </w:ins>
    </w:p>
    <w:p w14:paraId="7D97E6DE" w14:textId="77777777" w:rsidR="00585FAE" w:rsidRPr="0082643A" w:rsidRDefault="00585FAE" w:rsidP="00AF47A9">
      <w:pPr>
        <w:pStyle w:val="Snt2"/>
      </w:pPr>
    </w:p>
    <w:p w14:paraId="1502D20E" w14:textId="4EB86180" w:rsidR="005E0F0B" w:rsidRDefault="001D3997" w:rsidP="00AC4E00">
      <w:pPr>
        <w:pStyle w:val="Snt1"/>
      </w:pPr>
      <w:r>
        <w:t>4</w:t>
      </w:r>
      <w:r w:rsidR="005E0F0B" w:rsidRPr="0080598B">
        <w:t xml:space="preserve">. PAKOLLINEN yksi [1..1] text </w:t>
      </w:r>
    </w:p>
    <w:p w14:paraId="4D3A931F" w14:textId="77777777" w:rsidR="00585FAE" w:rsidRDefault="00585FAE" w:rsidP="00D41770">
      <w:pPr>
        <w:pStyle w:val="Snt2"/>
        <w:rPr>
          <w:ins w:id="269" w:author="Tuomainen Mika" w:date="2020-06-10T14:40:00Z"/>
          <w:b/>
        </w:rPr>
      </w:pPr>
    </w:p>
    <w:p w14:paraId="54F75700" w14:textId="41E99E42" w:rsidR="00585FAE" w:rsidRDefault="001D28A9" w:rsidP="00585FAE">
      <w:pPr>
        <w:pStyle w:val="Snt1"/>
        <w:ind w:left="1134"/>
        <w:rPr>
          <w:ins w:id="270" w:author="Tuomainen Mika" w:date="2020-06-10T14:40:00Z"/>
        </w:rPr>
      </w:pPr>
      <w:ins w:id="271" w:author="Eklund Marjut" w:date="2020-06-03T15:33:00Z">
        <w:r w:rsidRPr="00627C17">
          <w:rPr>
            <w:b/>
          </w:rPr>
          <w:t xml:space="preserve">Toteutusohje: </w:t>
        </w:r>
      </w:ins>
      <w:ins w:id="272" w:author="Tuomainen Mika" w:date="2020-06-10T14:40:00Z">
        <w:r w:rsidR="00585FAE">
          <w:t xml:space="preserve">Näkymä-tason text (merkinnän tietojen näyttömuoto) toteutetaan Kertomus ja lomakkeet määrittelyn [5] mukaisesti ja noudattaa sitä Kertomus ja lomakkeet määrittelyn versiota, joka löytyy samasta määrittelykokoelmasta kuin tämä CDA R2 määrittely. </w:t>
        </w:r>
      </w:ins>
    </w:p>
    <w:p w14:paraId="2FD1810E" w14:textId="77777777" w:rsidR="00585FAE" w:rsidRDefault="00585FAE" w:rsidP="00585FAE">
      <w:pPr>
        <w:pStyle w:val="Snt1"/>
        <w:ind w:left="1134"/>
        <w:rPr>
          <w:ins w:id="273" w:author="Tuomainen Mika" w:date="2020-06-10T14:40:00Z"/>
        </w:rPr>
      </w:pPr>
    </w:p>
    <w:p w14:paraId="1350B8B3" w14:textId="77777777" w:rsidR="00585FAE" w:rsidRDefault="00585FAE" w:rsidP="00585FAE">
      <w:pPr>
        <w:pStyle w:val="Snt1"/>
        <w:ind w:left="1134"/>
        <w:rPr>
          <w:ins w:id="274" w:author="Tuomainen Mika" w:date="2020-06-10T14:40:00Z"/>
        </w:rPr>
      </w:pPr>
      <w:ins w:id="275" w:author="Tuomainen Mika" w:date="2020-06-10T14:40:00Z">
        <w:r>
          <w:tab/>
        </w:r>
        <w:r>
          <w:rPr>
            <w:rStyle w:val="Kommentinviite"/>
          </w:rPr>
          <w:t>Liitteessä 1 on aiemmin tässä määrittelyssä ollut tarkempi rakennekuvaus, joka on korvattu yllä olevalla viittaukselle Kertomus ja lomakkeet toteutusohjeeseen.</w:t>
        </w:r>
      </w:ins>
    </w:p>
    <w:p w14:paraId="0FE5F1BE" w14:textId="040F2B28" w:rsidR="001D28A9" w:rsidRDefault="001D28A9" w:rsidP="00D41770">
      <w:pPr>
        <w:pStyle w:val="Snt2"/>
        <w:rPr>
          <w:ins w:id="276" w:author="Eklund Marjut" w:date="2020-06-03T15:33:00Z"/>
        </w:rPr>
      </w:pPr>
      <w:ins w:id="277" w:author="Eklund Marjut" w:date="2020-06-03T15:33:00Z">
        <w:del w:id="278" w:author="Tuomainen Mika" w:date="2020-06-10T14:40:00Z">
          <w:r w:rsidDel="00585FAE">
            <w:delText>Näkymä-tason text toteutetaan Kertomus ja lomakkeet määrittelyn [5] mukaisesti.</w:delText>
          </w:r>
        </w:del>
      </w:ins>
    </w:p>
    <w:p w14:paraId="0BB86316" w14:textId="10FE894C" w:rsidR="00D41770" w:rsidDel="001D28A9" w:rsidRDefault="00D41770" w:rsidP="00D41770">
      <w:pPr>
        <w:pStyle w:val="Snt2"/>
        <w:rPr>
          <w:del w:id="279" w:author="Eklund Marjut" w:date="2020-06-03T15:33:00Z"/>
        </w:rPr>
      </w:pPr>
      <w:del w:id="280" w:author="Eklund Marjut" w:date="2020-06-03T15:33:00Z">
        <w:r w:rsidDel="001D28A9">
          <w:lastRenderedPageBreak/>
          <w:delText>P</w:delText>
        </w:r>
        <w:r w:rsidR="005E0F0B" w:rsidRPr="00D4641A" w:rsidDel="001D28A9">
          <w:delText xml:space="preserve">alveluyksikön, </w:delText>
        </w:r>
        <w:r w:rsidR="005E0F0B" w:rsidDel="001D28A9">
          <w:delText xml:space="preserve">merkinnän </w:delText>
        </w:r>
      </w:del>
      <w:ins w:id="281" w:author="Katariina Lassila" w:date="2020-02-06T12:28:00Z">
        <w:del w:id="282" w:author="Eklund Marjut" w:date="2020-06-03T15:33:00Z">
          <w:r w:rsidR="00C95980" w:rsidDel="001D28A9">
            <w:delText xml:space="preserve">tekijän tietojen </w:delText>
          </w:r>
        </w:del>
      </w:ins>
      <w:del w:id="283" w:author="Eklund Marjut" w:date="2020-06-03T15:33:00Z">
        <w:r w:rsidR="005E0F0B" w:rsidDel="001D28A9">
          <w:delText xml:space="preserve">tehneen ammattihenkilön </w:delText>
        </w:r>
        <w:r w:rsidR="005E0F0B" w:rsidRPr="00D4641A" w:rsidDel="001D28A9">
          <w:delText>ja tapahtuma-ajan näyttöteksti</w:delText>
        </w:r>
        <w:r w:rsidDel="001D28A9">
          <w:delText xml:space="preserve">. </w:delText>
        </w:r>
        <w:r w:rsidR="002F0F29" w:rsidDel="001D28A9">
          <w:delText>R</w:delText>
        </w:r>
        <w:r w:rsidR="002F0F29" w:rsidRPr="00D41770" w:rsidDel="001D28A9">
          <w:delText xml:space="preserve">akenteista </w:delText>
        </w:r>
        <w:r w:rsidRPr="00D41770" w:rsidDel="001D28A9">
          <w:delText>tähän näyttömuoto-osuuteen tuodaan pelkästään merkinnän tekijän (MER-</w:delText>
        </w:r>
      </w:del>
      <w:ins w:id="284" w:author="Timo Kaskinen" w:date="2020-02-13T16:13:00Z">
        <w:del w:id="285" w:author="Eklund Marjut" w:date="2020-06-03T15:33:00Z">
          <w:r w:rsidR="0000631C" w:rsidDel="001D28A9">
            <w:delText xml:space="preserve"> tai OHJ </w:delText>
          </w:r>
        </w:del>
      </w:ins>
      <w:del w:id="286" w:author="Eklund Marjut" w:date="2020-06-03T15:33:00Z">
        <w:r w:rsidRPr="00D41770" w:rsidDel="001D28A9">
          <w:delText>roolilla annetut) tiedot</w:delText>
        </w:r>
      </w:del>
      <w:ins w:id="287" w:author="Katariina Lassila" w:date="2020-02-07T12:41:00Z">
        <w:del w:id="288" w:author="Eklund Marjut" w:date="2020-06-03T15:33:00Z">
          <w:r w:rsidR="00862C2C" w:rsidDel="001D28A9">
            <w:delText xml:space="preserve"> </w:delText>
          </w:r>
        </w:del>
      </w:ins>
      <w:del w:id="289" w:author="Eklund Marjut" w:date="2020-06-03T15:33:00Z">
        <w:r w:rsidRPr="00D41770" w:rsidDel="001D28A9">
          <w:delText>.</w:delText>
        </w:r>
      </w:del>
      <w:ins w:id="290" w:author="Katariina Lassila" w:date="2020-02-07T12:41:00Z">
        <w:del w:id="291" w:author="Eklund Marjut" w:date="2020-06-03T15:33:00Z">
          <w:r w:rsidR="00862C2C" w:rsidDel="001D28A9">
            <w:delText xml:space="preserve"> ja jos</w:delText>
          </w:r>
        </w:del>
      </w:ins>
      <w:ins w:id="292" w:author="Timo Kaskinen" w:date="2020-02-13T15:57:00Z">
        <w:del w:id="293" w:author="Eklund Marjut" w:date="2020-06-03T15:33:00Z">
          <w:r w:rsidR="00DB1020" w:rsidDel="001D28A9">
            <w:delText xml:space="preserve">Lisäksi jos </w:delText>
          </w:r>
        </w:del>
      </w:ins>
      <w:ins w:id="294" w:author="Timo Kaskinen" w:date="2020-02-13T15:58:00Z">
        <w:del w:id="295" w:author="Eklund Marjut" w:date="2020-06-03T15:33:00Z">
          <w:r w:rsidR="0072742A" w:rsidDel="001D28A9">
            <w:delText xml:space="preserve">arkistoitua </w:delText>
          </w:r>
        </w:del>
      </w:ins>
      <w:ins w:id="296" w:author="Katariina Lassila" w:date="2020-02-07T12:41:00Z">
        <w:del w:id="297" w:author="Eklund Marjut" w:date="2020-06-03T15:33:00Z">
          <w:r w:rsidR="00862C2C" w:rsidDel="001D28A9">
            <w:delText>merkintää on korjattu (KOR-rooli) ja/tai merki</w:delText>
          </w:r>
        </w:del>
      </w:ins>
      <w:ins w:id="298" w:author="Katariina Lassila" w:date="2020-02-07T12:42:00Z">
        <w:del w:id="299" w:author="Eklund Marjut" w:date="2020-06-03T15:33:00Z">
          <w:r w:rsidR="0025412C" w:rsidDel="001D28A9">
            <w:delText xml:space="preserve">nnän arkistointi on edellyttänyt hyväksyntää (HYV-rooli), tähän näyttömuoto-osuuteen tuodaan myös viimeisimmän korjauksen </w:delText>
          </w:r>
          <w:r w:rsidR="00ED3428" w:rsidDel="001D28A9">
            <w:delText>(KOR-roolilla annetut)</w:delText>
          </w:r>
        </w:del>
      </w:ins>
      <w:ins w:id="300" w:author="Katariina Lassila" w:date="2020-02-07T12:43:00Z">
        <w:del w:id="301" w:author="Eklund Marjut" w:date="2020-06-03T15:33:00Z">
          <w:r w:rsidR="00ED3428" w:rsidDel="001D28A9">
            <w:delText xml:space="preserve"> ja/tai hyväksynnän (HYV-rooli) antaneen tekijän</w:delText>
          </w:r>
        </w:del>
      </w:ins>
      <w:ins w:id="302" w:author="Timo Kaskinen" w:date="2020-02-13T15:59:00Z">
        <w:del w:id="303" w:author="Eklund Marjut" w:date="2020-06-03T15:33:00Z">
          <w:r w:rsidR="00170299" w:rsidDel="001D28A9">
            <w:delText>ko. ammattihenkilön ja tapahtuma-ajan</w:delText>
          </w:r>
        </w:del>
      </w:ins>
      <w:ins w:id="304" w:author="Katariina Lassila" w:date="2020-02-07T12:43:00Z">
        <w:del w:id="305" w:author="Eklund Marjut" w:date="2020-06-03T15:33:00Z">
          <w:r w:rsidR="00ED3428" w:rsidDel="001D28A9">
            <w:delText xml:space="preserve"> tiedot</w:delText>
          </w:r>
        </w:del>
      </w:ins>
      <w:ins w:id="306" w:author="Timo Kaskinen" w:date="2020-02-13T15:59:00Z">
        <w:del w:id="307" w:author="Eklund Marjut" w:date="2020-06-03T15:33:00Z">
          <w:r w:rsidR="00170299" w:rsidDel="001D28A9">
            <w:delText xml:space="preserve"> (kts</w:delText>
          </w:r>
        </w:del>
      </w:ins>
      <w:ins w:id="308" w:author="Timo Kaskinen" w:date="2020-02-13T16:00:00Z">
        <w:del w:id="309" w:author="Eklund Marjut" w:date="2020-06-03T15:33:00Z">
          <w:r w:rsidR="00170299" w:rsidDel="001D28A9">
            <w:delText>. Kertomus- ja lomakkeet määrittelyn toteutusohjeistus [</w:delText>
          </w:r>
        </w:del>
      </w:ins>
      <w:ins w:id="310" w:author="Timo Kaskinen" w:date="2020-02-13T16:24:00Z">
        <w:del w:id="311" w:author="Eklund Marjut" w:date="2020-06-03T15:33:00Z">
          <w:r w:rsidR="00F94EEA" w:rsidDel="001D28A9">
            <w:delText>5</w:delText>
          </w:r>
        </w:del>
      </w:ins>
      <w:ins w:id="312" w:author="Timo Kaskinen" w:date="2020-02-13T16:01:00Z">
        <w:del w:id="313" w:author="Eklund Marjut" w:date="2020-06-03T15:33:00Z">
          <w:r w:rsidR="0057580A" w:rsidDel="001D28A9">
            <w:delText>, luku 2.1</w:delText>
          </w:r>
        </w:del>
      </w:ins>
      <w:ins w:id="314" w:author="Timo Kaskinen" w:date="2020-02-13T16:00:00Z">
        <w:del w:id="315" w:author="Eklund Marjut" w:date="2020-06-03T15:33:00Z">
          <w:r w:rsidR="00170299" w:rsidDel="001D28A9">
            <w:delText>])</w:delText>
          </w:r>
        </w:del>
      </w:ins>
      <w:ins w:id="316" w:author="Katariina Lassila" w:date="2020-02-07T12:43:00Z">
        <w:del w:id="317" w:author="Eklund Marjut" w:date="2020-06-03T15:33:00Z">
          <w:r w:rsidR="00ED3428" w:rsidDel="001D28A9">
            <w:delText xml:space="preserve">. </w:delText>
          </w:r>
        </w:del>
      </w:ins>
    </w:p>
    <w:p w14:paraId="28412267" w14:textId="732B43BE" w:rsidR="005E0F0B" w:rsidRDefault="005E0F0B" w:rsidP="00D41770">
      <w:pPr>
        <w:pStyle w:val="Snt2"/>
      </w:pPr>
    </w:p>
    <w:p w14:paraId="65D18F8D" w14:textId="77777777" w:rsidR="005E0F0B" w:rsidRDefault="005E0F0B" w:rsidP="00AC4E00">
      <w:pPr>
        <w:pStyle w:val="Snt1"/>
      </w:pPr>
      <w:r>
        <w:t xml:space="preserve">4. PAKOLLINEN yksi </w:t>
      </w:r>
      <w:r w:rsidRPr="0080598B">
        <w:t>[1..1]</w:t>
      </w:r>
      <w:r>
        <w:t xml:space="preserve"> subject</w:t>
      </w:r>
    </w:p>
    <w:p w14:paraId="6CD65890" w14:textId="77777777" w:rsidR="00585FAE" w:rsidRDefault="00585FAE" w:rsidP="00585FAE">
      <w:pPr>
        <w:pStyle w:val="Snt2"/>
        <w:rPr>
          <w:ins w:id="318" w:author="Tuomainen Mika" w:date="2020-06-10T14:41:00Z"/>
          <w:b/>
        </w:rPr>
      </w:pPr>
    </w:p>
    <w:p w14:paraId="3A177CE2" w14:textId="1C838E8D" w:rsidR="00585FAE" w:rsidRDefault="00585FAE" w:rsidP="00585FAE">
      <w:pPr>
        <w:pStyle w:val="Snt2"/>
        <w:rPr>
          <w:ins w:id="319" w:author="Tuomainen Mika" w:date="2020-06-10T14:41:00Z"/>
        </w:rPr>
      </w:pPr>
      <w:ins w:id="320" w:author="Tuomainen Mika" w:date="2020-06-10T14:41:00Z">
        <w:r w:rsidRPr="00627C17">
          <w:rPr>
            <w:b/>
          </w:rPr>
          <w:t xml:space="preserve">Toteutusohje: </w:t>
        </w:r>
        <w:r>
          <w:t xml:space="preserve">Näkymä-tason subject (potilaan tiedot) toteutetaan Kertomus ja lomakkeet määrittelyn [5] mukaisesti ja noudattaa sitä Kertomus ja lomakkeet määrittelyn versiota, joka löytyy samasta määrittelykokoelmasta kuin tämä CDA R2 määrittely. </w:t>
        </w:r>
      </w:ins>
    </w:p>
    <w:p w14:paraId="321EB508" w14:textId="77777777" w:rsidR="00585FAE" w:rsidRDefault="00585FAE" w:rsidP="00585FAE">
      <w:pPr>
        <w:pStyle w:val="Snt2"/>
        <w:rPr>
          <w:ins w:id="321" w:author="Tuomainen Mika" w:date="2020-06-10T14:41:00Z"/>
          <w:b/>
        </w:rPr>
      </w:pPr>
      <w:ins w:id="322" w:author="Tuomainen Mika" w:date="2020-06-10T14:41:00Z">
        <w:r>
          <w:rPr>
            <w:b/>
          </w:rPr>
          <w:tab/>
        </w:r>
      </w:ins>
    </w:p>
    <w:p w14:paraId="5F13BFF5" w14:textId="77777777" w:rsidR="00585FAE" w:rsidRDefault="00585FAE" w:rsidP="00585FAE">
      <w:pPr>
        <w:pStyle w:val="Snt2"/>
        <w:ind w:firstLine="0"/>
        <w:rPr>
          <w:ins w:id="323" w:author="Tuomainen Mika" w:date="2020-06-10T14:41:00Z"/>
        </w:rPr>
      </w:pPr>
      <w:ins w:id="324" w:author="Tuomainen Mika" w:date="2020-06-10T14:41:00Z">
        <w:r>
          <w:rPr>
            <w:rStyle w:val="Kommentinviite"/>
          </w:rPr>
          <w:t>Liitteessä 1 on aiemmin tässä määrittelyssä ollut tarkempi rakennekuvaus, joka on korvattu yllä olevalla viittaukselle Kertomus ja lomakkeet toteutusohjeeseen.</w:t>
        </w:r>
      </w:ins>
    </w:p>
    <w:p w14:paraId="337CEEAA" w14:textId="3A2AC525" w:rsidR="005E0F0B" w:rsidDel="00585FAE" w:rsidRDefault="005E0F0B" w:rsidP="00AC4E00">
      <w:pPr>
        <w:pStyle w:val="Snt2"/>
        <w:rPr>
          <w:del w:id="325" w:author="Tuomainen Mika" w:date="2020-06-10T14:41:00Z"/>
        </w:rPr>
      </w:pPr>
      <w:del w:id="326" w:author="Tuomainen Mika" w:date="2020-06-10T14:41:00Z">
        <w:r w:rsidRPr="00C659FC" w:rsidDel="00585FAE">
          <w:delText>a. PAKOLLINEN yksi [1..1] @typeCode="</w:delText>
        </w:r>
        <w:r w:rsidDel="00585FAE">
          <w:delText>SBJ</w:delText>
        </w:r>
        <w:r w:rsidRPr="00C659FC" w:rsidDel="00585FAE">
          <w:delText>"</w:delText>
        </w:r>
      </w:del>
    </w:p>
    <w:p w14:paraId="5ADCAC73" w14:textId="60ACEE23" w:rsidR="005E0F0B" w:rsidDel="00585FAE" w:rsidRDefault="005E0F0B" w:rsidP="00AC4E00">
      <w:pPr>
        <w:pStyle w:val="Snt2"/>
        <w:rPr>
          <w:del w:id="327" w:author="Tuomainen Mika" w:date="2020-06-10T14:41:00Z"/>
        </w:rPr>
      </w:pPr>
      <w:del w:id="328" w:author="Tuomainen Mika" w:date="2020-06-10T14:41:00Z">
        <w:r w:rsidDel="00585FAE">
          <w:delText xml:space="preserve">b. PAKOLLINEN yksi </w:delText>
        </w:r>
        <w:r w:rsidRPr="00C659FC" w:rsidDel="00585FAE">
          <w:delText>[1..1]</w:delText>
        </w:r>
        <w:r w:rsidDel="00585FAE">
          <w:delText xml:space="preserve"> relatedSubject</w:delText>
        </w:r>
      </w:del>
    </w:p>
    <w:p w14:paraId="5ED0968F" w14:textId="5E6E14EB" w:rsidR="005E0F0B" w:rsidDel="00585FAE" w:rsidRDefault="005E0F0B" w:rsidP="00AC4E00">
      <w:pPr>
        <w:pStyle w:val="Snt3"/>
        <w:rPr>
          <w:del w:id="329" w:author="Tuomainen Mika" w:date="2020-06-10T14:41:00Z"/>
        </w:rPr>
      </w:pPr>
      <w:del w:id="330" w:author="Tuomainen Mika" w:date="2020-06-10T14:41:00Z">
        <w:r w:rsidDel="00585FAE">
          <w:delText xml:space="preserve">a. PAKOLLINEN yksi </w:delText>
        </w:r>
        <w:r w:rsidRPr="00C659FC" w:rsidDel="00585FAE">
          <w:delText>[1..1]</w:delText>
        </w:r>
        <w:r w:rsidDel="00585FAE">
          <w:delText xml:space="preserve"> @</w:delText>
        </w:r>
        <w:r w:rsidRPr="00C659FC" w:rsidDel="00585FAE">
          <w:delText>classCode="PAT"</w:delText>
        </w:r>
      </w:del>
    </w:p>
    <w:p w14:paraId="032CE38A" w14:textId="32E1FBF9" w:rsidR="005E0F0B" w:rsidDel="00585FAE" w:rsidRDefault="005E0F0B" w:rsidP="00AC4E00">
      <w:pPr>
        <w:pStyle w:val="Snt3"/>
        <w:rPr>
          <w:del w:id="331" w:author="Tuomainen Mika" w:date="2020-06-10T14:41:00Z"/>
        </w:rPr>
      </w:pPr>
      <w:del w:id="332" w:author="Tuomainen Mika" w:date="2020-06-10T14:41:00Z">
        <w:r w:rsidDel="00585FAE">
          <w:delText xml:space="preserve">b. PAKOLLINEN yksi </w:delText>
        </w:r>
        <w:r w:rsidRPr="00C659FC" w:rsidDel="00585FAE">
          <w:delText>[1</w:delText>
        </w:r>
        <w:r w:rsidR="000C3F30" w:rsidRPr="00C659FC" w:rsidDel="00585FAE">
          <w:delText>..</w:delText>
        </w:r>
        <w:r w:rsidR="000C3F30" w:rsidDel="00585FAE">
          <w:delText>1</w:delText>
        </w:r>
        <w:r w:rsidR="000C3F30" w:rsidRPr="00C659FC" w:rsidDel="00585FAE">
          <w:delText>]</w:delText>
        </w:r>
        <w:r w:rsidR="000C3F30" w:rsidDel="00585FAE">
          <w:delText xml:space="preserve"> </w:delText>
        </w:r>
        <w:r w:rsidDel="00585FAE">
          <w:delText>code/@code=”potilaan yksilöivä tunniste”</w:delText>
        </w:r>
        <w:r w:rsidR="00E50CFB" w:rsidDel="00585FAE">
          <w:delText xml:space="preserve"> </w:delText>
        </w:r>
        <w:r w:rsidR="000B14D2" w:rsidDel="00585FAE">
          <w:delText>(codeSystem</w:delText>
        </w:r>
        <w:r w:rsidR="00E50CFB" w:rsidDel="00585FAE">
          <w:delText xml:space="preserve">: </w:delText>
        </w:r>
        <w:r w:rsidRPr="003365C5" w:rsidDel="00585FAE">
          <w:delText>1.2.246.21</w:delText>
        </w:r>
        <w:r w:rsidDel="00585FAE">
          <w:delText xml:space="preserve"> </w:delText>
        </w:r>
        <w:r w:rsidR="00D41770" w:rsidDel="00585FAE">
          <w:delText>kun tunniste on virallinen henkilötunnus TAI codeSystem</w:delText>
        </w:r>
        <w:r w:rsidR="00D41770" w:rsidRPr="003365C5" w:rsidDel="00585FAE">
          <w:delText>="</w:delText>
        </w:r>
        <w:r w:rsidR="00D41770" w:rsidDel="00585FAE">
          <w:delText>organisaation juuri</w:delText>
        </w:r>
        <w:r w:rsidR="00D41770" w:rsidRPr="003365C5" w:rsidDel="00585FAE">
          <w:delText>"</w:delText>
        </w:r>
        <w:r w:rsidR="00D41770" w:rsidDel="00585FAE">
          <w:delText xml:space="preserve"> kun tunniste on tilapäinen yksilöintitunnus)</w:delText>
        </w:r>
      </w:del>
    </w:p>
    <w:p w14:paraId="6C21D4B6" w14:textId="28B2B76A" w:rsidR="005E0F0B" w:rsidDel="00585FAE" w:rsidRDefault="005E0F0B" w:rsidP="00AC4E00">
      <w:pPr>
        <w:pStyle w:val="Snt3"/>
        <w:rPr>
          <w:del w:id="333" w:author="Tuomainen Mika" w:date="2020-06-10T14:41:00Z"/>
        </w:rPr>
      </w:pPr>
      <w:del w:id="334" w:author="Tuomainen Mika" w:date="2020-06-10T14:41:00Z">
        <w:r w:rsidDel="00585FAE">
          <w:delText xml:space="preserve">c. PAKOLLINEN yksi </w:delText>
        </w:r>
        <w:r w:rsidRPr="0080598B" w:rsidDel="00585FAE">
          <w:delText>[1..1]</w:delText>
        </w:r>
        <w:r w:rsidDel="00585FAE">
          <w:delText xml:space="preserve"> subject</w:delText>
        </w:r>
      </w:del>
    </w:p>
    <w:p w14:paraId="68EA3112" w14:textId="2AE3B97F" w:rsidR="005E0F0B" w:rsidDel="00585FAE" w:rsidRDefault="005E0F0B" w:rsidP="00AC4E00">
      <w:pPr>
        <w:pStyle w:val="Snt4"/>
        <w:rPr>
          <w:del w:id="335" w:author="Tuomainen Mika" w:date="2020-06-10T14:41:00Z"/>
        </w:rPr>
      </w:pPr>
      <w:del w:id="336" w:author="Tuomainen Mika" w:date="2020-06-10T14:41:00Z">
        <w:r w:rsidDel="00585FAE">
          <w:delText xml:space="preserve">a. PAKOLLINEN yksi </w:delText>
        </w:r>
        <w:r w:rsidRPr="00C659FC" w:rsidDel="00585FAE">
          <w:delText>[1..1]</w:delText>
        </w:r>
        <w:r w:rsidDel="00585FAE">
          <w:delText xml:space="preserve"> @</w:delText>
        </w:r>
        <w:r w:rsidRPr="00C659FC" w:rsidDel="00585FAE">
          <w:delText>classCode="P</w:delText>
        </w:r>
        <w:r w:rsidDel="00585FAE">
          <w:delText>SN</w:delText>
        </w:r>
        <w:r w:rsidRPr="00C659FC" w:rsidDel="00585FAE">
          <w:delText>"</w:delText>
        </w:r>
      </w:del>
    </w:p>
    <w:p w14:paraId="14996446" w14:textId="64DAD482" w:rsidR="005E0F0B" w:rsidRPr="00C659FC" w:rsidDel="00585FAE" w:rsidRDefault="0072747D" w:rsidP="00AC4E00">
      <w:pPr>
        <w:pStyle w:val="Snt4"/>
        <w:rPr>
          <w:del w:id="337" w:author="Tuomainen Mika" w:date="2020-06-10T14:41:00Z"/>
        </w:rPr>
      </w:pPr>
      <w:del w:id="338" w:author="Tuomainen Mika" w:date="2020-06-10T14:41:00Z">
        <w:r w:rsidDel="00585FAE">
          <w:delText>b. PAKOLLINEN yksi [1..1] name</w:delText>
        </w:r>
        <w:r w:rsidR="00AC4E00" w:rsidDel="00585FAE">
          <w:delText xml:space="preserve">, </w:delText>
        </w:r>
        <w:r w:rsidR="00AD436F" w:rsidDel="00585FAE">
          <w:delText>arvo annetaan PN-tietotyypillä. K</w:delText>
        </w:r>
        <w:r w:rsidR="005E0F0B" w:rsidDel="00585FAE">
          <w:delText>s. HL7 Finland tietotyyppiopas nimen esittäminen [</w:delText>
        </w:r>
        <w:r w:rsidR="00EB4ED6" w:rsidDel="00585FAE">
          <w:delText xml:space="preserve">6, luku </w:delText>
        </w:r>
        <w:r w:rsidR="00AD436F" w:rsidDel="00585FAE">
          <w:delText>2.3</w:delText>
        </w:r>
        <w:r w:rsidR="005E0F0B" w:rsidDel="00585FAE">
          <w:delText>]</w:delText>
        </w:r>
      </w:del>
    </w:p>
    <w:p w14:paraId="5BA89131" w14:textId="77777777" w:rsidR="005E0F0B" w:rsidRPr="00C659FC" w:rsidRDefault="005E0F0B" w:rsidP="005E0F0B"/>
    <w:p w14:paraId="0D78051A" w14:textId="2656233F" w:rsidR="005E0F0B" w:rsidDel="00585FAE" w:rsidRDefault="00585FAE" w:rsidP="00AC4E00">
      <w:pPr>
        <w:pStyle w:val="Snt1"/>
        <w:rPr>
          <w:del w:id="339" w:author="Tuomainen Mika" w:date="2020-06-10T14:38:00Z"/>
        </w:rPr>
      </w:pPr>
      <w:ins w:id="340" w:author="Tuomainen Mika" w:date="2020-06-10T14:38:00Z">
        <w:r w:rsidRPr="00585FAE">
          <w:t>5. PAKOLLINEN yksi tai useampi [1..*] author - merkinnän tekijään liittyvät tiedot</w:t>
        </w:r>
        <w:r w:rsidRPr="00585FAE" w:rsidDel="00585FAE">
          <w:t xml:space="preserve"> </w:t>
        </w:r>
      </w:ins>
      <w:del w:id="341" w:author="Tuomainen Mika" w:date="2020-06-10T14:38:00Z">
        <w:r w:rsidR="001D3997" w:rsidDel="00585FAE">
          <w:delText>5</w:delText>
        </w:r>
        <w:r w:rsidR="005E0F0B" w:rsidDel="00585FAE">
          <w:delText>. PAKOLLINEN yksi tai useampi</w:delText>
        </w:r>
        <w:r w:rsidR="00570E97" w:rsidDel="00585FAE">
          <w:delText xml:space="preserve"> </w:delText>
        </w:r>
        <w:r w:rsidR="005E0F0B" w:rsidRPr="0080598B" w:rsidDel="00585FAE">
          <w:delText>[1..</w:delText>
        </w:r>
        <w:r w:rsidR="005E0F0B" w:rsidDel="00585FAE">
          <w:delText>*</w:delText>
        </w:r>
        <w:r w:rsidR="005E0F0B" w:rsidRPr="0080598B" w:rsidDel="00585FAE">
          <w:delText>]</w:delText>
        </w:r>
        <w:r w:rsidR="005E0F0B" w:rsidDel="00585FAE">
          <w:delText xml:space="preserve"> author</w:delText>
        </w:r>
      </w:del>
      <w:ins w:id="342" w:author="Eklund Marjut" w:date="2020-06-03T15:41:00Z">
        <w:del w:id="343" w:author="Tuomainen Mika" w:date="2020-06-10T14:38:00Z">
          <w:r w:rsidR="000539C2" w:rsidDel="00585FAE">
            <w:delText xml:space="preserve"> –merkinnän tekijä</w:delText>
          </w:r>
        </w:del>
      </w:ins>
      <w:del w:id="344" w:author="Eklund Marjut" w:date="2020-06-03T15:41:00Z">
        <w:r w:rsidR="00AC4E00" w:rsidDel="000539C2">
          <w:delText xml:space="preserve">, </w:delText>
        </w:r>
      </w:del>
      <w:r w:rsidR="00C3415A">
        <w:br/>
      </w:r>
      <w:bookmarkStart w:id="345" w:name="_Hlk31970442"/>
      <w:del w:id="346" w:author="Eklund Marjut" w:date="2020-06-03T15:41:00Z">
        <w:r w:rsidR="005E0F0B" w:rsidDel="000539C2">
          <w:delText>Merkinnän tekoon osallistuneiden ammattilaisten tiedot (rooli, palveluyksikkö, nimi, aika),</w:delText>
        </w:r>
        <w:r w:rsidR="00570E97" w:rsidDel="000539C2">
          <w:delText xml:space="preserve"> </w:delText>
        </w:r>
        <w:r w:rsidR="005E0F0B" w:rsidDel="000539C2">
          <w:delText>ks. Kanta Potilastiedon arkiston Kertomus ja lomakkeet [</w:delText>
        </w:r>
        <w:r w:rsidR="00A70C31" w:rsidDel="000539C2">
          <w:delText>5</w:delText>
        </w:r>
        <w:r w:rsidR="005E0F0B" w:rsidDel="000539C2">
          <w:delText>, luku 2.1].</w:delText>
        </w:r>
      </w:del>
      <w:bookmarkEnd w:id="345"/>
      <w:ins w:id="347" w:author="Eklund Marjut" w:date="2020-06-03T15:41:00Z">
        <w:del w:id="348" w:author="Tuomainen Mika" w:date="2020-06-10T14:38:00Z">
          <w:r w:rsidR="000539C2" w:rsidDel="00585FAE">
            <w:delText xml:space="preserve"> </w:delText>
          </w:r>
        </w:del>
      </w:ins>
    </w:p>
    <w:p w14:paraId="2B265391" w14:textId="77777777" w:rsidR="007B3623" w:rsidRDefault="007B3623" w:rsidP="00585FAE">
      <w:pPr>
        <w:pStyle w:val="Snt1"/>
      </w:pPr>
    </w:p>
    <w:p w14:paraId="6C59FFC0" w14:textId="7A06D0B9" w:rsidR="00585FAE" w:rsidRDefault="000539C2" w:rsidP="00585FAE">
      <w:pPr>
        <w:pStyle w:val="Kommentinteksti"/>
        <w:ind w:left="1134" w:hanging="567"/>
        <w:rPr>
          <w:ins w:id="349" w:author="Tuomainen Mika" w:date="2020-06-10T14:41:00Z"/>
          <w:sz w:val="22"/>
          <w:szCs w:val="22"/>
        </w:rPr>
      </w:pPr>
      <w:ins w:id="350" w:author="Eklund Marjut" w:date="2020-06-03T15:42:00Z">
        <w:r w:rsidRPr="00115BEF">
          <w:rPr>
            <w:b/>
            <w:sz w:val="22"/>
            <w:szCs w:val="22"/>
          </w:rPr>
          <w:t>Toteutusohje:</w:t>
        </w:r>
        <w:r>
          <w:rPr>
            <w:b/>
            <w:sz w:val="22"/>
            <w:szCs w:val="22"/>
          </w:rPr>
          <w:t xml:space="preserve"> </w:t>
        </w:r>
      </w:ins>
      <w:ins w:id="351" w:author="Tuomainen Mika" w:date="2020-06-10T14:41:00Z">
        <w:r w:rsidR="00585FAE">
          <w:rPr>
            <w:sz w:val="22"/>
            <w:szCs w:val="22"/>
          </w:rPr>
          <w:t>Näkymä-tason author (m</w:t>
        </w:r>
        <w:r w:rsidR="00585FAE" w:rsidRPr="00115BEF">
          <w:rPr>
            <w:sz w:val="22"/>
            <w:szCs w:val="22"/>
          </w:rPr>
          <w:t>erkinnän tekijä</w:t>
        </w:r>
        <w:r w:rsidR="00585FAE">
          <w:rPr>
            <w:sz w:val="22"/>
            <w:szCs w:val="22"/>
          </w:rPr>
          <w:t>än liittyvät</w:t>
        </w:r>
        <w:r w:rsidR="00585FAE" w:rsidRPr="00115BEF">
          <w:rPr>
            <w:sz w:val="22"/>
            <w:szCs w:val="22"/>
          </w:rPr>
          <w:t xml:space="preserve"> tiedot</w:t>
        </w:r>
        <w:r w:rsidR="00585FAE">
          <w:rPr>
            <w:sz w:val="22"/>
            <w:szCs w:val="22"/>
          </w:rPr>
          <w:t>)</w:t>
        </w:r>
      </w:ins>
      <w:ins w:id="352" w:author="Tuomainen Mika" w:date="2020-06-10T14:58:00Z">
        <w:r w:rsidR="00A304FC">
          <w:rPr>
            <w:sz w:val="22"/>
            <w:szCs w:val="22"/>
          </w:rPr>
          <w:t xml:space="preserve"> toteutetaan</w:t>
        </w:r>
      </w:ins>
      <w:ins w:id="353" w:author="Tuomainen Mika" w:date="2020-06-10T14:41:00Z">
        <w:r w:rsidR="00585FAE" w:rsidRPr="00115BEF">
          <w:rPr>
            <w:sz w:val="22"/>
            <w:szCs w:val="22"/>
          </w:rPr>
          <w:t xml:space="preserve"> </w:t>
        </w:r>
        <w:r w:rsidR="00585FAE" w:rsidRPr="00421736">
          <w:rPr>
            <w:sz w:val="22"/>
            <w:szCs w:val="22"/>
          </w:rPr>
          <w:t>Kertomus ja lomak</w:t>
        </w:r>
        <w:r w:rsidR="00585FAE">
          <w:rPr>
            <w:sz w:val="22"/>
            <w:szCs w:val="22"/>
          </w:rPr>
          <w:t>keet määrittelyn [5</w:t>
        </w:r>
        <w:r w:rsidR="00585FAE" w:rsidRPr="00421736">
          <w:rPr>
            <w:sz w:val="22"/>
            <w:szCs w:val="22"/>
          </w:rPr>
          <w:t>] mukaisesti ja noudattaa sitä Kertomus ja lomakkeet määrittelyn versiota, jok</w:t>
        </w:r>
        <w:r w:rsidR="00585FAE">
          <w:rPr>
            <w:sz w:val="22"/>
            <w:szCs w:val="22"/>
          </w:rPr>
          <w:t>a löytyy samasta määrittelykoko</w:t>
        </w:r>
        <w:r w:rsidR="00585FAE" w:rsidRPr="00421736">
          <w:rPr>
            <w:sz w:val="22"/>
            <w:szCs w:val="22"/>
          </w:rPr>
          <w:t>emasta kuin tämä CDA R2 määrittely.</w:t>
        </w:r>
      </w:ins>
    </w:p>
    <w:p w14:paraId="7E877CFC" w14:textId="763E3118" w:rsidR="000539C2" w:rsidDel="00585FAE" w:rsidRDefault="00585FAE" w:rsidP="00585FAE">
      <w:pPr>
        <w:pStyle w:val="Snt2"/>
        <w:ind w:firstLine="0"/>
        <w:rPr>
          <w:ins w:id="354" w:author="Eklund Marjut" w:date="2020-06-03T15:42:00Z"/>
          <w:del w:id="355" w:author="Tuomainen Mika" w:date="2020-06-10T14:38:00Z"/>
        </w:rPr>
      </w:pPr>
      <w:ins w:id="356" w:author="Tuomainen Mika" w:date="2020-06-10T14:41:00Z">
        <w:r>
          <w:rPr>
            <w:rStyle w:val="Kommentinviite"/>
          </w:rPr>
          <w:t>Liitteessä 1 on aiemmin tässä määrittelyssä ollut tarkempi rakennekuvaus, joka on korvattu yllä olevalla viittaukselle Kertomus ja lomakkeet toteutusohjeeseen.</w:t>
        </w:r>
      </w:ins>
      <w:ins w:id="357" w:author="Eklund Marjut" w:date="2020-06-03T15:42:00Z">
        <w:del w:id="358" w:author="Tuomainen Mika" w:date="2020-06-10T14:38:00Z">
          <w:r w:rsidR="000539C2" w:rsidRPr="00115BEF" w:rsidDel="00585FAE">
            <w:delText>Merkinnän tekijä tiedot noudattavat sitä Kertomus ja lomakkeet määrittelyn</w:delText>
          </w:r>
          <w:r w:rsidR="000539C2" w:rsidDel="00585FAE">
            <w:delText xml:space="preserve"> [4]</w:delText>
          </w:r>
          <w:r w:rsidR="000539C2" w:rsidRPr="00115BEF" w:rsidDel="00585FAE">
            <w:delText xml:space="preserve"> versiota, joka löytyy samasta määrittelykokoelmasta kuin tämä CDA R2 määrittely.</w:delText>
          </w:r>
        </w:del>
      </w:ins>
    </w:p>
    <w:p w14:paraId="15C0D93E" w14:textId="729AD2EF" w:rsidR="005629FF" w:rsidRPr="00B427B4" w:rsidDel="00585FAE" w:rsidRDefault="005629FF" w:rsidP="00585FAE">
      <w:pPr>
        <w:pStyle w:val="Snt2"/>
        <w:ind w:firstLine="0"/>
        <w:rPr>
          <w:ins w:id="359" w:author="Timo Kaskinen" w:date="2020-02-13T16:06:00Z"/>
          <w:del w:id="360" w:author="Tuomainen Mika" w:date="2020-06-10T14:38:00Z"/>
          <w:bCs/>
        </w:rPr>
      </w:pPr>
      <w:del w:id="361" w:author="Tuomainen Mika" w:date="2020-06-10T14:38:00Z">
        <w:r w:rsidRPr="006313C4" w:rsidDel="00585FAE">
          <w:rPr>
            <w:b/>
          </w:rPr>
          <w:delText>Toteutusohje:</w:delText>
        </w:r>
        <w:r w:rsidDel="00585FAE">
          <w:rPr>
            <w:b/>
          </w:rPr>
          <w:delText xml:space="preserve"> </w:delText>
        </w:r>
      </w:del>
      <w:ins w:id="362" w:author="Timo Kaskinen" w:date="2020-02-13T16:06:00Z">
        <w:del w:id="363" w:author="Tuomainen Mika" w:date="2020-06-10T14:38:00Z">
          <w:r w:rsidR="00B427B4" w:rsidDel="00585FAE">
            <w:rPr>
              <w:bCs/>
            </w:rPr>
            <w:delText xml:space="preserve">Author-rakennetta toistetaan tarvittava määrä </w:delText>
          </w:r>
        </w:del>
      </w:ins>
      <w:ins w:id="364" w:author="Timo Kaskinen" w:date="2020-02-13T16:14:00Z">
        <w:del w:id="365" w:author="Tuomainen Mika" w:date="2020-06-10T14:38:00Z">
          <w:r w:rsidR="001864A0" w:rsidDel="00585FAE">
            <w:rPr>
              <w:bCs/>
            </w:rPr>
            <w:delText>merkinnän tekijän</w:delText>
          </w:r>
        </w:del>
      </w:ins>
      <w:ins w:id="366" w:author="Timo Kaskinen" w:date="2020-02-13T16:15:00Z">
        <w:del w:id="367" w:author="Tuomainen Mika" w:date="2020-06-10T14:38:00Z">
          <w:r w:rsidR="001B02D7" w:rsidDel="00585FAE">
            <w:rPr>
              <w:bCs/>
            </w:rPr>
            <w:delText xml:space="preserve"> (MER tai OHJ)</w:delText>
          </w:r>
        </w:del>
      </w:ins>
      <w:ins w:id="368" w:author="Timo Kaskinen" w:date="2020-02-13T16:14:00Z">
        <w:del w:id="369" w:author="Tuomainen Mika" w:date="2020-06-10T14:38:00Z">
          <w:r w:rsidR="001864A0" w:rsidDel="00585FAE">
            <w:rPr>
              <w:bCs/>
            </w:rPr>
            <w:delText xml:space="preserve"> ja muiden </w:delText>
          </w:r>
        </w:del>
      </w:ins>
      <w:ins w:id="370" w:author="Timo Kaskinen" w:date="2020-02-13T16:06:00Z">
        <w:del w:id="371" w:author="Tuomainen Mika" w:date="2020-06-10T14:38:00Z">
          <w:r w:rsidR="00B427B4" w:rsidDel="00585FAE">
            <w:rPr>
              <w:bCs/>
            </w:rPr>
            <w:delText>merkinnän</w:delText>
          </w:r>
        </w:del>
      </w:ins>
      <w:ins w:id="372" w:author="Timo Kaskinen" w:date="2020-02-13T16:07:00Z">
        <w:del w:id="373" w:author="Tuomainen Mika" w:date="2020-06-10T14:38:00Z">
          <w:r w:rsidR="00B427B4" w:rsidDel="00585FAE">
            <w:rPr>
              <w:bCs/>
            </w:rPr>
            <w:delText xml:space="preserve"> tekoon osallistune</w:delText>
          </w:r>
        </w:del>
      </w:ins>
      <w:ins w:id="374" w:author="Timo Kaskinen" w:date="2020-02-13T16:14:00Z">
        <w:del w:id="375" w:author="Tuomainen Mika" w:date="2020-06-10T14:38:00Z">
          <w:r w:rsidR="001864A0" w:rsidDel="00585FAE">
            <w:rPr>
              <w:bCs/>
            </w:rPr>
            <w:delText>iden</w:delText>
          </w:r>
        </w:del>
      </w:ins>
      <w:ins w:id="376" w:author="Timo Kaskinen" w:date="2020-02-13T16:07:00Z">
        <w:del w:id="377" w:author="Tuomainen Mika" w:date="2020-06-10T14:38:00Z">
          <w:r w:rsidR="00B427B4" w:rsidDel="00585FAE">
            <w:rPr>
              <w:bCs/>
            </w:rPr>
            <w:delText xml:space="preserve"> ammattihenkilö</w:delText>
          </w:r>
        </w:del>
      </w:ins>
      <w:ins w:id="378" w:author="Timo Kaskinen" w:date="2020-02-13T16:14:00Z">
        <w:del w:id="379" w:author="Tuomainen Mika" w:date="2020-06-10T14:38:00Z">
          <w:r w:rsidR="001B02D7" w:rsidDel="00585FAE">
            <w:rPr>
              <w:bCs/>
            </w:rPr>
            <w:delText>iden</w:delText>
          </w:r>
        </w:del>
      </w:ins>
      <w:ins w:id="380" w:author="Timo Kaskinen" w:date="2020-02-13T16:07:00Z">
        <w:del w:id="381" w:author="Tuomainen Mika" w:date="2020-06-10T14:38:00Z">
          <w:r w:rsidR="00B427B4" w:rsidDel="00585FAE">
            <w:rPr>
              <w:bCs/>
            </w:rPr>
            <w:delText xml:space="preserve"> ja h</w:delText>
          </w:r>
        </w:del>
      </w:ins>
      <w:ins w:id="382" w:author="Timo Kaskinen" w:date="2020-02-13T16:13:00Z">
        <w:del w:id="383" w:author="Tuomainen Mika" w:date="2020-06-10T14:38:00Z">
          <w:r w:rsidR="00BE4B78" w:rsidDel="00585FAE">
            <w:rPr>
              <w:bCs/>
            </w:rPr>
            <w:delText>eidän</w:delText>
          </w:r>
        </w:del>
      </w:ins>
      <w:ins w:id="384" w:author="Timo Kaskinen" w:date="2020-02-13T16:07:00Z">
        <w:del w:id="385" w:author="Tuomainen Mika" w:date="2020-06-10T14:38:00Z">
          <w:r w:rsidR="00B427B4" w:rsidDel="00585FAE">
            <w:rPr>
              <w:bCs/>
            </w:rPr>
            <w:delText xml:space="preserve"> roo</w:delText>
          </w:r>
          <w:r w:rsidR="0010213F" w:rsidDel="00585FAE">
            <w:rPr>
              <w:bCs/>
            </w:rPr>
            <w:delText>li</w:delText>
          </w:r>
        </w:del>
      </w:ins>
      <w:ins w:id="386" w:author="Timo Kaskinen" w:date="2020-02-13T16:14:00Z">
        <w:del w:id="387" w:author="Tuomainen Mika" w:date="2020-06-10T14:38:00Z">
          <w:r w:rsidR="001B02D7" w:rsidDel="00585FAE">
            <w:rPr>
              <w:bCs/>
            </w:rPr>
            <w:delText>e</w:delText>
          </w:r>
        </w:del>
      </w:ins>
      <w:ins w:id="388" w:author="Timo Kaskinen" w:date="2020-02-13T16:07:00Z">
        <w:del w:id="389" w:author="Tuomainen Mika" w:date="2020-06-10T14:38:00Z">
          <w:r w:rsidR="0010213F" w:rsidDel="00585FAE">
            <w:rPr>
              <w:bCs/>
            </w:rPr>
            <w:delText>nsa osalta</w:delText>
          </w:r>
        </w:del>
      </w:ins>
      <w:ins w:id="390" w:author="Timo Kaskinen" w:date="2020-02-13T16:15:00Z">
        <w:del w:id="391" w:author="Tuomainen Mika" w:date="2020-06-10T14:38:00Z">
          <w:r w:rsidR="00744C9F" w:rsidDel="00585FAE">
            <w:rPr>
              <w:bCs/>
            </w:rPr>
            <w:delText xml:space="preserve"> (esimerkiksi KIR, HYV, SAN</w:delText>
          </w:r>
        </w:del>
      </w:ins>
      <w:ins w:id="392" w:author="Timo Kaskinen" w:date="2020-02-13T16:17:00Z">
        <w:del w:id="393" w:author="Tuomainen Mika" w:date="2020-06-10T14:38:00Z">
          <w:r w:rsidR="0025173C" w:rsidDel="00585FAE">
            <w:rPr>
              <w:bCs/>
            </w:rPr>
            <w:delText>KIR</w:delText>
          </w:r>
        </w:del>
      </w:ins>
      <w:ins w:id="394" w:author="Timo Kaskinen" w:date="2020-03-15T22:42:00Z">
        <w:del w:id="395" w:author="Tuomainen Mika" w:date="2020-06-10T14:38:00Z">
          <w:r w:rsidR="00AF4817" w:rsidDel="00585FAE">
            <w:rPr>
              <w:bCs/>
            </w:rPr>
            <w:delText>, KOR</w:delText>
          </w:r>
        </w:del>
      </w:ins>
      <w:ins w:id="396" w:author="Timo Kaskinen" w:date="2020-02-13T16:17:00Z">
        <w:del w:id="397" w:author="Tuomainen Mika" w:date="2020-06-10T14:38:00Z">
          <w:r w:rsidR="0025173C" w:rsidDel="00585FAE">
            <w:rPr>
              <w:bCs/>
            </w:rPr>
            <w:delText>)</w:delText>
          </w:r>
        </w:del>
      </w:ins>
      <w:ins w:id="398" w:author="Timo Kaskinen" w:date="2020-02-13T16:07:00Z">
        <w:del w:id="399" w:author="Tuomainen Mika" w:date="2020-06-10T14:38:00Z">
          <w:r w:rsidR="0010213F" w:rsidDel="00585FAE">
            <w:rPr>
              <w:bCs/>
            </w:rPr>
            <w:delText>.</w:delText>
          </w:r>
        </w:del>
      </w:ins>
    </w:p>
    <w:p w14:paraId="331C48BC" w14:textId="389AFCD5" w:rsidR="00B427B4" w:rsidDel="00585FAE" w:rsidRDefault="00B427B4" w:rsidP="00585FAE">
      <w:pPr>
        <w:pStyle w:val="Snt2"/>
        <w:ind w:firstLine="0"/>
        <w:rPr>
          <w:del w:id="400" w:author="Tuomainen Mika" w:date="2020-06-10T14:38:00Z"/>
        </w:rPr>
      </w:pPr>
    </w:p>
    <w:p w14:paraId="288F7928" w14:textId="42F7164C" w:rsidR="00362D75" w:rsidDel="00585FAE" w:rsidRDefault="00362D75" w:rsidP="00585FAE">
      <w:pPr>
        <w:pStyle w:val="Snt2"/>
        <w:ind w:firstLine="0"/>
        <w:rPr>
          <w:del w:id="401" w:author="Tuomainen Mika" w:date="2020-06-10T14:38:00Z"/>
        </w:rPr>
      </w:pPr>
      <w:del w:id="402" w:author="Tuomainen Mika" w:date="2020-06-10T14:38:00Z">
        <w:r w:rsidDel="00585FAE">
          <w:delText xml:space="preserve">a. PAKOLLINEN yksi </w:delText>
        </w:r>
        <w:r w:rsidRPr="0080598B" w:rsidDel="00585FAE">
          <w:delText>[1..1]</w:delText>
        </w:r>
        <w:r w:rsidDel="00585FAE">
          <w:delText xml:space="preserve"> functionCode/</w:delText>
        </w:r>
        <w:r w:rsidRPr="0082643A" w:rsidDel="00585FAE">
          <w:delText>@code</w:delText>
        </w:r>
        <w:r w:rsidDel="00585FAE">
          <w:delText xml:space="preserve"> (codeSystem</w:delText>
        </w:r>
        <w:r w:rsidRPr="0095153D" w:rsidDel="00585FAE">
          <w:delText xml:space="preserve">: </w:delText>
        </w:r>
        <w:r w:rsidRPr="00245CB8" w:rsidDel="00585FAE">
          <w:delText>1.2.246.537.5.40006.2003</w:delText>
        </w:r>
        <w:r w:rsidRPr="0095153D" w:rsidDel="00585FAE">
          <w:delText xml:space="preserve"> </w:delText>
        </w:r>
        <w:r w:rsidRPr="00245CB8" w:rsidDel="00585FAE">
          <w:delText>eArkisto - tekninen CDA R2 henkilötarkennin</w:delText>
        </w:r>
        <w:r w:rsidRPr="0095153D" w:rsidDel="00585FAE">
          <w:delText>)</w:delText>
        </w:r>
      </w:del>
    </w:p>
    <w:p w14:paraId="2327C0A2" w14:textId="159ED17A" w:rsidR="00362D75" w:rsidDel="00585FAE" w:rsidRDefault="00362D75" w:rsidP="00585FAE">
      <w:pPr>
        <w:pStyle w:val="Snt2"/>
        <w:ind w:firstLine="0"/>
        <w:rPr>
          <w:del w:id="403" w:author="Tuomainen Mika" w:date="2020-06-10T14:38:00Z"/>
        </w:rPr>
      </w:pPr>
      <w:del w:id="404" w:author="Tuomainen Mika" w:date="2020-06-10T14:38:00Z">
        <w:r w:rsidDel="00585FAE">
          <w:delText xml:space="preserve">b. PAKOLLINEN yksi </w:delText>
        </w:r>
        <w:r w:rsidRPr="0080598B" w:rsidDel="00585FAE">
          <w:delText>[1..1]</w:delText>
        </w:r>
        <w:r w:rsidDel="00585FAE">
          <w:delText xml:space="preserve"> time/@value Merkinnän tekoaika, arvo annetaan sekun</w:delText>
        </w:r>
        <w:r w:rsidR="00130C6F" w:rsidDel="00585FAE">
          <w:delText>t</w:delText>
        </w:r>
        <w:r w:rsidDel="00585FAE">
          <w:delText xml:space="preserve">in </w:delText>
        </w:r>
        <w:r w:rsidR="00130C6F" w:rsidDel="00585FAE">
          <w:delText xml:space="preserve">tai minuutin </w:delText>
        </w:r>
        <w:r w:rsidDel="00585FAE">
          <w:delText xml:space="preserve">tarkkuudella TS-tietotyypillä </w:delText>
        </w:r>
      </w:del>
    </w:p>
    <w:p w14:paraId="3E9245E0" w14:textId="08D6E79A" w:rsidR="00130C6F" w:rsidDel="00585FAE" w:rsidRDefault="00130C6F" w:rsidP="00585FAE">
      <w:pPr>
        <w:pStyle w:val="Snt2"/>
        <w:ind w:firstLine="0"/>
        <w:rPr>
          <w:del w:id="405" w:author="Tuomainen Mika" w:date="2020-06-10T14:38:00Z"/>
        </w:rPr>
      </w:pPr>
    </w:p>
    <w:p w14:paraId="6B342FF4" w14:textId="503AC0C3" w:rsidR="00130C6F" w:rsidRPr="00130C6F" w:rsidDel="00585FAE" w:rsidRDefault="00130C6F" w:rsidP="00585FAE">
      <w:pPr>
        <w:pStyle w:val="Snt2"/>
        <w:ind w:firstLine="0"/>
        <w:rPr>
          <w:del w:id="406" w:author="Tuomainen Mika" w:date="2020-06-10T14:38:00Z"/>
          <w:b/>
        </w:rPr>
      </w:pPr>
      <w:del w:id="407" w:author="Tuomainen Mika" w:date="2020-06-10T14:38:00Z">
        <w:r w:rsidRPr="00130C6F" w:rsidDel="00585FAE">
          <w:rPr>
            <w:b/>
          </w:rPr>
          <w:delText xml:space="preserve">Toteutusohje: </w:delText>
        </w:r>
        <w:r w:rsidDel="00585FAE">
          <w:rPr>
            <w:b/>
          </w:rPr>
          <w:delText>-</w:delText>
        </w:r>
        <w:r w:rsidRPr="00130C6F" w:rsidDel="00585FAE">
          <w:delText xml:space="preserve">MER roolissa </w:delText>
        </w:r>
        <w:r w:rsidDel="00585FAE">
          <w:delText xml:space="preserve">on </w:delText>
        </w:r>
        <w:r w:rsidRPr="00130C6F" w:rsidDel="00585FAE">
          <w:delText xml:space="preserve">mahdollistaa antaa </w:delText>
        </w:r>
        <w:r w:rsidDel="00585FAE">
          <w:delText xml:space="preserve">myös </w:delText>
        </w:r>
        <w:r w:rsidRPr="00130C6F" w:rsidDel="00585FAE">
          <w:delText>minuutin tarkkuus, ks K</w:delText>
        </w:r>
      </w:del>
      <w:ins w:id="408" w:author="Katariina Lassila" w:date="2020-02-06T12:31:00Z">
        <w:del w:id="409" w:author="Tuomainen Mika" w:date="2020-06-10T14:38:00Z">
          <w:r w:rsidR="00B26CA2" w:rsidDel="00585FAE">
            <w:delText>ertomus</w:delText>
          </w:r>
        </w:del>
      </w:ins>
      <w:ins w:id="410" w:author="Katariina Lassila" w:date="2020-02-06T12:32:00Z">
        <w:del w:id="411" w:author="Tuomainen Mika" w:date="2020-06-10T14:38:00Z">
          <w:r w:rsidR="0022208E" w:rsidDel="00585FAE">
            <w:delText xml:space="preserve"> </w:delText>
          </w:r>
        </w:del>
      </w:ins>
      <w:ins w:id="412" w:author="Katariina Lassila" w:date="2020-02-06T12:31:00Z">
        <w:del w:id="413" w:author="Tuomainen Mika" w:date="2020-06-10T14:38:00Z">
          <w:r w:rsidR="00B26CA2" w:rsidDel="00585FAE">
            <w:delText>ja</w:delText>
          </w:r>
        </w:del>
      </w:ins>
      <w:ins w:id="414" w:author="Katariina Lassila" w:date="2020-02-06T12:32:00Z">
        <w:del w:id="415" w:author="Tuomainen Mika" w:date="2020-06-10T14:38:00Z">
          <w:r w:rsidR="0022208E" w:rsidDel="00585FAE">
            <w:delText xml:space="preserve"> </w:delText>
          </w:r>
        </w:del>
      </w:ins>
      <w:ins w:id="416" w:author="Katariina Lassila" w:date="2020-02-06T12:31:00Z">
        <w:del w:id="417" w:author="Tuomainen Mika" w:date="2020-06-10T14:38:00Z">
          <w:r w:rsidR="00B26CA2" w:rsidDel="00585FAE">
            <w:delText>lomakkeet</w:delText>
          </w:r>
          <w:r w:rsidR="005B06AB" w:rsidDel="00585FAE">
            <w:delText xml:space="preserve"> [5, luku 2.5] </w:delText>
          </w:r>
        </w:del>
      </w:ins>
      <w:del w:id="418" w:author="Tuomainen Mika" w:date="2020-06-10T14:38:00Z">
        <w:r w:rsidRPr="00130C6F" w:rsidDel="00585FAE">
          <w:delText xml:space="preserve">&amp;L v5.11 kpl 2.5:” käyttäjän syöttämä aika (tilanteen mukainen tarkkuus ks. STM:n opas Potilasasiakirjojen laatiminen ja käsittely – Opas </w:delText>
        </w:r>
        <w:r w:rsidRPr="00130C6F" w:rsidDel="00585FAE">
          <w:lastRenderedPageBreak/>
          <w:delText>terveydenhuollolle, STM 2012) oletusaika on kirjausaika minuutin tarkkuudella TAI koneen antama aika sekuntin tarkkuudella”</w:delText>
        </w:r>
      </w:del>
    </w:p>
    <w:p w14:paraId="403FC33E" w14:textId="7901D320" w:rsidR="00130C6F" w:rsidDel="00585FAE" w:rsidRDefault="00130C6F" w:rsidP="00585FAE">
      <w:pPr>
        <w:pStyle w:val="Snt2"/>
        <w:ind w:firstLine="0"/>
        <w:rPr>
          <w:del w:id="419" w:author="Tuomainen Mika" w:date="2020-06-10T14:38:00Z"/>
        </w:rPr>
      </w:pPr>
    </w:p>
    <w:p w14:paraId="4715DD2B" w14:textId="4B1A5CF7" w:rsidR="00362D75" w:rsidRPr="005F4B6E" w:rsidDel="00585FAE" w:rsidRDefault="00362D75" w:rsidP="00585FAE">
      <w:pPr>
        <w:pStyle w:val="Snt2"/>
        <w:ind w:firstLine="0"/>
        <w:rPr>
          <w:del w:id="420" w:author="Tuomainen Mika" w:date="2020-06-10T14:38:00Z"/>
        </w:rPr>
      </w:pPr>
      <w:del w:id="421" w:author="Tuomainen Mika" w:date="2020-06-10T14:38:00Z">
        <w:r w:rsidDel="00585FAE">
          <w:delText xml:space="preserve">c. PAKOLLINEN yksi </w:delText>
        </w:r>
        <w:r w:rsidRPr="0080598B" w:rsidDel="00585FAE">
          <w:delText>[1..1]</w:delText>
        </w:r>
        <w:r w:rsidDel="00585FAE">
          <w:delText xml:space="preserve"> </w:delText>
        </w:r>
        <w:r w:rsidRPr="005F4B6E" w:rsidDel="00585FAE">
          <w:delText>assignedAuthor</w:delText>
        </w:r>
      </w:del>
    </w:p>
    <w:p w14:paraId="2CD29E0D" w14:textId="14EF5EC7" w:rsidR="00362D75" w:rsidDel="00585FAE" w:rsidRDefault="00362D75" w:rsidP="00585FAE">
      <w:pPr>
        <w:pStyle w:val="Snt2"/>
        <w:ind w:firstLine="0"/>
        <w:rPr>
          <w:ins w:id="422" w:author="Timo Kaskinen" w:date="2020-02-13T16:05:00Z"/>
          <w:del w:id="423" w:author="Tuomainen Mika" w:date="2020-06-10T14:38:00Z"/>
        </w:rPr>
      </w:pPr>
      <w:del w:id="424" w:author="Tuomainen Mika" w:date="2020-06-10T14:38:00Z">
        <w:r w:rsidRPr="005F4B6E" w:rsidDel="00585FAE">
          <w:delText xml:space="preserve">a. PAKOLLINEN yksi [1..1] id/@root=”1.2.246.21” ja id/@extension hetu </w:delText>
        </w:r>
        <w:r w:rsidR="00AF7976" w:rsidRPr="005F4B6E" w:rsidDel="00585FAE">
          <w:delText>TAI id/@root=”1.2.246.</w:delText>
        </w:r>
        <w:r w:rsidR="00E6480D" w:rsidRPr="005F4B6E" w:rsidDel="00585FAE">
          <w:delText>537.</w:delText>
        </w:r>
        <w:r w:rsidR="00AF7976" w:rsidRPr="005F4B6E" w:rsidDel="00585FAE">
          <w:delText>2</w:delText>
        </w:r>
        <w:r w:rsidR="00E6480D" w:rsidRPr="005F4B6E" w:rsidDel="00585FAE">
          <w:delText>6</w:delText>
        </w:r>
        <w:r w:rsidR="00AF7976" w:rsidRPr="005F4B6E" w:rsidDel="00585FAE">
          <w:delText xml:space="preserve">” ja id/@extension </w:delText>
        </w:r>
        <w:r w:rsidR="00E6480D" w:rsidRPr="005F4B6E" w:rsidDel="00585FAE">
          <w:delText>Terhikki-numero</w:delText>
        </w:r>
        <w:r w:rsidR="00AF7976" w:rsidRPr="005F4B6E" w:rsidDel="00585FAE">
          <w:delText xml:space="preserve"> </w:delText>
        </w:r>
        <w:r w:rsidRPr="005F4B6E" w:rsidDel="00585FAE">
          <w:delText>–</w:delText>
        </w:r>
        <w:r w:rsidR="005629FF" w:rsidRPr="005F4B6E" w:rsidDel="00585FAE">
          <w:delText xml:space="preserve"> Merkinnän tekijän tunniste</w:delText>
        </w:r>
        <w:r w:rsidR="00130C6F" w:rsidRPr="005F4B6E" w:rsidDel="00585FAE">
          <w:delText xml:space="preserve"> TAI id/@root=”1.2.246.537.29” ja id/@extension VRK:n yksilöivä tunniste</w:delText>
        </w:r>
      </w:del>
    </w:p>
    <w:p w14:paraId="713D400D" w14:textId="3E13A267" w:rsidR="00FB7282" w:rsidDel="00585FAE" w:rsidRDefault="00FB7282" w:rsidP="00585FAE">
      <w:pPr>
        <w:pStyle w:val="Snt2"/>
        <w:ind w:firstLine="0"/>
        <w:rPr>
          <w:ins w:id="425" w:author="Timo Kaskinen" w:date="2020-02-13T16:05:00Z"/>
          <w:del w:id="426" w:author="Tuomainen Mika" w:date="2020-06-10T14:38:00Z"/>
          <w:b/>
        </w:rPr>
      </w:pPr>
    </w:p>
    <w:p w14:paraId="560AE5B8" w14:textId="4820012A" w:rsidR="00FB7282" w:rsidDel="00585FAE" w:rsidRDefault="00FB7282" w:rsidP="00585FAE">
      <w:pPr>
        <w:pStyle w:val="Snt2"/>
        <w:ind w:firstLine="0"/>
        <w:rPr>
          <w:ins w:id="427" w:author="Timo Kaskinen" w:date="2020-02-13T16:05:00Z"/>
          <w:del w:id="428" w:author="Tuomainen Mika" w:date="2020-06-10T14:38:00Z"/>
        </w:rPr>
      </w:pPr>
      <w:commentRangeStart w:id="429"/>
      <w:ins w:id="430" w:author="Timo Kaskinen" w:date="2020-02-13T16:05:00Z">
        <w:del w:id="431" w:author="Tuomainen Mika" w:date="2020-06-10T14:38:00Z">
          <w:r w:rsidRPr="006313C4" w:rsidDel="00585FAE">
            <w:rPr>
              <w:b/>
            </w:rPr>
            <w:delText>Toteutusohje</w:delText>
          </w:r>
        </w:del>
      </w:ins>
      <w:commentRangeEnd w:id="429"/>
      <w:del w:id="432" w:author="Tuomainen Mika" w:date="2020-06-10T14:38:00Z">
        <w:r w:rsidR="00EE0381" w:rsidDel="00585FAE">
          <w:rPr>
            <w:rStyle w:val="Kommentinviite"/>
            <w:rFonts w:cs="Calibri"/>
          </w:rPr>
          <w:commentReference w:id="429"/>
        </w:r>
      </w:del>
      <w:ins w:id="433" w:author="Timo Kaskinen" w:date="2020-02-13T16:05:00Z">
        <w:del w:id="434" w:author="Tuomainen Mika" w:date="2020-06-10T14:38:00Z">
          <w:r w:rsidRPr="006313C4" w:rsidDel="00585FAE">
            <w:rPr>
              <w:b/>
            </w:rPr>
            <w:delText>:</w:delText>
          </w:r>
          <w:r w:rsidDel="00585FAE">
            <w:delText xml:space="preserve">Mikäli ammattilaisella ei ole hetua, </w:delText>
          </w:r>
        </w:del>
      </w:ins>
      <w:ins w:id="435" w:author="Katariina Lassila" w:date="2020-02-18T15:39:00Z">
        <w:del w:id="436" w:author="Tuomainen Mika" w:date="2020-06-10T14:38:00Z">
          <w:r w:rsidR="00AE527E" w:rsidDel="00585FAE">
            <w:delText>K</w:delText>
          </w:r>
        </w:del>
      </w:ins>
      <w:ins w:id="437" w:author="Timo Kaskinen" w:date="2020-02-13T16:05:00Z">
        <w:del w:id="438" w:author="Tuomainen Mika" w:date="2020-06-10T14:38:00Z">
          <w:r w:rsidDel="00585FAE">
            <w:delText xml:space="preserve">ks. ohjeistus tunnisteen osalta </w:delText>
          </w:r>
          <w:r w:rsidRPr="00C92BE2" w:rsidDel="00585FAE">
            <w:delText>Kanta Potilastiedon a</w:delText>
          </w:r>
          <w:r w:rsidDel="00585FAE">
            <w:delText>rkiston Kertomus ja lomakkeet [5</w:delText>
          </w:r>
          <w:r w:rsidRPr="00C92BE2" w:rsidDel="00585FAE">
            <w:delText>, luku 2.1].</w:delText>
          </w:r>
          <w:r w:rsidDel="00585FAE">
            <w:delText xml:space="preserve"> </w:delText>
          </w:r>
        </w:del>
      </w:ins>
    </w:p>
    <w:p w14:paraId="54A78BEB" w14:textId="0ED98938" w:rsidR="00E67358" w:rsidDel="00585FAE" w:rsidRDefault="00E67358" w:rsidP="00585FAE">
      <w:pPr>
        <w:pStyle w:val="Snt2"/>
        <w:ind w:firstLine="0"/>
        <w:rPr>
          <w:ins w:id="439" w:author="Timo Kaskinen" w:date="2020-02-13T16:05:00Z"/>
          <w:del w:id="440" w:author="Tuomainen Mika" w:date="2020-06-10T14:38:00Z"/>
        </w:rPr>
      </w:pPr>
    </w:p>
    <w:p w14:paraId="074DC5FD" w14:textId="4A71DE78" w:rsidR="00FB7282" w:rsidRPr="005F4B6E" w:rsidDel="00585FAE" w:rsidRDefault="00FB7282" w:rsidP="00585FAE">
      <w:pPr>
        <w:pStyle w:val="Snt2"/>
        <w:ind w:firstLine="0"/>
        <w:rPr>
          <w:del w:id="441" w:author="Tuomainen Mika" w:date="2020-06-10T14:38:00Z"/>
        </w:rPr>
      </w:pPr>
    </w:p>
    <w:p w14:paraId="270633FD" w14:textId="0D70731F" w:rsidR="00362D75" w:rsidRPr="005F4B6E" w:rsidDel="00585FAE" w:rsidRDefault="00362D75" w:rsidP="00585FAE">
      <w:pPr>
        <w:pStyle w:val="Snt2"/>
        <w:ind w:firstLine="0"/>
        <w:rPr>
          <w:del w:id="442" w:author="Tuomainen Mika" w:date="2020-06-10T14:38:00Z"/>
        </w:rPr>
      </w:pPr>
      <w:del w:id="443" w:author="Tuomainen Mika" w:date="2020-06-10T14:38:00Z">
        <w:r w:rsidRPr="005F4B6E" w:rsidDel="00585FAE">
          <w:delText>b. PAKOLLINEN yksi [1..1] AssignedPerson</w:delText>
        </w:r>
      </w:del>
    </w:p>
    <w:p w14:paraId="34052D87" w14:textId="08755B5D" w:rsidR="00362D75" w:rsidRPr="005F4B6E" w:rsidDel="00585FAE" w:rsidRDefault="00362D75" w:rsidP="00585FAE">
      <w:pPr>
        <w:pStyle w:val="Snt2"/>
        <w:ind w:firstLine="0"/>
        <w:rPr>
          <w:del w:id="444" w:author="Tuomainen Mika" w:date="2020-06-10T14:38:00Z"/>
        </w:rPr>
      </w:pPr>
      <w:del w:id="445" w:author="Tuomainen Mika" w:date="2020-06-10T14:38:00Z">
        <w:r w:rsidRPr="005F4B6E" w:rsidDel="00585FAE">
          <w:delText>a. PAKOLLINEN yksi [1..1] name, arvo annetaan PN-tietotyypillä. Ks. HL7 Finland tietotyyppiopas nimen esittäminen [</w:delText>
        </w:r>
        <w:r w:rsidR="002B0C5F" w:rsidRPr="005F4B6E" w:rsidDel="00585FAE">
          <w:delText>6</w:delText>
        </w:r>
        <w:r w:rsidRPr="005F4B6E" w:rsidDel="00585FAE">
          <w:delText>, luku 2.3]</w:delText>
        </w:r>
      </w:del>
    </w:p>
    <w:p w14:paraId="45B06BDC" w14:textId="193EBC27" w:rsidR="00362D75" w:rsidRPr="005F4B6E" w:rsidDel="00585FAE" w:rsidRDefault="00362D75" w:rsidP="00585FAE">
      <w:pPr>
        <w:pStyle w:val="Snt2"/>
        <w:ind w:firstLine="0"/>
        <w:rPr>
          <w:del w:id="446" w:author="Tuomainen Mika" w:date="2020-06-10T14:38:00Z"/>
        </w:rPr>
      </w:pPr>
      <w:del w:id="447" w:author="Tuomainen Mika" w:date="2020-06-10T14:38:00Z">
        <w:r w:rsidRPr="005F4B6E" w:rsidDel="00585FAE">
          <w:delText>c. PAKOLLINEN yksi [1..1] representedOrganization</w:delText>
        </w:r>
      </w:del>
    </w:p>
    <w:p w14:paraId="1C26AC45" w14:textId="130BD91C" w:rsidR="00362D75" w:rsidRPr="005F4B6E" w:rsidDel="00585FAE" w:rsidRDefault="00362D75" w:rsidP="00585FAE">
      <w:pPr>
        <w:pStyle w:val="Snt2"/>
        <w:ind w:firstLine="0"/>
        <w:rPr>
          <w:del w:id="448" w:author="Tuomainen Mika" w:date="2020-06-10T14:38:00Z"/>
        </w:rPr>
      </w:pPr>
      <w:del w:id="449" w:author="Tuomainen Mika" w:date="2020-06-10T14:38:00Z">
        <w:r w:rsidRPr="005F4B6E" w:rsidDel="00585FAE">
          <w:delText xml:space="preserve">a. PAKOLLINEN yksi [1..1] id/@root </w:delText>
        </w:r>
        <w:r w:rsidR="001108F4" w:rsidRPr="005F4B6E" w:rsidDel="00585FAE">
          <w:delText xml:space="preserve">Optometrian palvelua antavan </w:delText>
        </w:r>
        <w:r w:rsidR="005629FF" w:rsidRPr="005F4B6E" w:rsidDel="00585FAE">
          <w:delText>palveluyksikön</w:delText>
        </w:r>
        <w:r w:rsidRPr="005F4B6E" w:rsidDel="00585FAE">
          <w:delText xml:space="preserve"> tunniste SOTE-organisaatiorekisterissä</w:delText>
        </w:r>
      </w:del>
    </w:p>
    <w:p w14:paraId="12AB8246" w14:textId="7F099624" w:rsidR="00362D75" w:rsidDel="00585FAE" w:rsidRDefault="00362D75" w:rsidP="00585FAE">
      <w:pPr>
        <w:pStyle w:val="Snt2"/>
        <w:ind w:firstLine="0"/>
        <w:rPr>
          <w:del w:id="450" w:author="Tuomainen Mika" w:date="2020-06-10T14:38:00Z"/>
        </w:rPr>
      </w:pPr>
      <w:del w:id="451" w:author="Tuomainen Mika" w:date="2020-06-10T14:38:00Z">
        <w:r w:rsidRPr="005F4B6E" w:rsidDel="00585FAE">
          <w:delText>b. PAKOLLINEN yksi [1..1] name, Palvelu</w:delText>
        </w:r>
        <w:r w:rsidR="005629FF" w:rsidRPr="005F4B6E" w:rsidDel="00585FAE">
          <w:delText>yksikön</w:delText>
        </w:r>
        <w:r w:rsidRPr="005F4B6E" w:rsidDel="00585FAE">
          <w:delText xml:space="preserve"> nimi SOTE-organisaatiorekisterissä</w:delText>
        </w:r>
      </w:del>
    </w:p>
    <w:p w14:paraId="0DFBCCB9" w14:textId="2DD1E621" w:rsidR="002A3636" w:rsidDel="00585FAE" w:rsidRDefault="002A3636" w:rsidP="00585FAE">
      <w:pPr>
        <w:pStyle w:val="Snt2"/>
        <w:ind w:firstLine="0"/>
        <w:rPr>
          <w:del w:id="452" w:author="Tuomainen Mika" w:date="2020-06-10T14:38:00Z"/>
        </w:rPr>
      </w:pPr>
    </w:p>
    <w:p w14:paraId="1577383D" w14:textId="59A24EB2" w:rsidR="00516E40" w:rsidDel="00585FAE" w:rsidRDefault="00516E40" w:rsidP="00585FAE">
      <w:pPr>
        <w:pStyle w:val="Snt2"/>
        <w:ind w:firstLine="0"/>
        <w:rPr>
          <w:ins w:id="453" w:author="Katariina Lassila" w:date="2020-02-07T12:18:00Z"/>
          <w:del w:id="454" w:author="Tuomainen Mika" w:date="2020-06-10T14:38:00Z"/>
        </w:rPr>
      </w:pPr>
      <w:commentRangeStart w:id="455"/>
      <w:del w:id="456" w:author="Tuomainen Mika" w:date="2020-06-10T14:38:00Z">
        <w:r w:rsidRPr="00516E40" w:rsidDel="00585FAE">
          <w:rPr>
            <w:b/>
          </w:rPr>
          <w:delText>Toteutusohje</w:delText>
        </w:r>
        <w:commentRangeEnd w:id="455"/>
        <w:r w:rsidR="00EE0381" w:rsidDel="00585FAE">
          <w:rPr>
            <w:rStyle w:val="Kommentinviite"/>
            <w:rFonts w:cs="Calibri"/>
          </w:rPr>
          <w:commentReference w:id="455"/>
        </w:r>
        <w:r w:rsidRPr="00516E40" w:rsidDel="00585FAE">
          <w:rPr>
            <w:b/>
          </w:rPr>
          <w:delText xml:space="preserve">: </w:delText>
        </w:r>
        <w:r w:rsidDel="00585FAE">
          <w:delText xml:space="preserve">Mikäli merkinnän tekijä/palvelun antaja on itsenäinen ammatinharjoittaja, organisaatiotietoihin annetaan ammantinharjoittajan </w:delText>
        </w:r>
        <w:r w:rsidR="00841EBD" w:rsidDel="00585FAE">
          <w:delText>tunniste</w:delText>
        </w:r>
        <w:r w:rsidDel="00585FAE">
          <w:delText xml:space="preserve"> ja nimi </w:delText>
        </w:r>
        <w:r w:rsidRPr="00516E40" w:rsidDel="00585FAE">
          <w:delText>Valvira - Terveydenhuollon itsenäiset ammatinharjoittajat</w:delText>
        </w:r>
        <w:r w:rsidDel="00585FAE">
          <w:delText xml:space="preserve"> luokituksesta.</w:delText>
        </w:r>
      </w:del>
    </w:p>
    <w:p w14:paraId="5D00BD0B" w14:textId="77777777" w:rsidR="000B1A4D" w:rsidRPr="00516E40" w:rsidRDefault="000B1A4D" w:rsidP="00585FAE">
      <w:pPr>
        <w:pStyle w:val="Snt2"/>
        <w:ind w:firstLine="0"/>
      </w:pPr>
    </w:p>
    <w:p w14:paraId="646F777D" w14:textId="77777777" w:rsidR="00857032" w:rsidRDefault="00857032" w:rsidP="00AE06A1">
      <w:pPr>
        <w:pStyle w:val="Snt2"/>
        <w:ind w:left="0" w:firstLine="0"/>
      </w:pPr>
    </w:p>
    <w:p w14:paraId="451381A2" w14:textId="03544FA1" w:rsidR="005E0F0B" w:rsidRDefault="001D3997" w:rsidP="00AC4E00">
      <w:pPr>
        <w:pStyle w:val="Snt1"/>
      </w:pPr>
      <w:r>
        <w:t>6</w:t>
      </w:r>
      <w:r w:rsidR="005E0F0B">
        <w:t xml:space="preserve">. </w:t>
      </w:r>
      <w:r w:rsidR="0006021E">
        <w:t>VAIHTOEHTOISESTI PAKOLLINEN</w:t>
      </w:r>
      <w:r w:rsidR="00516E40">
        <w:t xml:space="preserve"> nolla tai </w:t>
      </w:r>
      <w:r w:rsidR="005E0F0B">
        <w:t xml:space="preserve">yksi </w:t>
      </w:r>
      <w:r w:rsidR="001108F4" w:rsidRPr="0080598B">
        <w:t>[</w:t>
      </w:r>
      <w:r w:rsidR="00516E40">
        <w:t>0</w:t>
      </w:r>
      <w:r w:rsidR="001108F4">
        <w:t>..</w:t>
      </w:r>
      <w:r w:rsidR="005E0F0B">
        <w:t>1</w:t>
      </w:r>
      <w:r w:rsidR="005E0F0B" w:rsidRPr="0080598B">
        <w:t>]</w:t>
      </w:r>
      <w:r w:rsidR="005E0F0B">
        <w:t xml:space="preserve"> component</w:t>
      </w:r>
    </w:p>
    <w:p w14:paraId="1860FEE4" w14:textId="28BCEB70" w:rsidR="005E0F0B" w:rsidRDefault="00566201" w:rsidP="00AC4E00">
      <w:pPr>
        <w:pStyle w:val="Snt2"/>
      </w:pPr>
      <w:r>
        <w:t>a</w:t>
      </w:r>
      <w:r w:rsidR="005E0F0B">
        <w:t xml:space="preserve">. PAKOLLINEN yksi </w:t>
      </w:r>
      <w:r w:rsidR="005E0F0B" w:rsidRPr="00C659FC">
        <w:t>[1..1]</w:t>
      </w:r>
      <w:r w:rsidR="005E0F0B">
        <w:t xml:space="preserve"> section</w:t>
      </w:r>
    </w:p>
    <w:p w14:paraId="5C1F3EE7" w14:textId="39890483" w:rsidR="005E0F0B" w:rsidRDefault="005E0F0B" w:rsidP="00AC4E00">
      <w:pPr>
        <w:pStyle w:val="Snt3"/>
      </w:pPr>
      <w:r>
        <w:t xml:space="preserve">a. PAKOLLINEN yksi </w:t>
      </w:r>
      <w:r w:rsidRPr="00C659FC">
        <w:t>[1..1]</w:t>
      </w:r>
      <w:r>
        <w:t xml:space="preserve"> </w:t>
      </w:r>
      <w:r w:rsidRPr="0082643A">
        <w:t>code/@code="</w:t>
      </w:r>
      <w:r>
        <w:t>1</w:t>
      </w:r>
      <w:r w:rsidR="00D71928">
        <w:t>1</w:t>
      </w:r>
      <w:r w:rsidRPr="0082643A">
        <w:t xml:space="preserve">" </w:t>
      </w:r>
      <w:r w:rsidR="00D71928">
        <w:t>Tulotilanne</w:t>
      </w:r>
      <w:r>
        <w:t xml:space="preserve"> </w:t>
      </w:r>
      <w:r w:rsidR="000B14D2">
        <w:t>(codeSystem</w:t>
      </w:r>
      <w:r w:rsidRPr="0095153D">
        <w:t xml:space="preserve">: </w:t>
      </w:r>
      <w:r w:rsidRPr="00210809">
        <w:t>1.2.246.537.6.13.2006</w:t>
      </w:r>
      <w:r>
        <w:t xml:space="preserve"> </w:t>
      </w:r>
      <w:r w:rsidRPr="00F7376E">
        <w:t>AR/YDIN - Hoitoprosessin vaihe</w:t>
      </w:r>
      <w:r w:rsidRPr="0095153D">
        <w:t>)</w:t>
      </w:r>
    </w:p>
    <w:p w14:paraId="35BD0819" w14:textId="006710C1" w:rsidR="005E0F0B" w:rsidRDefault="005E0F0B" w:rsidP="00AC4E00">
      <w:pPr>
        <w:pStyle w:val="Snt3"/>
      </w:pPr>
      <w:r>
        <w:t xml:space="preserve">b. PAKOLLINEN yksi </w:t>
      </w:r>
      <w:r w:rsidRPr="00C659FC">
        <w:t>[1..1]</w:t>
      </w:r>
      <w:r>
        <w:t xml:space="preserve"> title, jonka PITÄÄ OLLA sama kuin ”</w:t>
      </w:r>
      <w:r w:rsidR="005D19AA">
        <w:t>Tulotilanne</w:t>
      </w:r>
      <w:r>
        <w:t>”</w:t>
      </w:r>
      <w:r w:rsidR="00B50A57">
        <w:t xml:space="preserve"> </w:t>
      </w:r>
    </w:p>
    <w:p w14:paraId="2FEC7B4E" w14:textId="3C04BC6C" w:rsidR="005E0F0B" w:rsidRDefault="003362F0" w:rsidP="00AC4E00">
      <w:pPr>
        <w:pStyle w:val="Snt3"/>
      </w:pPr>
      <w:r>
        <w:t>c</w:t>
      </w:r>
      <w:r w:rsidR="005E0F0B">
        <w:t xml:space="preserve">. </w:t>
      </w:r>
      <w:r w:rsidR="00EF3AE6">
        <w:t xml:space="preserve">VAPAAEHTOINEN nolla tai </w:t>
      </w:r>
      <w:r w:rsidR="005E0F0B">
        <w:t xml:space="preserve">yksi </w:t>
      </w:r>
      <w:r w:rsidR="005E0F0B" w:rsidRPr="00C659FC">
        <w:t>[</w:t>
      </w:r>
      <w:r w:rsidR="00EF3AE6">
        <w:t>0</w:t>
      </w:r>
      <w:r w:rsidR="005E0F0B" w:rsidRPr="00C659FC">
        <w:t>..1</w:t>
      </w:r>
      <w:r w:rsidR="00570E97">
        <w:t>]</w:t>
      </w:r>
      <w:r w:rsidR="005E0F0B">
        <w:t xml:space="preserve"> component</w:t>
      </w:r>
    </w:p>
    <w:p w14:paraId="1E43191C" w14:textId="526CF13F" w:rsidR="005E0F0B" w:rsidRDefault="005E0F0B" w:rsidP="00AC4E00">
      <w:pPr>
        <w:pStyle w:val="Snt4"/>
      </w:pPr>
      <w:r>
        <w:t xml:space="preserve">a. </w:t>
      </w:r>
      <w:r w:rsidR="007C79A5">
        <w:t xml:space="preserve">PAKOLLINEN </w:t>
      </w:r>
      <w:r w:rsidR="003362F0">
        <w:t xml:space="preserve">yksi </w:t>
      </w:r>
      <w:r w:rsidR="003362F0" w:rsidRPr="00C659FC">
        <w:t>[1..1</w:t>
      </w:r>
      <w:r w:rsidR="003362F0">
        <w:t xml:space="preserve">] </w:t>
      </w:r>
      <w:hyperlink w:anchor="_Ensihoitotehtävän_perustiedot" w:history="1">
        <w:r w:rsidR="00F31992">
          <w:rPr>
            <w:rStyle w:val="Hyperlinkki"/>
          </w:rPr>
          <w:t>Hoidon syy</w:t>
        </w:r>
      </w:hyperlink>
      <w:r>
        <w:t xml:space="preserve"> </w:t>
      </w:r>
      <w:r w:rsidR="00E7746D">
        <w:t>section</w:t>
      </w:r>
    </w:p>
    <w:p w14:paraId="072BF3AA" w14:textId="77777777" w:rsidR="00EF3AE6" w:rsidRDefault="00EF3AE6" w:rsidP="00EF3AE6">
      <w:pPr>
        <w:pStyle w:val="Snt4"/>
        <w:ind w:left="1701"/>
      </w:pPr>
    </w:p>
    <w:p w14:paraId="386FDA33" w14:textId="3EEDCEF1" w:rsidR="00EF3AE6" w:rsidRDefault="00EF3AE6" w:rsidP="00EF3AE6">
      <w:pPr>
        <w:pStyle w:val="Snt4"/>
        <w:ind w:left="1701"/>
      </w:pPr>
      <w:r w:rsidRPr="00EF3AE6">
        <w:rPr>
          <w:b/>
        </w:rPr>
        <w:t>Toteutusohje:</w:t>
      </w:r>
      <w:r>
        <w:t xml:space="preserve"> Hoidon syyn component-section rakenne</w:t>
      </w:r>
      <w:r w:rsidR="00273A32">
        <w:t xml:space="preserve"> (otsikko+rakenteinen tieto)</w:t>
      </w:r>
      <w:r>
        <w:t xml:space="preserve"> on tietosisällössä pakollinen, mutta CDA</w:t>
      </w:r>
      <w:r w:rsidR="002D446E">
        <w:t>-</w:t>
      </w:r>
      <w:r>
        <w:t>asiakirjalle tämä</w:t>
      </w:r>
      <w:del w:id="457" w:author="Katariina Lassila" w:date="2020-02-06T12:38:00Z">
        <w:r w:rsidDel="00F64380">
          <w:delText>n</w:delText>
        </w:r>
      </w:del>
      <w:r>
        <w:t xml:space="preserve"> käytännössä tarkoittaa, että jollakin asiakirjalla olevalla merkinnällä kyseinen tietoryhmä pitäisi löytyä</w:t>
      </w:r>
      <w:r w:rsidR="00273A32">
        <w:t xml:space="preserve"> (Optometria-näkymän merkinnät tuotetaan erilliseen asiakirjaan, missä ei ole muita näkymiä, mutta ko. asiakirjalla voi olla useampi merkintä OPT-näkymälle)</w:t>
      </w:r>
      <w:r>
        <w:t>. Mikäli järjestelmä jakaa perustellusta syystä käynnin tietoja eri asiakirjoille, tämä rakenne voi puuttua yksittäiseltä asiakirjaltakin.</w:t>
      </w:r>
    </w:p>
    <w:p w14:paraId="43648057" w14:textId="77777777" w:rsidR="00EF3AE6" w:rsidRDefault="00EF3AE6" w:rsidP="00EF3AE6">
      <w:pPr>
        <w:pStyle w:val="Snt4"/>
        <w:ind w:left="1701"/>
      </w:pPr>
    </w:p>
    <w:p w14:paraId="0E962436" w14:textId="6B015031" w:rsidR="00F041A8" w:rsidRDefault="00F041A8" w:rsidP="00F041A8">
      <w:pPr>
        <w:pStyle w:val="Snt3"/>
      </w:pPr>
      <w:r>
        <w:t xml:space="preserve">d. </w:t>
      </w:r>
      <w:r w:rsidR="00B94CC2">
        <w:t>VAPAAEHTOINEN</w:t>
      </w:r>
      <w:r>
        <w:t xml:space="preserve"> </w:t>
      </w:r>
      <w:r w:rsidR="00B94CC2">
        <w:t xml:space="preserve">nolla tai </w:t>
      </w:r>
      <w:r>
        <w:t xml:space="preserve">yksi </w:t>
      </w:r>
      <w:r w:rsidRPr="00C659FC">
        <w:t>[</w:t>
      </w:r>
      <w:r w:rsidR="00B94CC2">
        <w:t>0</w:t>
      </w:r>
      <w:r w:rsidRPr="00C659FC">
        <w:t>..1</w:t>
      </w:r>
      <w:r>
        <w:t>] component</w:t>
      </w:r>
    </w:p>
    <w:p w14:paraId="30F7F62C" w14:textId="06756590" w:rsidR="00F041A8" w:rsidRDefault="00F041A8" w:rsidP="00F041A8">
      <w:pPr>
        <w:pStyle w:val="Snt4"/>
      </w:pPr>
      <w:r>
        <w:t xml:space="preserve">a. PAKOLLINEN yksi </w:t>
      </w:r>
      <w:r w:rsidRPr="00C659FC">
        <w:t>[1..1</w:t>
      </w:r>
      <w:r>
        <w:t xml:space="preserve">] </w:t>
      </w:r>
      <w:hyperlink w:anchor="_Tulosyy" w:history="1">
        <w:r>
          <w:rPr>
            <w:rStyle w:val="Hyperlinkki"/>
          </w:rPr>
          <w:t>Tulosyy</w:t>
        </w:r>
      </w:hyperlink>
      <w:r>
        <w:t xml:space="preserve"> section</w:t>
      </w:r>
    </w:p>
    <w:p w14:paraId="0C938A41" w14:textId="1CBD4CE9" w:rsidR="00B94CC2" w:rsidRDefault="008729DC" w:rsidP="00B94CC2">
      <w:pPr>
        <w:pStyle w:val="Snt3"/>
      </w:pPr>
      <w:r>
        <w:t>e</w:t>
      </w:r>
      <w:r w:rsidR="00B94CC2">
        <w:t xml:space="preserve">. </w:t>
      </w:r>
      <w:r w:rsidR="008C4702">
        <w:t>VAPAAEHTOINEN</w:t>
      </w:r>
      <w:r w:rsidR="00B94CC2">
        <w:t xml:space="preserve"> </w:t>
      </w:r>
      <w:r w:rsidR="008C4702">
        <w:t xml:space="preserve">nolla tai </w:t>
      </w:r>
      <w:r w:rsidR="00B94CC2">
        <w:t xml:space="preserve">yksi </w:t>
      </w:r>
      <w:r w:rsidR="00B94CC2" w:rsidRPr="00C659FC">
        <w:t>[</w:t>
      </w:r>
      <w:r w:rsidR="008C4702">
        <w:t>0</w:t>
      </w:r>
      <w:r w:rsidR="00B94CC2" w:rsidRPr="00C659FC">
        <w:t>..1</w:t>
      </w:r>
      <w:r w:rsidR="00B94CC2">
        <w:t>] component</w:t>
      </w:r>
    </w:p>
    <w:p w14:paraId="132B8EBF" w14:textId="11B10928" w:rsidR="00B94CC2" w:rsidRDefault="00B94CC2" w:rsidP="00B94CC2">
      <w:pPr>
        <w:pStyle w:val="Snt4"/>
      </w:pPr>
      <w:r>
        <w:t xml:space="preserve">a. PAKOLLINEN yksi </w:t>
      </w:r>
      <w:r w:rsidRPr="00C659FC">
        <w:t>[1..1</w:t>
      </w:r>
      <w:r>
        <w:t xml:space="preserve">] </w:t>
      </w:r>
      <w:hyperlink w:anchor="_Esitiedot_1" w:history="1">
        <w:r>
          <w:rPr>
            <w:rStyle w:val="Hyperlinkki"/>
          </w:rPr>
          <w:t>Esitiedot</w:t>
        </w:r>
      </w:hyperlink>
      <w:r>
        <w:t xml:space="preserve"> section</w:t>
      </w:r>
    </w:p>
    <w:p w14:paraId="0C88C1F6" w14:textId="10F5E2F9" w:rsidR="001755A4" w:rsidRDefault="001755A4" w:rsidP="008C54AB">
      <w:pPr>
        <w:pStyle w:val="Snt3"/>
      </w:pPr>
    </w:p>
    <w:p w14:paraId="09BF084B" w14:textId="4428C0F4" w:rsidR="00EF3AE6" w:rsidRPr="00516E40" w:rsidRDefault="00516E40" w:rsidP="008C54AB">
      <w:pPr>
        <w:pStyle w:val="Snt3"/>
      </w:pPr>
      <w:r w:rsidRPr="00516E40">
        <w:rPr>
          <w:b/>
        </w:rPr>
        <w:t xml:space="preserve">Toteutusohje: </w:t>
      </w:r>
      <w:r>
        <w:t>THL toiminnallisen määrittelyn mukaan kaiken tietosisällön saa tuottaa myös yhden hoitoprosessin vaiheen alle, tällöin esimerkiksi Hoidon syy, tulosyy sekä esitiedot rakenteen saa antaa myös Hoidon toteutus</w:t>
      </w:r>
      <w:r w:rsidR="002D446E">
        <w:t xml:space="preserve"> </w:t>
      </w:r>
      <w:r>
        <w:t>-vaiheen alla. Tätä vaihtoehtoa ei yllä</w:t>
      </w:r>
      <w:r w:rsidR="00EF3AE6">
        <w:t xml:space="preserve"> ja alla</w:t>
      </w:r>
      <w:r>
        <w:t xml:space="preserve"> notaatioon ole päivitetty</w:t>
      </w:r>
      <w:r w:rsidR="0006021E">
        <w:t xml:space="preserve"> toiston välttämiseksi</w:t>
      </w:r>
      <w:r w:rsidR="00EF3AE6">
        <w:t>, mutta on sallittu</w:t>
      </w:r>
      <w:r>
        <w:t xml:space="preserve">. </w:t>
      </w:r>
    </w:p>
    <w:p w14:paraId="75EA171E" w14:textId="77777777" w:rsidR="00516E40" w:rsidRDefault="00516E40" w:rsidP="008C54AB">
      <w:pPr>
        <w:pStyle w:val="Snt3"/>
      </w:pPr>
    </w:p>
    <w:p w14:paraId="39D578A6" w14:textId="6A7F1C77" w:rsidR="000153DC" w:rsidRDefault="000153DC" w:rsidP="000153DC">
      <w:pPr>
        <w:pStyle w:val="Snt1"/>
      </w:pPr>
      <w:r>
        <w:lastRenderedPageBreak/>
        <w:t xml:space="preserve">7. </w:t>
      </w:r>
      <w:r w:rsidR="0006021E">
        <w:t xml:space="preserve">VAIHTOEHTOISESTI </w:t>
      </w:r>
      <w:r w:rsidR="008729DC">
        <w:t xml:space="preserve">PAKOLLINEN </w:t>
      </w:r>
      <w:r w:rsidR="0006021E">
        <w:t xml:space="preserve">nolla tai </w:t>
      </w:r>
      <w:r>
        <w:t xml:space="preserve">yksi </w:t>
      </w:r>
      <w:r w:rsidRPr="0080598B">
        <w:t>[</w:t>
      </w:r>
      <w:r w:rsidR="00CB6926">
        <w:t>0</w:t>
      </w:r>
      <w:r w:rsidR="008729DC">
        <w:t>.</w:t>
      </w:r>
      <w:r w:rsidRPr="0080598B">
        <w:t>.</w:t>
      </w:r>
      <w:r>
        <w:t>1</w:t>
      </w:r>
      <w:r w:rsidRPr="0080598B">
        <w:t>]</w:t>
      </w:r>
      <w:r>
        <w:t xml:space="preserve"> component</w:t>
      </w:r>
    </w:p>
    <w:p w14:paraId="4D824601" w14:textId="77777777" w:rsidR="000153DC" w:rsidRDefault="000153DC" w:rsidP="000153DC">
      <w:pPr>
        <w:pStyle w:val="Snt2"/>
      </w:pPr>
      <w:r>
        <w:t xml:space="preserve">a. PAKOLLINEN yksi </w:t>
      </w:r>
      <w:r w:rsidRPr="00C659FC">
        <w:t>[1..1]</w:t>
      </w:r>
      <w:r>
        <w:t xml:space="preserve"> section</w:t>
      </w:r>
    </w:p>
    <w:p w14:paraId="19C47C11" w14:textId="77777777" w:rsidR="000153DC" w:rsidRDefault="000153DC" w:rsidP="000153DC">
      <w:pPr>
        <w:pStyle w:val="Snt3"/>
      </w:pPr>
      <w:r>
        <w:t xml:space="preserve">a. PAKOLLINEN yksi </w:t>
      </w:r>
      <w:r w:rsidRPr="00C659FC">
        <w:t>[1..1]</w:t>
      </w:r>
      <w:r>
        <w:t xml:space="preserve"> </w:t>
      </w:r>
      <w:r w:rsidRPr="0082643A">
        <w:t>code/@code="</w:t>
      </w:r>
      <w:r>
        <w:t>15</w:t>
      </w:r>
      <w:r w:rsidRPr="0082643A">
        <w:t xml:space="preserve">" </w:t>
      </w:r>
      <w:r>
        <w:t>Hoidon toteutus (codeSystem</w:t>
      </w:r>
      <w:r w:rsidRPr="0095153D">
        <w:t xml:space="preserve">: </w:t>
      </w:r>
      <w:r w:rsidRPr="00210809">
        <w:t>1.2.246.537.6.13.2006</w:t>
      </w:r>
      <w:r>
        <w:t xml:space="preserve"> </w:t>
      </w:r>
      <w:r w:rsidRPr="00F7376E">
        <w:t>AR/YDIN - Hoitoprosessin vaihe</w:t>
      </w:r>
      <w:r w:rsidRPr="0095153D">
        <w:t>)</w:t>
      </w:r>
    </w:p>
    <w:p w14:paraId="21D85AA4" w14:textId="77777777" w:rsidR="000153DC" w:rsidRDefault="000153DC" w:rsidP="000153DC">
      <w:pPr>
        <w:pStyle w:val="Snt3"/>
      </w:pPr>
      <w:r>
        <w:t xml:space="preserve">b. PAKOLLINEN yksi </w:t>
      </w:r>
      <w:r w:rsidRPr="00C659FC">
        <w:t>[1..1]</w:t>
      </w:r>
      <w:r>
        <w:t xml:space="preserve"> title, jonka PITÄÄ OLLA sama kuin ”Hoidon toteutus” </w:t>
      </w:r>
    </w:p>
    <w:p w14:paraId="0419FD7B" w14:textId="3EFBBD64" w:rsidR="000153DC" w:rsidRPr="0012557F" w:rsidRDefault="000153DC" w:rsidP="000153DC">
      <w:pPr>
        <w:pStyle w:val="Snt3"/>
      </w:pPr>
      <w:r w:rsidRPr="0012557F">
        <w:t xml:space="preserve">c. </w:t>
      </w:r>
      <w:r w:rsidR="007C4BFE" w:rsidRPr="0012557F">
        <w:t>VAPAAEHTOINEN</w:t>
      </w:r>
      <w:r w:rsidRPr="0012557F">
        <w:t xml:space="preserve"> </w:t>
      </w:r>
      <w:r w:rsidR="007C4BFE" w:rsidRPr="0012557F">
        <w:t xml:space="preserve">nolla tai </w:t>
      </w:r>
      <w:r w:rsidR="00F24831">
        <w:t>yksi</w:t>
      </w:r>
      <w:r w:rsidR="00742F45" w:rsidRPr="0012557F">
        <w:t xml:space="preserve"> </w:t>
      </w:r>
      <w:r w:rsidRPr="0012557F">
        <w:t>[</w:t>
      </w:r>
      <w:r w:rsidR="007C4BFE" w:rsidRPr="0012557F">
        <w:t>0</w:t>
      </w:r>
      <w:r w:rsidRPr="0012557F">
        <w:t>..</w:t>
      </w:r>
      <w:r w:rsidR="00F24831">
        <w:t>1</w:t>
      </w:r>
      <w:r w:rsidRPr="0012557F">
        <w:t>] component</w:t>
      </w:r>
    </w:p>
    <w:p w14:paraId="741DF820" w14:textId="60DA3D1F" w:rsidR="000153DC" w:rsidRPr="00A870DB" w:rsidRDefault="000153DC" w:rsidP="000153DC">
      <w:pPr>
        <w:pStyle w:val="Snt4"/>
      </w:pPr>
      <w:r w:rsidRPr="0012557F">
        <w:t xml:space="preserve">a. PAKOLLINEN yksi [1..1] </w:t>
      </w:r>
      <w:hyperlink w:anchor="_Esitutkimukset" w:history="1">
        <w:r w:rsidR="002708F1" w:rsidRPr="003B62A0">
          <w:rPr>
            <w:rStyle w:val="Hyperlinkki"/>
          </w:rPr>
          <w:t xml:space="preserve">Esitutkimukset </w:t>
        </w:r>
        <w:r w:rsidR="00742F45" w:rsidRPr="003B62A0">
          <w:rPr>
            <w:rStyle w:val="Hyperlinkki"/>
          </w:rPr>
          <w:t>(status)</w:t>
        </w:r>
      </w:hyperlink>
      <w:r w:rsidRPr="0012557F">
        <w:t xml:space="preserve"> section</w:t>
      </w:r>
    </w:p>
    <w:p w14:paraId="3D0DA6BC" w14:textId="66DA2087" w:rsidR="002708F1" w:rsidRPr="0012557F" w:rsidRDefault="002708F1" w:rsidP="002708F1">
      <w:pPr>
        <w:pStyle w:val="Snt3"/>
      </w:pPr>
      <w:r>
        <w:t xml:space="preserve">d. </w:t>
      </w:r>
      <w:r w:rsidRPr="0012557F">
        <w:t xml:space="preserve">VAPAAEHTOINEN </w:t>
      </w:r>
      <w:r w:rsidR="00F24831" w:rsidRPr="0012557F">
        <w:t xml:space="preserve">nolla tai </w:t>
      </w:r>
      <w:r w:rsidR="00F24831">
        <w:t>yksi</w:t>
      </w:r>
      <w:r w:rsidR="00F24831" w:rsidRPr="0012557F">
        <w:t xml:space="preserve"> [0..</w:t>
      </w:r>
      <w:r w:rsidR="00F24831">
        <w:t>1</w:t>
      </w:r>
      <w:r w:rsidR="00F24831" w:rsidRPr="0012557F">
        <w:t xml:space="preserve">] </w:t>
      </w:r>
      <w:r w:rsidRPr="0012557F">
        <w:t>component</w:t>
      </w:r>
    </w:p>
    <w:p w14:paraId="4FC23F88" w14:textId="1B6D866B" w:rsidR="002708F1" w:rsidRPr="00A870DB" w:rsidRDefault="002708F1" w:rsidP="002708F1">
      <w:pPr>
        <w:pStyle w:val="Snt4"/>
      </w:pPr>
      <w:r w:rsidRPr="0012557F">
        <w:t xml:space="preserve">a. PAKOLLINEN yksi [1..1] </w:t>
      </w:r>
      <w:hyperlink w:anchor="_Silmien_terveystarkastus" w:history="1">
        <w:r w:rsidRPr="003B62A0">
          <w:rPr>
            <w:rStyle w:val="Hyperlinkki"/>
          </w:rPr>
          <w:t>Silmien terveystarkastus</w:t>
        </w:r>
      </w:hyperlink>
      <w:r w:rsidRPr="0012557F">
        <w:t xml:space="preserve"> section</w:t>
      </w:r>
    </w:p>
    <w:p w14:paraId="3CC4D66A" w14:textId="38D6F4E9" w:rsidR="000153DC" w:rsidRPr="0012557F" w:rsidRDefault="002708F1" w:rsidP="000153DC">
      <w:pPr>
        <w:pStyle w:val="Snt3"/>
      </w:pPr>
      <w:r>
        <w:t>e</w:t>
      </w:r>
      <w:r w:rsidR="0016381D" w:rsidRPr="0012557F">
        <w:t xml:space="preserve">.VAPAAEHTOINEN </w:t>
      </w:r>
      <w:r w:rsidR="00F24831" w:rsidRPr="0012557F">
        <w:t xml:space="preserve">nolla tai </w:t>
      </w:r>
      <w:r w:rsidR="00F24831">
        <w:t>yksi</w:t>
      </w:r>
      <w:r w:rsidR="00F24831" w:rsidRPr="0012557F">
        <w:t xml:space="preserve"> [0..</w:t>
      </w:r>
      <w:r w:rsidR="00F24831">
        <w:t>1</w:t>
      </w:r>
      <w:r w:rsidR="00F24831" w:rsidRPr="0012557F">
        <w:t xml:space="preserve">] </w:t>
      </w:r>
      <w:r w:rsidR="000153DC" w:rsidRPr="0012557F">
        <w:t>component</w:t>
      </w:r>
    </w:p>
    <w:p w14:paraId="666284D6" w14:textId="41687288" w:rsidR="000153DC" w:rsidRPr="0012557F" w:rsidRDefault="000153DC" w:rsidP="000153DC">
      <w:pPr>
        <w:pStyle w:val="Snt4"/>
      </w:pPr>
      <w:r w:rsidRPr="0012557F">
        <w:t xml:space="preserve">a. PAKOLLINEN yksi [1..1] </w:t>
      </w:r>
      <w:hyperlink w:anchor="_Taittovirheen_määritys" w:history="1">
        <w:r w:rsidR="002708F1" w:rsidRPr="003B62A0">
          <w:rPr>
            <w:rStyle w:val="Hyperlinkki"/>
          </w:rPr>
          <w:t>Taittovirheen määritys</w:t>
        </w:r>
      </w:hyperlink>
      <w:r w:rsidRPr="0012557F">
        <w:t xml:space="preserve"> section</w:t>
      </w:r>
    </w:p>
    <w:p w14:paraId="16C603CE" w14:textId="102FBD60" w:rsidR="000153DC" w:rsidRPr="0012557F" w:rsidRDefault="00523488" w:rsidP="000153DC">
      <w:pPr>
        <w:pStyle w:val="Snt3"/>
      </w:pPr>
      <w:r>
        <w:t>f</w:t>
      </w:r>
      <w:r w:rsidR="000153DC" w:rsidRPr="0012557F">
        <w:t xml:space="preserve"> VAPAAEHTOINEN </w:t>
      </w:r>
      <w:r w:rsidR="00F24831" w:rsidRPr="0012557F">
        <w:t xml:space="preserve">nolla tai </w:t>
      </w:r>
      <w:r w:rsidR="00F24831">
        <w:t>yksi</w:t>
      </w:r>
      <w:r w:rsidR="00F24831" w:rsidRPr="0012557F">
        <w:t xml:space="preserve"> [0..</w:t>
      </w:r>
      <w:r w:rsidR="00F24831">
        <w:t>1</w:t>
      </w:r>
      <w:r w:rsidR="00F24831" w:rsidRPr="0012557F">
        <w:t xml:space="preserve">] </w:t>
      </w:r>
      <w:r w:rsidR="000153DC" w:rsidRPr="0012557F">
        <w:t>component</w:t>
      </w:r>
    </w:p>
    <w:p w14:paraId="458CA7E3" w14:textId="63B6C426" w:rsidR="000153DC" w:rsidRPr="0012557F" w:rsidRDefault="000153DC" w:rsidP="000153DC">
      <w:pPr>
        <w:pStyle w:val="Snt4"/>
      </w:pPr>
      <w:r w:rsidRPr="0012557F">
        <w:t xml:space="preserve">a. PAKOLLINEN yksi [1..1] </w:t>
      </w:r>
      <w:hyperlink w:anchor="_Hoidon_syy_ja_1" w:history="1">
        <w:r w:rsidR="00B00964" w:rsidRPr="003B62A0">
          <w:rPr>
            <w:rStyle w:val="Hyperlinkki"/>
          </w:rPr>
          <w:t>Toimenpiteet</w:t>
        </w:r>
      </w:hyperlink>
      <w:r w:rsidRPr="0012557F">
        <w:t xml:space="preserve"> section</w:t>
      </w:r>
    </w:p>
    <w:p w14:paraId="6C135CA7" w14:textId="1280C174" w:rsidR="00B00964" w:rsidRPr="0012557F" w:rsidRDefault="00523488" w:rsidP="00B00964">
      <w:pPr>
        <w:pStyle w:val="Snt3"/>
      </w:pPr>
      <w:r>
        <w:t>g</w:t>
      </w:r>
      <w:r w:rsidR="00B00964" w:rsidRPr="0012557F">
        <w:t>. VAPAAEHTOINEN nolla tai yksi [0..1] component</w:t>
      </w:r>
    </w:p>
    <w:p w14:paraId="3DD657F9" w14:textId="2CCA63F2" w:rsidR="00B00964" w:rsidRPr="0012557F" w:rsidRDefault="00B00964" w:rsidP="00B00964">
      <w:pPr>
        <w:pStyle w:val="Snt4"/>
      </w:pPr>
      <w:r w:rsidRPr="0012557F">
        <w:t xml:space="preserve">a. PAKOLLINEN yksi [1..1] </w:t>
      </w:r>
      <w:hyperlink w:anchor="_Lausunnot" w:history="1">
        <w:r w:rsidRPr="003B62A0">
          <w:rPr>
            <w:rStyle w:val="Hyperlinkki"/>
          </w:rPr>
          <w:t>Lausun</w:t>
        </w:r>
        <w:r w:rsidR="003B62A0">
          <w:rPr>
            <w:rStyle w:val="Hyperlinkki"/>
          </w:rPr>
          <w:t>n</w:t>
        </w:r>
        <w:r w:rsidRPr="003B62A0">
          <w:rPr>
            <w:rStyle w:val="Hyperlinkki"/>
          </w:rPr>
          <w:t>o</w:t>
        </w:r>
      </w:hyperlink>
      <w:r w:rsidR="003B62A0">
        <w:t>t</w:t>
      </w:r>
      <w:r w:rsidRPr="0012557F">
        <w:t xml:space="preserve"> section</w:t>
      </w:r>
    </w:p>
    <w:p w14:paraId="05484564" w14:textId="708A2DBE" w:rsidR="00B00964" w:rsidRPr="0012557F" w:rsidRDefault="00523488" w:rsidP="00B00964">
      <w:pPr>
        <w:pStyle w:val="Snt3"/>
      </w:pPr>
      <w:r>
        <w:t>h</w:t>
      </w:r>
      <w:r w:rsidR="002708F1">
        <w:t>.</w:t>
      </w:r>
      <w:r w:rsidR="00B00964" w:rsidRPr="0012557F">
        <w:t xml:space="preserve"> VAPAAEHTOINEN nolla tai yksi [0..1] component</w:t>
      </w:r>
    </w:p>
    <w:p w14:paraId="409AAD8C" w14:textId="1C684B8F" w:rsidR="00B00964" w:rsidRPr="0012557F" w:rsidRDefault="00B00964" w:rsidP="00B00964">
      <w:pPr>
        <w:pStyle w:val="Snt4"/>
      </w:pPr>
      <w:r w:rsidRPr="0012557F">
        <w:t xml:space="preserve">a. PAKOLLINEN yksi [1..1] </w:t>
      </w:r>
      <w:hyperlink w:anchor="_Suunnitelma" w:history="1">
        <w:r w:rsidRPr="003B62A0">
          <w:rPr>
            <w:rStyle w:val="Hyperlinkki"/>
          </w:rPr>
          <w:t>Suunnitelma</w:t>
        </w:r>
      </w:hyperlink>
      <w:r w:rsidRPr="0012557F">
        <w:t xml:space="preserve"> section</w:t>
      </w:r>
    </w:p>
    <w:p w14:paraId="5010F821" w14:textId="0009D17B" w:rsidR="0072693E" w:rsidRPr="0012557F" w:rsidRDefault="00523488" w:rsidP="0072693E">
      <w:pPr>
        <w:pStyle w:val="Snt3"/>
      </w:pPr>
      <w:r>
        <w:t>i</w:t>
      </w:r>
      <w:r w:rsidR="0072693E" w:rsidRPr="0012557F">
        <w:t xml:space="preserve">. VAPAAEHTOINEN nolla tai </w:t>
      </w:r>
      <w:r w:rsidR="0072693E">
        <w:t>yksi</w:t>
      </w:r>
      <w:r w:rsidR="0072693E" w:rsidRPr="0012557F">
        <w:t xml:space="preserve"> [0..</w:t>
      </w:r>
      <w:r w:rsidR="0072693E">
        <w:t>1</w:t>
      </w:r>
      <w:r w:rsidR="0072693E" w:rsidRPr="0012557F">
        <w:t>] component</w:t>
      </w:r>
    </w:p>
    <w:p w14:paraId="360BE95F" w14:textId="2C72CD9D" w:rsidR="0072693E" w:rsidRPr="0012557F" w:rsidRDefault="0072693E" w:rsidP="0072693E">
      <w:pPr>
        <w:pStyle w:val="Snt4"/>
      </w:pPr>
      <w:r w:rsidRPr="0012557F">
        <w:t xml:space="preserve">a. PAKOLLINEN yksi [1..1] </w:t>
      </w:r>
      <w:hyperlink w:anchor="_Potilaan_status" w:history="1">
        <w:r w:rsidRPr="00067F80">
          <w:rPr>
            <w:rStyle w:val="Hyperlinkki"/>
          </w:rPr>
          <w:t>Piilolasien sovitus ja kontrolli</w:t>
        </w:r>
        <w:r w:rsidR="00FA7298" w:rsidRPr="00067F80">
          <w:rPr>
            <w:rStyle w:val="Hyperlinkki"/>
          </w:rPr>
          <w:t>: keratometriarvot</w:t>
        </w:r>
      </w:hyperlink>
      <w:r w:rsidRPr="0012557F">
        <w:t xml:space="preserve"> section</w:t>
      </w:r>
    </w:p>
    <w:p w14:paraId="1C6D737D" w14:textId="2C1D0BF3" w:rsidR="00D71501" w:rsidRPr="0012557F" w:rsidRDefault="00D71501" w:rsidP="00D71501">
      <w:pPr>
        <w:pStyle w:val="Snt3"/>
      </w:pPr>
      <w:r>
        <w:t>j.</w:t>
      </w:r>
      <w:r w:rsidRPr="0012557F">
        <w:t xml:space="preserve"> VAPAAEHTOINEN nolla tai yksi [0..1] component</w:t>
      </w:r>
    </w:p>
    <w:p w14:paraId="2DF436DD" w14:textId="15C7FC1A" w:rsidR="00D71501" w:rsidRPr="0012557F" w:rsidRDefault="00D71501" w:rsidP="00D71501">
      <w:pPr>
        <w:pStyle w:val="Snt4"/>
      </w:pPr>
      <w:r w:rsidRPr="0012557F">
        <w:t xml:space="preserve">a. PAKOLLINEN yksi [1..1] </w:t>
      </w:r>
      <w:hyperlink w:anchor="_Piilolasien_sovitus_tai_1" w:history="1">
        <w:r w:rsidRPr="00067F80">
          <w:rPr>
            <w:rStyle w:val="Hyperlinkki"/>
          </w:rPr>
          <w:t>Piilolasien sovitus tai kontrolli</w:t>
        </w:r>
        <w:r w:rsidR="00067F80" w:rsidRPr="00067F80">
          <w:rPr>
            <w:rStyle w:val="Hyperlinkki"/>
          </w:rPr>
          <w:t>: Sovitustiedot ja piilolasien hoidon käytön opetus</w:t>
        </w:r>
      </w:hyperlink>
      <w:r w:rsidRPr="0012557F">
        <w:t xml:space="preserve"> section</w:t>
      </w:r>
    </w:p>
    <w:p w14:paraId="30B9AA65" w14:textId="716034BA" w:rsidR="00D71501" w:rsidRPr="0012557F" w:rsidRDefault="00D71501" w:rsidP="00D71501">
      <w:pPr>
        <w:pStyle w:val="Snt3"/>
      </w:pPr>
      <w:r>
        <w:t>k.</w:t>
      </w:r>
      <w:r w:rsidRPr="0012557F">
        <w:t xml:space="preserve"> VAPAAEHTOINEN nolla tai yksi [0..1] component</w:t>
      </w:r>
    </w:p>
    <w:p w14:paraId="5DCAA162" w14:textId="425622F1" w:rsidR="00D71501" w:rsidRPr="0012557F" w:rsidRDefault="00D71501" w:rsidP="00D71501">
      <w:pPr>
        <w:pStyle w:val="Snt4"/>
      </w:pPr>
      <w:r w:rsidRPr="0012557F">
        <w:t xml:space="preserve">a. PAKOLLINEN yksi [1..1] </w:t>
      </w:r>
      <w:hyperlink w:anchor="_Yhteisnäkö_ja_akkommodaatio" w:history="1">
        <w:r w:rsidR="004F7AEB" w:rsidRPr="004F7AEB">
          <w:rPr>
            <w:rStyle w:val="Hyperlinkki"/>
          </w:rPr>
          <w:t>Yhteisnäkö ja akkommodaatio</w:t>
        </w:r>
      </w:hyperlink>
      <w:r w:rsidRPr="0012557F">
        <w:t xml:space="preserve"> section</w:t>
      </w:r>
    </w:p>
    <w:p w14:paraId="1354CE58" w14:textId="2B2F88AD" w:rsidR="00F041A8" w:rsidRDefault="00F041A8" w:rsidP="008C54AB">
      <w:pPr>
        <w:pStyle w:val="Snt3"/>
      </w:pPr>
    </w:p>
    <w:p w14:paraId="33A65F45" w14:textId="3E7EB602" w:rsidR="00566201" w:rsidRDefault="00566201" w:rsidP="00597E69">
      <w:pPr>
        <w:pStyle w:val="Snt3"/>
      </w:pPr>
      <w:r w:rsidRPr="005629FF">
        <w:rPr>
          <w:b/>
        </w:rPr>
        <w:t>Toteutusohje:</w:t>
      </w:r>
      <w:r>
        <w:t xml:space="preserve"> </w:t>
      </w:r>
      <w:r>
        <w:br/>
      </w:r>
      <w:r w:rsidR="005629FF">
        <w:t xml:space="preserve">Optometrian tietosisällön osalta käytetään tässä määrittelyssä kuvattuja kansallisia otsikkorakenteita, koko otsikkorakennetta toistetaan, vaikka olisi kyseessä sama kansallinen otsikko, koska tässä määrittelyssä on hyödynnetty myös lisäotsikkoja näyttömuodon luettavuuden parantamiseksi, </w:t>
      </w:r>
      <w:r>
        <w:t xml:space="preserve">Asiakirjan sisällä eri merkinnöillä samoja tietoryhmiä voi olla yhteenlaskettua useampia kuin yllä rakenteissa on kirjattu (enemmän siis kuin notaatiossa oleva 1), </w:t>
      </w:r>
      <w:r w:rsidR="005629FF">
        <w:t>y</w:t>
      </w:r>
      <w:r>
        <w:t>llä on kuvattu rakenteen ilmeneminen yksittäisen merkinnän sisällä.</w:t>
      </w:r>
    </w:p>
    <w:p w14:paraId="1FA54DEE" w14:textId="77777777" w:rsidR="00566201" w:rsidRDefault="00566201" w:rsidP="00597E69">
      <w:pPr>
        <w:pStyle w:val="Snt3"/>
      </w:pPr>
    </w:p>
    <w:p w14:paraId="794C9803" w14:textId="7F588542" w:rsidR="008C54AB" w:rsidRPr="00F131D9" w:rsidRDefault="008C54AB" w:rsidP="008C54AB"/>
    <w:p w14:paraId="71382F7A" w14:textId="0C97F736" w:rsidR="00B75273" w:rsidRPr="00F131D9" w:rsidRDefault="00B75273">
      <w:pPr>
        <w:spacing w:after="200"/>
        <w:jc w:val="left"/>
      </w:pPr>
      <w:r w:rsidRPr="00F131D9">
        <w:br w:type="page"/>
      </w:r>
    </w:p>
    <w:p w14:paraId="3CF37D67" w14:textId="77777777" w:rsidR="001D3997" w:rsidRPr="00F131D9" w:rsidRDefault="001D3997" w:rsidP="008C54AB"/>
    <w:p w14:paraId="7A1F01D6" w14:textId="777E5E2C" w:rsidR="00144C5F" w:rsidRPr="00D129EF" w:rsidRDefault="005D44C3" w:rsidP="00D129EF">
      <w:pPr>
        <w:pStyle w:val="Otsikko1"/>
      </w:pPr>
      <w:bookmarkStart w:id="458" w:name="_ENSIHOITOKERTOMUKSEN_TIETORYHMÄT"/>
      <w:bookmarkStart w:id="459" w:name="_OPTOMETRIAKERTOMUKSEN_TIETORYHMÄT"/>
      <w:bookmarkStart w:id="460" w:name="_OPTOMETRIAMERKINTÖJEN_TIETORYHMÄT"/>
      <w:bookmarkStart w:id="461" w:name="_Toc498613756"/>
      <w:bookmarkStart w:id="462" w:name="_Toc525564890"/>
      <w:bookmarkEnd w:id="458"/>
      <w:bookmarkEnd w:id="459"/>
      <w:bookmarkEnd w:id="460"/>
      <w:r>
        <w:rPr>
          <w:caps w:val="0"/>
        </w:rPr>
        <w:t>OPTOMETRI</w:t>
      </w:r>
      <w:r w:rsidR="00BD3E36">
        <w:rPr>
          <w:caps w:val="0"/>
        </w:rPr>
        <w:t>A</w:t>
      </w:r>
      <w:r>
        <w:rPr>
          <w:caps w:val="0"/>
        </w:rPr>
        <w:t>MERKINTÖJEN</w:t>
      </w:r>
      <w:r w:rsidR="00D129EF" w:rsidRPr="00D129EF">
        <w:rPr>
          <w:caps w:val="0"/>
        </w:rPr>
        <w:t xml:space="preserve"> TIETORYHMÄT</w:t>
      </w:r>
      <w:bookmarkEnd w:id="461"/>
      <w:bookmarkEnd w:id="462"/>
      <w:r w:rsidR="00D129EF" w:rsidRPr="00D129EF">
        <w:rPr>
          <w:caps w:val="0"/>
        </w:rPr>
        <w:t xml:space="preserve"> </w:t>
      </w:r>
    </w:p>
    <w:bookmarkStart w:id="463" w:name="_Ensihoitotehtävän_perustiedot"/>
    <w:bookmarkStart w:id="464" w:name="_Esitiedot"/>
    <w:bookmarkStart w:id="465" w:name="_Ensihoitotehtävän_perustiedot_1"/>
    <w:bookmarkStart w:id="466" w:name="_Hoidon_syy"/>
    <w:bookmarkEnd w:id="463"/>
    <w:bookmarkEnd w:id="464"/>
    <w:bookmarkEnd w:id="465"/>
    <w:bookmarkEnd w:id="466"/>
    <w:p w14:paraId="7A1F01D8" w14:textId="49E6AE04" w:rsidR="006046A0" w:rsidRPr="005D44C3" w:rsidRDefault="00382EF8" w:rsidP="005D44C3">
      <w:pPr>
        <w:pStyle w:val="Otsikko2"/>
        <w:rPr>
          <w:rStyle w:val="Hyperlinkki"/>
          <w:color w:val="auto"/>
          <w:u w:val="none"/>
        </w:rPr>
      </w:pPr>
      <w:r>
        <w:fldChar w:fldCharType="begin"/>
      </w:r>
      <w:r>
        <w:instrText xml:space="preserve"> HYPERLINK  \l "_Ensihoitokertomus" </w:instrText>
      </w:r>
      <w:r>
        <w:fldChar w:fldCharType="separate"/>
      </w:r>
      <w:bookmarkStart w:id="467" w:name="_Toc498613757"/>
      <w:bookmarkStart w:id="468" w:name="_Toc525564891"/>
      <w:r w:rsidR="00F31992" w:rsidRPr="005D44C3">
        <w:rPr>
          <w:rStyle w:val="Hyperlinkki"/>
          <w:color w:val="auto"/>
          <w:u w:val="none"/>
        </w:rPr>
        <w:t>Hoidon syy</w:t>
      </w:r>
      <w:bookmarkEnd w:id="467"/>
      <w:bookmarkEnd w:id="468"/>
    </w:p>
    <w:bookmarkStart w:id="469" w:name="_Ensihoitoyksikkö"/>
    <w:bookmarkEnd w:id="469"/>
    <w:p w14:paraId="1AD9A16F" w14:textId="77777777" w:rsidR="00604526" w:rsidRPr="00604526" w:rsidRDefault="00382EF8" w:rsidP="00B00964">
      <w:pPr>
        <w:rPr>
          <w:lang w:val="en-US"/>
        </w:rPr>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5C3B6D" w14:paraId="32F68890" w14:textId="77777777" w:rsidTr="0045146C">
        <w:tc>
          <w:tcPr>
            <w:tcW w:w="9236" w:type="dxa"/>
          </w:tcPr>
          <w:p w14:paraId="2A12EC0D" w14:textId="2B046B0F" w:rsidR="00604526" w:rsidRPr="00A878B7" w:rsidRDefault="00604526" w:rsidP="00A878B7">
            <w:pPr>
              <w:pStyle w:val="Snt1"/>
              <w:tabs>
                <w:tab w:val="left" w:pos="66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7156AD81" w14:textId="26E10199"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288DACFE" w14:textId="3B111EDC" w:rsidR="00604526" w:rsidRPr="0063082B" w:rsidRDefault="00604526" w:rsidP="002A573E">
      <w:pPr>
        <w:pStyle w:val="Snt1"/>
      </w:pPr>
    </w:p>
    <w:p w14:paraId="4A49475B" w14:textId="1D6DD696" w:rsidR="002A573E" w:rsidRPr="0095153D" w:rsidRDefault="002A573E" w:rsidP="002A573E">
      <w:pPr>
        <w:pStyle w:val="Snt1"/>
      </w:pPr>
      <w:r w:rsidRPr="0082643A">
        <w:t>1. PAKOLLINEN yksi [1..1] code/@code="</w:t>
      </w:r>
      <w:r w:rsidR="00472841">
        <w:t>65</w:t>
      </w:r>
      <w:r w:rsidRPr="0082643A">
        <w:t xml:space="preserve">" </w:t>
      </w:r>
      <w:r w:rsidR="00472841">
        <w:t>Hoidon syy</w:t>
      </w:r>
      <w:r>
        <w:t xml:space="preserve"> (codeSystem</w:t>
      </w:r>
      <w:r w:rsidRPr="0095153D">
        <w:t>: 1.2.246.537.6.14.2006 AR/YDIN - Otsikot)</w:t>
      </w:r>
    </w:p>
    <w:p w14:paraId="784344F9" w14:textId="28E240DC" w:rsidR="002A573E" w:rsidRPr="0082643A" w:rsidRDefault="002A573E" w:rsidP="002A573E">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472841">
        <w:t>Hoidon syy</w:t>
      </w:r>
      <w:r w:rsidRPr="0082643A">
        <w:t xml:space="preserve">" </w:t>
      </w:r>
    </w:p>
    <w:p w14:paraId="47B9F945" w14:textId="77777777" w:rsidR="002A573E" w:rsidRPr="0080598B" w:rsidRDefault="002A573E" w:rsidP="002A573E">
      <w:pPr>
        <w:pStyle w:val="Snt1"/>
      </w:pPr>
      <w:r w:rsidRPr="0080598B">
        <w:t xml:space="preserve">3. PAKOLLINEN yksi [1..1] text </w:t>
      </w:r>
    </w:p>
    <w:p w14:paraId="449CACCD" w14:textId="77777777" w:rsidR="002A573E" w:rsidRDefault="002A573E" w:rsidP="002A573E"/>
    <w:p w14:paraId="32AAF97C" w14:textId="488B15D1" w:rsidR="00861B28" w:rsidRPr="00A01E35" w:rsidRDefault="00BF3FBB" w:rsidP="0045146C">
      <w:pPr>
        <w:pStyle w:val="Snt1"/>
        <w:pBdr>
          <w:top w:val="single" w:sz="4" w:space="1" w:color="00B050"/>
          <w:left w:val="single" w:sz="4" w:space="4" w:color="00B050"/>
          <w:bottom w:val="single" w:sz="4" w:space="1" w:color="00B050"/>
          <w:right w:val="single" w:sz="4" w:space="4" w:color="00B050"/>
        </w:pBdr>
        <w:rPr>
          <w:color w:val="00B050"/>
        </w:rPr>
      </w:pPr>
      <w:r w:rsidRPr="00A01E35">
        <w:rPr>
          <w:b/>
          <w:color w:val="00B050"/>
        </w:rPr>
        <w:t>Hoidon syy</w:t>
      </w:r>
    </w:p>
    <w:p w14:paraId="76A9A14B" w14:textId="77777777" w:rsidR="00A01E35" w:rsidRDefault="00A01E35" w:rsidP="0045146C">
      <w:pPr>
        <w:pStyle w:val="Snt1"/>
        <w:pBdr>
          <w:top w:val="single" w:sz="4" w:space="1" w:color="00B050"/>
          <w:left w:val="single" w:sz="4" w:space="4" w:color="00B050"/>
          <w:bottom w:val="single" w:sz="4" w:space="1" w:color="00B050"/>
          <w:right w:val="single" w:sz="4" w:space="4" w:color="00B050"/>
        </w:pBdr>
      </w:pPr>
    </w:p>
    <w:p w14:paraId="4CB525F8" w14:textId="080B4036" w:rsidR="002A573E" w:rsidRDefault="00BF3FBB" w:rsidP="0045146C">
      <w:pPr>
        <w:pStyle w:val="Snt1"/>
        <w:pBdr>
          <w:top w:val="single" w:sz="4" w:space="1" w:color="00B050"/>
          <w:left w:val="single" w:sz="4" w:space="4" w:color="00B050"/>
          <w:bottom w:val="single" w:sz="4" w:space="1" w:color="00B050"/>
          <w:right w:val="single" w:sz="4" w:space="4" w:color="00B050"/>
        </w:pBdr>
      </w:pPr>
      <w:r w:rsidRPr="00861B28">
        <w:rPr>
          <w:b/>
        </w:rPr>
        <w:t>Käyntisyy</w:t>
      </w:r>
      <w:r w:rsidR="00567C0E">
        <w:t xml:space="preserve"> (</w:t>
      </w:r>
      <w:r>
        <w:t>1</w:t>
      </w:r>
      <w:r w:rsidR="0055066B">
        <w:t>2)</w:t>
      </w:r>
      <w:r w:rsidR="00487D81">
        <w:t>*</w:t>
      </w:r>
      <w:r w:rsidR="0055066B">
        <w:t xml:space="preserve">; </w:t>
      </w:r>
      <w:r w:rsidRPr="00BF3FBB">
        <w:t>Lisätiedot tutkimukseen tulon syystä</w:t>
      </w:r>
      <w:r w:rsidR="00567C0E">
        <w:t xml:space="preserve"> (</w:t>
      </w:r>
      <w:r>
        <w:t>14</w:t>
      </w:r>
      <w:r w:rsidR="00567C0E">
        <w:t>)</w:t>
      </w:r>
      <w:r>
        <w:t xml:space="preserve"> </w:t>
      </w:r>
    </w:p>
    <w:p w14:paraId="752FBA4D" w14:textId="57AB273A" w:rsidR="00487D81" w:rsidRDefault="00487D81" w:rsidP="0045146C">
      <w:pPr>
        <w:pStyle w:val="Snt1"/>
        <w:pBdr>
          <w:top w:val="single" w:sz="4" w:space="1" w:color="00B050"/>
          <w:left w:val="single" w:sz="4" w:space="4" w:color="00B050"/>
          <w:bottom w:val="single" w:sz="4" w:space="1" w:color="00B050"/>
          <w:right w:val="single" w:sz="4" w:space="4" w:color="00B050"/>
        </w:pBdr>
      </w:pPr>
    </w:p>
    <w:p w14:paraId="5C0CB95B" w14:textId="22655402" w:rsidR="00487D81" w:rsidRDefault="00487D81" w:rsidP="0045146C">
      <w:pPr>
        <w:pStyle w:val="Snt1"/>
        <w:pBdr>
          <w:top w:val="single" w:sz="4" w:space="1" w:color="00B050"/>
          <w:left w:val="single" w:sz="4" w:space="4" w:color="00B050"/>
          <w:bottom w:val="single" w:sz="4" w:space="1" w:color="00B050"/>
          <w:right w:val="single" w:sz="4" w:space="4" w:color="00B050"/>
        </w:pBdr>
      </w:pPr>
      <w:r>
        <w:t>*) myös otsikko</w:t>
      </w:r>
    </w:p>
    <w:p w14:paraId="1657D201" w14:textId="77777777" w:rsidR="001D3997" w:rsidRPr="0080598B" w:rsidRDefault="001D3997" w:rsidP="002A573E"/>
    <w:p w14:paraId="5C7E8BC9" w14:textId="77777777" w:rsidR="002A573E" w:rsidRPr="0082643A" w:rsidRDefault="002A573E" w:rsidP="002A573E">
      <w:r w:rsidRPr="0082643A">
        <w:t>4. PAKOLLINEN yksi</w:t>
      </w:r>
      <w:r>
        <w:t xml:space="preserve"> [1..1</w:t>
      </w:r>
      <w:r w:rsidRPr="0082643A">
        <w:t xml:space="preserve">] entry </w:t>
      </w:r>
    </w:p>
    <w:p w14:paraId="7DC57F0C" w14:textId="0B18F55A" w:rsidR="002A573E" w:rsidRDefault="002A573E" w:rsidP="002A573E">
      <w:pPr>
        <w:pStyle w:val="Snt2"/>
      </w:pPr>
      <w:r w:rsidRPr="0095153D">
        <w:t xml:space="preserve">a. </w:t>
      </w:r>
      <w:r>
        <w:t>PAKOLLINEN yksi [</w:t>
      </w:r>
      <w:r w:rsidRPr="0095153D">
        <w:t>1..1]</w:t>
      </w:r>
      <w:r>
        <w:t xml:space="preserve"> templateId, jonka arvon PITÄÄ OLLA </w:t>
      </w:r>
      <w:r w:rsidRPr="00B44714">
        <w:t>@root=</w:t>
      </w:r>
      <w:r w:rsidR="00C22574">
        <w:t>”</w:t>
      </w:r>
      <w:r w:rsidR="000A1398" w:rsidRPr="000A1398">
        <w:t>1.2.246.777.11.2015.30</w:t>
      </w:r>
      <w:r w:rsidR="00C22574">
        <w:t xml:space="preserve">” </w:t>
      </w:r>
      <w:ins w:id="470" w:author="Katariina Lassila" w:date="2020-02-06T13:33:00Z">
        <w:del w:id="471" w:author="Tuomainen Mika" w:date="2020-06-10T14:46:00Z">
          <w:r w:rsidR="000B37F6" w:rsidDel="00585FAE">
            <w:delText>[</w:delText>
          </w:r>
          <w:commentRangeStart w:id="472"/>
          <w:r w:rsidR="000B37F6" w:rsidDel="00585FAE">
            <w:delText>5</w:delText>
          </w:r>
        </w:del>
      </w:ins>
      <w:commentRangeEnd w:id="472"/>
      <w:del w:id="473" w:author="Tuomainen Mika" w:date="2020-06-10T14:46:00Z">
        <w:r w:rsidR="00EE0381" w:rsidDel="00585FAE">
          <w:rPr>
            <w:rStyle w:val="Kommentinviite"/>
            <w:rFonts w:cs="Calibri"/>
          </w:rPr>
          <w:commentReference w:id="472"/>
        </w:r>
      </w:del>
      <w:ins w:id="474" w:author="Katariina Lassila" w:date="2020-02-06T13:33:00Z">
        <w:del w:id="475" w:author="Tuomainen Mika" w:date="2020-06-10T14:46:00Z">
          <w:r w:rsidR="000B37F6" w:rsidDel="00585FAE">
            <w:delText>]</w:delText>
          </w:r>
        </w:del>
      </w:ins>
      <w:ins w:id="476" w:author="Tuomainen Mika" w:date="2020-06-10T14:46:00Z">
        <w:r w:rsidR="00585FAE">
          <w:t>(Tunnistetiedot entry)</w:t>
        </w:r>
      </w:ins>
      <w:ins w:id="477" w:author="Katariina Lassila" w:date="2020-02-06T13:33:00Z">
        <w:r w:rsidR="000B37F6">
          <w:t xml:space="preserve"> </w:t>
        </w:r>
      </w:ins>
      <w:del w:id="478" w:author="Katariina Lassila" w:date="2020-02-06T13:33:00Z">
        <w:r w:rsidR="00C22574" w:rsidDel="000B37F6">
          <w:delText>(</w:delText>
        </w:r>
        <w:r w:rsidR="000A1398" w:rsidRPr="000A1398" w:rsidDel="000B37F6">
          <w:delText>Potilastiedon arkiston Kertomus ja lomakkeet</w:delText>
        </w:r>
      </w:del>
      <w:del w:id="479" w:author="Katariina Lassila" w:date="2020-02-06T13:28:00Z">
        <w:r w:rsidR="000A1398" w:rsidRPr="000A1398" w:rsidDel="009268C7">
          <w:delText>, v5.11</w:delText>
        </w:r>
      </w:del>
      <w:del w:id="480" w:author="Katariina Lassila" w:date="2020-02-06T13:33:00Z">
        <w:r w:rsidR="00C22574" w:rsidDel="000B37F6">
          <w:delText>)</w:delText>
        </w:r>
      </w:del>
    </w:p>
    <w:p w14:paraId="72E8CA42" w14:textId="285FF342" w:rsidR="002A573E" w:rsidRDefault="000A1398" w:rsidP="002A573E">
      <w:pPr>
        <w:pStyle w:val="Snt2"/>
      </w:pPr>
      <w:r>
        <w:t>b</w:t>
      </w:r>
      <w:r w:rsidR="002A573E">
        <w:t>. PAKOLLINEN yksi [</w:t>
      </w:r>
      <w:r w:rsidR="002A573E" w:rsidRPr="0095153D">
        <w:t xml:space="preserve">1..1] </w:t>
      </w:r>
      <w:hyperlink w:anchor="_Ensihoitotehtävän_perustiedot_-" w:history="1">
        <w:r>
          <w:rPr>
            <w:rStyle w:val="Hyperlinkki"/>
          </w:rPr>
          <w:t>Käyntisyy / Diagnoosit</w:t>
        </w:r>
      </w:hyperlink>
      <w:r w:rsidR="002A573E" w:rsidRPr="0095153D">
        <w:t xml:space="preserve"> </w:t>
      </w:r>
      <w:r w:rsidR="002A573E">
        <w:t>o</w:t>
      </w:r>
      <w:r>
        <w:t>bservation</w:t>
      </w:r>
    </w:p>
    <w:p w14:paraId="0403EE0B" w14:textId="48139DC1" w:rsidR="00B47CA0" w:rsidRDefault="00B47CA0" w:rsidP="002A573E">
      <w:pPr>
        <w:pStyle w:val="Snt2"/>
      </w:pPr>
    </w:p>
    <w:p w14:paraId="3397BEB2" w14:textId="5AECFD27" w:rsidR="00B47CA0" w:rsidRDefault="00B47CA0" w:rsidP="002A573E">
      <w:pPr>
        <w:pStyle w:val="Snt2"/>
      </w:pPr>
      <w:r w:rsidRPr="00D9601A">
        <w:rPr>
          <w:b/>
        </w:rPr>
        <w:t>Toteutusohje</w:t>
      </w:r>
      <w:r>
        <w:t xml:space="preserve">: Käyntisyyn rakenne toteutetaan </w:t>
      </w:r>
      <w:del w:id="481" w:author="Tuomainen Mika" w:date="2020-06-10T14:46:00Z">
        <w:r w:rsidDel="00585FAE">
          <w:delText>kansallisen rakenteen</w:delText>
        </w:r>
      </w:del>
      <w:ins w:id="482" w:author="Tuomainen Mika" w:date="2020-06-10T14:46:00Z">
        <w:r w:rsidR="00585FAE">
          <w:t>Kertomus ja lomakkeet määrittelyn</w:t>
        </w:r>
      </w:ins>
      <w:r>
        <w:t xml:space="preserve"> mukaisesti [5]. Määrittelykokoelmassa kiinnit</w:t>
      </w:r>
      <w:ins w:id="483" w:author="Katariina Lassila" w:date="2020-02-06T13:28:00Z">
        <w:r w:rsidR="009A00BB">
          <w:t>e</w:t>
        </w:r>
      </w:ins>
      <w:r>
        <w:t>tään, minkä CDA-määrittelyversion mukaiset diagnoosirakenteet ovat kysei</w:t>
      </w:r>
      <w:ins w:id="484" w:author="Katariina Lassila" w:date="2020-02-06T13:28:00Z">
        <w:r w:rsidR="009A00BB">
          <w:t>se</w:t>
        </w:r>
      </w:ins>
      <w:r>
        <w:t>ssä määrittelykokoelmassa tuettuja.</w:t>
      </w:r>
      <w:r w:rsidR="0006021E">
        <w:t xml:space="preserve"> </w:t>
      </w:r>
      <w:del w:id="485" w:author="Katariina Lassila" w:date="2020-02-06T13:30:00Z">
        <w:r w:rsidR="0006021E" w:rsidDel="003832EC">
          <w:delText xml:space="preserve">Yllä notaatiossa kuvattu </w:delText>
        </w:r>
      </w:del>
      <w:del w:id="486" w:author="Katariina Lassila" w:date="2020-02-06T13:29:00Z">
        <w:r w:rsidR="0006021E" w:rsidDel="0033238A">
          <w:delText>K</w:delText>
        </w:r>
      </w:del>
      <w:del w:id="487" w:author="Katariina Lassila" w:date="2020-02-06T13:30:00Z">
        <w:r w:rsidR="0006021E" w:rsidDel="003832EC">
          <w:delText>Potilastiedon arkiston Kertomus ja lomakkeet v-5.11 on tämän määrittelyn kirjoitushetkellä voimassa ollut versio.</w:delText>
        </w:r>
      </w:del>
    </w:p>
    <w:p w14:paraId="482839BA" w14:textId="77777777" w:rsidR="00B47CA0" w:rsidRDefault="00B47CA0" w:rsidP="002A573E">
      <w:pPr>
        <w:pStyle w:val="Snt2"/>
      </w:pPr>
    </w:p>
    <w:p w14:paraId="02B4FD6B" w14:textId="46A839CE" w:rsidR="001F4534" w:rsidRPr="0082643A" w:rsidRDefault="00521158" w:rsidP="001F4534">
      <w:r>
        <w:t>5</w:t>
      </w:r>
      <w:r w:rsidR="001F4534" w:rsidRPr="0082643A">
        <w:t xml:space="preserve">. </w:t>
      </w:r>
      <w:r w:rsidR="009827D7">
        <w:t xml:space="preserve">VAPAAEHTOINEN </w:t>
      </w:r>
      <w:r w:rsidR="007B1DBA">
        <w:t xml:space="preserve">nolla tai yksi [0..1] </w:t>
      </w:r>
      <w:r w:rsidR="001F4534" w:rsidRPr="0082643A">
        <w:t xml:space="preserve">entry </w:t>
      </w:r>
    </w:p>
    <w:p w14:paraId="746AB5E7" w14:textId="6E84919C" w:rsidR="001F4534" w:rsidRDefault="001F4534" w:rsidP="001F4534">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w:t>
      </w:r>
      <w:r w:rsidR="00521158" w:rsidRPr="00521158">
        <w:t>Optometrian CDA 2018</w:t>
      </w:r>
      <w:r>
        <w:t>)</w:t>
      </w:r>
    </w:p>
    <w:p w14:paraId="5B7B6F2E" w14:textId="03DFF8D4" w:rsidR="009827D7" w:rsidRDefault="00312E63" w:rsidP="009827D7">
      <w:pPr>
        <w:pStyle w:val="Snt2"/>
      </w:pPr>
      <w:r>
        <w:t>b</w:t>
      </w:r>
      <w:r w:rsidR="009827D7">
        <w:t>. PAKOLLINEN yksi [1</w:t>
      </w:r>
      <w:r w:rsidR="009827D7" w:rsidRPr="0095153D">
        <w:t>..1]</w:t>
      </w:r>
      <w:r w:rsidR="009827D7">
        <w:t xml:space="preserve"> templateId, jonka arvon PITÄÄ OLLA </w:t>
      </w:r>
      <w:r w:rsidR="009827D7" w:rsidRPr="00B44714">
        <w:t>@root="</w:t>
      </w:r>
      <w:r w:rsidR="009827D7" w:rsidRPr="00521158">
        <w:t>1.2.246.537.6.889.14</w:t>
      </w:r>
      <w:r w:rsidR="009827D7">
        <w:t>” (</w:t>
      </w:r>
      <w:r w:rsidR="009827D7" w:rsidRPr="00521158">
        <w:t>Lisätiedot tutkimukseen tulon syystä entry</w:t>
      </w:r>
      <w:r w:rsidR="009827D7">
        <w:t>)</w:t>
      </w:r>
    </w:p>
    <w:p w14:paraId="3CD15C6D" w14:textId="66EC4442" w:rsidR="001F4534" w:rsidRDefault="00312E63" w:rsidP="001F4534">
      <w:pPr>
        <w:pStyle w:val="Snt2"/>
      </w:pPr>
      <w:r>
        <w:t>c</w:t>
      </w:r>
      <w:r w:rsidR="001F4534">
        <w:t>. PAKOLLINEN yksi [</w:t>
      </w:r>
      <w:r w:rsidR="001F4534" w:rsidRPr="0095153D">
        <w:t xml:space="preserve">1..1] </w:t>
      </w:r>
      <w:hyperlink w:anchor="_Lisätiedot_tutkimukseen_tulon" w:history="1">
        <w:r w:rsidR="00521158" w:rsidRPr="00521158">
          <w:rPr>
            <w:rStyle w:val="Hyperlinkki"/>
          </w:rPr>
          <w:t>Lisätiedot tutkimukseen tulon syystä</w:t>
        </w:r>
      </w:hyperlink>
      <w:r w:rsidR="001F4534" w:rsidRPr="0095153D">
        <w:t xml:space="preserve"> </w:t>
      </w:r>
      <w:r w:rsidR="00D9601A">
        <w:t xml:space="preserve">(14) </w:t>
      </w:r>
      <w:r w:rsidR="001F4534">
        <w:t>observation</w:t>
      </w:r>
    </w:p>
    <w:bookmarkStart w:id="488" w:name="_Ensihoitotehtävän_perustiedot_-"/>
    <w:bookmarkStart w:id="489" w:name="_Käyntisyy_/_Diagnoosit"/>
    <w:bookmarkEnd w:id="488"/>
    <w:bookmarkEnd w:id="489"/>
    <w:p w14:paraId="67A4461A" w14:textId="6467DA5C" w:rsidR="002A573E" w:rsidRDefault="002A573E" w:rsidP="002A573E">
      <w:pPr>
        <w:pStyle w:val="Otsikko3"/>
      </w:pPr>
      <w:r>
        <w:fldChar w:fldCharType="begin"/>
      </w:r>
      <w:r>
        <w:instrText xml:space="preserve"> HYPERLINK  \l "_Ensihoitotehtävän_perustiedot_1" </w:instrText>
      </w:r>
      <w:r>
        <w:fldChar w:fldCharType="separate"/>
      </w:r>
      <w:bookmarkStart w:id="490" w:name="_Toc498613758"/>
      <w:bookmarkStart w:id="491" w:name="_Toc525564892"/>
      <w:r w:rsidR="008D4E56">
        <w:rPr>
          <w:rStyle w:val="Hyperlinkki"/>
        </w:rPr>
        <w:t>Käyntisyy / Diagnoosit</w:t>
      </w:r>
      <w:r>
        <w:fldChar w:fldCharType="end"/>
      </w:r>
      <w:r w:rsidRPr="00487841">
        <w:t xml:space="preserve"> </w:t>
      </w:r>
      <w:r>
        <w:t xml:space="preserve">- </w:t>
      </w:r>
      <w:r w:rsidRPr="00487841">
        <w:t>o</w:t>
      </w:r>
      <w:r w:rsidR="008D4E56">
        <w:t>bservation</w:t>
      </w:r>
      <w:bookmarkEnd w:id="490"/>
      <w:bookmarkEnd w:id="491"/>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5C3B6D" w14:paraId="686306DB" w14:textId="77777777" w:rsidTr="00A878B7">
        <w:tc>
          <w:tcPr>
            <w:tcW w:w="9236" w:type="dxa"/>
          </w:tcPr>
          <w:p w14:paraId="744DD14A" w14:textId="590E76E7" w:rsidR="00604526" w:rsidRPr="00A878B7" w:rsidRDefault="00604526" w:rsidP="00A878B7">
            <w:pPr>
              <w:pStyle w:val="Snt1"/>
              <w:tabs>
                <w:tab w:val="left" w:pos="7260"/>
              </w:tabs>
              <w:ind w:left="0" w:firstLine="0"/>
              <w:rPr>
                <w:rFonts w:eastAsiaTheme="majorEastAsia" w:cstheme="majorHAnsi"/>
                <w:bCs/>
                <w:sz w:val="24"/>
                <w:szCs w:val="26"/>
                <w:lang w:val="en-US"/>
              </w:rPr>
            </w:pPr>
            <w:bookmarkStart w:id="492" w:name="_Hlk496859157"/>
            <w:r w:rsidRPr="00A878B7">
              <w:rPr>
                <w:rFonts w:eastAsiaTheme="majorEastAsia" w:cstheme="majorHAnsi"/>
                <w:bCs/>
                <w:sz w:val="18"/>
                <w:szCs w:val="26"/>
                <w:lang w:val="en-US"/>
              </w:rPr>
              <w:t>/structuredBody/component/section/component/section/component/section/entry</w:t>
            </w:r>
            <w:r w:rsidR="008D4E56">
              <w:rPr>
                <w:rFonts w:eastAsiaTheme="majorEastAsia" w:cstheme="majorHAnsi"/>
                <w:bCs/>
                <w:sz w:val="18"/>
                <w:szCs w:val="26"/>
                <w:lang w:val="en-US"/>
              </w:rPr>
              <w:t>/</w:t>
            </w:r>
            <w:r w:rsidR="00B4063B">
              <w:rPr>
                <w:rFonts w:eastAsiaTheme="majorEastAsia" w:cstheme="majorHAnsi"/>
                <w:bCs/>
                <w:sz w:val="18"/>
                <w:szCs w:val="26"/>
                <w:lang w:val="en-US"/>
              </w:rPr>
              <w:t>observation</w:t>
            </w:r>
          </w:p>
        </w:tc>
      </w:tr>
      <w:bookmarkEnd w:id="492"/>
    </w:tbl>
    <w:p w14:paraId="79C22250" w14:textId="1019DEE3" w:rsidR="00604526" w:rsidRDefault="00604526" w:rsidP="00604526">
      <w:pPr>
        <w:rPr>
          <w:lang w:val="en-US"/>
        </w:rPr>
      </w:pPr>
    </w:p>
    <w:p w14:paraId="7A7EF3B2" w14:textId="77777777" w:rsidR="00A304FC" w:rsidRDefault="00D9601A" w:rsidP="00A304FC">
      <w:pPr>
        <w:pStyle w:val="Snt1"/>
        <w:rPr>
          <w:ins w:id="493" w:author="Tuomainen Mika" w:date="2020-06-10T14:59:00Z"/>
        </w:rPr>
      </w:pPr>
      <w:r w:rsidRPr="00D9601A">
        <w:rPr>
          <w:b/>
        </w:rPr>
        <w:t>Toteutusohje</w:t>
      </w:r>
      <w:r>
        <w:t xml:space="preserve">: </w:t>
      </w:r>
      <w:ins w:id="494" w:author="Tuomainen Mika" w:date="2020-06-10T14:59:00Z">
        <w:r w:rsidR="00A304FC">
          <w:t xml:space="preserve">Optikot eivät diagnosoi, joten tässä käytetään aina käyntisyyn rakennetta. Käyntisyyn rakenne toteutetaan Kertomus ja lomakkeet määrittelyn [5] mukaisesti ja noudattaa sitä Kertomus ja lomakkeet määrittelyn versiota, joka löytyy samasta määrittelykokoelmasta kuin tämä CDA R2 määrittely. </w:t>
        </w:r>
      </w:ins>
    </w:p>
    <w:p w14:paraId="3D98C386" w14:textId="77777777" w:rsidR="00A304FC" w:rsidRDefault="00A304FC" w:rsidP="00A304FC">
      <w:pPr>
        <w:pStyle w:val="Snt1"/>
        <w:rPr>
          <w:ins w:id="495" w:author="Tuomainen Mika" w:date="2020-06-10T14:59:00Z"/>
        </w:rPr>
      </w:pPr>
    </w:p>
    <w:p w14:paraId="0BD762E1" w14:textId="77777777" w:rsidR="00A304FC" w:rsidRDefault="00A304FC" w:rsidP="00A304FC">
      <w:pPr>
        <w:pStyle w:val="Snt1"/>
        <w:ind w:firstLine="0"/>
        <w:rPr>
          <w:ins w:id="496" w:author="Tuomainen Mika" w:date="2020-06-10T14:59:00Z"/>
        </w:rPr>
      </w:pPr>
      <w:ins w:id="497" w:author="Tuomainen Mika" w:date="2020-06-10T14:59:00Z">
        <w:r>
          <w:t>Optometrian kannalta riittävät tiedot ovat Käyntisyy / Diagnoosit tietosisällön pakolliset tiedot, huomioiden seuraavat tarkennukset:</w:t>
        </w:r>
      </w:ins>
    </w:p>
    <w:p w14:paraId="7E23793F" w14:textId="77777777" w:rsidR="00A304FC" w:rsidRDefault="00A304FC" w:rsidP="00A304FC">
      <w:pPr>
        <w:pStyle w:val="Snt1"/>
        <w:ind w:firstLine="0"/>
        <w:rPr>
          <w:ins w:id="498" w:author="Tuomainen Mika" w:date="2020-06-10T14:59:00Z"/>
        </w:rPr>
      </w:pPr>
      <w:ins w:id="499" w:author="Tuomainen Mika" w:date="2020-06-10T14:59:00Z">
        <w:r>
          <w:t>- Käyntisyy (onko kyseessä Käyntisyy vai diagnoosi, koska kyseessä aina Käyntisyy, annetaan tässä rakenteessa arvo true)</w:t>
        </w:r>
      </w:ins>
    </w:p>
    <w:p w14:paraId="69C2D2F3" w14:textId="77777777" w:rsidR="00A304FC" w:rsidRDefault="00A304FC" w:rsidP="00A304FC">
      <w:pPr>
        <w:pStyle w:val="Snt1"/>
        <w:ind w:firstLine="0"/>
        <w:rPr>
          <w:ins w:id="500" w:author="Tuomainen Mika" w:date="2020-06-10T14:59:00Z"/>
        </w:rPr>
      </w:pPr>
      <w:ins w:id="501" w:author="Tuomainen Mika" w:date="2020-06-10T14:59:00Z">
        <w:r>
          <w:t>- Diagnoosin pysyvyys (onko Diagnoosin pysyvyys pysyväisluonteinen vai määräaikainen, tässä rakenteessa annetaan aina arvo KER=määräaikainen)</w:t>
        </w:r>
      </w:ins>
    </w:p>
    <w:p w14:paraId="10482D92" w14:textId="77777777" w:rsidR="00A304FC" w:rsidRDefault="00A304FC" w:rsidP="00A304FC">
      <w:pPr>
        <w:pStyle w:val="Snt1"/>
        <w:ind w:firstLine="0"/>
        <w:rPr>
          <w:ins w:id="502" w:author="Tuomainen Mika" w:date="2020-06-10T14:59:00Z"/>
        </w:rPr>
      </w:pPr>
    </w:p>
    <w:p w14:paraId="7A4BEC47" w14:textId="1179CDFA" w:rsidR="00D9601A" w:rsidRPr="0095153D" w:rsidRDefault="00A304FC" w:rsidP="00A304FC">
      <w:pPr>
        <w:pStyle w:val="Snt1"/>
        <w:ind w:firstLine="0"/>
      </w:pPr>
      <w:ins w:id="503" w:author="Tuomainen Mika" w:date="2020-06-10T15:00:00Z">
        <w:r>
          <w:rPr>
            <w:rStyle w:val="Kommentinviite"/>
          </w:rPr>
          <w:t>Liitteessä 1 on aiemmin tässä määrittelyssä ollut tarkempi rakennekuvaus, joka on korvattu yllä olevalla viittaukselle Kertomus ja lomakkeet toteutusohjeeseen.</w:t>
        </w:r>
      </w:ins>
      <w:del w:id="504" w:author="Tuomainen Mika" w:date="2020-06-10T14:59:00Z">
        <w:r w:rsidR="00D9601A" w:rsidDel="00A304FC">
          <w:delText>Käyntisyyn rakenne toteutetaan kansallisen rakenteen mukaisesti [5], tässä on referoitu rakenne pakollisten (ja optometrian kannalta riittävien) tietojen osalta.</w:delText>
        </w:r>
        <w:r w:rsidR="00B10BD6" w:rsidDel="00A304FC">
          <w:delText xml:space="preserve"> Optikot eivät varsinaisesti diagnosoi, joten käytetään käyntisyyn rakennetta.</w:delText>
        </w:r>
        <w:r w:rsidR="005326FB" w:rsidDel="00A304FC">
          <w:delText xml:space="preserve"> Kansallisen tietosisällön mukaisesti rakenteesssa on muutamia vapaaehtoisia lisätietoja käytettävissä, joita ei ole alle dokumentoitu.</w:delText>
        </w:r>
        <w:r w:rsidR="00B47CA0" w:rsidDel="00A304FC">
          <w:delText xml:space="preserve"> </w:delText>
        </w:r>
        <w:r w:rsidR="00B47CA0" w:rsidRPr="00583214" w:rsidDel="00A304FC">
          <w:delText>Tämän alaluvun dokumentoitujen rakenteiden osalta master-määrittely ei ole tämä Optometrian määrittely.</w:delText>
        </w:r>
      </w:del>
    </w:p>
    <w:p w14:paraId="4873B7FA" w14:textId="1F20BE45" w:rsidR="0012557F" w:rsidRPr="0012557F" w:rsidDel="00A304FC" w:rsidRDefault="0012557F" w:rsidP="00604526">
      <w:pPr>
        <w:rPr>
          <w:del w:id="505" w:author="Tuomainen Mika" w:date="2020-06-10T15:01:00Z"/>
        </w:rPr>
      </w:pPr>
    </w:p>
    <w:p w14:paraId="242244AA" w14:textId="23228BD3" w:rsidR="002A573E" w:rsidRPr="007E0AC1" w:rsidDel="00A304FC" w:rsidRDefault="002A573E" w:rsidP="002A573E">
      <w:pPr>
        <w:pStyle w:val="Snt1"/>
        <w:rPr>
          <w:del w:id="506" w:author="Tuomainen Mika" w:date="2020-06-10T15:01:00Z"/>
        </w:rPr>
      </w:pPr>
      <w:del w:id="507" w:author="Tuomainen Mika" w:date="2020-06-10T15:01:00Z">
        <w:r w:rsidRPr="007E0AC1" w:rsidDel="00A304FC">
          <w:delText>1. PAKOLLINEN yksi [1..1] @classCode="</w:delText>
        </w:r>
        <w:r w:rsidR="00404B26" w:rsidDel="00A304FC">
          <w:delText>OBS</w:delText>
        </w:r>
        <w:r w:rsidRPr="007E0AC1" w:rsidDel="00A304FC">
          <w:delText>" ja yksi [1..1] @moodCode="EVN"</w:delText>
        </w:r>
      </w:del>
    </w:p>
    <w:p w14:paraId="3AF877E8" w14:textId="537CA664" w:rsidR="00404B26" w:rsidDel="00A304FC" w:rsidRDefault="00404B26" w:rsidP="002A573E">
      <w:pPr>
        <w:pStyle w:val="Snt1"/>
        <w:rPr>
          <w:del w:id="508" w:author="Tuomainen Mika" w:date="2020-06-10T15:01:00Z"/>
        </w:rPr>
      </w:pPr>
      <w:del w:id="509" w:author="Tuomainen Mika" w:date="2020-06-10T15:01:00Z">
        <w:r w:rsidDel="00A304FC">
          <w:delText xml:space="preserve">2. </w:delText>
        </w:r>
        <w:r w:rsidRPr="00404B26" w:rsidDel="00A304FC">
          <w:delText>PAKOLLINEN yksi [1..1] templateId, jonka arvon PITÄÄ OLLA @root=”1.2.246.537.6.12.999.2003.2” (KanTa-palvelut - Tekninen CDA R2 rakennekoodisto</w:delText>
        </w:r>
        <w:r w:rsidDel="00A304FC">
          <w:delText xml:space="preserve"> </w:delText>
        </w:r>
        <w:r w:rsidRPr="00404B26" w:rsidDel="00A304FC">
          <w:delText>2003)</w:delText>
        </w:r>
      </w:del>
    </w:p>
    <w:p w14:paraId="51B0F2D7" w14:textId="55C8FA65" w:rsidR="002A573E" w:rsidRPr="007E0AC1" w:rsidDel="00A304FC" w:rsidRDefault="00404B26" w:rsidP="002A573E">
      <w:pPr>
        <w:pStyle w:val="Snt1"/>
        <w:rPr>
          <w:del w:id="510" w:author="Tuomainen Mika" w:date="2020-06-10T15:01:00Z"/>
        </w:rPr>
      </w:pPr>
      <w:del w:id="511" w:author="Tuomainen Mika" w:date="2020-06-10T15:01:00Z">
        <w:r w:rsidDel="00A304FC">
          <w:delText>3</w:delText>
        </w:r>
        <w:r w:rsidR="002A573E" w:rsidRPr="007E0AC1" w:rsidDel="00A304FC">
          <w:delText>. PAKOLLINEN yksi [1..1] id</w:delText>
        </w:r>
        <w:r w:rsidR="002A573E" w:rsidDel="00A304FC">
          <w:delText>/@root</w:delText>
        </w:r>
      </w:del>
    </w:p>
    <w:p w14:paraId="0C610E15" w14:textId="46E88F64" w:rsidR="002A573E" w:rsidRPr="0095153D" w:rsidDel="00A304FC" w:rsidRDefault="00404B26" w:rsidP="002A573E">
      <w:pPr>
        <w:pStyle w:val="Snt1"/>
        <w:rPr>
          <w:del w:id="512" w:author="Tuomainen Mika" w:date="2020-06-10T15:01:00Z"/>
        </w:rPr>
      </w:pPr>
      <w:del w:id="513" w:author="Tuomainen Mika" w:date="2020-06-10T15:01:00Z">
        <w:r w:rsidDel="00A304FC">
          <w:delText>4</w:delText>
        </w:r>
        <w:r w:rsidR="002A573E" w:rsidRPr="0082643A" w:rsidDel="00A304FC">
          <w:delText>. PAKOLLINEN yksi [1..1] code/@code="</w:delText>
        </w:r>
        <w:r w:rsidDel="00A304FC">
          <w:delText>2</w:delText>
        </w:r>
        <w:r w:rsidR="002A573E" w:rsidRPr="0082643A" w:rsidDel="00A304FC">
          <w:delText xml:space="preserve">" </w:delText>
        </w:r>
        <w:r w:rsidR="00ED04D4" w:rsidDel="00A304FC">
          <w:delText>Diagnoosi</w:delText>
        </w:r>
        <w:r w:rsidR="002A573E" w:rsidDel="00A304FC">
          <w:delText xml:space="preserve"> </w:delText>
        </w:r>
        <w:r w:rsidR="002A573E" w:rsidRPr="0095153D" w:rsidDel="00A304FC">
          <w:delText>(</w:delText>
        </w:r>
        <w:r w:rsidR="002A573E" w:rsidDel="00A304FC">
          <w:delText>codeSystem</w:delText>
        </w:r>
        <w:r w:rsidR="002A573E" w:rsidRPr="0095153D" w:rsidDel="00A304FC">
          <w:delText xml:space="preserve">: </w:delText>
        </w:r>
        <w:r w:rsidRPr="00404B26" w:rsidDel="00A304FC">
          <w:delText>1.2.246.537.6.12.999.2003</w:delText>
        </w:r>
        <w:r w:rsidR="00ED04D4" w:rsidDel="00A304FC">
          <w:delText xml:space="preserve"> </w:delText>
        </w:r>
        <w:r w:rsidRPr="00404B26" w:rsidDel="00A304FC">
          <w:delText>KanTa-palvelut - Tekninen CDA R2 rakennekoodisto 2003</w:delText>
        </w:r>
        <w:r w:rsidR="00ED04D4" w:rsidDel="00A304FC">
          <w:delText>)</w:delText>
        </w:r>
      </w:del>
    </w:p>
    <w:p w14:paraId="5C5B59C5" w14:textId="62D1B8E8" w:rsidR="00732165" w:rsidDel="00A304FC" w:rsidRDefault="00732165" w:rsidP="00732165">
      <w:pPr>
        <w:pStyle w:val="Snt1"/>
        <w:rPr>
          <w:del w:id="514" w:author="Tuomainen Mika" w:date="2020-06-10T15:01:00Z"/>
        </w:rPr>
      </w:pPr>
      <w:del w:id="515" w:author="Tuomainen Mika" w:date="2020-06-10T15:01:00Z">
        <w:r w:rsidDel="00A304FC">
          <w:delText>5. PAKOLLINEN yksi [1..1] text</w:delText>
        </w:r>
      </w:del>
    </w:p>
    <w:p w14:paraId="378FD227" w14:textId="22AF845C" w:rsidR="00732165" w:rsidDel="00A304FC" w:rsidRDefault="00732165" w:rsidP="00732165">
      <w:pPr>
        <w:pStyle w:val="Snt2"/>
        <w:rPr>
          <w:del w:id="516" w:author="Tuomainen Mika" w:date="2020-06-10T15:01:00Z"/>
        </w:rPr>
      </w:pPr>
      <w:del w:id="517" w:author="Tuomainen Mika" w:date="2020-06-10T15:01:00Z">
        <w:r w:rsidDel="00A304FC">
          <w:delText>a. PAKOLLINEN yksi [1..1] reference/@value, viitattavan näyttömuoto-osion xml-ID annetaan II-tietotyypillä</w:delText>
        </w:r>
      </w:del>
    </w:p>
    <w:p w14:paraId="518B59CE" w14:textId="659E60FC" w:rsidR="00732165" w:rsidDel="00A304FC" w:rsidRDefault="00732165" w:rsidP="00732165">
      <w:pPr>
        <w:pStyle w:val="Snt1"/>
        <w:rPr>
          <w:del w:id="518" w:author="Tuomainen Mika" w:date="2020-06-10T15:01:00Z"/>
        </w:rPr>
      </w:pPr>
      <w:del w:id="519" w:author="Tuomainen Mika" w:date="2020-06-10T15:01:00Z">
        <w:r w:rsidDel="00A304FC">
          <w:delText xml:space="preserve">6. </w:delText>
        </w:r>
        <w:r w:rsidR="005326FB" w:rsidDel="00A304FC">
          <w:delText>PAKOLLINEN</w:delText>
        </w:r>
        <w:r w:rsidRPr="00125567" w:rsidDel="00A304FC">
          <w:delText xml:space="preserve"> </w:delText>
        </w:r>
        <w:r w:rsidDel="00A304FC">
          <w:delText>yksi</w:delText>
        </w:r>
        <w:r w:rsidRPr="00125567" w:rsidDel="00A304FC">
          <w:delText xml:space="preserve"> [</w:delText>
        </w:r>
        <w:r w:rsidR="005326FB" w:rsidDel="00A304FC">
          <w:delText>1</w:delText>
        </w:r>
        <w:r w:rsidRPr="00125567" w:rsidDel="00A304FC">
          <w:delText>..1]</w:delText>
        </w:r>
        <w:r w:rsidDel="00A304FC">
          <w:delText xml:space="preserve"> effectiveTime/@value Diagnoosin tai käyntisyyn toteamispäivä, arvo annetaan </w:delText>
        </w:r>
        <w:r w:rsidR="00D9601A" w:rsidDel="00A304FC">
          <w:delText>päivän</w:delText>
        </w:r>
        <w:r w:rsidDel="00A304FC">
          <w:delText xml:space="preserve"> tarkkuudella </w:delText>
        </w:r>
        <w:r w:rsidR="00EF252F" w:rsidDel="00A304FC">
          <w:delText>TS-tietotyypi</w:delText>
        </w:r>
        <w:r w:rsidDel="00A304FC">
          <w:delText>llä</w:delText>
        </w:r>
      </w:del>
    </w:p>
    <w:p w14:paraId="733A71F3" w14:textId="54400A76" w:rsidR="00ED27B6" w:rsidDel="00A304FC" w:rsidRDefault="00ED27B6" w:rsidP="00ED27B6">
      <w:pPr>
        <w:pStyle w:val="Snt1"/>
        <w:rPr>
          <w:del w:id="520" w:author="Tuomainen Mika" w:date="2020-06-10T15:01:00Z"/>
        </w:rPr>
      </w:pPr>
      <w:del w:id="521" w:author="Tuomainen Mika" w:date="2020-06-10T15:01:00Z">
        <w:r w:rsidDel="00A304FC">
          <w:delText xml:space="preserve">7. PAKOLLINEN yksi [1..1] code </w:delText>
        </w:r>
        <w:r w:rsidRPr="00ED27B6" w:rsidDel="00A304FC">
          <w:delText>Diagnoosikoodi, koodinmukainen nimi ja koodisto</w:delText>
        </w:r>
        <w:r w:rsidDel="00A304FC">
          <w:delText xml:space="preserve">, </w:delText>
        </w:r>
        <w:r w:rsidRPr="00021940" w:rsidDel="00A304FC">
          <w:delText xml:space="preserve">arvo annetaan luokituksesta </w:delText>
        </w:r>
        <w:r w:rsidRPr="00ED27B6" w:rsidDel="00A304FC">
          <w:delText>THL - tautiluokitus ICD-10</w:delText>
        </w:r>
        <w:r w:rsidRPr="001B1DE0" w:rsidDel="00A304FC">
          <w:delText xml:space="preserve"> </w:delText>
        </w:r>
        <w:r w:rsidRPr="00021940" w:rsidDel="00A304FC">
          <w:delText xml:space="preserve">(codeSystem: </w:delText>
        </w:r>
        <w:r w:rsidRPr="00ED27B6" w:rsidDel="00A304FC">
          <w:delText>1.2.246.537.6.1.1999</w:delText>
        </w:r>
        <w:r w:rsidRPr="00021940" w:rsidDel="00A304FC">
          <w:delText>) C</w:delText>
        </w:r>
        <w:r w:rsidDel="00A304FC">
          <w:delText>D</w:delText>
        </w:r>
        <w:r w:rsidRPr="00021940" w:rsidDel="00A304FC">
          <w:delText>-tietotyypillä</w:delText>
        </w:r>
      </w:del>
    </w:p>
    <w:p w14:paraId="6A261BEA" w14:textId="37DE3F63" w:rsidR="00EF252F" w:rsidDel="00A304FC" w:rsidRDefault="00EF252F" w:rsidP="00EF252F">
      <w:pPr>
        <w:pStyle w:val="Snt1"/>
        <w:rPr>
          <w:del w:id="522" w:author="Tuomainen Mika" w:date="2020-06-10T15:01:00Z"/>
        </w:rPr>
      </w:pPr>
    </w:p>
    <w:p w14:paraId="29C19D4C" w14:textId="6FABB098" w:rsidR="00EF252F" w:rsidDel="00A304FC" w:rsidRDefault="00EF252F" w:rsidP="00EF252F">
      <w:pPr>
        <w:pStyle w:val="Snt1"/>
        <w:rPr>
          <w:del w:id="523" w:author="Tuomainen Mika" w:date="2020-06-10T15:01:00Z"/>
        </w:rPr>
      </w:pPr>
      <w:del w:id="524" w:author="Tuomainen Mika" w:date="2020-06-10T15:01:00Z">
        <w:r w:rsidDel="00A304FC">
          <w:delText xml:space="preserve">8. </w:delText>
        </w:r>
        <w:r w:rsidR="00D9601A" w:rsidDel="00A304FC">
          <w:delText>PAKOLLINEN</w:delText>
        </w:r>
        <w:r w:rsidR="007C5B89" w:rsidDel="00A304FC">
          <w:delText xml:space="preserve"> yksi [</w:delText>
        </w:r>
        <w:r w:rsidR="00D9601A" w:rsidDel="00A304FC">
          <w:delText>1</w:delText>
        </w:r>
        <w:r w:rsidR="007C5B89" w:rsidDel="00A304FC">
          <w:delText xml:space="preserve">..1] </w:delText>
        </w:r>
        <w:r w:rsidDel="00A304FC">
          <w:delText xml:space="preserve">author, </w:delText>
        </w:r>
        <w:r w:rsidDel="00A304FC">
          <w:br/>
        </w:r>
        <w:r w:rsidR="00430DDA" w:rsidRPr="00430DDA" w:rsidDel="00A304FC">
          <w:delText>Diagnoosin tai käyntisyyn toteajan nimi</w:delText>
        </w:r>
        <w:r w:rsidDel="00A304FC">
          <w:delText xml:space="preserve"> (rooli, palveluyksikkö, nimi, aika), ks. Kanta Potilastiedon arkiston Kertomus ja lomakkeet [5, luku 2.1].</w:delText>
        </w:r>
      </w:del>
    </w:p>
    <w:p w14:paraId="1D880E0A" w14:textId="1E6C2CBA" w:rsidR="00EF252F" w:rsidDel="00A304FC" w:rsidRDefault="00EF252F" w:rsidP="00EF252F">
      <w:pPr>
        <w:pStyle w:val="Snt2"/>
        <w:rPr>
          <w:del w:id="525" w:author="Tuomainen Mika" w:date="2020-06-10T15:01:00Z"/>
        </w:rPr>
      </w:pPr>
      <w:del w:id="526" w:author="Tuomainen Mika" w:date="2020-06-10T15:01:00Z">
        <w:r w:rsidDel="00A304FC">
          <w:delText xml:space="preserve">a. PAKOLLINEN yksi </w:delText>
        </w:r>
        <w:r w:rsidRPr="0080598B" w:rsidDel="00A304FC">
          <w:delText>[1..1]</w:delText>
        </w:r>
        <w:r w:rsidDel="00A304FC">
          <w:delText xml:space="preserve"> functionCode/</w:delText>
        </w:r>
        <w:r w:rsidRPr="0082643A" w:rsidDel="00A304FC">
          <w:delText>@code</w:delText>
        </w:r>
        <w:r w:rsidR="005326FB" w:rsidDel="00A304FC">
          <w:delText>=”DAL” Diagnoosin tehnyt henkilö</w:delText>
        </w:r>
        <w:r w:rsidDel="00A304FC">
          <w:delText xml:space="preserve"> (codeSystem</w:delText>
        </w:r>
        <w:r w:rsidRPr="0095153D" w:rsidDel="00A304FC">
          <w:delText xml:space="preserve">: </w:delText>
        </w:r>
        <w:r w:rsidRPr="00245CB8" w:rsidDel="00A304FC">
          <w:delText>1.2.246.537.5.40006.2003</w:delText>
        </w:r>
        <w:r w:rsidRPr="0095153D" w:rsidDel="00A304FC">
          <w:delText xml:space="preserve"> </w:delText>
        </w:r>
        <w:r w:rsidRPr="00245CB8" w:rsidDel="00A304FC">
          <w:delText>eArkisto - tekninen CDA R2 henkilötarkennin</w:delText>
        </w:r>
        <w:r w:rsidRPr="0095153D" w:rsidDel="00A304FC">
          <w:delText>)</w:delText>
        </w:r>
      </w:del>
    </w:p>
    <w:p w14:paraId="078F6390" w14:textId="3DE72F6D" w:rsidR="00EF252F" w:rsidDel="00A304FC" w:rsidRDefault="00EF252F" w:rsidP="00EF252F">
      <w:pPr>
        <w:pStyle w:val="Snt2"/>
        <w:rPr>
          <w:del w:id="527" w:author="Tuomainen Mika" w:date="2020-06-10T15:01:00Z"/>
        </w:rPr>
      </w:pPr>
      <w:del w:id="528" w:author="Tuomainen Mika" w:date="2020-06-10T15:01:00Z">
        <w:r w:rsidDel="00A304FC">
          <w:delText xml:space="preserve">b. PAKOLLINEN yksi </w:delText>
        </w:r>
        <w:r w:rsidRPr="0080598B" w:rsidDel="00A304FC">
          <w:delText>[1..1]</w:delText>
        </w:r>
        <w:r w:rsidDel="00A304FC">
          <w:delText xml:space="preserve"> time/@value </w:delText>
        </w:r>
        <w:r w:rsidR="00430DDA" w:rsidRPr="00430DDA" w:rsidDel="00A304FC">
          <w:delText>Diagnoosin tai käyntisyyn toteamispäivä</w:delText>
        </w:r>
        <w:r w:rsidDel="00A304FC">
          <w:delText xml:space="preserve">, arvo annetaan </w:delText>
        </w:r>
        <w:r w:rsidR="00D9601A" w:rsidDel="00A304FC">
          <w:delText>päivän</w:delText>
        </w:r>
        <w:r w:rsidDel="00A304FC">
          <w:delText xml:space="preserve"> tarkkuudella TS-tietotyypillä </w:delText>
        </w:r>
      </w:del>
    </w:p>
    <w:p w14:paraId="7A5EEE95" w14:textId="12C4659F" w:rsidR="00EF252F" w:rsidDel="00A304FC" w:rsidRDefault="00EF252F" w:rsidP="00EF252F">
      <w:pPr>
        <w:pStyle w:val="Snt2"/>
        <w:rPr>
          <w:del w:id="529" w:author="Tuomainen Mika" w:date="2020-06-10T15:01:00Z"/>
        </w:rPr>
      </w:pPr>
      <w:del w:id="530" w:author="Tuomainen Mika" w:date="2020-06-10T15:01:00Z">
        <w:r w:rsidDel="00A304FC">
          <w:delText xml:space="preserve">c. PAKOLLINEN yksi </w:delText>
        </w:r>
        <w:r w:rsidRPr="0080598B" w:rsidDel="00A304FC">
          <w:delText>[1..1]</w:delText>
        </w:r>
        <w:r w:rsidDel="00A304FC">
          <w:delText xml:space="preserve"> </w:delText>
        </w:r>
        <w:r w:rsidRPr="004317C0" w:rsidDel="00A304FC">
          <w:delText>assignedAuthor</w:delText>
        </w:r>
      </w:del>
    </w:p>
    <w:p w14:paraId="26F3CA1C" w14:textId="10A7A256" w:rsidR="00EF252F" w:rsidDel="00A304FC" w:rsidRDefault="00EF252F" w:rsidP="00EF252F">
      <w:pPr>
        <w:pStyle w:val="Snt3"/>
        <w:ind w:left="1134" w:firstLine="0"/>
        <w:rPr>
          <w:del w:id="531" w:author="Tuomainen Mika" w:date="2020-06-10T15:01:00Z"/>
        </w:rPr>
      </w:pPr>
      <w:del w:id="532" w:author="Tuomainen Mika" w:date="2020-06-10T15:01:00Z">
        <w:r w:rsidDel="00A304FC">
          <w:delText xml:space="preserve">a. </w:delText>
        </w:r>
        <w:r w:rsidR="00C04B06" w:rsidDel="00A304FC">
          <w:delText xml:space="preserve">PAKOLLINEN </w:delText>
        </w:r>
        <w:r w:rsidR="007C5B89" w:rsidDel="00A304FC">
          <w:delText>yksi [</w:delText>
        </w:r>
        <w:r w:rsidR="00C04B06" w:rsidDel="00A304FC">
          <w:delText>1</w:delText>
        </w:r>
        <w:r w:rsidR="007C5B89" w:rsidDel="00A304FC">
          <w:delText xml:space="preserve">..1] </w:delText>
        </w:r>
        <w:r w:rsidRPr="00C00E6C" w:rsidDel="00A304FC">
          <w:delText>id/@root=”1.2.246.21” ja id/@extension hetu</w:delText>
        </w:r>
        <w:r w:rsidDel="00A304FC">
          <w:delText xml:space="preserve"> TAI </w:delText>
        </w:r>
        <w:r w:rsidRPr="00C00E6C" w:rsidDel="00A304FC">
          <w:delText>id/@root=”1.2.246.</w:delText>
        </w:r>
        <w:r w:rsidDel="00A304FC">
          <w:delText>537.</w:delText>
        </w:r>
        <w:r w:rsidRPr="00C00E6C" w:rsidDel="00A304FC">
          <w:delText>2</w:delText>
        </w:r>
        <w:r w:rsidDel="00A304FC">
          <w:delText>6</w:delText>
        </w:r>
        <w:r w:rsidRPr="00C00E6C" w:rsidDel="00A304FC">
          <w:delText xml:space="preserve">” ja id/@extension </w:delText>
        </w:r>
        <w:r w:rsidDel="00A304FC">
          <w:delText xml:space="preserve">Terhikki-numero </w:delText>
        </w:r>
        <w:r w:rsidR="00C04B06" w:rsidDel="00A304FC">
          <w:delText xml:space="preserve">TAI </w:delText>
        </w:r>
        <w:r w:rsidR="00C04B06" w:rsidRPr="00C00E6C" w:rsidDel="00A304FC">
          <w:delText>id/@root=”1.2.246.</w:delText>
        </w:r>
        <w:r w:rsidR="00C04B06" w:rsidDel="00A304FC">
          <w:delText>537.</w:delText>
        </w:r>
        <w:r w:rsidR="00C04B06" w:rsidRPr="00C00E6C" w:rsidDel="00A304FC">
          <w:delText>2</w:delText>
        </w:r>
        <w:r w:rsidR="00C04B06" w:rsidDel="00A304FC">
          <w:delText>9</w:delText>
        </w:r>
        <w:r w:rsidR="00C04B06" w:rsidRPr="00C00E6C" w:rsidDel="00A304FC">
          <w:delText>” ja id/@extension</w:delText>
        </w:r>
        <w:r w:rsidR="00C04B06" w:rsidDel="00A304FC">
          <w:delText xml:space="preserve"> VRK:n yksilöivä tunniste TAI id/@nullFlavor=”NA”</w:delText>
        </w:r>
      </w:del>
    </w:p>
    <w:p w14:paraId="719D50F0" w14:textId="4B2DF35C" w:rsidR="00EF252F" w:rsidDel="00A304FC" w:rsidRDefault="00EF252F" w:rsidP="00EF252F">
      <w:pPr>
        <w:pStyle w:val="Snt3"/>
        <w:ind w:left="1134" w:firstLine="0"/>
        <w:rPr>
          <w:del w:id="533" w:author="Tuomainen Mika" w:date="2020-06-10T15:01:00Z"/>
        </w:rPr>
      </w:pPr>
      <w:del w:id="534" w:author="Tuomainen Mika" w:date="2020-06-10T15:01:00Z">
        <w:r w:rsidDel="00A304FC">
          <w:delText xml:space="preserve">b. PAKOLLINEN yksi </w:delText>
        </w:r>
        <w:r w:rsidRPr="0080598B" w:rsidDel="00A304FC">
          <w:delText>[1..1]</w:delText>
        </w:r>
        <w:r w:rsidDel="00A304FC">
          <w:delText xml:space="preserve"> AssignedPerson</w:delText>
        </w:r>
      </w:del>
    </w:p>
    <w:p w14:paraId="3B36ECF1" w14:textId="24728B4D" w:rsidR="00EF252F" w:rsidDel="00A304FC" w:rsidRDefault="00EF252F" w:rsidP="00EF252F">
      <w:pPr>
        <w:pStyle w:val="Snt4"/>
        <w:rPr>
          <w:del w:id="535" w:author="Tuomainen Mika" w:date="2020-06-10T15:01:00Z"/>
        </w:rPr>
      </w:pPr>
      <w:del w:id="536" w:author="Tuomainen Mika" w:date="2020-06-10T15:01:00Z">
        <w:r w:rsidDel="00A304FC">
          <w:delText xml:space="preserve">a. PAKOLLINEN yksi </w:delText>
        </w:r>
        <w:r w:rsidRPr="0080598B" w:rsidDel="00A304FC">
          <w:delText>[1..1]</w:delText>
        </w:r>
        <w:r w:rsidDel="00A304FC">
          <w:delText xml:space="preserve"> name, </w:delText>
        </w:r>
        <w:r w:rsidR="008254E7" w:rsidRPr="008254E7" w:rsidDel="00A304FC">
          <w:delText>Diagnoosin tai käyntisyyn toteajan nimi</w:delText>
        </w:r>
        <w:r w:rsidR="008254E7" w:rsidDel="00A304FC">
          <w:delText xml:space="preserve">, </w:delText>
        </w:r>
        <w:r w:rsidDel="00A304FC">
          <w:delText>arvo annetaan PN-tietotyypillä. Ks. HL7 Finland tietotyyppiopas nimen esittäminen [6, luku 2.3]</w:delText>
        </w:r>
      </w:del>
    </w:p>
    <w:p w14:paraId="452CA6CD" w14:textId="7CC03BE9" w:rsidR="00EF252F" w:rsidDel="00A304FC" w:rsidRDefault="00EF252F" w:rsidP="00EF252F">
      <w:pPr>
        <w:pStyle w:val="Snt4"/>
        <w:rPr>
          <w:del w:id="537" w:author="Tuomainen Mika" w:date="2020-06-10T15:01:00Z"/>
        </w:rPr>
      </w:pPr>
      <w:del w:id="538" w:author="Tuomainen Mika" w:date="2020-06-10T15:01:00Z">
        <w:r w:rsidDel="00A304FC">
          <w:delText xml:space="preserve">c. PAKOLLINEN yksi </w:delText>
        </w:r>
        <w:r w:rsidRPr="0080598B" w:rsidDel="00A304FC">
          <w:delText>[1..1]</w:delText>
        </w:r>
        <w:r w:rsidDel="00A304FC">
          <w:delText xml:space="preserve"> </w:delText>
        </w:r>
        <w:r w:rsidRPr="004317C0" w:rsidDel="00A304FC">
          <w:delText>representedOrganization</w:delText>
        </w:r>
      </w:del>
    </w:p>
    <w:p w14:paraId="5D07EABA" w14:textId="7B1F1F97" w:rsidR="00EF252F" w:rsidDel="00A304FC" w:rsidRDefault="00EF252F" w:rsidP="00EF252F">
      <w:pPr>
        <w:pStyle w:val="Snt5"/>
        <w:rPr>
          <w:del w:id="539" w:author="Tuomainen Mika" w:date="2020-06-10T15:01:00Z"/>
        </w:rPr>
      </w:pPr>
      <w:del w:id="540" w:author="Tuomainen Mika" w:date="2020-06-10T15:01:00Z">
        <w:r w:rsidDel="00A304FC">
          <w:delText xml:space="preserve">a. PAKOLLINEN yksi </w:delText>
        </w:r>
        <w:r w:rsidRPr="0080598B" w:rsidDel="00A304FC">
          <w:delText>[1..1]</w:delText>
        </w:r>
        <w:r w:rsidDel="00A304FC">
          <w:delText xml:space="preserve"> id/@root </w:delText>
        </w:r>
        <w:r w:rsidR="008254E7" w:rsidRPr="008254E7" w:rsidDel="00A304FC">
          <w:delText>Diagnoosin tai käyntisyyn toteajan organisaation palveluyksi</w:delText>
        </w:r>
        <w:r w:rsidR="008254E7" w:rsidDel="00A304FC">
          <w:delText>kön</w:delText>
        </w:r>
        <w:r w:rsidDel="00A304FC">
          <w:delText xml:space="preserve"> tunniste SOTE-organisaatiorekisterissä</w:delText>
        </w:r>
      </w:del>
    </w:p>
    <w:p w14:paraId="13C4BCC3" w14:textId="1B23FD25" w:rsidR="00EF252F" w:rsidDel="00A304FC" w:rsidRDefault="00EF252F" w:rsidP="00EF252F">
      <w:pPr>
        <w:pStyle w:val="Snt5"/>
        <w:rPr>
          <w:del w:id="541" w:author="Tuomainen Mika" w:date="2020-06-10T15:01:00Z"/>
        </w:rPr>
      </w:pPr>
      <w:del w:id="542" w:author="Tuomainen Mika" w:date="2020-06-10T15:01:00Z">
        <w:r w:rsidDel="00A304FC">
          <w:lastRenderedPageBreak/>
          <w:delText xml:space="preserve">b. PAKOLLINEN yksi </w:delText>
        </w:r>
        <w:r w:rsidRPr="0080598B" w:rsidDel="00A304FC">
          <w:delText>[1..1]</w:delText>
        </w:r>
        <w:r w:rsidDel="00A304FC">
          <w:delText xml:space="preserve"> name, </w:delText>
        </w:r>
        <w:r w:rsidR="008254E7" w:rsidRPr="008254E7" w:rsidDel="00A304FC">
          <w:delText>Diagnoosin tai käyntisyyn toteajan organisaation palveluyksik</w:delText>
        </w:r>
        <w:r w:rsidR="008254E7" w:rsidDel="00A304FC">
          <w:delText>ön</w:delText>
        </w:r>
        <w:r w:rsidDel="00A304FC">
          <w:delText xml:space="preserve"> nimi SOTE-organisaatiorekisterissä</w:delText>
        </w:r>
      </w:del>
    </w:p>
    <w:p w14:paraId="0F7F62C7" w14:textId="4EB32A74" w:rsidR="00B47CA0" w:rsidDel="00A304FC" w:rsidRDefault="00B47CA0" w:rsidP="00EF252F">
      <w:pPr>
        <w:pStyle w:val="Snt5"/>
        <w:rPr>
          <w:del w:id="543" w:author="Tuomainen Mika" w:date="2020-06-10T15:01:00Z"/>
        </w:rPr>
      </w:pPr>
    </w:p>
    <w:p w14:paraId="220543BF" w14:textId="22BF93CC" w:rsidR="00B47CA0" w:rsidRPr="00516E40" w:rsidDel="00A304FC" w:rsidRDefault="00B47CA0" w:rsidP="00B47CA0">
      <w:pPr>
        <w:pStyle w:val="Snt4"/>
        <w:rPr>
          <w:del w:id="544" w:author="Tuomainen Mika" w:date="2020-06-10T15:01:00Z"/>
        </w:rPr>
      </w:pPr>
      <w:del w:id="545" w:author="Tuomainen Mika" w:date="2020-06-10T15:01:00Z">
        <w:r w:rsidRPr="00516E40" w:rsidDel="00A304FC">
          <w:rPr>
            <w:b/>
          </w:rPr>
          <w:delText xml:space="preserve">Toteutusohje: </w:delText>
        </w:r>
        <w:r w:rsidDel="00A304FC">
          <w:delText xml:space="preserve">Mikäli käyntisyyn toteaja on itsenäinen ammatinharjoittaja, organisaatiotietoihin annetaan ammantinharjoittajan </w:delText>
        </w:r>
        <w:r w:rsidR="00483BAF" w:rsidDel="00A304FC">
          <w:delText>tunniste</w:delText>
        </w:r>
        <w:r w:rsidDel="00A304FC">
          <w:delText xml:space="preserve"> ja nimi </w:delText>
        </w:r>
        <w:r w:rsidRPr="00516E40" w:rsidDel="00A304FC">
          <w:delText>Valvira - Terveydenhuollon itsenäiset ammatinharjoittajat</w:delText>
        </w:r>
        <w:r w:rsidDel="00A304FC">
          <w:delText xml:space="preserve"> luokituksesta.</w:delText>
        </w:r>
      </w:del>
    </w:p>
    <w:p w14:paraId="5CC9C860" w14:textId="2A95CF34" w:rsidR="00B47CA0" w:rsidDel="00A304FC" w:rsidRDefault="00B47CA0" w:rsidP="00EF252F">
      <w:pPr>
        <w:pStyle w:val="Snt5"/>
        <w:rPr>
          <w:del w:id="546" w:author="Tuomainen Mika" w:date="2020-06-10T15:01:00Z"/>
        </w:rPr>
      </w:pPr>
    </w:p>
    <w:p w14:paraId="28F6158F" w14:textId="41316264" w:rsidR="003F3D99" w:rsidRPr="009315BE" w:rsidDel="00A304FC" w:rsidRDefault="003F3D99" w:rsidP="003F3D99">
      <w:pPr>
        <w:pStyle w:val="Snt1"/>
        <w:rPr>
          <w:del w:id="547" w:author="Tuomainen Mika" w:date="2020-06-10T15:01:00Z"/>
        </w:rPr>
      </w:pPr>
      <w:del w:id="548" w:author="Tuomainen Mika" w:date="2020-06-10T15:01:00Z">
        <w:r w:rsidDel="00A304FC">
          <w:delText>9. PAKOLLINEN</w:delText>
        </w:r>
        <w:r w:rsidRPr="009315BE" w:rsidDel="00A304FC">
          <w:delText xml:space="preserve"> yksi [</w:delText>
        </w:r>
        <w:r w:rsidDel="00A304FC">
          <w:delText>1</w:delText>
        </w:r>
        <w:r w:rsidRPr="009315BE" w:rsidDel="00A304FC">
          <w:delText>..1] entryRelationship</w:delText>
        </w:r>
      </w:del>
    </w:p>
    <w:p w14:paraId="03A5C953" w14:textId="565C5E0E" w:rsidR="003F3D99" w:rsidDel="00A304FC" w:rsidRDefault="003F3D99" w:rsidP="003F3D99">
      <w:pPr>
        <w:pStyle w:val="Snt2"/>
        <w:rPr>
          <w:del w:id="549" w:author="Tuomainen Mika" w:date="2020-06-10T15:01:00Z"/>
        </w:rPr>
      </w:pPr>
      <w:del w:id="550" w:author="Tuomainen Mika" w:date="2020-06-10T15:01:00Z">
        <w:r w:rsidRPr="00125567" w:rsidDel="00A304FC">
          <w:delText xml:space="preserve">a. </w:delText>
        </w:r>
        <w:r w:rsidDel="00A304FC">
          <w:delText>PAKOLLINEN yksi [1..1] @typeCode=”MFST”</w:delText>
        </w:r>
      </w:del>
    </w:p>
    <w:p w14:paraId="0A291560" w14:textId="6A8917D1" w:rsidR="003F3D99" w:rsidDel="00A304FC" w:rsidRDefault="003F3D99" w:rsidP="003F3D99">
      <w:pPr>
        <w:pStyle w:val="Snt2"/>
        <w:rPr>
          <w:del w:id="551" w:author="Tuomainen Mika" w:date="2020-06-10T15:01:00Z"/>
        </w:rPr>
      </w:pPr>
      <w:del w:id="552" w:author="Tuomainen Mika" w:date="2020-06-10T15:01:00Z">
        <w:r w:rsidDel="00A304FC">
          <w:delText>b</w:delText>
        </w:r>
        <w:r w:rsidRPr="00125567" w:rsidDel="00A304FC">
          <w:delText xml:space="preserve">. </w:delText>
        </w:r>
        <w:r w:rsidDel="00A304FC">
          <w:delText xml:space="preserve">PAKOLLINEN yksi </w:delText>
        </w:r>
        <w:r w:rsidRPr="00125567" w:rsidDel="00A304FC">
          <w:delText xml:space="preserve">[1..1] </w:delText>
        </w:r>
        <w:r w:rsidR="00A61BFC" w:rsidDel="00A304FC">
          <w:fldChar w:fldCharType="begin"/>
        </w:r>
        <w:r w:rsidR="00A61BFC" w:rsidDel="00A304FC">
          <w:delInstrText xml:space="preserve"> HYPERLINK \l "_Tehtävänumero_-_act_1" </w:delInstrText>
        </w:r>
        <w:r w:rsidR="00A61BFC" w:rsidDel="00A304FC">
          <w:fldChar w:fldCharType="separate"/>
        </w:r>
        <w:r w:rsidRPr="00B10BD6" w:rsidDel="00A304FC">
          <w:rPr>
            <w:rStyle w:val="Hyperlinkki"/>
          </w:rPr>
          <w:delText>Käyntisyy</w:delText>
        </w:r>
        <w:r w:rsidR="00A61BFC" w:rsidDel="00A304FC">
          <w:rPr>
            <w:rStyle w:val="Hyperlinkki"/>
          </w:rPr>
          <w:fldChar w:fldCharType="end"/>
        </w:r>
        <w:r w:rsidDel="00A304FC">
          <w:delText xml:space="preserve"> observation</w:delText>
        </w:r>
      </w:del>
    </w:p>
    <w:p w14:paraId="068BE478" w14:textId="2BD6646B" w:rsidR="00E42853" w:rsidRPr="009315BE" w:rsidDel="00A304FC" w:rsidRDefault="00E42853" w:rsidP="00E42853">
      <w:pPr>
        <w:pStyle w:val="Snt1"/>
        <w:rPr>
          <w:del w:id="553" w:author="Tuomainen Mika" w:date="2020-06-10T15:01:00Z"/>
        </w:rPr>
      </w:pPr>
      <w:del w:id="554" w:author="Tuomainen Mika" w:date="2020-06-10T15:01:00Z">
        <w:r w:rsidDel="00A304FC">
          <w:delText>10. PAKOLLINEN</w:delText>
        </w:r>
        <w:r w:rsidRPr="009315BE" w:rsidDel="00A304FC">
          <w:delText xml:space="preserve"> yksi [</w:delText>
        </w:r>
        <w:r w:rsidDel="00A304FC">
          <w:delText>1</w:delText>
        </w:r>
        <w:r w:rsidRPr="009315BE" w:rsidDel="00A304FC">
          <w:delText>..1] entryRelationship</w:delText>
        </w:r>
      </w:del>
    </w:p>
    <w:p w14:paraId="3FC872A9" w14:textId="090DC753" w:rsidR="00E42853" w:rsidDel="00A304FC" w:rsidRDefault="00E42853" w:rsidP="00E42853">
      <w:pPr>
        <w:pStyle w:val="Snt2"/>
        <w:rPr>
          <w:del w:id="555" w:author="Tuomainen Mika" w:date="2020-06-10T15:01:00Z"/>
        </w:rPr>
      </w:pPr>
      <w:del w:id="556" w:author="Tuomainen Mika" w:date="2020-06-10T15:01:00Z">
        <w:r w:rsidRPr="00125567" w:rsidDel="00A304FC">
          <w:delText xml:space="preserve">a. </w:delText>
        </w:r>
        <w:r w:rsidDel="00A304FC">
          <w:delText>PAKOLLINEN yksi [1..1] @typeCode=”MFST”</w:delText>
        </w:r>
      </w:del>
    </w:p>
    <w:p w14:paraId="07E39789" w14:textId="118C5C02" w:rsidR="00E42853" w:rsidDel="00A304FC" w:rsidRDefault="00E42853" w:rsidP="00E42853">
      <w:pPr>
        <w:pStyle w:val="Snt2"/>
        <w:rPr>
          <w:del w:id="557" w:author="Tuomainen Mika" w:date="2020-06-10T15:01:00Z"/>
        </w:rPr>
      </w:pPr>
      <w:del w:id="558" w:author="Tuomainen Mika" w:date="2020-06-10T15:01:00Z">
        <w:r w:rsidDel="00A304FC">
          <w:delText>b</w:delText>
        </w:r>
        <w:r w:rsidRPr="00125567" w:rsidDel="00A304FC">
          <w:delText xml:space="preserve">. </w:delText>
        </w:r>
        <w:r w:rsidDel="00A304FC">
          <w:delText xml:space="preserve">PAKOLLINEN yksi </w:delText>
        </w:r>
        <w:r w:rsidRPr="00125567" w:rsidDel="00A304FC">
          <w:delText xml:space="preserve">[1..1] </w:delText>
        </w:r>
        <w:r w:rsidR="00A61BFC" w:rsidDel="00A304FC">
          <w:fldChar w:fldCharType="begin"/>
        </w:r>
        <w:r w:rsidR="00A61BFC" w:rsidDel="00A304FC">
          <w:delInstrText xml:space="preserve"> HYPERLINK \l "_Diagnoosin_pysyvyys_–" </w:delInstrText>
        </w:r>
        <w:r w:rsidR="00A61BFC" w:rsidDel="00A304FC">
          <w:fldChar w:fldCharType="separate"/>
        </w:r>
        <w:r w:rsidRPr="00B10BD6" w:rsidDel="00A304FC">
          <w:rPr>
            <w:rStyle w:val="Hyperlinkki"/>
          </w:rPr>
          <w:delText>Diagnoosin pysyvyys</w:delText>
        </w:r>
        <w:r w:rsidR="00A61BFC" w:rsidDel="00A304FC">
          <w:rPr>
            <w:rStyle w:val="Hyperlinkki"/>
          </w:rPr>
          <w:fldChar w:fldCharType="end"/>
        </w:r>
        <w:r w:rsidDel="00A304FC">
          <w:delText xml:space="preserve"> observation</w:delText>
        </w:r>
      </w:del>
    </w:p>
    <w:p w14:paraId="0FEEB4B7" w14:textId="33BB1CB7" w:rsidR="00E42853" w:rsidRPr="009315BE" w:rsidDel="00A304FC" w:rsidRDefault="00E42853" w:rsidP="00E42853">
      <w:pPr>
        <w:pStyle w:val="Snt1"/>
        <w:rPr>
          <w:del w:id="559" w:author="Tuomainen Mika" w:date="2020-06-10T15:01:00Z"/>
        </w:rPr>
      </w:pPr>
      <w:del w:id="560" w:author="Tuomainen Mika" w:date="2020-06-10T15:01:00Z">
        <w:r w:rsidDel="00A304FC">
          <w:delText>11. PAKOLLINEN</w:delText>
        </w:r>
        <w:r w:rsidRPr="009315BE" w:rsidDel="00A304FC">
          <w:delText xml:space="preserve"> yksi [</w:delText>
        </w:r>
        <w:r w:rsidDel="00A304FC">
          <w:delText>1</w:delText>
        </w:r>
        <w:r w:rsidRPr="009315BE" w:rsidDel="00A304FC">
          <w:delText>..</w:delText>
        </w:r>
        <w:r w:rsidR="00B10BD6" w:rsidDel="00A304FC">
          <w:delText>1</w:delText>
        </w:r>
        <w:r w:rsidRPr="009315BE" w:rsidDel="00A304FC">
          <w:delText>] entryRelationship</w:delText>
        </w:r>
      </w:del>
    </w:p>
    <w:p w14:paraId="5397781E" w14:textId="158EA9AD" w:rsidR="00E42853" w:rsidDel="00A304FC" w:rsidRDefault="00E42853" w:rsidP="00E42853">
      <w:pPr>
        <w:pStyle w:val="Snt2"/>
        <w:rPr>
          <w:del w:id="561" w:author="Tuomainen Mika" w:date="2020-06-10T15:01:00Z"/>
        </w:rPr>
      </w:pPr>
      <w:del w:id="562" w:author="Tuomainen Mika" w:date="2020-06-10T15:01:00Z">
        <w:r w:rsidRPr="00125567" w:rsidDel="00A304FC">
          <w:delText xml:space="preserve">a. </w:delText>
        </w:r>
        <w:r w:rsidDel="00A304FC">
          <w:delText>PAKOLLINEN yksi [1..1] @typeCode=”MFST”</w:delText>
        </w:r>
      </w:del>
    </w:p>
    <w:p w14:paraId="74E7F41B" w14:textId="305D1517" w:rsidR="00E42853" w:rsidDel="00A304FC" w:rsidRDefault="00E42853" w:rsidP="00E42853">
      <w:pPr>
        <w:pStyle w:val="Snt2"/>
        <w:rPr>
          <w:del w:id="563" w:author="Tuomainen Mika" w:date="2020-06-10T15:01:00Z"/>
        </w:rPr>
      </w:pPr>
      <w:del w:id="564" w:author="Tuomainen Mika" w:date="2020-06-10T15:01:00Z">
        <w:r w:rsidDel="00A304FC">
          <w:delText>b</w:delText>
        </w:r>
        <w:r w:rsidRPr="00125567" w:rsidDel="00A304FC">
          <w:delText xml:space="preserve">. </w:delText>
        </w:r>
        <w:r w:rsidDel="00A304FC">
          <w:delText xml:space="preserve">PAKOLLINEN yksi </w:delText>
        </w:r>
        <w:r w:rsidRPr="00125567" w:rsidDel="00A304FC">
          <w:delText xml:space="preserve">[1..1] </w:delText>
        </w:r>
        <w:bookmarkStart w:id="565" w:name="_Hlk496812860"/>
        <w:r w:rsidR="00B10BD6" w:rsidDel="00A304FC">
          <w:fldChar w:fldCharType="begin"/>
        </w:r>
        <w:r w:rsidR="00B10BD6" w:rsidDel="00A304FC">
          <w:delInstrText xml:space="preserve"> HYPERLINK  \l "_Diagnoosin_tai_käyntisyyn" </w:delInstrText>
        </w:r>
        <w:r w:rsidR="00B10BD6" w:rsidDel="00A304FC">
          <w:fldChar w:fldCharType="separate"/>
        </w:r>
        <w:r w:rsidRPr="00B10BD6" w:rsidDel="00A304FC">
          <w:rPr>
            <w:rStyle w:val="Hyperlinkki"/>
          </w:rPr>
          <w:delText>Diagnoosin tai käyntisyyn episoditunnus</w:delText>
        </w:r>
        <w:bookmarkEnd w:id="565"/>
        <w:r w:rsidR="00B10BD6" w:rsidDel="00A304FC">
          <w:fldChar w:fldCharType="end"/>
        </w:r>
        <w:r w:rsidDel="00A304FC">
          <w:delText xml:space="preserve"> observation</w:delText>
        </w:r>
      </w:del>
    </w:p>
    <w:bookmarkStart w:id="566" w:name="_Tehtävänumero_-_act_1"/>
    <w:bookmarkStart w:id="567" w:name="_Käyntisyy_–_observation"/>
    <w:bookmarkEnd w:id="566"/>
    <w:bookmarkEnd w:id="567"/>
    <w:p w14:paraId="1CB7C05B" w14:textId="220673AA" w:rsidR="002A573E" w:rsidDel="00A304FC" w:rsidRDefault="004C297B" w:rsidP="002A573E">
      <w:pPr>
        <w:pStyle w:val="Otsikko4"/>
        <w:rPr>
          <w:del w:id="568" w:author="Tuomainen Mika" w:date="2020-06-10T15:01:00Z"/>
        </w:rPr>
      </w:pPr>
      <w:del w:id="569" w:author="Tuomainen Mika" w:date="2020-06-10T15:01:00Z">
        <w:r w:rsidDel="00A304FC">
          <w:rPr>
            <w:b w:val="0"/>
            <w:bCs w:val="0"/>
            <w:iCs w:val="0"/>
          </w:rPr>
          <w:fldChar w:fldCharType="begin"/>
        </w:r>
        <w:r w:rsidDel="00A304FC">
          <w:delInstrText xml:space="preserve"> HYPERLINK  \l "_Ensihoitotehtävän_perustiedot_-" </w:delInstrText>
        </w:r>
        <w:r w:rsidDel="00A304FC">
          <w:rPr>
            <w:b w:val="0"/>
            <w:bCs w:val="0"/>
            <w:iCs w:val="0"/>
          </w:rPr>
          <w:fldChar w:fldCharType="separate"/>
        </w:r>
        <w:bookmarkStart w:id="570" w:name="_Toc498613759"/>
        <w:bookmarkStart w:id="571" w:name="_Toc525564893"/>
        <w:r w:rsidR="003F3D99" w:rsidDel="00A304FC">
          <w:rPr>
            <w:rStyle w:val="Hyperlinkki"/>
          </w:rPr>
          <w:delText>Käyntisyy</w:delText>
        </w:r>
        <w:r w:rsidDel="00A304FC">
          <w:rPr>
            <w:b w:val="0"/>
            <w:bCs w:val="0"/>
            <w:iCs w:val="0"/>
          </w:rPr>
          <w:fldChar w:fldCharType="end"/>
        </w:r>
        <w:r w:rsidR="002A573E" w:rsidDel="00A304FC">
          <w:delText xml:space="preserve"> </w:delText>
        </w:r>
        <w:r w:rsidR="007642CE" w:rsidDel="00A304FC">
          <w:delText>–</w:delText>
        </w:r>
        <w:r w:rsidR="003F3D99" w:rsidDel="00A304FC">
          <w:delText xml:space="preserve"> observation</w:delText>
        </w:r>
        <w:bookmarkEnd w:id="570"/>
        <w:bookmarkEnd w:id="571"/>
      </w:del>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ED3A64" w:rsidDel="00A304FC" w14:paraId="7B9CB715" w14:textId="76DA45A2" w:rsidTr="00A878B7">
        <w:trPr>
          <w:del w:id="572" w:author="Tuomainen Mika" w:date="2020-06-10T15:01:00Z"/>
        </w:trPr>
        <w:tc>
          <w:tcPr>
            <w:tcW w:w="9236" w:type="dxa"/>
          </w:tcPr>
          <w:p w14:paraId="431AF102" w14:textId="46C10B46" w:rsidR="007642CE" w:rsidRPr="0099795E" w:rsidDel="00A304FC" w:rsidRDefault="003A6C50" w:rsidP="00FB21AB">
            <w:pPr>
              <w:pStyle w:val="Snt1"/>
              <w:ind w:left="0" w:firstLine="0"/>
              <w:rPr>
                <w:del w:id="573" w:author="Tuomainen Mika" w:date="2020-06-10T15:01:00Z"/>
                <w:rFonts w:eastAsiaTheme="majorEastAsia" w:cstheme="majorHAnsi"/>
                <w:bCs/>
                <w:sz w:val="24"/>
                <w:szCs w:val="26"/>
              </w:rPr>
            </w:pPr>
            <w:del w:id="574" w:author="Tuomainen Mika" w:date="2020-06-10T15:01:00Z">
              <w:r w:rsidRPr="0099795E" w:rsidDel="00A304FC">
                <w:rPr>
                  <w:rFonts w:eastAsiaTheme="majorEastAsia" w:cstheme="majorHAnsi"/>
                  <w:bCs/>
                  <w:sz w:val="18"/>
                  <w:szCs w:val="26"/>
                </w:rPr>
                <w:delText>/structuredBody/component/section/component/section/component/section/entry/</w:delText>
              </w:r>
              <w:r w:rsidR="00E5627D" w:rsidRPr="0099795E" w:rsidDel="00A304FC">
                <w:rPr>
                  <w:rFonts w:eastAsiaTheme="majorEastAsia" w:cstheme="majorHAnsi"/>
                  <w:bCs/>
                  <w:sz w:val="18"/>
                  <w:szCs w:val="26"/>
                </w:rPr>
                <w:delText>entryRelationship/observation</w:delText>
              </w:r>
            </w:del>
          </w:p>
        </w:tc>
      </w:tr>
    </w:tbl>
    <w:p w14:paraId="24345776" w14:textId="2EAE4373" w:rsidR="00A34223" w:rsidRPr="0099795E" w:rsidDel="00A304FC" w:rsidRDefault="00A34223" w:rsidP="00A34223">
      <w:pPr>
        <w:pStyle w:val="Snt1"/>
        <w:rPr>
          <w:del w:id="575" w:author="Tuomainen Mika" w:date="2020-06-10T15:01:00Z"/>
        </w:rPr>
      </w:pPr>
    </w:p>
    <w:p w14:paraId="65EDC711" w14:textId="1C163966" w:rsidR="00B10BD6" w:rsidRPr="007E0AC1" w:rsidDel="00A304FC" w:rsidRDefault="00B10BD6" w:rsidP="00B10BD6">
      <w:pPr>
        <w:pStyle w:val="Snt1"/>
        <w:rPr>
          <w:del w:id="576" w:author="Tuomainen Mika" w:date="2020-06-10T15:01:00Z"/>
        </w:rPr>
      </w:pPr>
      <w:del w:id="577" w:author="Tuomainen Mika" w:date="2020-06-10T15:01:00Z">
        <w:r w:rsidRPr="007E0AC1" w:rsidDel="00A304FC">
          <w:delText>1. PAKOLLINEN yksi [1..1] @classCode="</w:delText>
        </w:r>
        <w:r w:rsidDel="00A304FC">
          <w:delText>OBS</w:delText>
        </w:r>
        <w:r w:rsidRPr="007E0AC1" w:rsidDel="00A304FC">
          <w:delText>" ja yksi [1..1] @moodCode="EVN"</w:delText>
        </w:r>
      </w:del>
    </w:p>
    <w:p w14:paraId="48FD8EBE" w14:textId="7E0C8AF1" w:rsidR="00B10BD6" w:rsidRPr="0095153D" w:rsidDel="00A304FC" w:rsidRDefault="00B10BD6" w:rsidP="00B10BD6">
      <w:pPr>
        <w:pStyle w:val="Snt1"/>
        <w:rPr>
          <w:del w:id="578" w:author="Tuomainen Mika" w:date="2020-06-10T15:01:00Z"/>
        </w:rPr>
      </w:pPr>
      <w:del w:id="579" w:author="Tuomainen Mika" w:date="2020-06-10T15:01:00Z">
        <w:r w:rsidDel="00A304FC">
          <w:delText>2</w:delText>
        </w:r>
        <w:r w:rsidRPr="0082643A" w:rsidDel="00A304FC">
          <w:delText>. PAKOLLINEN yksi [1..1] code/@code="</w:delText>
        </w:r>
        <w:r w:rsidDel="00A304FC">
          <w:delText>2.10</w:delText>
        </w:r>
        <w:r w:rsidRPr="0082643A" w:rsidDel="00A304FC">
          <w:delText xml:space="preserve">" </w:delText>
        </w:r>
        <w:r w:rsidDel="00A304FC">
          <w:delText xml:space="preserve">Käyntisyy </w:delText>
        </w:r>
        <w:r w:rsidRPr="0095153D" w:rsidDel="00A304FC">
          <w:delText>(</w:delText>
        </w:r>
        <w:r w:rsidDel="00A304FC">
          <w:delText>codeSystem</w:delText>
        </w:r>
        <w:r w:rsidRPr="0095153D" w:rsidDel="00A304FC">
          <w:delText xml:space="preserve">: </w:delText>
        </w:r>
        <w:r w:rsidRPr="00B10BD6" w:rsidDel="00A304FC">
          <w:delText>1.2.246.537.6.12.999.2003</w:delText>
        </w:r>
        <w:r w:rsidDel="00A304FC">
          <w:delText xml:space="preserve"> </w:delText>
        </w:r>
        <w:r w:rsidRPr="00B10BD6" w:rsidDel="00A304FC">
          <w:delText>KanTa-palvelut - Tekninen CDA R2 rakennekoodisto 2003</w:delText>
        </w:r>
        <w:r w:rsidRPr="0095153D" w:rsidDel="00A304FC">
          <w:delText>)</w:delText>
        </w:r>
      </w:del>
    </w:p>
    <w:p w14:paraId="4259DA2D" w14:textId="423B4CCA" w:rsidR="00B10BD6" w:rsidDel="00A304FC" w:rsidRDefault="00B10BD6" w:rsidP="00B10BD6">
      <w:pPr>
        <w:pStyle w:val="Snt1"/>
        <w:rPr>
          <w:del w:id="580" w:author="Tuomainen Mika" w:date="2020-06-10T15:01:00Z"/>
        </w:rPr>
      </w:pPr>
      <w:del w:id="581" w:author="Tuomainen Mika" w:date="2020-06-10T15:01:00Z">
        <w:r w:rsidDel="00A304FC">
          <w:delText>3. PAKOLLINEN yksi [1..1] text</w:delText>
        </w:r>
      </w:del>
    </w:p>
    <w:p w14:paraId="0C13D14F" w14:textId="5E48F141" w:rsidR="00B10BD6" w:rsidDel="00A304FC" w:rsidRDefault="00B10BD6" w:rsidP="00B10BD6">
      <w:pPr>
        <w:pStyle w:val="Snt2"/>
        <w:rPr>
          <w:del w:id="582" w:author="Tuomainen Mika" w:date="2020-06-10T15:01:00Z"/>
        </w:rPr>
      </w:pPr>
      <w:del w:id="583" w:author="Tuomainen Mika" w:date="2020-06-10T15:01:00Z">
        <w:r w:rsidDel="00A304FC">
          <w:delText>a. PAKOLLINEN yksi [1..1] reference/@value, viitattavan näyttömuoto-osion xml-ID annetaan II-tietotyypillä</w:delText>
        </w:r>
      </w:del>
    </w:p>
    <w:p w14:paraId="496E1BCF" w14:textId="0C2EAE5E" w:rsidR="00B10BD6" w:rsidDel="00A304FC" w:rsidRDefault="00B10BD6" w:rsidP="00A34223">
      <w:pPr>
        <w:pStyle w:val="Snt1"/>
        <w:rPr>
          <w:del w:id="584" w:author="Tuomainen Mika" w:date="2020-06-10T15:01:00Z"/>
        </w:rPr>
      </w:pPr>
      <w:del w:id="585" w:author="Tuomainen Mika" w:date="2020-06-10T15:01:00Z">
        <w:r w:rsidDel="00A304FC">
          <w:delText>4</w:delText>
        </w:r>
        <w:r w:rsidRPr="00AE0334" w:rsidDel="00A304FC">
          <w:delText xml:space="preserve">. </w:delText>
        </w:r>
        <w:r w:rsidDel="00A304FC">
          <w:delText xml:space="preserve">PAKOLLINEN yksi </w:delText>
        </w:r>
        <w:r w:rsidRPr="00AE0334" w:rsidDel="00A304FC">
          <w:delText>[</w:delText>
        </w:r>
        <w:r w:rsidDel="00A304FC">
          <w:delText>1</w:delText>
        </w:r>
        <w:r w:rsidRPr="00AE0334" w:rsidDel="00A304FC">
          <w:delText>..</w:delText>
        </w:r>
        <w:r w:rsidDel="00A304FC">
          <w:delText>1</w:delText>
        </w:r>
        <w:r w:rsidRPr="00AE0334" w:rsidDel="00A304FC">
          <w:delText>] value</w:delText>
        </w:r>
        <w:r w:rsidDel="00A304FC">
          <w:delText>/@value=”true”, arvo annetaan BL-tietotyypillä</w:delText>
        </w:r>
      </w:del>
    </w:p>
    <w:bookmarkStart w:id="586" w:name="_Diagnoosin_pysyvyys_–"/>
    <w:bookmarkEnd w:id="586"/>
    <w:p w14:paraId="63230930" w14:textId="6CF68E43" w:rsidR="00B10BD6" w:rsidDel="00A304FC" w:rsidRDefault="00B10BD6" w:rsidP="00B10BD6">
      <w:pPr>
        <w:pStyle w:val="Otsikko4"/>
        <w:rPr>
          <w:del w:id="587" w:author="Tuomainen Mika" w:date="2020-06-10T15:01:00Z"/>
        </w:rPr>
      </w:pPr>
      <w:del w:id="588" w:author="Tuomainen Mika" w:date="2020-06-10T15:01:00Z">
        <w:r w:rsidDel="00A304FC">
          <w:rPr>
            <w:b w:val="0"/>
            <w:bCs w:val="0"/>
            <w:iCs w:val="0"/>
          </w:rPr>
          <w:fldChar w:fldCharType="begin"/>
        </w:r>
        <w:r w:rsidDel="00A304FC">
          <w:delInstrText xml:space="preserve"> HYPERLINK  \l "_Käyntisyy_/_Diagnoosit" </w:delInstrText>
        </w:r>
        <w:r w:rsidDel="00A304FC">
          <w:rPr>
            <w:b w:val="0"/>
            <w:bCs w:val="0"/>
            <w:iCs w:val="0"/>
          </w:rPr>
          <w:fldChar w:fldCharType="separate"/>
        </w:r>
        <w:bookmarkStart w:id="589" w:name="_Toc525564894"/>
        <w:r w:rsidRPr="00B10BD6" w:rsidDel="00A304FC">
          <w:rPr>
            <w:rStyle w:val="Hyperlinkki"/>
          </w:rPr>
          <w:delText>Diagnoosin pysyvyys</w:delText>
        </w:r>
        <w:r w:rsidDel="00A304FC">
          <w:rPr>
            <w:b w:val="0"/>
            <w:bCs w:val="0"/>
            <w:iCs w:val="0"/>
          </w:rPr>
          <w:fldChar w:fldCharType="end"/>
        </w:r>
        <w:r w:rsidDel="00A304FC">
          <w:delText xml:space="preserve"> – observation</w:delText>
        </w:r>
        <w:bookmarkEnd w:id="589"/>
      </w:del>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10BD6" w:rsidRPr="00ED3A64" w:rsidDel="00A304FC" w14:paraId="5844ED26" w14:textId="5AC2F914" w:rsidTr="004D4FB1">
        <w:trPr>
          <w:del w:id="590" w:author="Tuomainen Mika" w:date="2020-06-10T15:01:00Z"/>
        </w:trPr>
        <w:tc>
          <w:tcPr>
            <w:tcW w:w="9236" w:type="dxa"/>
          </w:tcPr>
          <w:p w14:paraId="52245E5D" w14:textId="6DC93353" w:rsidR="00B10BD6" w:rsidRPr="0099795E" w:rsidDel="00A304FC" w:rsidRDefault="00B10BD6" w:rsidP="004D4FB1">
            <w:pPr>
              <w:pStyle w:val="Snt1"/>
              <w:ind w:left="0" w:firstLine="0"/>
              <w:rPr>
                <w:del w:id="591" w:author="Tuomainen Mika" w:date="2020-06-10T15:01:00Z"/>
                <w:rFonts w:eastAsiaTheme="majorEastAsia" w:cstheme="majorHAnsi"/>
                <w:bCs/>
                <w:sz w:val="24"/>
                <w:szCs w:val="26"/>
              </w:rPr>
            </w:pPr>
            <w:del w:id="592" w:author="Tuomainen Mika" w:date="2020-06-10T15:01:00Z">
              <w:r w:rsidRPr="0099795E" w:rsidDel="00A304FC">
                <w:rPr>
                  <w:rFonts w:eastAsiaTheme="majorEastAsia" w:cstheme="majorHAnsi"/>
                  <w:bCs/>
                  <w:sz w:val="18"/>
                  <w:szCs w:val="26"/>
                </w:rPr>
                <w:delText>/structuredBody/component/section/component/section/component/section/entry/entryRelationship/observation</w:delText>
              </w:r>
            </w:del>
          </w:p>
        </w:tc>
      </w:tr>
    </w:tbl>
    <w:p w14:paraId="674AC310" w14:textId="04DA4CE9" w:rsidR="00B10BD6" w:rsidRPr="0099795E" w:rsidDel="00A304FC" w:rsidRDefault="00B10BD6" w:rsidP="00B10BD6">
      <w:pPr>
        <w:pStyle w:val="Snt1"/>
        <w:rPr>
          <w:del w:id="593" w:author="Tuomainen Mika" w:date="2020-06-10T15:01:00Z"/>
        </w:rPr>
      </w:pPr>
    </w:p>
    <w:p w14:paraId="3A2A2B1C" w14:textId="6AF1D6E2" w:rsidR="00B10BD6" w:rsidRPr="007E0AC1" w:rsidDel="00A304FC" w:rsidRDefault="00B10BD6" w:rsidP="00B10BD6">
      <w:pPr>
        <w:pStyle w:val="Snt1"/>
        <w:rPr>
          <w:del w:id="594" w:author="Tuomainen Mika" w:date="2020-06-10T15:01:00Z"/>
        </w:rPr>
      </w:pPr>
      <w:del w:id="595" w:author="Tuomainen Mika" w:date="2020-06-10T15:01:00Z">
        <w:r w:rsidRPr="007E0AC1" w:rsidDel="00A304FC">
          <w:delText>1. PAKOLLINEN yksi [1..1] @classCode="</w:delText>
        </w:r>
        <w:r w:rsidDel="00A304FC">
          <w:delText>OBS</w:delText>
        </w:r>
        <w:r w:rsidRPr="007E0AC1" w:rsidDel="00A304FC">
          <w:delText>" ja yksi [1..1] @moodCode="EVN"</w:delText>
        </w:r>
      </w:del>
    </w:p>
    <w:p w14:paraId="7EC49308" w14:textId="0150C1FF" w:rsidR="00B10BD6" w:rsidRPr="0095153D" w:rsidDel="00A304FC" w:rsidRDefault="00B10BD6" w:rsidP="00B10BD6">
      <w:pPr>
        <w:pStyle w:val="Snt1"/>
        <w:rPr>
          <w:del w:id="596" w:author="Tuomainen Mika" w:date="2020-06-10T15:01:00Z"/>
        </w:rPr>
      </w:pPr>
      <w:del w:id="597" w:author="Tuomainen Mika" w:date="2020-06-10T15:01:00Z">
        <w:r w:rsidDel="00A304FC">
          <w:delText>2</w:delText>
        </w:r>
        <w:r w:rsidRPr="0082643A" w:rsidDel="00A304FC">
          <w:delText>. PAKOLLINEN yksi [1..1] code/@code="</w:delText>
        </w:r>
        <w:r w:rsidDel="00A304FC">
          <w:delText>2.1</w:delText>
        </w:r>
        <w:r w:rsidRPr="0082643A" w:rsidDel="00A304FC">
          <w:delText xml:space="preserve">" </w:delText>
        </w:r>
        <w:r w:rsidRPr="00B10BD6" w:rsidDel="00A304FC">
          <w:delText>Diagnoosin tai riskin pysyvyys</w:delText>
        </w:r>
        <w:r w:rsidDel="00A304FC">
          <w:delText xml:space="preserve"> </w:delText>
        </w:r>
        <w:r w:rsidRPr="0095153D" w:rsidDel="00A304FC">
          <w:delText>(</w:delText>
        </w:r>
        <w:r w:rsidDel="00A304FC">
          <w:delText>codeSystem</w:delText>
        </w:r>
        <w:r w:rsidRPr="0095153D" w:rsidDel="00A304FC">
          <w:delText xml:space="preserve">: </w:delText>
        </w:r>
        <w:r w:rsidRPr="00B10BD6" w:rsidDel="00A304FC">
          <w:delText>1.2.246.537.6.12.999.2003</w:delText>
        </w:r>
        <w:r w:rsidDel="00A304FC">
          <w:delText xml:space="preserve"> </w:delText>
        </w:r>
        <w:r w:rsidRPr="00B10BD6" w:rsidDel="00A304FC">
          <w:delText>KanTa-palvelut - Tekninen CDA R2 rakennekoodisto 2003</w:delText>
        </w:r>
        <w:r w:rsidRPr="0095153D" w:rsidDel="00A304FC">
          <w:delText>)</w:delText>
        </w:r>
      </w:del>
    </w:p>
    <w:p w14:paraId="6DB96983" w14:textId="3802FD26" w:rsidR="00B10BD6" w:rsidRPr="00B10BD6" w:rsidDel="00A304FC" w:rsidRDefault="005B49AC" w:rsidP="00B10BD6">
      <w:pPr>
        <w:pStyle w:val="Snt1"/>
        <w:rPr>
          <w:del w:id="598" w:author="Tuomainen Mika" w:date="2020-06-10T15:01:00Z"/>
        </w:rPr>
      </w:pPr>
      <w:del w:id="599" w:author="Tuomainen Mika" w:date="2020-06-10T15:01:00Z">
        <w:r w:rsidDel="00A304FC">
          <w:delText>3</w:delText>
        </w:r>
        <w:r w:rsidR="00B10BD6" w:rsidRPr="00AE0334" w:rsidDel="00A304FC">
          <w:delText xml:space="preserve">. </w:delText>
        </w:r>
        <w:r w:rsidR="00B10BD6" w:rsidDel="00A304FC">
          <w:delText xml:space="preserve">PAKOLLINEN yksi </w:delText>
        </w:r>
        <w:r w:rsidR="00B10BD6" w:rsidRPr="00AE0334" w:rsidDel="00A304FC">
          <w:delText>[</w:delText>
        </w:r>
        <w:r w:rsidR="00B10BD6" w:rsidDel="00A304FC">
          <w:delText>1</w:delText>
        </w:r>
        <w:r w:rsidR="00B10BD6" w:rsidRPr="00AE0334" w:rsidDel="00A304FC">
          <w:delText>..</w:delText>
        </w:r>
        <w:r w:rsidR="00B10BD6" w:rsidDel="00A304FC">
          <w:delText>1</w:delText>
        </w:r>
        <w:r w:rsidR="00B10BD6" w:rsidRPr="00AE0334" w:rsidDel="00A304FC">
          <w:delText>] value</w:delText>
        </w:r>
        <w:r w:rsidDel="00A304FC">
          <w:delText xml:space="preserve"> Diagnoosin pysyvyys, arvo </w:delText>
        </w:r>
        <w:r w:rsidR="005326FB" w:rsidDel="00A304FC">
          <w:delText>”KER” Määräaikainen</w:delText>
        </w:r>
        <w:r w:rsidDel="00A304FC">
          <w:delText xml:space="preserve"> luokituksella </w:delText>
        </w:r>
        <w:r w:rsidRPr="005B49AC" w:rsidDel="00A304FC">
          <w:delText>AR/YDIN - Pysyvyys 2003</w:delText>
        </w:r>
        <w:r w:rsidDel="00A304FC">
          <w:delText xml:space="preserve"> (codeSystem: 1</w:delText>
        </w:r>
        <w:r w:rsidRPr="005B49AC" w:rsidDel="00A304FC">
          <w:delText>.2.246.537.5.40003.2003</w:delText>
        </w:r>
        <w:r w:rsidDel="00A304FC">
          <w:delText>) CV-tietotyypillä</w:delText>
        </w:r>
      </w:del>
    </w:p>
    <w:bookmarkStart w:id="600" w:name="_Diagnoosin_tai_käyntisyyn"/>
    <w:bookmarkEnd w:id="600"/>
    <w:p w14:paraId="4D026140" w14:textId="4330C9CC" w:rsidR="00B10BD6" w:rsidDel="00A304FC" w:rsidRDefault="00B10BD6" w:rsidP="00B10BD6">
      <w:pPr>
        <w:pStyle w:val="Otsikko4"/>
        <w:rPr>
          <w:del w:id="601" w:author="Tuomainen Mika" w:date="2020-06-10T15:01:00Z"/>
        </w:rPr>
      </w:pPr>
      <w:del w:id="602" w:author="Tuomainen Mika" w:date="2020-06-10T15:01:00Z">
        <w:r w:rsidDel="00A304FC">
          <w:rPr>
            <w:b w:val="0"/>
            <w:bCs w:val="0"/>
            <w:iCs w:val="0"/>
          </w:rPr>
          <w:fldChar w:fldCharType="begin"/>
        </w:r>
        <w:r w:rsidDel="00A304FC">
          <w:delInstrText xml:space="preserve"> HYPERLINK  \l "_Ensihoitotehtävän_perustiedot_-" </w:delInstrText>
        </w:r>
        <w:r w:rsidDel="00A304FC">
          <w:rPr>
            <w:b w:val="0"/>
            <w:bCs w:val="0"/>
            <w:iCs w:val="0"/>
          </w:rPr>
          <w:fldChar w:fldCharType="separate"/>
        </w:r>
        <w:bookmarkStart w:id="603" w:name="_Toc525564895"/>
        <w:r w:rsidRPr="00B10BD6" w:rsidDel="00A304FC">
          <w:rPr>
            <w:rStyle w:val="Hyperlinkki"/>
          </w:rPr>
          <w:delText>Diagnoosin tai käyntisyyn episoditunnus</w:delText>
        </w:r>
        <w:r w:rsidDel="00A304FC">
          <w:rPr>
            <w:b w:val="0"/>
            <w:bCs w:val="0"/>
            <w:iCs w:val="0"/>
          </w:rPr>
          <w:fldChar w:fldCharType="end"/>
        </w:r>
        <w:r w:rsidDel="00A304FC">
          <w:delText xml:space="preserve"> – observation</w:delText>
        </w:r>
        <w:bookmarkEnd w:id="603"/>
      </w:del>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10BD6" w:rsidRPr="00ED3A64" w:rsidDel="00A304FC" w14:paraId="5C958FC1" w14:textId="08466C1C" w:rsidTr="004D4FB1">
        <w:trPr>
          <w:del w:id="604" w:author="Tuomainen Mika" w:date="2020-06-10T15:01:00Z"/>
        </w:trPr>
        <w:tc>
          <w:tcPr>
            <w:tcW w:w="9236" w:type="dxa"/>
          </w:tcPr>
          <w:p w14:paraId="6F59A180" w14:textId="58066465" w:rsidR="00B10BD6" w:rsidRPr="0099795E" w:rsidDel="00A304FC" w:rsidRDefault="00B10BD6" w:rsidP="004D4FB1">
            <w:pPr>
              <w:pStyle w:val="Snt1"/>
              <w:ind w:left="0" w:firstLine="0"/>
              <w:rPr>
                <w:del w:id="605" w:author="Tuomainen Mika" w:date="2020-06-10T15:01:00Z"/>
                <w:rFonts w:eastAsiaTheme="majorEastAsia" w:cstheme="majorHAnsi"/>
                <w:bCs/>
                <w:sz w:val="24"/>
                <w:szCs w:val="26"/>
              </w:rPr>
            </w:pPr>
            <w:del w:id="606" w:author="Tuomainen Mika" w:date="2020-06-10T15:01:00Z">
              <w:r w:rsidRPr="0099795E" w:rsidDel="00A304FC">
                <w:rPr>
                  <w:rFonts w:eastAsiaTheme="majorEastAsia" w:cstheme="majorHAnsi"/>
                  <w:bCs/>
                  <w:sz w:val="18"/>
                  <w:szCs w:val="26"/>
                </w:rPr>
                <w:delText>/structuredBody/component/section/component/section/component/section/entry/entryRelationship/observation</w:delText>
              </w:r>
            </w:del>
          </w:p>
        </w:tc>
      </w:tr>
    </w:tbl>
    <w:p w14:paraId="70B8BA73" w14:textId="10AE137D" w:rsidR="00B10BD6" w:rsidRPr="0099795E" w:rsidDel="00A304FC" w:rsidRDefault="00B10BD6" w:rsidP="00B10BD6">
      <w:pPr>
        <w:pStyle w:val="Snt1"/>
        <w:rPr>
          <w:del w:id="607" w:author="Tuomainen Mika" w:date="2020-06-10T15:01:00Z"/>
        </w:rPr>
      </w:pPr>
    </w:p>
    <w:p w14:paraId="79D5B7B9" w14:textId="01089C19" w:rsidR="00B10BD6" w:rsidRPr="007E0AC1" w:rsidDel="00A304FC" w:rsidRDefault="00B10BD6" w:rsidP="00B10BD6">
      <w:pPr>
        <w:pStyle w:val="Snt1"/>
        <w:rPr>
          <w:del w:id="608" w:author="Tuomainen Mika" w:date="2020-06-10T15:01:00Z"/>
        </w:rPr>
      </w:pPr>
      <w:del w:id="609" w:author="Tuomainen Mika" w:date="2020-06-10T15:01:00Z">
        <w:r w:rsidRPr="007E0AC1" w:rsidDel="00A304FC">
          <w:delText>1. PAKOLLINEN yksi [1..1] @classCode="</w:delText>
        </w:r>
        <w:r w:rsidDel="00A304FC">
          <w:delText>OBS</w:delText>
        </w:r>
        <w:r w:rsidRPr="007E0AC1" w:rsidDel="00A304FC">
          <w:delText>" ja yksi [1..1] @moodCode="EVN"</w:delText>
        </w:r>
      </w:del>
    </w:p>
    <w:p w14:paraId="16F62E6B" w14:textId="1AB5DD31" w:rsidR="00B10BD6" w:rsidRPr="0095153D" w:rsidDel="00A304FC" w:rsidRDefault="00B10BD6" w:rsidP="00B10BD6">
      <w:pPr>
        <w:pStyle w:val="Snt1"/>
        <w:rPr>
          <w:del w:id="610" w:author="Tuomainen Mika" w:date="2020-06-10T15:01:00Z"/>
        </w:rPr>
      </w:pPr>
      <w:del w:id="611" w:author="Tuomainen Mika" w:date="2020-06-10T15:01:00Z">
        <w:r w:rsidDel="00A304FC">
          <w:delText>2</w:delText>
        </w:r>
        <w:r w:rsidRPr="0082643A" w:rsidDel="00A304FC">
          <w:delText>. PAKOLLINEN yksi [1..1] code/@code="</w:delText>
        </w:r>
        <w:r w:rsidDel="00A304FC">
          <w:delText>2.1</w:delText>
        </w:r>
        <w:r w:rsidR="005B49AC" w:rsidDel="00A304FC">
          <w:delText>4</w:delText>
        </w:r>
        <w:r w:rsidRPr="0082643A" w:rsidDel="00A304FC">
          <w:delText xml:space="preserve">" </w:delText>
        </w:r>
        <w:r w:rsidR="005B49AC" w:rsidRPr="005B49AC" w:rsidDel="00A304FC">
          <w:delText>Diagnoosin tai käyntisyyn episoditunnus</w:delText>
        </w:r>
        <w:r w:rsidDel="00A304FC">
          <w:delText xml:space="preserve"> </w:delText>
        </w:r>
        <w:r w:rsidRPr="0095153D" w:rsidDel="00A304FC">
          <w:delText>(</w:delText>
        </w:r>
        <w:r w:rsidDel="00A304FC">
          <w:delText>codeSystem</w:delText>
        </w:r>
        <w:r w:rsidRPr="0095153D" w:rsidDel="00A304FC">
          <w:delText xml:space="preserve">: </w:delText>
        </w:r>
        <w:r w:rsidRPr="00B10BD6" w:rsidDel="00A304FC">
          <w:delText>1.2.246.537.6.12.999.2003</w:delText>
        </w:r>
        <w:r w:rsidDel="00A304FC">
          <w:delText xml:space="preserve"> </w:delText>
        </w:r>
        <w:r w:rsidRPr="00B10BD6" w:rsidDel="00A304FC">
          <w:delText>KanTa-palvelut - Tekninen CDA R2 rakennekoodisto 2003</w:delText>
        </w:r>
        <w:r w:rsidRPr="0095153D" w:rsidDel="00A304FC">
          <w:delText>)</w:delText>
        </w:r>
      </w:del>
    </w:p>
    <w:p w14:paraId="26E6A379" w14:textId="4EC3D9E8" w:rsidR="00B10BD6" w:rsidRPr="00B10BD6" w:rsidDel="00A304FC" w:rsidRDefault="005B49AC" w:rsidP="00B10BD6">
      <w:pPr>
        <w:pStyle w:val="Snt1"/>
        <w:rPr>
          <w:del w:id="612" w:author="Tuomainen Mika" w:date="2020-06-10T15:01:00Z"/>
        </w:rPr>
      </w:pPr>
      <w:del w:id="613" w:author="Tuomainen Mika" w:date="2020-06-10T15:01:00Z">
        <w:r w:rsidDel="00A304FC">
          <w:delText>3</w:delText>
        </w:r>
        <w:r w:rsidR="00B10BD6" w:rsidRPr="00AE0334" w:rsidDel="00A304FC">
          <w:delText xml:space="preserve">. </w:delText>
        </w:r>
        <w:r w:rsidR="00B10BD6" w:rsidDel="00A304FC">
          <w:delText xml:space="preserve">PAKOLLINEN yksi </w:delText>
        </w:r>
        <w:r w:rsidDel="00A304FC">
          <w:delText xml:space="preserve">tai useampi </w:delText>
        </w:r>
        <w:r w:rsidR="00B10BD6" w:rsidRPr="00AE0334" w:rsidDel="00A304FC">
          <w:delText>[</w:delText>
        </w:r>
        <w:r w:rsidR="00B10BD6" w:rsidDel="00A304FC">
          <w:delText>1</w:delText>
        </w:r>
        <w:r w:rsidR="00B10BD6" w:rsidRPr="00AE0334" w:rsidDel="00A304FC">
          <w:delText>..</w:delText>
        </w:r>
        <w:r w:rsidDel="00A304FC">
          <w:delText>*</w:delText>
        </w:r>
        <w:r w:rsidR="00B10BD6" w:rsidRPr="00AE0334" w:rsidDel="00A304FC">
          <w:delText xml:space="preserve">] </w:delText>
        </w:r>
        <w:r w:rsidRPr="005B49AC" w:rsidDel="00A304FC">
          <w:delText>Diagnoosin tai käyntisyyn episoditunnus</w:delText>
        </w:r>
        <w:r w:rsidR="00B10BD6" w:rsidDel="00A304FC">
          <w:delText xml:space="preserve">, arvo annetaan </w:delText>
        </w:r>
        <w:r w:rsidDel="00A304FC">
          <w:delText>II</w:delText>
        </w:r>
        <w:r w:rsidR="00B10BD6" w:rsidDel="00A304FC">
          <w:delText>-tietotyypillä</w:delText>
        </w:r>
      </w:del>
    </w:p>
    <w:bookmarkStart w:id="614" w:name="_Potilasmäärän_luokka_-"/>
    <w:bookmarkStart w:id="615" w:name="_Lisätiedot_tutkimukseen_tulon"/>
    <w:bookmarkEnd w:id="614"/>
    <w:bookmarkEnd w:id="615"/>
    <w:p w14:paraId="4E439A09" w14:textId="68AD0285" w:rsidR="000F43F5" w:rsidDel="00A304FC" w:rsidRDefault="000F43F5" w:rsidP="000F43F5">
      <w:pPr>
        <w:pStyle w:val="Otsikko3"/>
        <w:rPr>
          <w:del w:id="616" w:author="Tuomainen Mika" w:date="2020-06-10T15:01:00Z"/>
        </w:rPr>
      </w:pPr>
      <w:del w:id="617" w:author="Tuomainen Mika" w:date="2020-06-10T15:01:00Z">
        <w:r w:rsidDel="00A304FC">
          <w:rPr>
            <w:b w:val="0"/>
            <w:bCs w:val="0"/>
          </w:rPr>
          <w:lastRenderedPageBreak/>
          <w:fldChar w:fldCharType="begin"/>
        </w:r>
        <w:r w:rsidDel="00A304FC">
          <w:delInstrText>HYPERLINK  \l "_Hoidon_syy"</w:delInstrText>
        </w:r>
        <w:r w:rsidDel="00A304FC">
          <w:rPr>
            <w:b w:val="0"/>
            <w:bCs w:val="0"/>
          </w:rPr>
          <w:fldChar w:fldCharType="separate"/>
        </w:r>
        <w:bookmarkStart w:id="618" w:name="_Toc498613760"/>
        <w:bookmarkStart w:id="619" w:name="_Toc525564896"/>
        <w:r w:rsidRPr="000F43F5" w:rsidDel="00A304FC">
          <w:rPr>
            <w:rStyle w:val="Hyperlinkki"/>
          </w:rPr>
          <w:delText>Lisätiedot tutkimukseen tulon syystä</w:delText>
        </w:r>
        <w:r w:rsidDel="00A304FC">
          <w:rPr>
            <w:b w:val="0"/>
            <w:bCs w:val="0"/>
          </w:rPr>
          <w:fldChar w:fldCharType="end"/>
        </w:r>
        <w:r w:rsidRPr="00487841" w:rsidDel="00A304FC">
          <w:delText xml:space="preserve"> </w:delText>
        </w:r>
        <w:r w:rsidDel="00A304FC">
          <w:delText xml:space="preserve">- </w:delText>
        </w:r>
        <w:r w:rsidRPr="00487841" w:rsidDel="00A304FC">
          <w:delText>o</w:delText>
        </w:r>
        <w:r w:rsidDel="00A304FC">
          <w:delText>bservation</w:delText>
        </w:r>
        <w:bookmarkEnd w:id="618"/>
        <w:bookmarkEnd w:id="619"/>
        <w:r w:rsidDel="00A304FC">
          <w:delText xml:space="preserve"> </w:delText>
        </w:r>
      </w:del>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F43F5" w:rsidRPr="00ED3A64" w:rsidDel="00A304FC" w14:paraId="0121B58C" w14:textId="074DE4BC" w:rsidTr="00D644C3">
        <w:trPr>
          <w:del w:id="620" w:author="Tuomainen Mika" w:date="2020-06-10T15:01:00Z"/>
        </w:trPr>
        <w:tc>
          <w:tcPr>
            <w:tcW w:w="9236" w:type="dxa"/>
          </w:tcPr>
          <w:p w14:paraId="25D896E6" w14:textId="0AB2C576" w:rsidR="000F43F5" w:rsidRPr="0099795E" w:rsidDel="00A304FC" w:rsidRDefault="000F43F5" w:rsidP="00D644C3">
            <w:pPr>
              <w:pStyle w:val="Snt1"/>
              <w:tabs>
                <w:tab w:val="left" w:pos="7260"/>
              </w:tabs>
              <w:ind w:left="0" w:firstLine="0"/>
              <w:rPr>
                <w:del w:id="621" w:author="Tuomainen Mika" w:date="2020-06-10T15:01:00Z"/>
                <w:rFonts w:eastAsiaTheme="majorEastAsia" w:cstheme="majorHAnsi"/>
                <w:bCs/>
                <w:sz w:val="24"/>
                <w:szCs w:val="26"/>
              </w:rPr>
            </w:pPr>
            <w:del w:id="622" w:author="Tuomainen Mika" w:date="2020-06-10T15:01:00Z">
              <w:r w:rsidRPr="0099795E" w:rsidDel="00A304FC">
                <w:rPr>
                  <w:rFonts w:eastAsiaTheme="majorEastAsia" w:cstheme="majorHAnsi"/>
                  <w:bCs/>
                  <w:sz w:val="18"/>
                  <w:szCs w:val="26"/>
                </w:rPr>
                <w:delText>/structuredBody/component/section/component/section/component/section/entry/</w:delText>
              </w:r>
              <w:r w:rsidR="00B4063B" w:rsidRPr="0099795E" w:rsidDel="00A304FC">
                <w:rPr>
                  <w:rFonts w:eastAsiaTheme="majorEastAsia" w:cstheme="majorHAnsi"/>
                  <w:bCs/>
                  <w:sz w:val="18"/>
                  <w:szCs w:val="26"/>
                </w:rPr>
                <w:delText>observation</w:delText>
              </w:r>
            </w:del>
          </w:p>
        </w:tc>
      </w:tr>
    </w:tbl>
    <w:p w14:paraId="34BF2DB2" w14:textId="524CC1DC" w:rsidR="000F43F5" w:rsidRPr="00F131D9" w:rsidDel="00A304FC" w:rsidRDefault="000F43F5" w:rsidP="00BE503E">
      <w:pPr>
        <w:pStyle w:val="Snt1"/>
        <w:rPr>
          <w:del w:id="623" w:author="Tuomainen Mika" w:date="2020-06-10T15:01:00Z"/>
          <w:lang w:val="en-US"/>
        </w:rPr>
      </w:pPr>
    </w:p>
    <w:p w14:paraId="09CF0861" w14:textId="7725E6B7" w:rsidR="000F43F5" w:rsidRPr="007E0AC1" w:rsidDel="00A304FC" w:rsidRDefault="000F43F5" w:rsidP="000F43F5">
      <w:pPr>
        <w:pStyle w:val="Snt1"/>
        <w:rPr>
          <w:del w:id="624" w:author="Tuomainen Mika" w:date="2020-06-10T15:01:00Z"/>
        </w:rPr>
      </w:pPr>
      <w:del w:id="625" w:author="Tuomainen Mika" w:date="2020-06-10T15:01:00Z">
        <w:r w:rsidRPr="007E0AC1" w:rsidDel="00A304FC">
          <w:delText>1. PAKOLLINEN yksi [1..1] @classCode="</w:delText>
        </w:r>
        <w:r w:rsidDel="00A304FC">
          <w:delText>OBS</w:delText>
        </w:r>
        <w:r w:rsidRPr="007E0AC1" w:rsidDel="00A304FC">
          <w:delText>" ja yksi [1..1] @moodCode="EVN"</w:delText>
        </w:r>
      </w:del>
    </w:p>
    <w:p w14:paraId="01A42697" w14:textId="229279B9" w:rsidR="000F43F5" w:rsidRPr="007E0AC1" w:rsidDel="00A304FC" w:rsidRDefault="001755A4" w:rsidP="000F43F5">
      <w:pPr>
        <w:pStyle w:val="Snt1"/>
        <w:rPr>
          <w:del w:id="626" w:author="Tuomainen Mika" w:date="2020-06-10T15:01:00Z"/>
        </w:rPr>
      </w:pPr>
      <w:del w:id="627" w:author="Tuomainen Mika" w:date="2020-06-10T15:01:00Z">
        <w:r w:rsidDel="00A304FC">
          <w:delText>2</w:delText>
        </w:r>
        <w:r w:rsidR="000F43F5" w:rsidRPr="007E0AC1" w:rsidDel="00A304FC">
          <w:delText>. PAKOLLINEN yksi [1..1] id</w:delText>
        </w:r>
        <w:r w:rsidR="000F43F5" w:rsidDel="00A304FC">
          <w:delText>/@root</w:delText>
        </w:r>
      </w:del>
    </w:p>
    <w:p w14:paraId="5C3E1E11" w14:textId="1BA58794" w:rsidR="001755A4" w:rsidRPr="0095153D" w:rsidDel="00A304FC" w:rsidRDefault="001755A4" w:rsidP="001755A4">
      <w:pPr>
        <w:pStyle w:val="Snt1"/>
        <w:rPr>
          <w:del w:id="628" w:author="Tuomainen Mika" w:date="2020-06-10T15:01:00Z"/>
        </w:rPr>
      </w:pPr>
      <w:del w:id="629" w:author="Tuomainen Mika" w:date="2020-06-10T15:01:00Z">
        <w:r w:rsidDel="00A304FC">
          <w:delText>3</w:delText>
        </w:r>
        <w:r w:rsidRPr="0082643A" w:rsidDel="00A304FC">
          <w:delText>. PAKOLLINEN yksi [1..1] code/@code="</w:delText>
        </w:r>
        <w:r w:rsidDel="00A304FC">
          <w:delText>14</w:delText>
        </w:r>
        <w:r w:rsidRPr="0082643A" w:rsidDel="00A304FC">
          <w:delText xml:space="preserve">" </w:delText>
        </w:r>
        <w:r w:rsidRPr="001755A4" w:rsidDel="00A304FC">
          <w:delText>Lisätiedot tutkimukseen tulon syystä</w:delText>
        </w:r>
        <w:r w:rsidDel="00A304FC">
          <w:delText xml:space="preserve"> </w:delText>
        </w:r>
        <w:r w:rsidRPr="0095153D" w:rsidDel="00A304FC">
          <w:delText>(</w:delText>
        </w:r>
        <w:r w:rsidDel="00A304FC">
          <w:delText>codeSystem</w:delText>
        </w:r>
        <w:r w:rsidRPr="0095153D" w:rsidDel="00A304FC">
          <w:delText xml:space="preserve">: </w:delText>
        </w:r>
        <w:r w:rsidR="002A69F7" w:rsidDel="00A304FC">
          <w:delText xml:space="preserve">1.2.246.537.6.889 </w:delText>
        </w:r>
        <w:r w:rsidR="00414A9E" w:rsidRPr="00414A9E" w:rsidDel="00A304FC">
          <w:delText>Optometria/Tietosisältö - Optometrian rakenteinen kirjaaminen</w:delText>
        </w:r>
        <w:r w:rsidRPr="0095153D" w:rsidDel="00A304FC">
          <w:delText>)</w:delText>
        </w:r>
      </w:del>
    </w:p>
    <w:p w14:paraId="091D6B24" w14:textId="0F1FEDC8" w:rsidR="000F43F5" w:rsidDel="00A304FC" w:rsidRDefault="001755A4" w:rsidP="000F43F5">
      <w:pPr>
        <w:pStyle w:val="Snt1"/>
        <w:rPr>
          <w:del w:id="630" w:author="Tuomainen Mika" w:date="2020-06-10T15:01:00Z"/>
        </w:rPr>
      </w:pPr>
      <w:del w:id="631" w:author="Tuomainen Mika" w:date="2020-06-10T15:01:00Z">
        <w:r w:rsidDel="00A304FC">
          <w:delText>4</w:delText>
        </w:r>
        <w:r w:rsidR="000F43F5" w:rsidDel="00A304FC">
          <w:delText>. PAKOLLINEN yksi [1..1] text</w:delText>
        </w:r>
      </w:del>
    </w:p>
    <w:p w14:paraId="48A4084D" w14:textId="56F1C25C" w:rsidR="000F43F5" w:rsidDel="00A304FC" w:rsidRDefault="000F43F5" w:rsidP="000F43F5">
      <w:pPr>
        <w:pStyle w:val="Snt2"/>
        <w:rPr>
          <w:del w:id="632" w:author="Tuomainen Mika" w:date="2020-06-10T15:01:00Z"/>
        </w:rPr>
      </w:pPr>
      <w:del w:id="633" w:author="Tuomainen Mika" w:date="2020-06-10T15:01:00Z">
        <w:r w:rsidDel="00A304FC">
          <w:delText>a. PAKOLLINEN yksi [1..1] reference/@value, viitattavan näyttömuoto-osion xml-ID annetaan II-tietotyypillä</w:delText>
        </w:r>
      </w:del>
    </w:p>
    <w:p w14:paraId="757DB4FA" w14:textId="3B46800A" w:rsidR="001755A4" w:rsidDel="00A304FC" w:rsidRDefault="001755A4" w:rsidP="001755A4">
      <w:pPr>
        <w:pStyle w:val="Snt1"/>
        <w:rPr>
          <w:del w:id="634" w:author="Tuomainen Mika" w:date="2020-06-10T15:01:00Z"/>
        </w:rPr>
      </w:pPr>
      <w:del w:id="635" w:author="Tuomainen Mika" w:date="2020-06-10T15:01:00Z">
        <w:r w:rsidDel="00A304FC">
          <w:delText>5</w:delText>
        </w:r>
        <w:r w:rsidRPr="00AE0334" w:rsidDel="00A304FC">
          <w:delText xml:space="preserve">. </w:delText>
        </w:r>
        <w:r w:rsidR="00386D76" w:rsidDel="00A304FC">
          <w:delText xml:space="preserve">PAKOLLINEN </w:delText>
        </w:r>
        <w:r w:rsidDel="00A304FC">
          <w:delText xml:space="preserve">yksi </w:delText>
        </w:r>
        <w:r w:rsidRPr="00AE0334" w:rsidDel="00A304FC">
          <w:delText>[</w:delText>
        </w:r>
        <w:r w:rsidR="00386D76" w:rsidDel="00A304FC">
          <w:delText>1</w:delText>
        </w:r>
        <w:r w:rsidRPr="00AE0334" w:rsidDel="00A304FC">
          <w:delText>..</w:delText>
        </w:r>
        <w:r w:rsidDel="00A304FC">
          <w:delText>1</w:delText>
        </w:r>
        <w:r w:rsidRPr="00AE0334" w:rsidDel="00A304FC">
          <w:delText>] value</w:delText>
        </w:r>
        <w:r w:rsidDel="00A304FC">
          <w:delText xml:space="preserve"> </w:delText>
        </w:r>
        <w:r w:rsidRPr="001755A4" w:rsidDel="00A304FC">
          <w:delText>Lisätiedot tutkimukseen tulon syystä</w:delText>
        </w:r>
        <w:r w:rsidR="005326FB" w:rsidDel="00A304FC">
          <w:delText xml:space="preserve"> (1</w:delText>
        </w:r>
        <w:r w:rsidDel="00A304FC">
          <w:delText xml:space="preserve">4), </w:delText>
        </w:r>
        <w:r w:rsidRPr="00AE0334" w:rsidDel="00A304FC">
          <w:delText>arvo annetaan</w:delText>
        </w:r>
        <w:r w:rsidDel="00A304FC">
          <w:delText xml:space="preserve"> ST</w:delText>
        </w:r>
        <w:r w:rsidRPr="00AE0334" w:rsidDel="00A304FC">
          <w:delText>-tietotyypillä</w:delText>
        </w:r>
      </w:del>
    </w:p>
    <w:bookmarkStart w:id="636" w:name="_Ensihoitoyksikkö_1"/>
    <w:bookmarkStart w:id="637" w:name="_Ensihoitopalvelun_yksikkö"/>
    <w:bookmarkStart w:id="638" w:name="_Tulosyy"/>
    <w:bookmarkEnd w:id="636"/>
    <w:bookmarkEnd w:id="637"/>
    <w:bookmarkEnd w:id="638"/>
    <w:p w14:paraId="46C53CAE" w14:textId="497C2C4A" w:rsidR="007642CE" w:rsidRPr="00FD4E17" w:rsidRDefault="00382EF8" w:rsidP="00FD4E17">
      <w:pPr>
        <w:pStyle w:val="Otsikko2"/>
      </w:pPr>
      <w:r w:rsidRPr="00FD4E17">
        <w:fldChar w:fldCharType="begin"/>
      </w:r>
      <w:r w:rsidR="0068134F">
        <w:instrText>HYPERLINK  \l "_Optometriakertomus_–_näkymä/merkint"</w:instrText>
      </w:r>
      <w:r w:rsidRPr="00FD4E17">
        <w:fldChar w:fldCharType="separate"/>
      </w:r>
      <w:bookmarkStart w:id="639" w:name="_Toc498613761"/>
      <w:bookmarkStart w:id="640" w:name="_Toc525564897"/>
      <w:r w:rsidR="00FD4E17">
        <w:rPr>
          <w:rStyle w:val="Hyperlinkki"/>
        </w:rPr>
        <w:t>Tulosyy</w:t>
      </w:r>
      <w:bookmarkEnd w:id="639"/>
      <w:bookmarkEnd w:id="640"/>
      <w:r w:rsidRPr="00FD4E17">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5C3B6D" w14:paraId="30F65FFE" w14:textId="77777777" w:rsidTr="00A878B7">
        <w:tc>
          <w:tcPr>
            <w:tcW w:w="9236" w:type="dxa"/>
          </w:tcPr>
          <w:p w14:paraId="17B5B53B" w14:textId="2EBBA3A1" w:rsidR="007642CE"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1AEA00A3"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138DDC81" w14:textId="77777777" w:rsidR="00C01D7B" w:rsidRPr="0063082B" w:rsidRDefault="00C01D7B" w:rsidP="00902B59">
      <w:pPr>
        <w:pStyle w:val="Snt1"/>
        <w:rPr>
          <w:rFonts w:eastAsiaTheme="majorEastAsia" w:cstheme="majorHAnsi"/>
          <w:b/>
          <w:bCs/>
          <w:sz w:val="24"/>
          <w:szCs w:val="26"/>
        </w:rPr>
      </w:pPr>
    </w:p>
    <w:p w14:paraId="4D71CD80" w14:textId="52ED125B" w:rsidR="00902B59" w:rsidRPr="0095153D" w:rsidRDefault="00902B59" w:rsidP="00902B59">
      <w:pPr>
        <w:pStyle w:val="Snt1"/>
      </w:pPr>
      <w:r w:rsidRPr="0082643A">
        <w:t>1. PAKOL</w:t>
      </w:r>
      <w:r w:rsidR="00902888">
        <w:t>LINEN yksi [1..1] code/@code="79</w:t>
      </w:r>
      <w:r w:rsidRPr="0082643A">
        <w:t xml:space="preserve">" </w:t>
      </w:r>
      <w:r w:rsidR="00902888">
        <w:t>Tulosyy</w:t>
      </w:r>
      <w:r>
        <w:t xml:space="preserve"> (codeSystem</w:t>
      </w:r>
      <w:r w:rsidRPr="0095153D">
        <w:t>: 1.2.246.537.6.14.2006 AR/YDIN - Otsikot)</w:t>
      </w:r>
    </w:p>
    <w:p w14:paraId="21E58131" w14:textId="2D5D13F3" w:rsidR="00902B59" w:rsidRPr="0082643A" w:rsidRDefault="00902B59" w:rsidP="00902B59">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902888">
        <w:t>Tulosyy</w:t>
      </w:r>
      <w:r w:rsidRPr="0082643A">
        <w:t xml:space="preserve">" </w:t>
      </w:r>
    </w:p>
    <w:p w14:paraId="7C99F888" w14:textId="77777777" w:rsidR="00902B59" w:rsidRPr="0080598B" w:rsidRDefault="00902B59" w:rsidP="00902B59">
      <w:pPr>
        <w:pStyle w:val="Snt1"/>
      </w:pPr>
      <w:r w:rsidRPr="0080598B">
        <w:t xml:space="preserve">3. PAKOLLINEN yksi [1..1] text </w:t>
      </w:r>
    </w:p>
    <w:p w14:paraId="6241F486" w14:textId="77777777" w:rsidR="00615D47" w:rsidRDefault="00615D47" w:rsidP="00615D47"/>
    <w:p w14:paraId="41915FB4" w14:textId="77777777" w:rsidR="00A01E35" w:rsidRPr="00A01E35" w:rsidRDefault="007106C2" w:rsidP="00615D47">
      <w:pPr>
        <w:pStyle w:val="Snt1"/>
        <w:pBdr>
          <w:top w:val="single" w:sz="4" w:space="1" w:color="00B050"/>
          <w:left w:val="single" w:sz="4" w:space="4" w:color="00B050"/>
          <w:bottom w:val="single" w:sz="4" w:space="1" w:color="00B050"/>
          <w:right w:val="single" w:sz="4" w:space="4" w:color="00B050"/>
        </w:pBdr>
        <w:rPr>
          <w:color w:val="00B050"/>
        </w:rPr>
      </w:pPr>
      <w:r w:rsidRPr="00A01E35">
        <w:rPr>
          <w:b/>
          <w:color w:val="00B050"/>
        </w:rPr>
        <w:t>Tulosyy</w:t>
      </w:r>
    </w:p>
    <w:p w14:paraId="6C6260D0" w14:textId="22F59A57" w:rsidR="00861B28" w:rsidRDefault="00861B28" w:rsidP="00615D47">
      <w:pPr>
        <w:pStyle w:val="Snt1"/>
        <w:pBdr>
          <w:top w:val="single" w:sz="4" w:space="1" w:color="00B050"/>
          <w:left w:val="single" w:sz="4" w:space="4" w:color="00B050"/>
          <w:bottom w:val="single" w:sz="4" w:space="1" w:color="00B050"/>
          <w:right w:val="single" w:sz="4" w:space="4" w:color="00B050"/>
        </w:pBdr>
      </w:pPr>
    </w:p>
    <w:p w14:paraId="00C2763B" w14:textId="432EC317" w:rsidR="005326FB" w:rsidRDefault="0055066B" w:rsidP="00615D47">
      <w:pPr>
        <w:pStyle w:val="Snt1"/>
        <w:pBdr>
          <w:top w:val="single" w:sz="4" w:space="1" w:color="00B050"/>
          <w:left w:val="single" w:sz="4" w:space="4" w:color="00B050"/>
          <w:bottom w:val="single" w:sz="4" w:space="1" w:color="00B050"/>
          <w:right w:val="single" w:sz="4" w:space="4" w:color="00B050"/>
        </w:pBdr>
      </w:pPr>
      <w:r w:rsidRPr="0055066B">
        <w:t>Tulosyy</w:t>
      </w:r>
      <w:r w:rsidR="00615D47">
        <w:t xml:space="preserve"> </w:t>
      </w:r>
      <w:r w:rsidR="00615D47" w:rsidRPr="00567C0E">
        <w:t>(</w:t>
      </w:r>
      <w:r w:rsidR="00BF3FBB">
        <w:t>15</w:t>
      </w:r>
      <w:r w:rsidR="00615D47" w:rsidRPr="00567C0E">
        <w:t>)</w:t>
      </w:r>
    </w:p>
    <w:p w14:paraId="412885F0" w14:textId="77777777" w:rsidR="005326FB" w:rsidRDefault="005326FB" w:rsidP="00615D47">
      <w:pPr>
        <w:pStyle w:val="Snt1"/>
        <w:pBdr>
          <w:top w:val="single" w:sz="4" w:space="1" w:color="00B050"/>
          <w:left w:val="single" w:sz="4" w:space="4" w:color="00B050"/>
          <w:bottom w:val="single" w:sz="4" w:space="1" w:color="00B050"/>
          <w:right w:val="single" w:sz="4" w:space="4" w:color="00B050"/>
        </w:pBdr>
      </w:pPr>
    </w:p>
    <w:p w14:paraId="629D6050" w14:textId="6008D6C7" w:rsidR="00FC65E4" w:rsidRDefault="005326FB" w:rsidP="00615D47">
      <w:pPr>
        <w:pStyle w:val="Snt1"/>
        <w:pBdr>
          <w:top w:val="single" w:sz="4" w:space="1" w:color="00B050"/>
          <w:left w:val="single" w:sz="4" w:space="4" w:color="00B050"/>
          <w:bottom w:val="single" w:sz="4" w:space="1" w:color="00B050"/>
          <w:right w:val="single" w:sz="4" w:space="4" w:color="00B050"/>
        </w:pBdr>
      </w:pPr>
      <w:r>
        <w:t>*) myös otsikko</w:t>
      </w:r>
      <w:r w:rsidR="00615D47">
        <w:t xml:space="preserve"> </w:t>
      </w:r>
    </w:p>
    <w:p w14:paraId="3E127613" w14:textId="77777777" w:rsidR="00615D47" w:rsidRPr="0080598B" w:rsidRDefault="00615D47" w:rsidP="00615D47"/>
    <w:p w14:paraId="276C7AC7" w14:textId="58315BEB" w:rsidR="00902B59" w:rsidRPr="0082643A" w:rsidRDefault="00902B59" w:rsidP="00902B59">
      <w:r w:rsidRPr="0082643A">
        <w:t>4. PAKOLLINEN yksi</w:t>
      </w:r>
      <w:r>
        <w:t xml:space="preserve"> [1..</w:t>
      </w:r>
      <w:r w:rsidR="00902888">
        <w:t>1</w:t>
      </w:r>
      <w:r w:rsidRPr="0082643A">
        <w:t xml:space="preserve">] entry </w:t>
      </w:r>
    </w:p>
    <w:p w14:paraId="07AEE961" w14:textId="3A384A55" w:rsidR="00902B59" w:rsidRDefault="00902B59" w:rsidP="00902B59">
      <w:pPr>
        <w:pStyle w:val="Snt2"/>
      </w:pPr>
      <w:r w:rsidRPr="0095153D">
        <w:t xml:space="preserve">a. </w:t>
      </w:r>
      <w:r>
        <w:t>PAKOLLINEN yksi [</w:t>
      </w:r>
      <w:r w:rsidRPr="0095153D">
        <w:t>1..1]</w:t>
      </w:r>
      <w:r>
        <w:t xml:space="preserve"> templateId, jonka arvon PITÄÄ OLLA </w:t>
      </w:r>
      <w:r w:rsidRPr="00B44714">
        <w:t>@root=</w:t>
      </w:r>
      <w:r w:rsidR="00C22574">
        <w:t>”</w:t>
      </w:r>
      <w:r w:rsidR="0033301D">
        <w:t>1.2.246.777.11.2018.</w:t>
      </w:r>
      <w:r w:rsidR="00074862">
        <w:t>11</w:t>
      </w:r>
      <w:r w:rsidR="00C22574">
        <w:t>” (</w:t>
      </w:r>
      <w:r w:rsidR="00902888">
        <w:t xml:space="preserve">Optometrian </w:t>
      </w:r>
      <w:r w:rsidR="00C22574">
        <w:t xml:space="preserve">CDA </w:t>
      </w:r>
      <w:r w:rsidR="00902888">
        <w:t>2018</w:t>
      </w:r>
      <w:r w:rsidR="00C22574">
        <w:t>)</w:t>
      </w:r>
    </w:p>
    <w:p w14:paraId="5C3BF3D8" w14:textId="1836B1A9" w:rsidR="00902B59" w:rsidRDefault="00902B59" w:rsidP="00902B59">
      <w:pPr>
        <w:pStyle w:val="Snt2"/>
      </w:pPr>
      <w:r>
        <w:t>b. PAKOLLINEN yksi [</w:t>
      </w:r>
      <w:r w:rsidRPr="0095153D">
        <w:t>1..1]</w:t>
      </w:r>
      <w:r>
        <w:t xml:space="preserve"> templateId, jonka arvon PITÄÄ OLLA </w:t>
      </w:r>
      <w:r w:rsidRPr="00B44714">
        <w:t>@root=</w:t>
      </w:r>
      <w:r w:rsidR="002A69F7">
        <w:t>”1.2.246.537.6.889.</w:t>
      </w:r>
      <w:r w:rsidR="00902888" w:rsidRPr="00902888">
        <w:t>15</w:t>
      </w:r>
      <w:r>
        <w:t>” (</w:t>
      </w:r>
      <w:r w:rsidR="00902888">
        <w:t xml:space="preserve">Tulosyy </w:t>
      </w:r>
      <w:r>
        <w:t>entry)</w:t>
      </w:r>
    </w:p>
    <w:p w14:paraId="64E0F476" w14:textId="0659343D" w:rsidR="00073AEE" w:rsidRDefault="00902B59" w:rsidP="00902B59">
      <w:pPr>
        <w:pStyle w:val="Snt2"/>
      </w:pPr>
      <w:r>
        <w:t>c. PAKOLLINEN yksi [</w:t>
      </w:r>
      <w:r w:rsidRPr="0095153D">
        <w:t xml:space="preserve">1..1] </w:t>
      </w:r>
      <w:hyperlink w:anchor="_Ensihoitoyksikklö_-_organizer" w:history="1">
        <w:r w:rsidR="00902888">
          <w:rPr>
            <w:rStyle w:val="Hyperlinkki"/>
          </w:rPr>
          <w:t>Tulosyy</w:t>
        </w:r>
      </w:hyperlink>
      <w:r w:rsidRPr="0095153D">
        <w:t xml:space="preserve"> </w:t>
      </w:r>
      <w:r>
        <w:t>o</w:t>
      </w:r>
      <w:r w:rsidR="00902888">
        <w:t>bservation</w:t>
      </w:r>
    </w:p>
    <w:bookmarkStart w:id="641" w:name="_Ensihoitoyksikklö_-_organizer"/>
    <w:bookmarkStart w:id="642" w:name="_Ensihoitoyksikkö_-_organizer"/>
    <w:bookmarkStart w:id="643" w:name="_Ensihoitopalvelun_yksikkö_-"/>
    <w:bookmarkStart w:id="644" w:name="_Toc498613762"/>
    <w:bookmarkEnd w:id="641"/>
    <w:bookmarkEnd w:id="642"/>
    <w:bookmarkEnd w:id="643"/>
    <w:p w14:paraId="2F95FA19" w14:textId="0BEDC93B" w:rsidR="00902B59" w:rsidRDefault="005326FB" w:rsidP="00902B59">
      <w:pPr>
        <w:pStyle w:val="Otsikko3"/>
      </w:pPr>
      <w:r>
        <w:fldChar w:fldCharType="begin"/>
      </w:r>
      <w:r>
        <w:instrText xml:space="preserve"> HYPERLINK  \l "_Ensihoitoyksikkö_1" </w:instrText>
      </w:r>
      <w:r>
        <w:fldChar w:fldCharType="separate"/>
      </w:r>
      <w:bookmarkStart w:id="645" w:name="_Toc525564898"/>
      <w:r w:rsidR="00902888" w:rsidRPr="005326FB">
        <w:rPr>
          <w:rStyle w:val="Hyperlinkki"/>
        </w:rPr>
        <w:t>Tulosyy</w:t>
      </w:r>
      <w:r>
        <w:fldChar w:fldCharType="end"/>
      </w:r>
      <w:r w:rsidR="00902B59" w:rsidRPr="00487841">
        <w:t xml:space="preserve"> </w:t>
      </w:r>
      <w:r w:rsidR="00902888">
        <w:t>-</w:t>
      </w:r>
      <w:r w:rsidR="00902B59">
        <w:t xml:space="preserve"> </w:t>
      </w:r>
      <w:r w:rsidR="00902B59" w:rsidRPr="00487841">
        <w:t>o</w:t>
      </w:r>
      <w:r w:rsidR="00902888">
        <w:t>bservation</w:t>
      </w:r>
      <w:bookmarkEnd w:id="644"/>
      <w:bookmarkEnd w:id="645"/>
      <w:r w:rsidR="009028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5C3B6D" w14:paraId="1DAD3A12" w14:textId="77777777" w:rsidTr="00A878B7">
        <w:tc>
          <w:tcPr>
            <w:tcW w:w="9236" w:type="dxa"/>
          </w:tcPr>
          <w:p w14:paraId="2A0F07DC" w14:textId="13BCB01E" w:rsidR="002742D5" w:rsidRPr="00A878B7" w:rsidRDefault="00902888"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r w:rsidR="00B4063B">
              <w:rPr>
                <w:rFonts w:eastAsiaTheme="majorEastAsia" w:cstheme="majorHAnsi"/>
                <w:bCs/>
                <w:sz w:val="18"/>
                <w:szCs w:val="26"/>
                <w:lang w:val="en-US"/>
              </w:rPr>
              <w:t>/observation</w:t>
            </w:r>
          </w:p>
        </w:tc>
      </w:tr>
    </w:tbl>
    <w:p w14:paraId="30363153" w14:textId="77777777" w:rsidR="002742D5" w:rsidRPr="002742D5" w:rsidRDefault="002742D5" w:rsidP="00902B59">
      <w:pPr>
        <w:pStyle w:val="Snt1"/>
        <w:rPr>
          <w:lang w:val="en-US"/>
        </w:rPr>
      </w:pPr>
    </w:p>
    <w:p w14:paraId="606C5111" w14:textId="77777777" w:rsidR="00902888" w:rsidRPr="007E0AC1" w:rsidRDefault="00902888" w:rsidP="00902888">
      <w:pPr>
        <w:pStyle w:val="Snt1"/>
      </w:pPr>
      <w:r w:rsidRPr="007E0AC1">
        <w:t>1. PAKOLLINEN yksi [1..1] @classCode="</w:t>
      </w:r>
      <w:r>
        <w:t>OBS</w:t>
      </w:r>
      <w:r w:rsidRPr="007E0AC1">
        <w:t>" ja yksi [1..1] @moodCode="EVN"</w:t>
      </w:r>
    </w:p>
    <w:p w14:paraId="366EDDBB" w14:textId="77777777" w:rsidR="00902888" w:rsidRPr="007E0AC1" w:rsidRDefault="00902888" w:rsidP="00902888">
      <w:pPr>
        <w:pStyle w:val="Snt1"/>
      </w:pPr>
      <w:r>
        <w:t>2</w:t>
      </w:r>
      <w:r w:rsidRPr="007E0AC1">
        <w:t>. PAKOLLINEN yksi [1..1] id</w:t>
      </w:r>
      <w:r>
        <w:t>/@root</w:t>
      </w:r>
    </w:p>
    <w:p w14:paraId="563D1FA1" w14:textId="113DEFA4" w:rsidR="00902888" w:rsidRPr="0095153D" w:rsidRDefault="00902888" w:rsidP="00902888">
      <w:pPr>
        <w:pStyle w:val="Snt1"/>
      </w:pPr>
      <w:r>
        <w:t>3</w:t>
      </w:r>
      <w:r w:rsidRPr="0082643A">
        <w:t>. PAKOLLINEN yksi [1..1] code/@code="</w:t>
      </w:r>
      <w:r>
        <w:t>1</w:t>
      </w:r>
      <w:r w:rsidR="005752E4">
        <w:t>5</w:t>
      </w:r>
      <w:r w:rsidRPr="0082643A">
        <w:t xml:space="preserve">" </w:t>
      </w:r>
      <w:r w:rsidR="005752E4">
        <w:t>Tulosyy</w:t>
      </w:r>
      <w:r>
        <w:t xml:space="preserve"> </w:t>
      </w:r>
      <w:r w:rsidRPr="0095153D">
        <w:t>(</w:t>
      </w:r>
      <w:r>
        <w:t>codeSystem</w:t>
      </w:r>
      <w:r w:rsidRPr="0095153D">
        <w:t xml:space="preserve">: </w:t>
      </w:r>
      <w:r w:rsidR="002A69F7">
        <w:t xml:space="preserve">1.2.246.537.6.889 </w:t>
      </w:r>
      <w:r w:rsidR="00414A9E" w:rsidRPr="00414A9E">
        <w:t>Optometria/Tietosisältö - Optometrian rakenteinen kirjaaminen</w:t>
      </w:r>
      <w:r w:rsidRPr="0095153D">
        <w:t>)</w:t>
      </w:r>
    </w:p>
    <w:p w14:paraId="01F35562" w14:textId="77777777" w:rsidR="00902888" w:rsidRDefault="00902888" w:rsidP="00902888">
      <w:pPr>
        <w:pStyle w:val="Snt1"/>
      </w:pPr>
      <w:r>
        <w:t>4. PAKOLLINEN yksi [1..1] text</w:t>
      </w:r>
    </w:p>
    <w:p w14:paraId="6F1F47AC" w14:textId="77777777" w:rsidR="00902888" w:rsidRDefault="00902888" w:rsidP="00902888">
      <w:pPr>
        <w:pStyle w:val="Snt2"/>
      </w:pPr>
      <w:r>
        <w:t>a. PAKOLLINEN yksi [1..1] reference/@value, viitattavan näyttömuoto-osion xml-ID annetaan II-tietotyypillä</w:t>
      </w:r>
    </w:p>
    <w:p w14:paraId="1E0D7EBC" w14:textId="34E5DEBD" w:rsidR="00902888" w:rsidRDefault="00902888" w:rsidP="00902888">
      <w:pPr>
        <w:pStyle w:val="Snt1"/>
      </w:pPr>
      <w:r>
        <w:t>5</w:t>
      </w:r>
      <w:r w:rsidRPr="00AE0334">
        <w:t xml:space="preserve">. </w:t>
      </w:r>
      <w:r w:rsidR="00834402">
        <w:t xml:space="preserve">PAKOLLINEN </w:t>
      </w:r>
      <w:r>
        <w:t xml:space="preserve">yksi </w:t>
      </w:r>
      <w:r w:rsidRPr="00AE0334">
        <w:t>[</w:t>
      </w:r>
      <w:r w:rsidR="00834402">
        <w:t>1</w:t>
      </w:r>
      <w:r w:rsidRPr="00AE0334">
        <w:t>..</w:t>
      </w:r>
      <w:r>
        <w:t>1</w:t>
      </w:r>
      <w:r w:rsidRPr="00AE0334">
        <w:t>] value</w:t>
      </w:r>
      <w:r>
        <w:t xml:space="preserve"> </w:t>
      </w:r>
      <w:r w:rsidR="005752E4">
        <w:t>Tulosyy</w:t>
      </w:r>
      <w:r>
        <w:t xml:space="preserve"> (134), </w:t>
      </w:r>
      <w:r w:rsidRPr="00AE0334">
        <w:t>arvo annetaan</w:t>
      </w:r>
      <w:r>
        <w:t xml:space="preserve"> ST</w:t>
      </w:r>
      <w:r w:rsidRPr="00AE0334">
        <w:t>-tietotyypillä</w:t>
      </w:r>
    </w:p>
    <w:bookmarkStart w:id="646" w:name="_Yksikön_kutsutunnus"/>
    <w:bookmarkStart w:id="647" w:name="_Ensihoidon_pätevyys_–"/>
    <w:bookmarkStart w:id="648" w:name="_Rooli_ensihoitotehtävän_aikana"/>
    <w:bookmarkStart w:id="649" w:name="_Ensihoitoyksikön_tehtävätiedot"/>
    <w:bookmarkStart w:id="650" w:name="_Ensihoitoyksikön_tehtävätiedot,_aja"/>
    <w:bookmarkStart w:id="651" w:name="_Yksikkö_hälytetty_-"/>
    <w:bookmarkStart w:id="652" w:name="_Esitiedot_1"/>
    <w:bookmarkEnd w:id="646"/>
    <w:bookmarkEnd w:id="647"/>
    <w:bookmarkEnd w:id="648"/>
    <w:bookmarkEnd w:id="649"/>
    <w:bookmarkEnd w:id="650"/>
    <w:bookmarkEnd w:id="651"/>
    <w:bookmarkEnd w:id="652"/>
    <w:p w14:paraId="7A1F01DB" w14:textId="100E446B" w:rsidR="006046A0" w:rsidRPr="00382EF8" w:rsidRDefault="00382EF8" w:rsidP="00AE0334">
      <w:pPr>
        <w:pStyle w:val="Otsikko2"/>
        <w:rPr>
          <w:rStyle w:val="Hyperlinkki"/>
        </w:rPr>
      </w:pPr>
      <w:r>
        <w:lastRenderedPageBreak/>
        <w:fldChar w:fldCharType="begin"/>
      </w:r>
      <w:r w:rsidR="0068134F">
        <w:instrText>HYPERLINK  \l "_Ensihoitokertomus"</w:instrText>
      </w:r>
      <w:r>
        <w:fldChar w:fldCharType="separate"/>
      </w:r>
      <w:bookmarkStart w:id="653" w:name="_Toc498613763"/>
      <w:bookmarkStart w:id="654" w:name="_Toc525564899"/>
      <w:r w:rsidR="00B147A9">
        <w:rPr>
          <w:rStyle w:val="Hyperlinkki"/>
        </w:rPr>
        <w:t>Esit</w:t>
      </w:r>
      <w:r w:rsidR="0068134F">
        <w:rPr>
          <w:rStyle w:val="Hyperlinkki"/>
        </w:rPr>
        <w:t>iedot</w:t>
      </w:r>
      <w:bookmarkEnd w:id="653"/>
      <w:bookmarkEnd w:id="654"/>
    </w:p>
    <w:p w14:paraId="6E276D58" w14:textId="77777777" w:rsidR="00A878B7" w:rsidRDefault="00382EF8" w:rsidP="00A878B7">
      <w:pPr>
        <w:pStyle w:val="Snt1"/>
        <w:ind w:left="0" w:firstLine="0"/>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5C3B6D" w14:paraId="405B6338" w14:textId="77777777" w:rsidTr="00A878B7">
        <w:tc>
          <w:tcPr>
            <w:tcW w:w="9236" w:type="dxa"/>
          </w:tcPr>
          <w:p w14:paraId="799ABD41" w14:textId="4765E8C1" w:rsidR="00A878B7"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5107658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FD76F57" w14:textId="77777777" w:rsidR="00A878B7" w:rsidRPr="0063082B" w:rsidRDefault="00A878B7" w:rsidP="00A878B7">
      <w:pPr>
        <w:pStyle w:val="Snt1"/>
        <w:ind w:left="0" w:firstLine="0"/>
        <w:rPr>
          <w:rFonts w:eastAsiaTheme="majorEastAsia" w:cstheme="majorHAnsi"/>
          <w:b/>
          <w:bCs/>
          <w:sz w:val="24"/>
          <w:szCs w:val="26"/>
        </w:rPr>
      </w:pPr>
    </w:p>
    <w:p w14:paraId="7A1F01DE" w14:textId="640E6320" w:rsidR="0004647E" w:rsidRPr="0095153D" w:rsidRDefault="0082643A" w:rsidP="00AC4E00">
      <w:pPr>
        <w:pStyle w:val="Snt1"/>
      </w:pPr>
      <w:r w:rsidRPr="0082643A">
        <w:t>1</w:t>
      </w:r>
      <w:r w:rsidR="0004647E" w:rsidRPr="0082643A">
        <w:t xml:space="preserve">. </w:t>
      </w:r>
      <w:r w:rsidRPr="0082643A">
        <w:t>PAKOLLINEN yksi</w:t>
      </w:r>
      <w:r w:rsidR="0004647E" w:rsidRPr="0082643A">
        <w:t xml:space="preserve"> [1..1] code/@code="</w:t>
      </w:r>
      <w:r w:rsidR="00C93E05">
        <w:t>14</w:t>
      </w:r>
      <w:r w:rsidR="0004647E" w:rsidRPr="0082643A">
        <w:t xml:space="preserve">" </w:t>
      </w:r>
      <w:r w:rsidR="00C93E05" w:rsidRPr="00C93E05">
        <w:t>Esitiedot (anamneesi)</w:t>
      </w:r>
      <w:r w:rsidR="0095153D">
        <w:t xml:space="preserve"> </w:t>
      </w:r>
      <w:r w:rsidR="000B14D2">
        <w:t>(codeSystem</w:t>
      </w:r>
      <w:r w:rsidR="0004647E" w:rsidRPr="0095153D">
        <w:t>:</w:t>
      </w:r>
      <w:r w:rsidR="00C93E05">
        <w:t xml:space="preserve"> </w:t>
      </w:r>
      <w:r w:rsidRPr="0095153D">
        <w:t>1.2.246.537.6.14.2006</w:t>
      </w:r>
      <w:r w:rsidR="0004647E" w:rsidRPr="0095153D">
        <w:t xml:space="preserve"> </w:t>
      </w:r>
      <w:r w:rsidRPr="0095153D">
        <w:t>AR/YDIN - Otsikot</w:t>
      </w:r>
      <w:r w:rsidR="0004647E" w:rsidRPr="0095153D">
        <w:t>)</w:t>
      </w:r>
    </w:p>
    <w:p w14:paraId="7A1F01DF" w14:textId="67124A4E" w:rsidR="0004647E" w:rsidRPr="0082643A" w:rsidRDefault="0082643A" w:rsidP="00AC4E00">
      <w:pPr>
        <w:pStyle w:val="Snt1"/>
      </w:pPr>
      <w:r w:rsidRPr="0082643A">
        <w:t>2</w:t>
      </w:r>
      <w:r w:rsidR="0004647E" w:rsidRPr="0082643A">
        <w:t xml:space="preserve">. </w:t>
      </w:r>
      <w:r w:rsidRPr="0082643A">
        <w:t xml:space="preserve">PAKOLLINEN yksi </w:t>
      </w:r>
      <w:r w:rsidR="0004647E" w:rsidRPr="0082643A">
        <w:t>[1..1] title</w:t>
      </w:r>
      <w:r w:rsidR="00B44714">
        <w:t>, jonka</w:t>
      </w:r>
      <w:r w:rsidRPr="0082643A">
        <w:t xml:space="preserve"> </w:t>
      </w:r>
      <w:r>
        <w:t>PITÄ</w:t>
      </w:r>
      <w:r w:rsidR="00AC0525">
        <w:t>Ä</w:t>
      </w:r>
      <w:r w:rsidR="0004647E" w:rsidRPr="0082643A">
        <w:t xml:space="preserve"> </w:t>
      </w:r>
      <w:r w:rsidR="00B44714">
        <w:t>OLLA</w:t>
      </w:r>
      <w:r>
        <w:t xml:space="preserve"> sama kuin </w:t>
      </w:r>
      <w:r w:rsidR="0004647E" w:rsidRPr="0082643A">
        <w:t>"</w:t>
      </w:r>
      <w:r w:rsidR="009E20E3" w:rsidRPr="009E20E3">
        <w:t>Esitiedot (anamneesi)</w:t>
      </w:r>
      <w:r w:rsidR="0004647E" w:rsidRPr="0082643A">
        <w:t xml:space="preserve">" </w:t>
      </w:r>
    </w:p>
    <w:p w14:paraId="7A1F01E0" w14:textId="77777777" w:rsidR="0004647E" w:rsidRPr="0080598B" w:rsidRDefault="0082643A" w:rsidP="00AC4E00">
      <w:pPr>
        <w:pStyle w:val="Snt1"/>
      </w:pPr>
      <w:r w:rsidRPr="0080598B">
        <w:t>3</w:t>
      </w:r>
      <w:r w:rsidR="0004647E" w:rsidRPr="0080598B">
        <w:t xml:space="preserve">. </w:t>
      </w:r>
      <w:r w:rsidRPr="0080598B">
        <w:t>PAKOLLINEN yksi</w:t>
      </w:r>
      <w:r w:rsidR="0004647E" w:rsidRPr="0080598B">
        <w:t xml:space="preserve"> [1..1] text </w:t>
      </w:r>
    </w:p>
    <w:p w14:paraId="6547FA68" w14:textId="77777777" w:rsidR="0092749F" w:rsidRDefault="0092749F" w:rsidP="0092749F"/>
    <w:p w14:paraId="7D7C5756" w14:textId="77777777" w:rsidR="00A01E35" w:rsidRPr="00A01E35" w:rsidRDefault="00861B28" w:rsidP="005704F1">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Esitiedot (anamneesi)</w:t>
      </w:r>
    </w:p>
    <w:p w14:paraId="5FBFFA14" w14:textId="101F2705" w:rsidR="00861B28" w:rsidRPr="00861B28" w:rsidRDefault="00861B28" w:rsidP="005704F1">
      <w:pPr>
        <w:pStyle w:val="Snt1"/>
        <w:pBdr>
          <w:top w:val="single" w:sz="4" w:space="1" w:color="00B050"/>
          <w:left w:val="single" w:sz="4" w:space="4" w:color="00B050"/>
          <w:bottom w:val="single" w:sz="4" w:space="1" w:color="00B050"/>
          <w:right w:val="single" w:sz="4" w:space="4" w:color="00B050"/>
        </w:pBdr>
        <w:ind w:left="0" w:firstLine="0"/>
        <w:rPr>
          <w:b/>
        </w:rPr>
      </w:pPr>
    </w:p>
    <w:p w14:paraId="0BA45F1B" w14:textId="06BC9485" w:rsidR="00B732FF" w:rsidRDefault="008A4972" w:rsidP="005704F1">
      <w:pPr>
        <w:pStyle w:val="Snt1"/>
        <w:pBdr>
          <w:top w:val="single" w:sz="4" w:space="1" w:color="00B050"/>
          <w:left w:val="single" w:sz="4" w:space="4" w:color="00B050"/>
          <w:bottom w:val="single" w:sz="4" w:space="1" w:color="00B050"/>
          <w:right w:val="single" w:sz="4" w:space="4" w:color="00B050"/>
        </w:pBdr>
        <w:ind w:left="0" w:firstLine="0"/>
      </w:pPr>
      <w:r w:rsidRPr="00C04B06">
        <w:rPr>
          <w:b/>
        </w:rPr>
        <w:t>Kuvaus laseista ja käyttötarkoitus</w:t>
      </w:r>
      <w:r w:rsidR="00D6370F" w:rsidRPr="00C04B06">
        <w:rPr>
          <w:b/>
        </w:rPr>
        <w:t xml:space="preserve"> (22</w:t>
      </w:r>
      <w:r w:rsidRPr="00C04B06">
        <w:rPr>
          <w:b/>
        </w:rPr>
        <w:t>.1</w:t>
      </w:r>
      <w:r w:rsidR="00D6370F" w:rsidRPr="00C04B06">
        <w:rPr>
          <w:b/>
        </w:rPr>
        <w:t>)</w:t>
      </w:r>
      <w:r w:rsidR="00861B28">
        <w:t>*</w:t>
      </w:r>
    </w:p>
    <w:p w14:paraId="21EC8B2E" w14:textId="1628A663" w:rsidR="00861B28" w:rsidRDefault="009A6266" w:rsidP="005704F1">
      <w:pPr>
        <w:pStyle w:val="Snt1"/>
        <w:pBdr>
          <w:top w:val="single" w:sz="4" w:space="1" w:color="00B050"/>
          <w:left w:val="single" w:sz="4" w:space="4" w:color="00B050"/>
          <w:bottom w:val="single" w:sz="4" w:space="1" w:color="00B050"/>
          <w:right w:val="single" w:sz="4" w:space="4" w:color="00B050"/>
        </w:pBdr>
        <w:ind w:left="0" w:firstLine="0"/>
        <w:rPr>
          <w:b/>
        </w:rPr>
      </w:pPr>
      <w:r w:rsidRPr="00B732FF">
        <w:rPr>
          <w:b/>
        </w:rPr>
        <w:t>Silmälasien tai piilolasien voimakkuus (24)</w:t>
      </w:r>
      <w:r w:rsidR="00861B28">
        <w:rPr>
          <w:b/>
        </w:rPr>
        <w:t>:</w:t>
      </w:r>
      <w:r w:rsidRPr="00B732FF">
        <w:rPr>
          <w:b/>
        </w:rPr>
        <w:t xml:space="preserve"> </w:t>
      </w:r>
    </w:p>
    <w:p w14:paraId="27C30AC3" w14:textId="5A75C5EE" w:rsidR="00B732FF" w:rsidRDefault="0055066B" w:rsidP="005704F1">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w:t>
      </w:r>
      <w:r w:rsidR="00B732FF" w:rsidRPr="00861B28">
        <w:t xml:space="preserve"> (23)</w:t>
      </w:r>
      <w:r w:rsidR="00861B28">
        <w:t xml:space="preserve"> </w:t>
      </w:r>
      <w:r w:rsidR="00BF3FBB">
        <w:t>Sfäärinen voimakkuus</w:t>
      </w:r>
      <w:r w:rsidR="00B732FF">
        <w:t xml:space="preserve"> (100)</w:t>
      </w:r>
      <w:r w:rsidR="00DF1CDC">
        <w:t>*</w:t>
      </w:r>
      <w:r w:rsidR="00923EAC">
        <w:t xml:space="preserve"> </w:t>
      </w:r>
      <w:r w:rsidR="00BF3FBB">
        <w:t>Sylinterivoimakkuus</w:t>
      </w:r>
      <w:r w:rsidR="00B732FF">
        <w:t xml:space="preserve"> (101)</w:t>
      </w:r>
      <w:r w:rsidR="00DF1CDC">
        <w:t>*</w:t>
      </w:r>
      <w:r w:rsidR="00923EAC">
        <w:t xml:space="preserve"> </w:t>
      </w:r>
      <w:r w:rsidR="00BF3FBB">
        <w:t>Sylinterilinssin akselisuunta</w:t>
      </w:r>
      <w:r w:rsidR="00B732FF">
        <w:t xml:space="preserve"> (102)</w:t>
      </w:r>
      <w:r w:rsidR="00DF1CDC">
        <w:t>*</w:t>
      </w:r>
      <w:r w:rsidR="00923EAC">
        <w:t xml:space="preserve"> </w:t>
      </w:r>
      <w:r w:rsidR="00BF3FBB">
        <w:t>Horisontaalisen prismakorjauksen määrä</w:t>
      </w:r>
      <w:r w:rsidR="00B732FF">
        <w:t xml:space="preserve"> (103)</w:t>
      </w:r>
      <w:r w:rsidR="00DF1CDC">
        <w:t>*</w:t>
      </w:r>
      <w:r w:rsidR="00923EAC">
        <w:t xml:space="preserve"> </w:t>
      </w:r>
      <w:r w:rsidR="00BF3FBB">
        <w:t>Horisontaalisen prismakorjauksen kannan suunta</w:t>
      </w:r>
      <w:r w:rsidR="00B732FF">
        <w:t xml:space="preserve"> (104)</w:t>
      </w:r>
      <w:r w:rsidR="00DF1CDC">
        <w:t>*</w:t>
      </w:r>
      <w:r w:rsidR="00923EAC">
        <w:t xml:space="preserve"> </w:t>
      </w:r>
      <w:r w:rsidR="00BF3FBB">
        <w:t>Vertikaalisen prismakorjauksen määrä</w:t>
      </w:r>
      <w:r w:rsidR="00B732FF">
        <w:t xml:space="preserve"> (105)</w:t>
      </w:r>
      <w:r w:rsidR="00DF1CDC">
        <w:t>*</w:t>
      </w:r>
      <w:r w:rsidR="00923EAC">
        <w:t xml:space="preserve"> </w:t>
      </w:r>
      <w:r w:rsidR="00BF3FBB">
        <w:t>Vertikaalisen prismakorjauksen kannan suunta</w:t>
      </w:r>
      <w:r w:rsidR="00B732FF">
        <w:t xml:space="preserve"> (106)</w:t>
      </w:r>
      <w:r w:rsidR="00DF1CDC">
        <w:t>*</w:t>
      </w:r>
      <w:r w:rsidR="00894A6D">
        <w:t xml:space="preserve"> Prismakorjauksen määrä (114)</w:t>
      </w:r>
      <w:r w:rsidR="000C5F37">
        <w:t>*</w:t>
      </w:r>
      <w:r w:rsidR="00894A6D">
        <w:t xml:space="preserve"> Prismakorjauksen kannan suunta asteina (115)*</w:t>
      </w:r>
    </w:p>
    <w:p w14:paraId="76C52A3A" w14:textId="77777777"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p>
    <w:p w14:paraId="2EEBB6DC" w14:textId="67240045"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(108)* Näöntarkkuus (110)</w:t>
      </w:r>
    </w:p>
    <w:p w14:paraId="2F20ECFC" w14:textId="048E6BB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Lukulisä</w:t>
      </w:r>
      <w:r w:rsidR="00B732FF">
        <w:t xml:space="preserve"> (107)</w:t>
      </w:r>
      <w:r w:rsidR="00DF1CDC">
        <w:t>*</w:t>
      </w:r>
      <w:r w:rsidR="00923EAC">
        <w:t xml:space="preserve"> </w:t>
      </w:r>
    </w:p>
    <w:p w14:paraId="6A868812" w14:textId="2D667BE9"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Lähinäöntarkkuus</w:t>
      </w:r>
      <w:r w:rsidR="00B732FF">
        <w:t xml:space="preserve"> (109)</w:t>
      </w:r>
      <w:r w:rsidR="00DF1CDC">
        <w:t>*</w:t>
      </w:r>
    </w:p>
    <w:p w14:paraId="116A63E7" w14:textId="29F137D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Pintaväli</w:t>
      </w:r>
      <w:r w:rsidR="00B732FF">
        <w:t xml:space="preserve"> (111)</w:t>
      </w:r>
      <w:r w:rsidR="00DF1CDC">
        <w:t>*</w:t>
      </w:r>
    </w:p>
    <w:p w14:paraId="5C899C9D" w14:textId="76EDAFCD" w:rsidR="0092749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Lisätiedo</w:t>
      </w:r>
      <w:r w:rsidR="007A3E11">
        <w:t>t refraktiosta (112)</w:t>
      </w:r>
      <w:r w:rsidR="00DF1CDC">
        <w:t>*</w:t>
      </w:r>
    </w:p>
    <w:p w14:paraId="177E4CCD" w14:textId="77777777"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p>
    <w:p w14:paraId="56C1C769" w14:textId="5B2B45C6" w:rsidR="007F0B9D" w:rsidRDefault="009A6266" w:rsidP="007F0B9D">
      <w:pPr>
        <w:pStyle w:val="Snt1"/>
        <w:pBdr>
          <w:top w:val="single" w:sz="4" w:space="1" w:color="00B050"/>
          <w:left w:val="single" w:sz="4" w:space="4" w:color="00B050"/>
          <w:bottom w:val="single" w:sz="4" w:space="1" w:color="00B050"/>
          <w:right w:val="single" w:sz="4" w:space="4" w:color="00B050"/>
        </w:pBdr>
        <w:ind w:left="0" w:firstLine="0"/>
      </w:pPr>
      <w:r w:rsidRPr="009A6266">
        <w:t>Lisätiedot käytössä olevista silmälaseista tai piilolaseista</w:t>
      </w:r>
      <w:r w:rsidR="00B732FF">
        <w:t xml:space="preserve"> (25)*</w:t>
      </w:r>
    </w:p>
    <w:p w14:paraId="7B6F7533" w14:textId="09E4AB6B" w:rsidR="009A6266" w:rsidRDefault="009A6266" w:rsidP="007F0B9D">
      <w:pPr>
        <w:pStyle w:val="Snt1"/>
        <w:pBdr>
          <w:top w:val="single" w:sz="4" w:space="1" w:color="00B050"/>
          <w:left w:val="single" w:sz="4" w:space="4" w:color="00B050"/>
          <w:bottom w:val="single" w:sz="4" w:space="1" w:color="00B050"/>
          <w:right w:val="single" w:sz="4" w:space="4" w:color="00B050"/>
        </w:pBdr>
        <w:ind w:left="0" w:firstLine="0"/>
      </w:pPr>
      <w:r>
        <w:t>Näke</w:t>
      </w:r>
      <w:r w:rsidR="00B732FF">
        <w:t>miseen liittyvät esitiedot (26)*</w:t>
      </w:r>
    </w:p>
    <w:p w14:paraId="691AED05" w14:textId="0B3B5E38" w:rsidR="009A6266" w:rsidRDefault="009A6266" w:rsidP="00BF3FBB">
      <w:pPr>
        <w:pStyle w:val="Snt1"/>
        <w:pBdr>
          <w:top w:val="single" w:sz="4" w:space="1" w:color="00B050"/>
          <w:left w:val="single" w:sz="4" w:space="4" w:color="00B050"/>
          <w:bottom w:val="single" w:sz="4" w:space="1" w:color="00B050"/>
          <w:right w:val="single" w:sz="4" w:space="4" w:color="00B050"/>
        </w:pBdr>
      </w:pPr>
      <w:r w:rsidRPr="009A6266">
        <w:t>Muut terveystiedot</w:t>
      </w:r>
      <w:r w:rsidR="00A35CB3">
        <w:t xml:space="preserve"> (27)</w:t>
      </w:r>
      <w:r w:rsidR="00B732FF">
        <w:t>*</w:t>
      </w:r>
    </w:p>
    <w:p w14:paraId="2C11193A" w14:textId="4B5079C0" w:rsidR="00B732FF" w:rsidRDefault="00B732FF" w:rsidP="00BF3FBB">
      <w:pPr>
        <w:pStyle w:val="Snt1"/>
        <w:pBdr>
          <w:top w:val="single" w:sz="4" w:space="1" w:color="00B050"/>
          <w:left w:val="single" w:sz="4" w:space="4" w:color="00B050"/>
          <w:bottom w:val="single" w:sz="4" w:space="1" w:color="00B050"/>
          <w:right w:val="single" w:sz="4" w:space="4" w:color="00B050"/>
        </w:pBdr>
      </w:pPr>
    </w:p>
    <w:p w14:paraId="695B8F7E" w14:textId="0C050DFE" w:rsidR="00B732FF" w:rsidRDefault="00B732FF" w:rsidP="00BF3FBB">
      <w:pPr>
        <w:pStyle w:val="Snt1"/>
        <w:pBdr>
          <w:top w:val="single" w:sz="4" w:space="1" w:color="00B050"/>
          <w:left w:val="single" w:sz="4" w:space="4" w:color="00B050"/>
          <w:bottom w:val="single" w:sz="4" w:space="1" w:color="00B050"/>
          <w:right w:val="single" w:sz="4" w:space="4" w:color="00B050"/>
        </w:pBdr>
      </w:pPr>
      <w:r>
        <w:t>*) myös otsikko</w:t>
      </w:r>
    </w:p>
    <w:p w14:paraId="541EBC87" w14:textId="27009685" w:rsidR="00861B28" w:rsidRDefault="00861B28" w:rsidP="00BF3FBB">
      <w:pPr>
        <w:pStyle w:val="Snt1"/>
        <w:pBdr>
          <w:top w:val="single" w:sz="4" w:space="1" w:color="00B050"/>
          <w:left w:val="single" w:sz="4" w:space="4" w:color="00B050"/>
          <w:bottom w:val="single" w:sz="4" w:space="1" w:color="00B050"/>
          <w:right w:val="single" w:sz="4" w:space="4" w:color="00B050"/>
        </w:pBdr>
      </w:pPr>
    </w:p>
    <w:p w14:paraId="1E0E4BB2" w14:textId="7C2BFD91" w:rsidR="00923EAC" w:rsidRDefault="00923EAC" w:rsidP="00BF3FBB">
      <w:pPr>
        <w:pStyle w:val="Snt1"/>
        <w:pBdr>
          <w:top w:val="single" w:sz="4" w:space="1" w:color="00B050"/>
          <w:left w:val="single" w:sz="4" w:space="4" w:color="00B050"/>
          <w:bottom w:val="single" w:sz="4" w:space="1" w:color="00B050"/>
          <w:right w:val="single" w:sz="4" w:space="4" w:color="00B050"/>
        </w:pBdr>
      </w:pPr>
      <w:bookmarkStart w:id="655" w:name="_Hlk508641186"/>
      <w:r w:rsidRPr="00E80AB4">
        <w:rPr>
          <w:b/>
        </w:rPr>
        <w:t>Käytetyt lyhenteet näyttömuodossa</w:t>
      </w:r>
      <w:r>
        <w:t xml:space="preserve"> siltä osin, kun näyttömuotoon viedään muu teksti</w:t>
      </w:r>
      <w:r w:rsidR="00A03F33">
        <w:t>,</w:t>
      </w:r>
      <w:r>
        <w:t xml:space="preserve"> mitä rakenteisessa osiossa on </w:t>
      </w:r>
      <w:r w:rsidR="00A03F33">
        <w:t>käytetty (displayName/koodistopalvelun kentän longName)</w:t>
      </w:r>
    </w:p>
    <w:bookmarkEnd w:id="655"/>
    <w:p w14:paraId="73811BD4" w14:textId="3B9E710D" w:rsidR="00923EAC" w:rsidRDefault="00923EAC" w:rsidP="00BF3FBB">
      <w:pPr>
        <w:pStyle w:val="Snt1"/>
        <w:pBdr>
          <w:top w:val="single" w:sz="4" w:space="1" w:color="00B050"/>
          <w:left w:val="single" w:sz="4" w:space="4" w:color="00B050"/>
          <w:bottom w:val="single" w:sz="4" w:space="1" w:color="00B050"/>
          <w:right w:val="single" w:sz="4" w:space="4" w:color="00B050"/>
        </w:pBdr>
      </w:pPr>
      <w:r>
        <w:t>Silmä voimakkuustiedolle (23) annetaan OD (oikea) / OS (vasen) / OA (molemmat silmät)</w:t>
      </w:r>
    </w:p>
    <w:p w14:paraId="745F6500" w14:textId="20E1CA1F" w:rsidR="00E80AB4" w:rsidRDefault="00E80AB4" w:rsidP="00BF3FBB">
      <w:pPr>
        <w:pStyle w:val="Snt1"/>
        <w:pBdr>
          <w:top w:val="single" w:sz="4" w:space="1" w:color="00B050"/>
          <w:left w:val="single" w:sz="4" w:space="4" w:color="00B050"/>
          <w:bottom w:val="single" w:sz="4" w:space="1" w:color="00B050"/>
          <w:right w:val="single" w:sz="4" w:space="4" w:color="00B050"/>
        </w:pBdr>
      </w:pPr>
      <w:r>
        <w:t>Sfäärinen voimakkuus (100) = sf</w:t>
      </w:r>
    </w:p>
    <w:p w14:paraId="02AB060F" w14:textId="0DD94774" w:rsidR="00E80AB4" w:rsidRDefault="00E80AB4" w:rsidP="00BF3FBB">
      <w:pPr>
        <w:pStyle w:val="Snt1"/>
        <w:pBdr>
          <w:top w:val="single" w:sz="4" w:space="1" w:color="00B050"/>
          <w:left w:val="single" w:sz="4" w:space="4" w:color="00B050"/>
          <w:bottom w:val="single" w:sz="4" w:space="1" w:color="00B050"/>
          <w:right w:val="single" w:sz="4" w:space="4" w:color="00B050"/>
        </w:pBdr>
      </w:pPr>
      <w:r>
        <w:t>Sylinterivoimakkuus (101) = cyl</w:t>
      </w:r>
    </w:p>
    <w:p w14:paraId="44766ADD" w14:textId="16C7A0C2"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Sylin</w:t>
      </w:r>
      <w:r w:rsidR="00E80AB4">
        <w:t>terilinssin akselisuunta (102) = ax</w:t>
      </w:r>
    </w:p>
    <w:p w14:paraId="2E703EC2" w14:textId="698EC3CE"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Horisontaalise</w:t>
      </w:r>
      <w:r w:rsidR="00E80AB4">
        <w:t>n prismakorjauksen määrä (103) = pr</w:t>
      </w:r>
      <w:r w:rsidR="009058F6">
        <w:t>d</w:t>
      </w:r>
    </w:p>
    <w:p w14:paraId="4A807798" w14:textId="0D2E2697"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Horisontaalisen prisma</w:t>
      </w:r>
      <w:r w:rsidR="00E80AB4">
        <w:t>korjauksen kannan suunta (104) = bas</w:t>
      </w:r>
    </w:p>
    <w:p w14:paraId="2AEE371D" w14:textId="0A94E899"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Vertikaalise</w:t>
      </w:r>
      <w:r w:rsidR="00E80AB4">
        <w:t>n prismakorjauksen määrä (105) = pr</w:t>
      </w:r>
      <w:r w:rsidR="009058F6">
        <w:t>d</w:t>
      </w:r>
    </w:p>
    <w:p w14:paraId="795A0D91" w14:textId="026540A0"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Vertikaalisen prisma</w:t>
      </w:r>
      <w:r w:rsidR="00E80AB4">
        <w:t>korjauksen kannan suunta (106</w:t>
      </w:r>
      <w:r w:rsidR="00894A6D">
        <w:t>)</w:t>
      </w:r>
      <w:r w:rsidR="00E80AB4">
        <w:t xml:space="preserve"> = bas</w:t>
      </w:r>
    </w:p>
    <w:p w14:paraId="2ECD62E0" w14:textId="77777777" w:rsidR="00894A6D" w:rsidRDefault="00894A6D" w:rsidP="00894A6D">
      <w:pPr>
        <w:pStyle w:val="Snt1"/>
        <w:pBdr>
          <w:top w:val="single" w:sz="4" w:space="1" w:color="00B050"/>
          <w:left w:val="single" w:sz="4" w:space="4" w:color="00B050"/>
          <w:bottom w:val="single" w:sz="4" w:space="1" w:color="00B050"/>
          <w:right w:val="single" w:sz="4" w:space="4" w:color="00B050"/>
        </w:pBdr>
      </w:pPr>
      <w:r>
        <w:t>Prismakorjauksen määrä (114) = prd</w:t>
      </w:r>
    </w:p>
    <w:p w14:paraId="1856F82E" w14:textId="6AA3A97B" w:rsidR="00894A6D" w:rsidRDefault="00894A6D" w:rsidP="00894A6D">
      <w:pPr>
        <w:pStyle w:val="Snt1"/>
        <w:pBdr>
          <w:top w:val="single" w:sz="4" w:space="1" w:color="00B050"/>
          <w:left w:val="single" w:sz="4" w:space="4" w:color="00B050"/>
          <w:bottom w:val="single" w:sz="4" w:space="1" w:color="00B050"/>
          <w:right w:val="single" w:sz="4" w:space="4" w:color="00B050"/>
        </w:pBdr>
      </w:pPr>
      <w:r>
        <w:t>Prismakorjauksen kannan suunta asteina (115) = bas</w:t>
      </w:r>
      <w:r w:rsidR="00203A4F">
        <w:t xml:space="preserve"> + astemäärä</w:t>
      </w:r>
    </w:p>
    <w:p w14:paraId="6FF4A126" w14:textId="77777777"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7D5E3473" w14:textId="4568B1F7" w:rsidR="00B732FF" w:rsidRPr="0096360E" w:rsidRDefault="00B732FF" w:rsidP="00BF3FBB">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w:t>
      </w:r>
      <w:r w:rsidR="00DF1CDC" w:rsidRPr="0096360E">
        <w:rPr>
          <w:b/>
          <w:i/>
          <w:u w:val="single"/>
        </w:rPr>
        <w:t>ejä</w:t>
      </w:r>
      <w:r w:rsidRPr="0096360E">
        <w:rPr>
          <w:b/>
          <w:i/>
          <w:u w:val="single"/>
        </w:rPr>
        <w:t xml:space="preserve"> kirjauks</w:t>
      </w:r>
      <w:r w:rsidR="00DF1CDC" w:rsidRPr="0096360E">
        <w:rPr>
          <w:b/>
          <w:i/>
          <w:u w:val="single"/>
        </w:rPr>
        <w:t>i</w:t>
      </w:r>
      <w:r w:rsidRPr="0096360E">
        <w:rPr>
          <w:b/>
          <w:i/>
          <w:u w:val="single"/>
        </w:rPr>
        <w:t>sta näyttömuodossa:</w:t>
      </w:r>
    </w:p>
    <w:p w14:paraId="5C80301D" w14:textId="77777777" w:rsidR="00923EAC" w:rsidRPr="00B732FF" w:rsidRDefault="00923EAC" w:rsidP="00BF3FBB">
      <w:pPr>
        <w:pStyle w:val="Snt1"/>
        <w:pBdr>
          <w:top w:val="single" w:sz="4" w:space="1" w:color="00B050"/>
          <w:left w:val="single" w:sz="4" w:space="4" w:color="00B050"/>
          <w:bottom w:val="single" w:sz="4" w:space="1" w:color="00B050"/>
          <w:right w:val="single" w:sz="4" w:space="4" w:color="00B050"/>
        </w:pBdr>
        <w:rPr>
          <w:b/>
        </w:rPr>
      </w:pPr>
    </w:p>
    <w:p w14:paraId="3BB41571" w14:textId="2CD7787D" w:rsidR="00B732FF" w:rsidRDefault="00923EAC" w:rsidP="00BF3FBB">
      <w:pPr>
        <w:pStyle w:val="Snt1"/>
        <w:pBdr>
          <w:top w:val="single" w:sz="4" w:space="1" w:color="00B050"/>
          <w:left w:val="single" w:sz="4" w:space="4" w:color="00B050"/>
          <w:bottom w:val="single" w:sz="4" w:space="1" w:color="00B050"/>
          <w:right w:val="single" w:sz="4" w:space="4" w:color="00B050"/>
        </w:pBdr>
      </w:pPr>
      <w:r>
        <w:rPr>
          <w:b/>
          <w:bCs/>
        </w:rPr>
        <w:t xml:space="preserve">Silmälasien tai piilolasien voimakkuus: </w:t>
      </w:r>
      <w:r>
        <w:br/>
        <w:t>OD sf -2,00 cyl -1,00 ax 90</w:t>
      </w:r>
      <w:r w:rsidR="0096360E">
        <w:t>°</w:t>
      </w:r>
      <w:r>
        <w:t xml:space="preserve"> pr</w:t>
      </w:r>
      <w:r w:rsidR="009058F6">
        <w:t>d</w:t>
      </w:r>
      <w:r>
        <w:t xml:space="preserve"> 1</w:t>
      </w:r>
      <w:r w:rsidR="0096360E">
        <w:t>,0</w:t>
      </w:r>
      <w:r>
        <w:t xml:space="preserve"> bas nas</w:t>
      </w:r>
      <w:r w:rsidR="009058F6">
        <w:t>,</w:t>
      </w:r>
      <w:r>
        <w:t xml:space="preserve"> pr</w:t>
      </w:r>
      <w:r w:rsidR="009058F6">
        <w:t>d</w:t>
      </w:r>
      <w:r>
        <w:t xml:space="preserve"> 2</w:t>
      </w:r>
      <w:r w:rsidR="0096360E">
        <w:t>,0</w:t>
      </w:r>
      <w:r>
        <w:t xml:space="preserve"> bas up</w:t>
      </w:r>
      <w:r>
        <w:br/>
      </w:r>
      <w:r>
        <w:lastRenderedPageBreak/>
        <w:t>OS sf -2,00 cyl -1,00 ax 90</w:t>
      </w:r>
      <w:r w:rsidR="0096360E">
        <w:t>°</w:t>
      </w:r>
      <w:r>
        <w:t xml:space="preserve"> pr</w:t>
      </w:r>
      <w:r w:rsidR="009058F6">
        <w:t>d</w:t>
      </w:r>
      <w:r>
        <w:t xml:space="preserve"> 1</w:t>
      </w:r>
      <w:r w:rsidR="0096360E">
        <w:t>,0</w:t>
      </w:r>
      <w:r>
        <w:t xml:space="preserve"> bas nas, pr</w:t>
      </w:r>
      <w:r w:rsidR="009058F6">
        <w:t>d</w:t>
      </w:r>
      <w:r>
        <w:t xml:space="preserve"> 2</w:t>
      </w:r>
      <w:r w:rsidR="0096360E">
        <w:t>,0</w:t>
      </w:r>
      <w:r>
        <w:t xml:space="preserve"> bas up</w:t>
      </w:r>
      <w:r w:rsidR="006A6785">
        <w:br/>
      </w:r>
      <w:r w:rsidR="006A6785">
        <w:br/>
        <w:t>Mikäli prismakorjauksen kannan suunta annetaan tarkkana astearvona:</w:t>
      </w:r>
      <w:r w:rsidR="006A6785">
        <w:br/>
        <w:t>OD sf -2,00 cyl -1,00 ax 90° prd 1,0 bas 30°</w:t>
      </w:r>
    </w:p>
    <w:p w14:paraId="5322537D" w14:textId="09CEE5B7"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497C86A7" w14:textId="3B598389" w:rsidR="009058F6" w:rsidRDefault="00923EAC" w:rsidP="0096360E">
      <w:pPr>
        <w:pStyle w:val="Snt1"/>
        <w:pBdr>
          <w:top w:val="single" w:sz="4" w:space="1" w:color="00B050"/>
          <w:left w:val="single" w:sz="4" w:space="4" w:color="00B050"/>
          <w:bottom w:val="single" w:sz="4" w:space="1" w:color="00B050"/>
          <w:right w:val="single" w:sz="4" w:space="4" w:color="00B050"/>
        </w:pBdr>
      </w:pPr>
      <w:r>
        <w:t>Näöntarkkuus kauas (V):</w:t>
      </w:r>
      <w:r>
        <w:br/>
        <w:t>OD 1,0 lisätiedot vapaamuotoisena tekstinä tähän</w:t>
      </w:r>
      <w:r>
        <w:br/>
        <w:t>OS 1,25 lisätiedot vapaamuotoisena tekstinä tähän</w:t>
      </w:r>
      <w:r w:rsidR="0096360E">
        <w:br/>
      </w:r>
      <w:r w:rsidR="009058F6" w:rsidRPr="009058F6">
        <w:t>OA 1,25 lisätiedot vapaamuotoisena tekstinä tähän</w:t>
      </w:r>
    </w:p>
    <w:p w14:paraId="28777C46" w14:textId="5AFB73C8"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06AD26F7" w14:textId="77777777" w:rsidR="0096360E" w:rsidRDefault="0096360E" w:rsidP="00BF3FBB">
      <w:pPr>
        <w:pStyle w:val="Snt1"/>
        <w:pBdr>
          <w:top w:val="single" w:sz="4" w:space="1" w:color="00B050"/>
          <w:left w:val="single" w:sz="4" w:space="4" w:color="00B050"/>
          <w:bottom w:val="single" w:sz="4" w:space="1" w:color="00B050"/>
          <w:right w:val="single" w:sz="4" w:space="4" w:color="00B050"/>
        </w:pBdr>
      </w:pPr>
      <w:r>
        <w:t>Lukulisä (ADD): 1,50</w:t>
      </w:r>
    </w:p>
    <w:p w14:paraId="453D71B4" w14:textId="77777777" w:rsidR="0096360E" w:rsidRDefault="0096360E" w:rsidP="00BF3FBB">
      <w:pPr>
        <w:pStyle w:val="Snt1"/>
        <w:pBdr>
          <w:top w:val="single" w:sz="4" w:space="1" w:color="00B050"/>
          <w:left w:val="single" w:sz="4" w:space="4" w:color="00B050"/>
          <w:bottom w:val="single" w:sz="4" w:space="1" w:color="00B050"/>
          <w:right w:val="single" w:sz="4" w:space="4" w:color="00B050"/>
        </w:pBdr>
      </w:pPr>
      <w:r>
        <w:t>Lähinäöntarkkuus: 0,30</w:t>
      </w:r>
    </w:p>
    <w:p w14:paraId="7B95ADF3" w14:textId="48190E1D" w:rsidR="0096360E" w:rsidRDefault="0096360E" w:rsidP="00BF3FBB">
      <w:pPr>
        <w:pStyle w:val="Snt1"/>
        <w:pBdr>
          <w:top w:val="single" w:sz="4" w:space="1" w:color="00B050"/>
          <w:left w:val="single" w:sz="4" w:space="4" w:color="00B050"/>
          <w:bottom w:val="single" w:sz="4" w:space="1" w:color="00B050"/>
          <w:right w:val="single" w:sz="4" w:space="4" w:color="00B050"/>
        </w:pBdr>
      </w:pPr>
      <w:r>
        <w:t>Pintaväli: 12 mm</w:t>
      </w:r>
    </w:p>
    <w:p w14:paraId="043F4575" w14:textId="34F5D153" w:rsidR="0009743E" w:rsidRDefault="0009743E" w:rsidP="00BF3FBB">
      <w:pPr>
        <w:pStyle w:val="Snt1"/>
        <w:pBdr>
          <w:top w:val="single" w:sz="4" w:space="1" w:color="00B050"/>
          <w:left w:val="single" w:sz="4" w:space="4" w:color="00B050"/>
          <w:bottom w:val="single" w:sz="4" w:space="1" w:color="00B050"/>
          <w:right w:val="single" w:sz="4" w:space="4" w:color="00B050"/>
        </w:pBdr>
      </w:pPr>
    </w:p>
    <w:p w14:paraId="556C29F4" w14:textId="77148AC5" w:rsidR="0009743E" w:rsidRDefault="0009743E" w:rsidP="00BF3FBB">
      <w:pPr>
        <w:pStyle w:val="Snt1"/>
        <w:pBdr>
          <w:top w:val="single" w:sz="4" w:space="1" w:color="00B050"/>
          <w:left w:val="single" w:sz="4" w:space="4" w:color="00B050"/>
          <w:bottom w:val="single" w:sz="4" w:space="1" w:color="00B050"/>
          <w:right w:val="single" w:sz="4" w:space="4" w:color="00B050"/>
        </w:pBdr>
      </w:pPr>
      <w:r w:rsidRPr="006A6785">
        <w:rPr>
          <w:b/>
        </w:rPr>
        <w:t>Huom!</w:t>
      </w:r>
      <w:r>
        <w:t xml:space="preserve"> Asteen merkki annetaan näyttömuoto-osion content elementtien sisällä </w:t>
      </w:r>
      <w:r w:rsidRPr="0009743E">
        <w:t>&amp;#176;</w:t>
      </w:r>
      <w:r>
        <w:t xml:space="preserve"> merkinnällä</w:t>
      </w:r>
    </w:p>
    <w:p w14:paraId="264A12CC" w14:textId="77777777" w:rsidR="0092749F" w:rsidRPr="0080598B" w:rsidRDefault="0092749F" w:rsidP="0092749F"/>
    <w:p w14:paraId="7A1F01E4" w14:textId="77777777" w:rsidR="0004647E" w:rsidRPr="0082643A" w:rsidRDefault="0082643A" w:rsidP="00AE0334">
      <w:r w:rsidRPr="0082643A">
        <w:t>4</w:t>
      </w:r>
      <w:r w:rsidR="0004647E" w:rsidRPr="0082643A">
        <w:t xml:space="preserve">. </w:t>
      </w:r>
      <w:r w:rsidRPr="0082643A">
        <w:t>PAKOLLINEN yksi</w:t>
      </w:r>
      <w:r w:rsidR="0080598B">
        <w:t xml:space="preserve"> [1..1</w:t>
      </w:r>
      <w:r w:rsidR="0004647E" w:rsidRPr="0082643A">
        <w:t xml:space="preserve">] entry </w:t>
      </w:r>
    </w:p>
    <w:p w14:paraId="7A1F01E5" w14:textId="73B91CA5" w:rsidR="00B44714" w:rsidRDefault="0004647E" w:rsidP="00AC4E00">
      <w:pPr>
        <w:pStyle w:val="Snt2"/>
      </w:pPr>
      <w:r w:rsidRPr="0095153D">
        <w:t xml:space="preserve">a. </w:t>
      </w:r>
      <w:r w:rsidR="007C79A5">
        <w:t>PAKOLLINEN yks</w:t>
      </w:r>
      <w:r w:rsidR="00487841">
        <w:t>i [</w:t>
      </w:r>
      <w:r w:rsidR="00B44714" w:rsidRPr="0095153D">
        <w:t>1..1]</w:t>
      </w:r>
      <w:r w:rsidR="00B44714">
        <w:t xml:space="preserve"> templateId, jonka arvon PITÄÄ OLLA </w:t>
      </w:r>
      <w:r w:rsidR="00B44714" w:rsidRPr="00B44714">
        <w:t>@root=</w:t>
      </w:r>
      <w:r w:rsidR="00C22574">
        <w:t>”</w:t>
      </w:r>
      <w:r w:rsidR="0033301D">
        <w:t>1.2.246.777.11.2018.</w:t>
      </w:r>
      <w:r w:rsidR="00074862">
        <w:t>11</w:t>
      </w:r>
      <w:r w:rsidR="00C22574">
        <w:t>” (</w:t>
      </w:r>
      <w:r w:rsidR="009E20E3">
        <w:t xml:space="preserve">Optometrian </w:t>
      </w:r>
      <w:r w:rsidR="00C22574">
        <w:t xml:space="preserve">CDA </w:t>
      </w:r>
      <w:r w:rsidR="009E20E3">
        <w:t>2018</w:t>
      </w:r>
      <w:r w:rsidR="00C22574">
        <w:t>)</w:t>
      </w:r>
    </w:p>
    <w:p w14:paraId="7A1F01E6" w14:textId="3389E905" w:rsidR="00B44714" w:rsidRDefault="00B44714" w:rsidP="00AC4E00">
      <w:pPr>
        <w:pStyle w:val="Snt2"/>
      </w:pPr>
      <w:r>
        <w:t xml:space="preserve">b. </w:t>
      </w:r>
      <w:r w:rsidR="007C79A5">
        <w:t>PAKOLLINEN yks</w:t>
      </w:r>
      <w:r w:rsidR="00487841">
        <w:t>i [</w:t>
      </w:r>
      <w:r w:rsidRPr="0095153D">
        <w:t>1..1]</w:t>
      </w:r>
      <w:r>
        <w:t xml:space="preserve"> templateId, jonka arvon PITÄÄ OLLA </w:t>
      </w:r>
      <w:r w:rsidRPr="00B44714">
        <w:t>@root=</w:t>
      </w:r>
      <w:r w:rsidR="002A69F7">
        <w:t>”1.2.246.537.6.889.</w:t>
      </w:r>
      <w:r w:rsidR="009E20E3" w:rsidRPr="009E20E3">
        <w:t>20</w:t>
      </w:r>
      <w:r>
        <w:t>” (</w:t>
      </w:r>
      <w:r w:rsidR="0000404B">
        <w:t>Esi</w:t>
      </w:r>
      <w:r>
        <w:t>tiedot entry)</w:t>
      </w:r>
    </w:p>
    <w:p w14:paraId="7A1F01E7" w14:textId="5C0F1AB8" w:rsidR="0004647E" w:rsidRDefault="00B44714" w:rsidP="00AC4E00">
      <w:pPr>
        <w:pStyle w:val="Snt2"/>
      </w:pPr>
      <w:r>
        <w:t xml:space="preserve">c. </w:t>
      </w:r>
      <w:r w:rsidR="007C79A5">
        <w:t>PAKOLLINEN yks</w:t>
      </w:r>
      <w:r w:rsidR="00487841">
        <w:t>i</w:t>
      </w:r>
      <w:r w:rsidR="009E20E3">
        <w:t xml:space="preserve"> </w:t>
      </w:r>
      <w:r w:rsidR="00487841">
        <w:t>[</w:t>
      </w:r>
      <w:r w:rsidR="0004647E" w:rsidRPr="0095153D">
        <w:t xml:space="preserve">1..1] </w:t>
      </w:r>
      <w:hyperlink w:anchor="_Käytössä_olevat_silmälasit" w:history="1">
        <w:r w:rsidR="007C6A47">
          <w:rPr>
            <w:rStyle w:val="Hyperlinkki"/>
          </w:rPr>
          <w:t>Esitiedot</w:t>
        </w:r>
      </w:hyperlink>
      <w:r w:rsidR="0095153D" w:rsidRPr="0095153D">
        <w:t xml:space="preserve"> </w:t>
      </w:r>
      <w:r w:rsidR="00487841">
        <w:t>organizer</w:t>
      </w:r>
    </w:p>
    <w:bookmarkStart w:id="656" w:name="_Potilaan_yleistiedot_organizer"/>
    <w:bookmarkStart w:id="657" w:name="_Käytössä_olevat_silmälasit"/>
    <w:bookmarkEnd w:id="656"/>
    <w:bookmarkEnd w:id="657"/>
    <w:p w14:paraId="7A1F01E8" w14:textId="3ADC4733" w:rsidR="0095153D" w:rsidRDefault="00487841" w:rsidP="009E20E3">
      <w:pPr>
        <w:pStyle w:val="Otsikko3"/>
      </w:pPr>
      <w:r>
        <w:fldChar w:fldCharType="begin"/>
      </w:r>
      <w:r w:rsidR="009827D7">
        <w:instrText>HYPERLINK  \l "_Yksikön_kutsutunnus"</w:instrText>
      </w:r>
      <w:r>
        <w:fldChar w:fldCharType="separate"/>
      </w:r>
      <w:bookmarkStart w:id="658" w:name="_Toc498613764"/>
      <w:bookmarkStart w:id="659" w:name="_Toc525564900"/>
      <w:r w:rsidR="007C6A47">
        <w:rPr>
          <w:rStyle w:val="Hyperlinkki"/>
        </w:rPr>
        <w:t>Esitiedot</w:t>
      </w:r>
      <w:r w:rsidR="0095153D" w:rsidRPr="00487841">
        <w:rPr>
          <w:rStyle w:val="Hyperlinkki"/>
        </w:rPr>
        <w:t xml:space="preserve"> </w:t>
      </w:r>
      <w:r>
        <w:fldChar w:fldCharType="end"/>
      </w:r>
      <w:r w:rsidR="0095153D" w:rsidRPr="00487841">
        <w:t xml:space="preserve"> </w:t>
      </w:r>
      <w:r w:rsidR="00181274">
        <w:t xml:space="preserve">- </w:t>
      </w:r>
      <w:r w:rsidR="0095153D" w:rsidRPr="00487841">
        <w:t>organizer</w:t>
      </w:r>
      <w:bookmarkEnd w:id="658"/>
      <w:bookmarkEnd w:id="659"/>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99795E" w14:paraId="7800CC38" w14:textId="77777777" w:rsidTr="00A878B7">
        <w:tc>
          <w:tcPr>
            <w:tcW w:w="9236" w:type="dxa"/>
          </w:tcPr>
          <w:p w14:paraId="111544E5" w14:textId="231ABFAD" w:rsidR="00A878B7" w:rsidRPr="00A878B7" w:rsidRDefault="00A878B7"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Pr="00A878B7">
              <w:rPr>
                <w:rFonts w:eastAsiaTheme="majorEastAsia" w:cstheme="majorHAnsi"/>
                <w:bCs/>
                <w:sz w:val="18"/>
                <w:szCs w:val="26"/>
                <w:lang w:val="en-US"/>
              </w:rPr>
              <w:tab/>
            </w:r>
          </w:p>
        </w:tc>
      </w:tr>
    </w:tbl>
    <w:p w14:paraId="763E9916" w14:textId="77777777" w:rsidR="00A878B7" w:rsidRPr="00A878B7" w:rsidRDefault="00A878B7" w:rsidP="00A878B7">
      <w:pPr>
        <w:pStyle w:val="Snt1"/>
        <w:ind w:left="0" w:firstLine="0"/>
        <w:rPr>
          <w:lang w:val="en-US"/>
        </w:rPr>
      </w:pPr>
    </w:p>
    <w:p w14:paraId="7A1F01EB" w14:textId="77777777" w:rsidR="0095153D" w:rsidRPr="007E0AC1" w:rsidRDefault="00B44714" w:rsidP="00AC4E00">
      <w:pPr>
        <w:pStyle w:val="Snt1"/>
      </w:pPr>
      <w:r w:rsidRPr="007E0AC1">
        <w:t xml:space="preserve">1. </w:t>
      </w:r>
      <w:r w:rsidR="007E0AC1" w:rsidRPr="007E0AC1">
        <w:t>PAKOLLINEN yksi [1..1] @classCode="CLUSTER" ja yksi [1..1] @moodCode="EVN"</w:t>
      </w:r>
    </w:p>
    <w:p w14:paraId="7A1F01EC" w14:textId="00274343" w:rsidR="007E0AC1" w:rsidRPr="007E0AC1" w:rsidRDefault="007E0AC1" w:rsidP="00AC4E00">
      <w:pPr>
        <w:pStyle w:val="Snt1"/>
      </w:pPr>
      <w:r w:rsidRPr="007E0AC1">
        <w:t>2. PAKOLLINEN yksi [1..1] id</w:t>
      </w:r>
      <w:r w:rsidR="009C3D1E" w:rsidRPr="009C3D1E">
        <w:t>/@root</w:t>
      </w:r>
    </w:p>
    <w:p w14:paraId="7A1F01ED" w14:textId="0EDDD576" w:rsidR="007E0AC1" w:rsidRPr="0095153D" w:rsidRDefault="007E0AC1" w:rsidP="00AC4E00">
      <w:pPr>
        <w:pStyle w:val="Snt1"/>
      </w:pPr>
      <w:r>
        <w:t>3</w:t>
      </w:r>
      <w:r w:rsidRPr="0082643A">
        <w:t>. PAKOLLINEN yksi [1..</w:t>
      </w:r>
      <w:r w:rsidR="004F2154">
        <w:t>1</w:t>
      </w:r>
      <w:r w:rsidRPr="0082643A">
        <w:t>] code/@code="</w:t>
      </w:r>
      <w:r>
        <w:t>2</w:t>
      </w:r>
      <w:r w:rsidR="004F2154">
        <w:t>0</w:t>
      </w:r>
      <w:r w:rsidRPr="0082643A">
        <w:t xml:space="preserve">" </w:t>
      </w:r>
      <w:r w:rsidR="004F2154">
        <w:t xml:space="preserve">Esitiedot </w:t>
      </w:r>
      <w:r w:rsidRPr="0095153D">
        <w:t>(</w:t>
      </w:r>
      <w:r w:rsidR="002A573E">
        <w:t>c</w:t>
      </w:r>
      <w:r w:rsidR="000B14D2">
        <w:t>odeSystem</w:t>
      </w:r>
      <w:r w:rsidRPr="0095153D">
        <w:t>:</w:t>
      </w:r>
      <w:r w:rsidR="00D644C3">
        <w:t xml:space="preserve"> </w:t>
      </w:r>
      <w:r w:rsidR="002A69F7">
        <w:t xml:space="preserve">1.2.246.537.6.889 </w:t>
      </w:r>
      <w:r w:rsidR="00414A9E" w:rsidRPr="00414A9E">
        <w:t>Optometria/Tietosisältö - Optometrian rakenteinen kirjaaminen</w:t>
      </w:r>
      <w:r w:rsidRPr="0095153D">
        <w:t>)</w:t>
      </w:r>
    </w:p>
    <w:p w14:paraId="7A1F01EE" w14:textId="43525F16" w:rsidR="007E0AC1" w:rsidRDefault="00E63460" w:rsidP="00AC4E00">
      <w:pPr>
        <w:pStyle w:val="Snt1"/>
      </w:pPr>
      <w:r>
        <w:t xml:space="preserve">4. PAKOLLINEN </w:t>
      </w:r>
      <w:r w:rsidR="005E6042">
        <w:t>yksi [1..1] statusCode</w:t>
      </w:r>
      <w:r>
        <w:t>/@code=”completed”</w:t>
      </w:r>
    </w:p>
    <w:p w14:paraId="7A1F01EF" w14:textId="52D0122C" w:rsidR="0080598B" w:rsidRPr="00125567" w:rsidRDefault="00125567" w:rsidP="00AC4E00">
      <w:pPr>
        <w:pStyle w:val="Snt1"/>
      </w:pPr>
      <w:r>
        <w:t>5</w:t>
      </w:r>
      <w:r w:rsidR="0080598B" w:rsidRPr="00125567">
        <w:t xml:space="preserve">. </w:t>
      </w:r>
      <w:r w:rsidRPr="00125567">
        <w:t>VAPAAEHTOINEN</w:t>
      </w:r>
      <w:r w:rsidR="00E63460" w:rsidRPr="00125567">
        <w:t xml:space="preserve"> </w:t>
      </w:r>
      <w:r>
        <w:t xml:space="preserve">nolla tai </w:t>
      </w:r>
      <w:r w:rsidR="004F2154">
        <w:t xml:space="preserve">useampi </w:t>
      </w:r>
      <w:r w:rsidR="0080598B" w:rsidRPr="00125567">
        <w:t>[</w:t>
      </w:r>
      <w:r w:rsidR="00AD4AB6" w:rsidRPr="00125567">
        <w:t>0</w:t>
      </w:r>
      <w:r w:rsidR="0080598B" w:rsidRPr="00125567">
        <w:t>..</w:t>
      </w:r>
      <w:r w:rsidR="004F2154">
        <w:t>*</w:t>
      </w:r>
      <w:r w:rsidR="0080598B" w:rsidRPr="00125567">
        <w:t>] component</w:t>
      </w:r>
    </w:p>
    <w:p w14:paraId="7A1F01F0" w14:textId="2AF080EC" w:rsidR="0080598B" w:rsidRDefault="0080598B" w:rsidP="00B45730">
      <w:pPr>
        <w:pStyle w:val="Snt2"/>
      </w:pPr>
      <w:r w:rsidRPr="00AE0334">
        <w:t xml:space="preserve">a. </w:t>
      </w:r>
      <w:r w:rsidR="007C79A5">
        <w:t>PAKOLLINEN yks</w:t>
      </w:r>
      <w:r w:rsidR="00487841">
        <w:t>i [</w:t>
      </w:r>
      <w:r w:rsidRPr="00AE0334">
        <w:t xml:space="preserve">1..1] </w:t>
      </w:r>
      <w:hyperlink w:anchor="_Potilaan_toimintakyky_observation" w:history="1">
        <w:r w:rsidR="004F2154" w:rsidRPr="004F2154">
          <w:rPr>
            <w:rStyle w:val="Hyperlinkki"/>
          </w:rPr>
          <w:t>Käytössä olevat silmälasit tai piilolasit</w:t>
        </w:r>
      </w:hyperlink>
      <w:r w:rsidR="001F0C0D">
        <w:t xml:space="preserve"> </w:t>
      </w:r>
      <w:r w:rsidR="00D44A92">
        <w:t>(</w:t>
      </w:r>
      <w:r w:rsidR="00D644C3" w:rsidRPr="00D644C3">
        <w:t>22</w:t>
      </w:r>
      <w:r w:rsidR="00D44A92">
        <w:t xml:space="preserve">) </w:t>
      </w:r>
      <w:r w:rsidR="001F0C0D">
        <w:t>o</w:t>
      </w:r>
      <w:r w:rsidR="004F2154">
        <w:t>rganizer</w:t>
      </w:r>
    </w:p>
    <w:p w14:paraId="6D6929C1" w14:textId="56305D5A" w:rsidR="007349C5" w:rsidRPr="00125567" w:rsidRDefault="007349C5" w:rsidP="007349C5">
      <w:pPr>
        <w:pStyle w:val="Snt1"/>
      </w:pPr>
      <w:r>
        <w:t>6</w:t>
      </w:r>
      <w:r w:rsidRPr="00125567">
        <w:t xml:space="preserve">. VAPAAEHTOINEN </w:t>
      </w:r>
      <w:r>
        <w:t>nolla tai yksi</w:t>
      </w:r>
      <w:r w:rsidRPr="00125567">
        <w:t xml:space="preserve"> [0..1] component</w:t>
      </w:r>
    </w:p>
    <w:p w14:paraId="7673BA3C" w14:textId="22D4BAB8" w:rsidR="007349C5" w:rsidRPr="00AE0334" w:rsidRDefault="007349C5" w:rsidP="00B45730">
      <w:pPr>
        <w:pStyle w:val="Snt2"/>
      </w:pPr>
      <w:r w:rsidRPr="00AE0334">
        <w:t xml:space="preserve">a. </w:t>
      </w:r>
      <w:r>
        <w:t>PAKOLLINEN yksi [</w:t>
      </w:r>
      <w:r w:rsidRPr="00AE0334">
        <w:t xml:space="preserve">1..1] </w:t>
      </w:r>
      <w:hyperlink w:anchor="_Lisätiedot_käytössä_olevista" w:history="1">
        <w:r w:rsidRPr="00D644C3">
          <w:rPr>
            <w:rStyle w:val="Hyperlinkki"/>
          </w:rPr>
          <w:t>Lisätiedot käytössä olevista silmälaseista tai piilolaseista</w:t>
        </w:r>
      </w:hyperlink>
      <w:r>
        <w:t xml:space="preserve"> (</w:t>
      </w:r>
      <w:r w:rsidRPr="00D644C3">
        <w:t>2</w:t>
      </w:r>
      <w:r>
        <w:t>5) observation</w:t>
      </w:r>
    </w:p>
    <w:p w14:paraId="50BC8A01" w14:textId="18F1EED3" w:rsidR="007349C5" w:rsidRPr="00125567" w:rsidRDefault="007349C5" w:rsidP="007349C5">
      <w:pPr>
        <w:pStyle w:val="Snt1"/>
      </w:pPr>
      <w:r>
        <w:t>7</w:t>
      </w:r>
      <w:r w:rsidRPr="00125567">
        <w:t xml:space="preserve">. VAPAAEHTOINEN </w:t>
      </w:r>
      <w:r>
        <w:t>nolla tai yksi</w:t>
      </w:r>
      <w:r w:rsidRPr="00125567">
        <w:t xml:space="preserve"> [0..1] component</w:t>
      </w:r>
    </w:p>
    <w:p w14:paraId="6C072C17" w14:textId="77777777" w:rsidR="007349C5" w:rsidRPr="00AE0334" w:rsidRDefault="007349C5" w:rsidP="00B45730">
      <w:pPr>
        <w:pStyle w:val="Snt2"/>
      </w:pPr>
      <w:r w:rsidRPr="00AE0334">
        <w:t xml:space="preserve">a. </w:t>
      </w:r>
      <w:r>
        <w:t>PAKOLLINEN yksi [</w:t>
      </w:r>
      <w:r w:rsidRPr="00AE0334">
        <w:t xml:space="preserve">1..1] </w:t>
      </w:r>
      <w:hyperlink w:anchor="_Näkemiseen_liittyvät_esitiedot" w:history="1">
        <w:r w:rsidRPr="00D644C3">
          <w:rPr>
            <w:rStyle w:val="Hyperlinkki"/>
          </w:rPr>
          <w:t>Näkemiseen liittyvät esitiedot</w:t>
        </w:r>
      </w:hyperlink>
      <w:r>
        <w:t xml:space="preserve"> (26) observation</w:t>
      </w:r>
    </w:p>
    <w:p w14:paraId="6A33657D" w14:textId="04991BE8" w:rsidR="007349C5" w:rsidRPr="00125567" w:rsidRDefault="007349C5" w:rsidP="007349C5">
      <w:pPr>
        <w:pStyle w:val="Snt1"/>
      </w:pPr>
      <w:r>
        <w:t>8</w:t>
      </w:r>
      <w:r w:rsidRPr="00125567">
        <w:t xml:space="preserve">. VAPAAEHTOINEN </w:t>
      </w:r>
      <w:r>
        <w:t>nolla tai yksi</w:t>
      </w:r>
      <w:r w:rsidRPr="00125567">
        <w:t xml:space="preserve"> [0..1] component</w:t>
      </w:r>
    </w:p>
    <w:p w14:paraId="678E9F72" w14:textId="7234A3B5" w:rsidR="007349C5" w:rsidRDefault="007349C5" w:rsidP="00B45730">
      <w:pPr>
        <w:pStyle w:val="Snt2"/>
      </w:pPr>
      <w:r w:rsidRPr="00AE0334">
        <w:t xml:space="preserve">a. </w:t>
      </w:r>
      <w:r>
        <w:t>PAKOLLINEN yksi [</w:t>
      </w:r>
      <w:r w:rsidRPr="00AE0334">
        <w:t xml:space="preserve">1..1] </w:t>
      </w:r>
      <w:hyperlink w:anchor="_Muut_terveystiedot_-" w:history="1">
        <w:r w:rsidRPr="00D644C3">
          <w:rPr>
            <w:rStyle w:val="Hyperlinkki"/>
          </w:rPr>
          <w:t>Muut terveystiedot</w:t>
        </w:r>
      </w:hyperlink>
      <w:r>
        <w:t xml:space="preserve"> (27) observation</w:t>
      </w:r>
    </w:p>
    <w:bookmarkStart w:id="660" w:name="_Käytössä_olevat_silmälasit_1"/>
    <w:bookmarkEnd w:id="660"/>
    <w:p w14:paraId="5D506B43" w14:textId="3470B493" w:rsidR="004F2154" w:rsidRDefault="004F2154" w:rsidP="007349C5">
      <w:pPr>
        <w:pStyle w:val="Otsikko4"/>
      </w:pPr>
      <w:r>
        <w:fldChar w:fldCharType="begin"/>
      </w:r>
      <w:r>
        <w:instrText>HYPERLINK  \l "_Yksikön_kutsutunnus"</w:instrText>
      </w:r>
      <w:r>
        <w:fldChar w:fldCharType="separate"/>
      </w:r>
      <w:bookmarkStart w:id="661" w:name="_Toc498613765"/>
      <w:bookmarkStart w:id="662" w:name="_Toc525564901"/>
      <w:r w:rsidRPr="004F2154">
        <w:rPr>
          <w:rStyle w:val="Hyperlinkki"/>
        </w:rPr>
        <w:t>Käytössä olevat silmälasit tai piilolasit</w:t>
      </w:r>
      <w:r w:rsidRPr="00487841">
        <w:rPr>
          <w:rStyle w:val="Hyperlinkki"/>
        </w:rPr>
        <w:t xml:space="preserve"> </w:t>
      </w:r>
      <w:r>
        <w:fldChar w:fldCharType="end"/>
      </w:r>
      <w:r w:rsidRPr="00487841">
        <w:t xml:space="preserve"> </w:t>
      </w:r>
      <w:r>
        <w:t xml:space="preserve">- </w:t>
      </w:r>
      <w:r w:rsidRPr="00487841">
        <w:t>organizer</w:t>
      </w:r>
      <w:bookmarkEnd w:id="661"/>
      <w:bookmarkEnd w:id="662"/>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F2154" w:rsidRPr="0099795E" w14:paraId="50E6B2C5" w14:textId="77777777" w:rsidTr="00812F1C">
        <w:tc>
          <w:tcPr>
            <w:tcW w:w="9236" w:type="dxa"/>
          </w:tcPr>
          <w:p w14:paraId="712FC6B3" w14:textId="004A1856" w:rsidR="004F2154" w:rsidRPr="00A878B7" w:rsidRDefault="004F2154"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301741">
              <w:rPr>
                <w:rFonts w:eastAsiaTheme="majorEastAsia" w:cstheme="majorHAnsi"/>
                <w:bCs/>
                <w:sz w:val="18"/>
                <w:szCs w:val="26"/>
                <w:lang w:val="en-US"/>
              </w:rPr>
              <w:t>/organizer</w:t>
            </w:r>
          </w:p>
        </w:tc>
      </w:tr>
    </w:tbl>
    <w:p w14:paraId="3D64FF37" w14:textId="77777777" w:rsidR="004F2154" w:rsidRPr="00A878B7" w:rsidRDefault="004F2154" w:rsidP="004F2154">
      <w:pPr>
        <w:pStyle w:val="Snt1"/>
        <w:ind w:left="0" w:firstLine="0"/>
        <w:rPr>
          <w:lang w:val="en-US"/>
        </w:rPr>
      </w:pPr>
    </w:p>
    <w:p w14:paraId="669FBE0A" w14:textId="77777777" w:rsidR="004F2154" w:rsidRPr="007E0AC1" w:rsidRDefault="004F2154" w:rsidP="004F2154">
      <w:pPr>
        <w:pStyle w:val="Snt1"/>
      </w:pPr>
      <w:r w:rsidRPr="007E0AC1">
        <w:t>1. PAKOLLINEN yksi [1..1] @classCode="CLUSTER" ja yksi [1..1] @moodCode="EVN"</w:t>
      </w:r>
    </w:p>
    <w:p w14:paraId="58AD0F0E" w14:textId="57E89870" w:rsidR="004F2154" w:rsidRPr="0095153D" w:rsidRDefault="004F2154" w:rsidP="004F2154">
      <w:pPr>
        <w:pStyle w:val="Snt1"/>
      </w:pPr>
      <w:r>
        <w:t>3</w:t>
      </w:r>
      <w:r w:rsidR="007F1CED">
        <w:t xml:space="preserve">. PAKOLLINEN yksi </w:t>
      </w:r>
      <w:r w:rsidRPr="0082643A">
        <w:t>[1..</w:t>
      </w:r>
      <w:r w:rsidR="007F1CED">
        <w:t>1</w:t>
      </w:r>
      <w:r w:rsidRPr="0082643A">
        <w:t>] code/@code="</w:t>
      </w:r>
      <w:r>
        <w:t>22</w:t>
      </w:r>
      <w:r w:rsidRPr="0082643A">
        <w:t xml:space="preserve">" </w:t>
      </w:r>
      <w:r>
        <w:t>K</w:t>
      </w:r>
      <w:r w:rsidRPr="00D644C3">
        <w:t>äytössä olevat silmälasit tai piilolasit</w:t>
      </w:r>
      <w:r>
        <w:t xml:space="preserve"> </w:t>
      </w:r>
      <w:r w:rsidRPr="0095153D">
        <w:t>(</w:t>
      </w:r>
      <w:r>
        <w:t>codeSystem</w:t>
      </w:r>
      <w:r w:rsidRPr="0095153D">
        <w:t>:</w:t>
      </w:r>
      <w:r>
        <w:t xml:space="preserve"> </w:t>
      </w:r>
      <w:r w:rsidR="002A69F7">
        <w:t xml:space="preserve">1.2.246.537.6.889 </w:t>
      </w:r>
      <w:r w:rsidR="00414A9E" w:rsidRPr="00414A9E">
        <w:t>Optometria/Tietosisältö - Optometrian rakenteinen kirjaaminen</w:t>
      </w:r>
      <w:r w:rsidRPr="0095153D">
        <w:t>)</w:t>
      </w:r>
    </w:p>
    <w:p w14:paraId="02276A6D" w14:textId="63EFF2AF" w:rsidR="004F2154" w:rsidRDefault="004F2154" w:rsidP="004F2154">
      <w:pPr>
        <w:pStyle w:val="Snt1"/>
      </w:pPr>
      <w:r>
        <w:t xml:space="preserve">4. PAKOLLINEN </w:t>
      </w:r>
      <w:r w:rsidR="005E6042">
        <w:t>yksi [1..1] statusCode</w:t>
      </w:r>
      <w:r>
        <w:t>/@code=”completed”</w:t>
      </w:r>
    </w:p>
    <w:p w14:paraId="3D2A7F03" w14:textId="77777777" w:rsidR="004F2154" w:rsidRPr="00125567" w:rsidRDefault="004F2154" w:rsidP="004F2154">
      <w:pPr>
        <w:pStyle w:val="Snt1"/>
      </w:pPr>
      <w:r>
        <w:t>5</w:t>
      </w:r>
      <w:r w:rsidRPr="00125567">
        <w:t xml:space="preserve">. VAPAAEHTOINEN </w:t>
      </w:r>
      <w:r>
        <w:t>nolla tai yksi</w:t>
      </w:r>
      <w:r w:rsidRPr="00125567">
        <w:t xml:space="preserve"> [0..1] component</w:t>
      </w:r>
    </w:p>
    <w:p w14:paraId="22575E66" w14:textId="79F89938" w:rsidR="004F2154" w:rsidRPr="00AE0334" w:rsidRDefault="004F2154" w:rsidP="00B45730">
      <w:pPr>
        <w:pStyle w:val="Snt2"/>
      </w:pPr>
      <w:r w:rsidRPr="00AE0334">
        <w:lastRenderedPageBreak/>
        <w:t xml:space="preserve">a. </w:t>
      </w:r>
      <w:r>
        <w:t>PAKOLLINEN yksi [</w:t>
      </w:r>
      <w:r w:rsidRPr="00AE0334">
        <w:t xml:space="preserve">1..1] </w:t>
      </w:r>
      <w:hyperlink w:anchor="_Kuvaus_laseista_ja" w:history="1">
        <w:r w:rsidRPr="002D1244">
          <w:rPr>
            <w:rStyle w:val="Hyperlinkki"/>
          </w:rPr>
          <w:t>Kuvaus laseista ja käyttötarkoitus</w:t>
        </w:r>
      </w:hyperlink>
      <w:r>
        <w:t xml:space="preserve"> (</w:t>
      </w:r>
      <w:r w:rsidRPr="00D644C3">
        <w:t>22.1</w:t>
      </w:r>
      <w:r>
        <w:t>) observation</w:t>
      </w:r>
    </w:p>
    <w:p w14:paraId="0CCD4467" w14:textId="77777777" w:rsidR="004F2154" w:rsidRPr="00125567" w:rsidRDefault="004F2154" w:rsidP="004F2154">
      <w:pPr>
        <w:pStyle w:val="Snt1"/>
      </w:pPr>
      <w:r>
        <w:t>6</w:t>
      </w:r>
      <w:r w:rsidRPr="00125567">
        <w:t xml:space="preserve">. VAPAAEHTOINEN </w:t>
      </w:r>
      <w:r>
        <w:t>nolla tai useampi</w:t>
      </w:r>
      <w:r w:rsidRPr="00125567">
        <w:t xml:space="preserve"> [0..</w:t>
      </w:r>
      <w:r>
        <w:t>*</w:t>
      </w:r>
      <w:r w:rsidRPr="00125567">
        <w:t>] component</w:t>
      </w:r>
    </w:p>
    <w:p w14:paraId="39C5D2A0" w14:textId="1F8CD909" w:rsidR="004F2154" w:rsidRDefault="004F2154" w:rsidP="00B45730">
      <w:pPr>
        <w:pStyle w:val="Snt2"/>
      </w:pPr>
      <w:r w:rsidRPr="00125567">
        <w:t xml:space="preserve">a. </w:t>
      </w:r>
      <w:r>
        <w:t>PAKOLLINEN yksi [</w:t>
      </w:r>
      <w:r w:rsidRPr="00125567">
        <w:t xml:space="preserve">1..1] </w:t>
      </w:r>
      <w:hyperlink w:anchor="_Potilaan_yhteyshenkilöt_organizer" w:history="1">
        <w:r w:rsidRPr="00D644C3">
          <w:rPr>
            <w:rStyle w:val="Hyperlinkki"/>
          </w:rPr>
          <w:t>Silmälasien tai piilolasien voimakkuus</w:t>
        </w:r>
      </w:hyperlink>
      <w:r w:rsidRPr="00125567">
        <w:t xml:space="preserve"> </w:t>
      </w:r>
      <w:r>
        <w:t>(2</w:t>
      </w:r>
      <w:r w:rsidR="00301741">
        <w:t>4</w:t>
      </w:r>
      <w:r>
        <w:t>) organizer</w:t>
      </w:r>
    </w:p>
    <w:p w14:paraId="3FD96E15" w14:textId="65F0C3A8" w:rsidR="00517C12" w:rsidRDefault="00517C12" w:rsidP="004F2154">
      <w:pPr>
        <w:ind w:left="567"/>
      </w:pPr>
    </w:p>
    <w:p w14:paraId="608EE908" w14:textId="69B22874" w:rsidR="00B45730" w:rsidRDefault="00B45730" w:rsidP="00B45730">
      <w:pPr>
        <w:pStyle w:val="Snt2"/>
      </w:pPr>
      <w:r w:rsidRPr="00B45730">
        <w:rPr>
          <w:b/>
        </w:rPr>
        <w:t>Toteutusohje:</w:t>
      </w:r>
      <w:r>
        <w:t xml:space="preserve"> Silmälasien tai piilolasien voimakkuus component.organizer -rakennetta toistetaan </w:t>
      </w:r>
      <w:r w:rsidRPr="00B45730">
        <w:t>toistetaan per silmä ja käytetty refraktiomenetelmä</w:t>
      </w:r>
      <w:r>
        <w:t>.</w:t>
      </w:r>
    </w:p>
    <w:p w14:paraId="1506E900" w14:textId="3A417231" w:rsidR="00517C12" w:rsidRDefault="00517C12" w:rsidP="007349C5">
      <w:pPr>
        <w:pStyle w:val="Otsikko5"/>
      </w:pPr>
      <w:bookmarkStart w:id="663" w:name="_Kuvaus_laseista_ja"/>
      <w:bookmarkStart w:id="664" w:name="_Toc525564902"/>
      <w:bookmarkEnd w:id="663"/>
      <w:r>
        <w:t>Kuvaus laseista ja käyttötarkoitus – observation</w:t>
      </w:r>
      <w:bookmarkEnd w:id="66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17C12" w:rsidRPr="0099795E" w14:paraId="47CDEED1" w14:textId="77777777" w:rsidTr="009A6266">
        <w:tc>
          <w:tcPr>
            <w:tcW w:w="9236" w:type="dxa"/>
          </w:tcPr>
          <w:p w14:paraId="45256CDB" w14:textId="77777777" w:rsidR="00517C12" w:rsidRPr="00A878B7" w:rsidRDefault="00517C12" w:rsidP="009A626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424F98EC" w14:textId="77777777" w:rsidR="00517C12" w:rsidRPr="00370659" w:rsidRDefault="00517C12" w:rsidP="00517C12">
      <w:pPr>
        <w:pStyle w:val="Eivli"/>
        <w:rPr>
          <w:rFonts w:ascii="Times New Roman" w:hAnsi="Times New Roman" w:cs="Times New Roman"/>
          <w:lang w:val="en-US"/>
        </w:rPr>
      </w:pPr>
    </w:p>
    <w:p w14:paraId="02AA7D24" w14:textId="77777777" w:rsidR="00517C12" w:rsidRPr="0003454B" w:rsidRDefault="00517C12" w:rsidP="00517C1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18F74AA" w14:textId="112CE3D2" w:rsidR="00517C12" w:rsidRPr="00AE0334" w:rsidRDefault="00517C12" w:rsidP="00517C12">
      <w:pPr>
        <w:pStyle w:val="Snt1"/>
      </w:pPr>
      <w:r>
        <w:t>2</w:t>
      </w:r>
      <w:r w:rsidRPr="0003454B">
        <w:t xml:space="preserve">. PAKOLLINEN yksi [1..1] </w:t>
      </w:r>
      <w:r w:rsidRPr="00AE0334">
        <w:t>code/@code="</w:t>
      </w:r>
      <w:r w:rsidR="00177F32">
        <w:t>22.1</w:t>
      </w:r>
      <w:r w:rsidRPr="00AE0334">
        <w:t>"</w:t>
      </w:r>
      <w:r>
        <w:t xml:space="preserve"> </w:t>
      </w:r>
      <w:r w:rsidR="00177F32">
        <w:t>Kuvaus laseista ja käyttötarkoitus</w:t>
      </w:r>
      <w:r w:rsidRPr="00812F1C">
        <w:t xml:space="preserve"> </w:t>
      </w:r>
      <w:r>
        <w:t>(codeSystem</w:t>
      </w:r>
      <w:r w:rsidRPr="00AE0334">
        <w:t xml:space="preserve">: </w:t>
      </w:r>
      <w:r w:rsidR="002A69F7">
        <w:t xml:space="preserve">1.2.246.537.6.889 </w:t>
      </w:r>
      <w:r w:rsidR="00177F32" w:rsidRPr="00177F32">
        <w:t>Optometria/Tietosisältö - Optometrian rakenteinen kirjaaminen</w:t>
      </w:r>
      <w:r w:rsidRPr="00AE0334">
        <w:t>)</w:t>
      </w:r>
    </w:p>
    <w:p w14:paraId="577B8C81" w14:textId="77777777" w:rsidR="00517C12" w:rsidRDefault="00517C12" w:rsidP="00517C12">
      <w:pPr>
        <w:pStyle w:val="Snt1"/>
      </w:pPr>
      <w:r>
        <w:t>3. PAKOLLINEN yksi [1..1] text</w:t>
      </w:r>
    </w:p>
    <w:p w14:paraId="39CA0D2D" w14:textId="77777777" w:rsidR="00517C12" w:rsidRDefault="00517C12" w:rsidP="00517C12">
      <w:pPr>
        <w:pStyle w:val="Snt2"/>
      </w:pPr>
      <w:r>
        <w:t>a. PAKOLLINEN yksi [1..1] reference/@value, viitattavan näyttömuoto-osion xml-ID annetaan II-tietotyypillä</w:t>
      </w:r>
    </w:p>
    <w:p w14:paraId="176848CC" w14:textId="07361651" w:rsidR="00517C12" w:rsidRPr="000B1BE8" w:rsidRDefault="00517C12" w:rsidP="00517C12">
      <w:pPr>
        <w:pStyle w:val="Snt1"/>
      </w:pPr>
      <w:r>
        <w:t>4</w:t>
      </w:r>
      <w:r w:rsidRPr="0003454B">
        <w:t>. PAKOLLINEN yksi [1..1] value</w:t>
      </w:r>
      <w:r>
        <w:t xml:space="preserve"> </w:t>
      </w:r>
      <w:r w:rsidR="00177F32">
        <w:t>Kuvaus laseista ja käyttötarkoitus</w:t>
      </w:r>
      <w:r w:rsidR="00177F32" w:rsidRPr="00812F1C">
        <w:t xml:space="preserve"> </w:t>
      </w:r>
      <w:r>
        <w:t>(</w:t>
      </w:r>
      <w:r w:rsidR="00177F32">
        <w:t>22.1</w:t>
      </w:r>
      <w:r>
        <w:t>),</w:t>
      </w:r>
      <w:r w:rsidRPr="0003454B">
        <w:t xml:space="preserve"> </w:t>
      </w:r>
      <w:r w:rsidR="00C93E49">
        <w:t>arvo annetaan</w:t>
      </w:r>
      <w:r>
        <w:t xml:space="preserve"> </w:t>
      </w:r>
      <w:r w:rsidR="00177F32">
        <w:t>ST</w:t>
      </w:r>
      <w:r>
        <w:t>-tietotyy</w:t>
      </w:r>
      <w:r w:rsidRPr="0003454B">
        <w:t>pillä</w:t>
      </w:r>
    </w:p>
    <w:bookmarkStart w:id="665" w:name="_Potilaan_toimintakyky_observation"/>
    <w:bookmarkStart w:id="666" w:name="_Potilaan_yhteyshenkilöt_organizer"/>
    <w:bookmarkStart w:id="667" w:name="_Silmälasien_tai_piilolasien"/>
    <w:bookmarkEnd w:id="665"/>
    <w:bookmarkEnd w:id="666"/>
    <w:bookmarkEnd w:id="667"/>
    <w:p w14:paraId="7A1F01FA" w14:textId="34CD1940" w:rsidR="0095153D" w:rsidRDefault="00487841" w:rsidP="007349C5">
      <w:pPr>
        <w:pStyle w:val="Otsikko5"/>
      </w:pPr>
      <w:r>
        <w:fldChar w:fldCharType="begin"/>
      </w:r>
      <w:r>
        <w:instrText xml:space="preserve"> HYPERLINK  \l "_Potilaan_yleistiedot_organizer" </w:instrText>
      </w:r>
      <w:r>
        <w:fldChar w:fldCharType="separate"/>
      </w:r>
      <w:bookmarkStart w:id="668" w:name="_Toc498613766"/>
      <w:bookmarkStart w:id="669" w:name="_Toc525564903"/>
      <w:r w:rsidR="00FB76C6" w:rsidRPr="00FB76C6">
        <w:rPr>
          <w:rStyle w:val="Hyperlinkki"/>
        </w:rPr>
        <w:t>Silmälasien tai piilolasien voimakkuus</w:t>
      </w:r>
      <w:r>
        <w:fldChar w:fldCharType="end"/>
      </w:r>
      <w:r w:rsidR="000B1BE8" w:rsidRPr="00487841">
        <w:t xml:space="preserve"> </w:t>
      </w:r>
      <w:r w:rsidR="00181274">
        <w:t xml:space="preserve">- </w:t>
      </w:r>
      <w:r w:rsidR="000B1BE8" w:rsidRPr="00487841">
        <w:t>organizer</w:t>
      </w:r>
      <w:bookmarkEnd w:id="668"/>
      <w:bookmarkEnd w:id="669"/>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99795E" w14:paraId="408FD5FF" w14:textId="77777777" w:rsidTr="00627942">
        <w:tc>
          <w:tcPr>
            <w:tcW w:w="9236" w:type="dxa"/>
          </w:tcPr>
          <w:p w14:paraId="5EAA2665" w14:textId="6232AC8D"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177F32">
              <w:rPr>
                <w:rFonts w:eastAsiaTheme="majorEastAsia" w:cstheme="majorHAnsi"/>
                <w:bCs/>
                <w:sz w:val="18"/>
                <w:szCs w:val="26"/>
                <w:lang w:val="en-US"/>
              </w:rPr>
              <w:t>/component/organizer</w:t>
            </w:r>
          </w:p>
        </w:tc>
      </w:tr>
    </w:tbl>
    <w:p w14:paraId="68C45E1D" w14:textId="77777777" w:rsidR="00370659" w:rsidRPr="00370659" w:rsidRDefault="00370659" w:rsidP="00370659">
      <w:pPr>
        <w:pStyle w:val="Snt1"/>
        <w:ind w:left="0" w:firstLine="0"/>
        <w:rPr>
          <w:lang w:val="en-US"/>
        </w:rPr>
      </w:pPr>
    </w:p>
    <w:p w14:paraId="7A1F01FD" w14:textId="77777777" w:rsidR="000B1BE8" w:rsidRPr="007E0AC1" w:rsidRDefault="000B1BE8" w:rsidP="00AC4E00">
      <w:pPr>
        <w:pStyle w:val="Snt1"/>
      </w:pPr>
      <w:r w:rsidRPr="007E0AC1">
        <w:t>1. PAKOLLINEN yksi [1..1] @classCode="CLUSTER" ja yksi [1..1] @moodCode="EVN"</w:t>
      </w:r>
    </w:p>
    <w:p w14:paraId="67C953E4" w14:textId="52E5C275" w:rsidR="00FB76C6" w:rsidRDefault="00FB76C6" w:rsidP="00FB76C6">
      <w:pPr>
        <w:pStyle w:val="Snt1"/>
      </w:pPr>
      <w:r>
        <w:t>2. PAKOLLINEN yksi [</w:t>
      </w:r>
      <w:r w:rsidRPr="0095153D">
        <w:t>1..1]</w:t>
      </w:r>
      <w:r>
        <w:t xml:space="preserve"> templateId, jonka arvon PITÄÄ OLLA </w:t>
      </w:r>
      <w:r w:rsidRPr="00B44714">
        <w:t>@root=</w:t>
      </w:r>
      <w:r w:rsidR="002A69F7">
        <w:t xml:space="preserve">”1.2.246.537.6.891” </w:t>
      </w:r>
      <w:r>
        <w:t>(</w:t>
      </w:r>
      <w:r w:rsidR="000B7887" w:rsidRPr="000B7887">
        <w:t xml:space="preserve">Optometria/Tietosisältö </w:t>
      </w:r>
      <w:r w:rsidR="00E10BED">
        <w:t>–</w:t>
      </w:r>
      <w:r w:rsidR="000B7887" w:rsidRPr="000B7887">
        <w:t xml:space="preserve"> </w:t>
      </w:r>
      <w:r w:rsidR="00E10BED">
        <w:t>Refraktio organizer rakenteet templateId</w:t>
      </w:r>
      <w:r>
        <w:t>)</w:t>
      </w:r>
    </w:p>
    <w:p w14:paraId="2A7C91DC" w14:textId="796EE1BE" w:rsidR="00F878B3" w:rsidRDefault="00F878B3" w:rsidP="00F878B3">
      <w:pPr>
        <w:pStyle w:val="Snt1"/>
      </w:pPr>
      <w:r>
        <w:t>3</w:t>
      </w:r>
      <w:r w:rsidRPr="0003454B">
        <w:t xml:space="preserve">. PAKOLLINEN yksi [1..1] </w:t>
      </w:r>
      <w:r w:rsidRPr="0082643A">
        <w:t>code</w:t>
      </w:r>
      <w:r w:rsidR="00E10BED">
        <w:t>/@code</w:t>
      </w:r>
      <w:r w:rsidR="00E10BED" w:rsidRPr="0082643A">
        <w:t xml:space="preserve"> </w:t>
      </w:r>
      <w:r w:rsidRPr="0082643A">
        <w:t>="</w:t>
      </w:r>
      <w:r w:rsidR="00E10BED">
        <w:t>24</w:t>
      </w:r>
      <w:r w:rsidRPr="0082643A">
        <w:t xml:space="preserve">" </w:t>
      </w:r>
      <w:r w:rsidR="00B45730" w:rsidRPr="00B45730">
        <w:t xml:space="preserve">Silmälasien tai piilolasien voimakkuus </w:t>
      </w:r>
      <w:r>
        <w:t>(codeSystem</w:t>
      </w:r>
      <w:r w:rsidRPr="0095153D">
        <w:t xml:space="preserve">: </w:t>
      </w:r>
      <w:r w:rsidR="002A69F7">
        <w:t>1.2.246.537.6.</w:t>
      </w:r>
      <w:r w:rsidR="005B5444">
        <w:t xml:space="preserve">889 </w:t>
      </w:r>
      <w:r w:rsidR="00E10BED" w:rsidRPr="000B7887">
        <w:t>Optometrian rakenteinen kirjaaminen</w:t>
      </w:r>
      <w:r w:rsidR="00414A9E">
        <w:t>)</w:t>
      </w:r>
    </w:p>
    <w:p w14:paraId="6CD23990" w14:textId="74686C8D" w:rsidR="00FB76C6" w:rsidRDefault="00BB6CBB" w:rsidP="00AC4E00">
      <w:pPr>
        <w:pStyle w:val="Snt1"/>
      </w:pPr>
      <w:r>
        <w:t>4</w:t>
      </w:r>
      <w:r w:rsidR="00FB76C6">
        <w:t xml:space="preserve">. PAKOLLINEN </w:t>
      </w:r>
      <w:r w:rsidR="005E6042">
        <w:t>yksi [1..1] statusCode</w:t>
      </w:r>
      <w:r w:rsidR="00FB76C6">
        <w:t>/@code=”completed”</w:t>
      </w:r>
    </w:p>
    <w:p w14:paraId="319FAE2C" w14:textId="57C6B0EB" w:rsidR="00FB76C6" w:rsidRPr="00125567" w:rsidRDefault="00BB6CBB" w:rsidP="00FB76C6">
      <w:pPr>
        <w:pStyle w:val="Snt1"/>
      </w:pPr>
      <w:r>
        <w:t>5</w:t>
      </w:r>
      <w:r w:rsidR="00FB76C6" w:rsidRPr="00125567">
        <w:t>. VAPAAEHTOINEN</w:t>
      </w:r>
      <w:r w:rsidR="00E10BED">
        <w:t xml:space="preserve"> </w:t>
      </w:r>
      <w:r w:rsidR="00FB76C6">
        <w:t>nolla tai yksi</w:t>
      </w:r>
      <w:r w:rsidR="00FB76C6" w:rsidRPr="00125567">
        <w:t xml:space="preserve"> [0..1] component</w:t>
      </w:r>
    </w:p>
    <w:p w14:paraId="55E98A27" w14:textId="6AD8D852" w:rsidR="00FB76C6" w:rsidRPr="00AE0334" w:rsidRDefault="00FB76C6" w:rsidP="00CF3382">
      <w:pPr>
        <w:pStyle w:val="Snt2"/>
      </w:pPr>
      <w:r w:rsidRPr="00AE0334">
        <w:t xml:space="preserve">a. </w:t>
      </w:r>
      <w:r>
        <w:t>PAKOLLINEN yksi [</w:t>
      </w:r>
      <w:r w:rsidRPr="00AE0334">
        <w:t xml:space="preserve">1..1] </w:t>
      </w:r>
      <w:bookmarkStart w:id="670" w:name="_Hlk496876071"/>
      <w:r>
        <w:fldChar w:fldCharType="begin"/>
      </w:r>
      <w:r w:rsidR="00611A1D">
        <w:instrText>HYPERLINK  \l "_Sfäärinen_voimakkuus_-"</w:instrText>
      </w:r>
      <w:r>
        <w:fldChar w:fldCharType="separate"/>
      </w:r>
      <w:r w:rsidRPr="00FB76C6">
        <w:rPr>
          <w:rStyle w:val="Hyperlinkki"/>
        </w:rPr>
        <w:t>Sfäärinen voimakkuus</w:t>
      </w:r>
      <w:r>
        <w:rPr>
          <w:rStyle w:val="Hyperlinkki"/>
        </w:rPr>
        <w:fldChar w:fldCharType="end"/>
      </w:r>
      <w:bookmarkEnd w:id="670"/>
      <w:r>
        <w:t xml:space="preserve"> (</w:t>
      </w:r>
      <w:r w:rsidR="00FC16C1">
        <w:t>100</w:t>
      </w:r>
      <w:r>
        <w:t>) observation</w:t>
      </w:r>
    </w:p>
    <w:p w14:paraId="31112260" w14:textId="5D20D857" w:rsidR="00FC16C1" w:rsidRPr="00125567" w:rsidRDefault="00BB6CBB" w:rsidP="00FC16C1">
      <w:pPr>
        <w:pStyle w:val="Snt1"/>
      </w:pPr>
      <w:r>
        <w:t>6</w:t>
      </w:r>
      <w:r w:rsidR="00FC16C1" w:rsidRPr="00125567">
        <w:t xml:space="preserve">. VAPAAEHTOINEN </w:t>
      </w:r>
      <w:r w:rsidR="00FC16C1">
        <w:t>nolla tai yksi</w:t>
      </w:r>
      <w:r w:rsidR="00FC16C1" w:rsidRPr="00125567">
        <w:t xml:space="preserve"> [0..1] component</w:t>
      </w:r>
    </w:p>
    <w:p w14:paraId="796093DD" w14:textId="763861F5" w:rsidR="00FC16C1" w:rsidRPr="00AE0334" w:rsidRDefault="00FC16C1" w:rsidP="00CF3382">
      <w:pPr>
        <w:pStyle w:val="Snt2"/>
      </w:pPr>
      <w:r w:rsidRPr="00AE0334">
        <w:t xml:space="preserve">a. </w:t>
      </w:r>
      <w:r>
        <w:t>PAKOLLINEN yksi [</w:t>
      </w:r>
      <w:r w:rsidRPr="00AE0334">
        <w:t xml:space="preserve">1..1] </w:t>
      </w:r>
      <w:bookmarkStart w:id="671" w:name="_Hlk496876142"/>
      <w:r>
        <w:fldChar w:fldCharType="begin"/>
      </w:r>
      <w:r w:rsidR="00611A1D">
        <w:instrText>HYPERLINK  \l "_Sylinterivoimakkuus_-_observation"</w:instrText>
      </w:r>
      <w:r>
        <w:fldChar w:fldCharType="separate"/>
      </w:r>
      <w:r w:rsidRPr="00FC16C1">
        <w:rPr>
          <w:rStyle w:val="Hyperlinkki"/>
        </w:rPr>
        <w:t>Sylinterivoimakkuus</w:t>
      </w:r>
      <w:r>
        <w:rPr>
          <w:rStyle w:val="Hyperlinkki"/>
        </w:rPr>
        <w:fldChar w:fldCharType="end"/>
      </w:r>
      <w:r>
        <w:t xml:space="preserve"> </w:t>
      </w:r>
      <w:bookmarkEnd w:id="671"/>
      <w:r>
        <w:t>(101) observation</w:t>
      </w:r>
    </w:p>
    <w:p w14:paraId="0C7B279C" w14:textId="27D9BC38" w:rsidR="00FC16C1" w:rsidRPr="00125567" w:rsidRDefault="00BB6CBB" w:rsidP="00FC16C1">
      <w:pPr>
        <w:pStyle w:val="Snt1"/>
      </w:pPr>
      <w:r>
        <w:t>7</w:t>
      </w:r>
      <w:r w:rsidR="00FC16C1" w:rsidRPr="00125567">
        <w:t xml:space="preserve">. VAPAAEHTOINEN </w:t>
      </w:r>
      <w:r w:rsidR="00FC16C1">
        <w:t>nolla tai yksi</w:t>
      </w:r>
      <w:r w:rsidR="00FC16C1" w:rsidRPr="00125567">
        <w:t xml:space="preserve"> [0..1] component</w:t>
      </w:r>
    </w:p>
    <w:p w14:paraId="6BAB3135" w14:textId="562BAC52" w:rsidR="00FC16C1" w:rsidRPr="00AE0334" w:rsidRDefault="00FC16C1" w:rsidP="00CF3382">
      <w:pPr>
        <w:pStyle w:val="Snt2"/>
      </w:pPr>
      <w:r w:rsidRPr="00AE0334">
        <w:t xml:space="preserve">a. </w:t>
      </w:r>
      <w:r>
        <w:t>PAKOLLINEN yksi [</w:t>
      </w:r>
      <w:r w:rsidRPr="00AE0334">
        <w:t>1..1</w:t>
      </w:r>
      <w:bookmarkStart w:id="672" w:name="_Hlk496876170"/>
      <w:r w:rsidRPr="00AE0334">
        <w:t xml:space="preserve">] </w:t>
      </w:r>
      <w:hyperlink w:anchor="_Sylinterilinssin_akselisuunta_-" w:history="1">
        <w:r w:rsidRPr="00FC16C1">
          <w:rPr>
            <w:rStyle w:val="Hyperlinkki"/>
          </w:rPr>
          <w:t>Sylinterilinssin akselisuunta</w:t>
        </w:r>
      </w:hyperlink>
      <w:bookmarkEnd w:id="672"/>
      <w:r>
        <w:t xml:space="preserve"> (102) observation</w:t>
      </w:r>
    </w:p>
    <w:p w14:paraId="5BAB2663" w14:textId="234AE0F6" w:rsidR="00FC16C1" w:rsidRPr="00125567" w:rsidRDefault="00BB6CBB" w:rsidP="00FC16C1">
      <w:pPr>
        <w:pStyle w:val="Snt1"/>
      </w:pPr>
      <w:r>
        <w:t>8</w:t>
      </w:r>
      <w:r w:rsidR="00FC16C1" w:rsidRPr="00125567">
        <w:t xml:space="preserve">. VAPAAEHTOINEN </w:t>
      </w:r>
      <w:r w:rsidR="00FC16C1">
        <w:t>nolla tai yksi</w:t>
      </w:r>
      <w:r w:rsidR="00FC16C1" w:rsidRPr="00125567">
        <w:t xml:space="preserve"> [0..1] component</w:t>
      </w:r>
    </w:p>
    <w:p w14:paraId="4FEC8AEA" w14:textId="71C49C5C" w:rsidR="00FC16C1" w:rsidRPr="00AE0334" w:rsidRDefault="00FC16C1" w:rsidP="00CF3382">
      <w:pPr>
        <w:pStyle w:val="Snt2"/>
      </w:pPr>
      <w:r w:rsidRPr="00AE0334">
        <w:t xml:space="preserve">a. </w:t>
      </w:r>
      <w:r>
        <w:t>PAKOLLINEN yksi [</w:t>
      </w:r>
      <w:r w:rsidRPr="00AE0334">
        <w:t xml:space="preserve">1..1] </w:t>
      </w:r>
      <w:hyperlink w:anchor="_Horisontaalisen_prismakorjauksen_mä" w:history="1">
        <w:r w:rsidRPr="00FC16C1">
          <w:rPr>
            <w:rStyle w:val="Hyperlinkki"/>
          </w:rPr>
          <w:t>Horisontaalisen prismakorjauksen määrä</w:t>
        </w:r>
      </w:hyperlink>
      <w:r>
        <w:t xml:space="preserve"> (103) observation</w:t>
      </w:r>
    </w:p>
    <w:p w14:paraId="5F28622B" w14:textId="5F5CF2A8" w:rsidR="00FC16C1" w:rsidRPr="00125567" w:rsidRDefault="00BB6CBB" w:rsidP="00FC16C1">
      <w:pPr>
        <w:pStyle w:val="Snt1"/>
      </w:pPr>
      <w:r>
        <w:t>9</w:t>
      </w:r>
      <w:r w:rsidR="00FC16C1" w:rsidRPr="00125567">
        <w:t xml:space="preserve">. VAPAAEHTOINEN </w:t>
      </w:r>
      <w:r w:rsidR="00FC16C1">
        <w:t>nolla tai yksi</w:t>
      </w:r>
      <w:r w:rsidR="00FC16C1" w:rsidRPr="00125567">
        <w:t xml:space="preserve"> [0..1] component</w:t>
      </w:r>
    </w:p>
    <w:p w14:paraId="1341EBBC" w14:textId="64B9F6C6" w:rsidR="004254F0" w:rsidRPr="00AE0334" w:rsidRDefault="00FC16C1" w:rsidP="004254F0">
      <w:pPr>
        <w:pStyle w:val="Snt2"/>
      </w:pPr>
      <w:r w:rsidRPr="00AE0334">
        <w:t xml:space="preserve">a. </w:t>
      </w:r>
      <w:r>
        <w:t>PAKOLLINEN yksi [</w:t>
      </w:r>
      <w:r w:rsidRPr="00AE0334">
        <w:t xml:space="preserve">1..1] </w:t>
      </w:r>
      <w:hyperlink w:anchor="_Horisontaalisen_prismakorjauksen_ka" w:history="1">
        <w:r w:rsidRPr="00FC16C1">
          <w:rPr>
            <w:rStyle w:val="Hyperlinkki"/>
          </w:rPr>
          <w:t>Horisontaalisen prismakorjauksen kannan suunta</w:t>
        </w:r>
      </w:hyperlink>
      <w:r>
        <w:t xml:space="preserve"> (104) observation</w:t>
      </w:r>
    </w:p>
    <w:p w14:paraId="557D83BD" w14:textId="4D3CEE68" w:rsidR="00FC16C1" w:rsidRPr="00125567" w:rsidRDefault="00BB6CBB" w:rsidP="00FC16C1">
      <w:pPr>
        <w:pStyle w:val="Snt1"/>
      </w:pPr>
      <w:r>
        <w:t>1</w:t>
      </w:r>
      <w:r w:rsidR="0006179D">
        <w:t>0</w:t>
      </w:r>
      <w:r w:rsidR="00FC16C1" w:rsidRPr="00125567">
        <w:t xml:space="preserve">. VAPAAEHTOINEN </w:t>
      </w:r>
      <w:r w:rsidR="00FC16C1">
        <w:t>nolla tai yksi</w:t>
      </w:r>
      <w:r w:rsidR="00FC16C1" w:rsidRPr="00125567">
        <w:t xml:space="preserve"> [0..1] component</w:t>
      </w:r>
    </w:p>
    <w:p w14:paraId="4B33BCC1" w14:textId="3D052FD6" w:rsidR="00FC16C1" w:rsidRPr="00AE0334" w:rsidRDefault="00FC16C1" w:rsidP="00CF3382">
      <w:pPr>
        <w:pStyle w:val="Snt2"/>
      </w:pPr>
      <w:r w:rsidRPr="00AE0334">
        <w:t xml:space="preserve">a. </w:t>
      </w:r>
      <w:r>
        <w:t>PAKOLLINEN yksi [</w:t>
      </w:r>
      <w:r w:rsidRPr="00AE0334">
        <w:t xml:space="preserve">1..1] </w:t>
      </w:r>
      <w:bookmarkStart w:id="673" w:name="_Hlk496876254"/>
      <w:r>
        <w:fldChar w:fldCharType="begin"/>
      </w:r>
      <w:r w:rsidR="00611A1D">
        <w:instrText>HYPERLINK  \l "_Vertikaalisen_prismakorjauksen_määr"</w:instrText>
      </w:r>
      <w:r>
        <w:fldChar w:fldCharType="separate"/>
      </w:r>
      <w:r w:rsidRPr="00FC16C1">
        <w:rPr>
          <w:rStyle w:val="Hyperlinkki"/>
        </w:rPr>
        <w:t>Vertikaalisen prismakorjauksen määrä</w:t>
      </w:r>
      <w:r>
        <w:rPr>
          <w:rStyle w:val="Hyperlinkki"/>
        </w:rPr>
        <w:fldChar w:fldCharType="end"/>
      </w:r>
      <w:r>
        <w:t xml:space="preserve"> </w:t>
      </w:r>
      <w:bookmarkEnd w:id="673"/>
      <w:r>
        <w:t>(105) observation</w:t>
      </w:r>
    </w:p>
    <w:p w14:paraId="244267D6" w14:textId="3592FBE0" w:rsidR="00FC16C1" w:rsidRPr="00125567" w:rsidRDefault="00FC16C1" w:rsidP="00FC16C1">
      <w:pPr>
        <w:pStyle w:val="Snt1"/>
      </w:pPr>
      <w:r>
        <w:t>1</w:t>
      </w:r>
      <w:r w:rsidR="0006179D">
        <w:t>1</w:t>
      </w:r>
      <w:r w:rsidRPr="00125567">
        <w:t xml:space="preserve">. VAPAAEHTOINEN </w:t>
      </w:r>
      <w:r>
        <w:t>nolla tai yksi</w:t>
      </w:r>
      <w:r w:rsidRPr="00125567">
        <w:t xml:space="preserve"> [0..1] component</w:t>
      </w:r>
    </w:p>
    <w:p w14:paraId="2296486C" w14:textId="67885250" w:rsidR="00FC16C1" w:rsidRDefault="00FC16C1" w:rsidP="00CF3382">
      <w:pPr>
        <w:pStyle w:val="Snt2"/>
      </w:pPr>
      <w:r w:rsidRPr="00AE0334">
        <w:t xml:space="preserve">a. </w:t>
      </w:r>
      <w:r>
        <w:t>PAKOLLINEN yksi [</w:t>
      </w:r>
      <w:r w:rsidRPr="00AE0334">
        <w:t xml:space="preserve">1..1] </w:t>
      </w:r>
      <w:hyperlink w:anchor="_Vertikaalisen_prismakorjauksen_kann" w:history="1">
        <w:r w:rsidRPr="00FC16C1">
          <w:rPr>
            <w:rStyle w:val="Hyperlinkki"/>
          </w:rPr>
          <w:t>Vertikaalisen prismakorjauksen kannan suunta</w:t>
        </w:r>
      </w:hyperlink>
      <w:r>
        <w:t xml:space="preserve"> (106) observation</w:t>
      </w:r>
    </w:p>
    <w:p w14:paraId="299F7E62" w14:textId="649F8373" w:rsidR="0006179D" w:rsidRPr="00125567" w:rsidRDefault="0006179D" w:rsidP="0006179D">
      <w:pPr>
        <w:pStyle w:val="Snt1"/>
      </w:pPr>
      <w:r>
        <w:t>12</w:t>
      </w:r>
      <w:r w:rsidRPr="00125567">
        <w:t xml:space="preserve"> VAPAAEHTOINEN </w:t>
      </w:r>
      <w:r>
        <w:t>nolla tai yksi</w:t>
      </w:r>
      <w:r w:rsidRPr="00125567">
        <w:t xml:space="preserve"> [0..1] component</w:t>
      </w:r>
    </w:p>
    <w:p w14:paraId="66C049AB" w14:textId="4202A790" w:rsidR="0006179D" w:rsidRPr="00AE0334" w:rsidRDefault="0006179D" w:rsidP="0006179D">
      <w:pPr>
        <w:pStyle w:val="Snt2"/>
      </w:pPr>
      <w:r w:rsidRPr="00AE0334">
        <w:t xml:space="preserve">a. </w:t>
      </w:r>
      <w:r>
        <w:t>PAKOLLINEN yksi [</w:t>
      </w:r>
      <w:r w:rsidRPr="00AE0334">
        <w:t xml:space="preserve">1..1] </w:t>
      </w:r>
      <w:hyperlink w:anchor="_Prismakorjauksen_määrä_-" w:history="1">
        <w:r>
          <w:rPr>
            <w:rStyle w:val="Hyperlinkki"/>
          </w:rPr>
          <w:t>P</w:t>
        </w:r>
        <w:r w:rsidRPr="00FC16C1">
          <w:rPr>
            <w:rStyle w:val="Hyperlinkki"/>
          </w:rPr>
          <w:t>rismakorjauksen määrä</w:t>
        </w:r>
      </w:hyperlink>
      <w:r>
        <w:t xml:space="preserve"> (114) observation</w:t>
      </w:r>
    </w:p>
    <w:p w14:paraId="51BEA6B1" w14:textId="34E5786A" w:rsidR="00677198" w:rsidRDefault="00677198" w:rsidP="00677198">
      <w:pPr>
        <w:pStyle w:val="Snt1"/>
      </w:pPr>
      <w:r>
        <w:t xml:space="preserve">13. VAPAAEHTOINEN nolla tai yksi </w:t>
      </w:r>
      <w:r w:rsidRPr="00125567">
        <w:t>[0..1]</w:t>
      </w:r>
      <w:r>
        <w:t xml:space="preserve"> component</w:t>
      </w:r>
    </w:p>
    <w:p w14:paraId="1A0DAFDE" w14:textId="3603133E" w:rsidR="00677198" w:rsidRPr="00AE0334" w:rsidRDefault="00677198" w:rsidP="00677198">
      <w:pPr>
        <w:pStyle w:val="Snt2"/>
      </w:pPr>
      <w:r>
        <w:t>a. PAKOLLINEN yksi [</w:t>
      </w:r>
      <w:r w:rsidRPr="00AE0334">
        <w:t>1..1]</w:t>
      </w:r>
      <w:r>
        <w:t xml:space="preserve"> </w:t>
      </w:r>
      <w:hyperlink w:anchor="_Prismakorjauksen_kannan_suunta" w:history="1">
        <w:r w:rsidR="0006179D">
          <w:rPr>
            <w:rStyle w:val="Hyperlinkki"/>
          </w:rPr>
          <w:t>P</w:t>
        </w:r>
        <w:r w:rsidR="0006179D" w:rsidRPr="00CF3382">
          <w:rPr>
            <w:rStyle w:val="Hyperlinkki"/>
          </w:rPr>
          <w:t>rismakorjauksen kannan suunta asteina</w:t>
        </w:r>
      </w:hyperlink>
      <w:r>
        <w:t xml:space="preserve"> (</w:t>
      </w:r>
      <w:r w:rsidR="0006179D">
        <w:t>115</w:t>
      </w:r>
      <w:r>
        <w:t>) observation</w:t>
      </w:r>
    </w:p>
    <w:p w14:paraId="00F50B79" w14:textId="3D223A3F" w:rsidR="0087303D" w:rsidRDefault="0087303D" w:rsidP="00FC16C1">
      <w:pPr>
        <w:pStyle w:val="Snt1"/>
      </w:pPr>
    </w:p>
    <w:p w14:paraId="1DDCD036" w14:textId="38BBEB7E" w:rsidR="0087303D" w:rsidRPr="0087303D" w:rsidRDefault="0087303D" w:rsidP="00FC16C1">
      <w:pPr>
        <w:pStyle w:val="Snt1"/>
        <w:rPr>
          <w:b/>
        </w:rPr>
      </w:pPr>
      <w:r w:rsidRPr="0087303D">
        <w:rPr>
          <w:b/>
        </w:rPr>
        <w:lastRenderedPageBreak/>
        <w:t xml:space="preserve">Toteutusohje: </w:t>
      </w:r>
      <w:r w:rsidR="0006179D" w:rsidRPr="0006179D">
        <w:t xml:space="preserve">Prismakorjauksen </w:t>
      </w:r>
      <w:r w:rsidR="0006179D">
        <w:t>tiedot annetaan joko vaikutussuunnittain (103&amp;104, 105&amp;106) tai tarkkana asteena (114&amp;115)</w:t>
      </w:r>
    </w:p>
    <w:p w14:paraId="41613D10" w14:textId="77777777" w:rsidR="0087303D" w:rsidRDefault="0087303D" w:rsidP="00FC16C1">
      <w:pPr>
        <w:pStyle w:val="Snt1"/>
      </w:pPr>
    </w:p>
    <w:p w14:paraId="5F5EEAA9" w14:textId="24A0A185" w:rsidR="00FC16C1" w:rsidRPr="00125567" w:rsidRDefault="00FC16C1" w:rsidP="00FC16C1">
      <w:pPr>
        <w:pStyle w:val="Snt1"/>
      </w:pPr>
      <w:r>
        <w:t>1</w:t>
      </w:r>
      <w:r w:rsidR="00677198">
        <w:t>4</w:t>
      </w:r>
      <w:r w:rsidRPr="00125567">
        <w:t xml:space="preserve">. VAPAAEHTOINEN </w:t>
      </w:r>
      <w:r>
        <w:t>nolla tai yksi</w:t>
      </w:r>
      <w:r w:rsidRPr="00125567">
        <w:t xml:space="preserve"> [0..1] component</w:t>
      </w:r>
    </w:p>
    <w:p w14:paraId="575D32C1" w14:textId="66E2EB4C" w:rsidR="00FC16C1" w:rsidRPr="00AE0334" w:rsidRDefault="00FC16C1" w:rsidP="00CF3382">
      <w:pPr>
        <w:pStyle w:val="Snt2"/>
      </w:pPr>
      <w:r w:rsidRPr="00AE0334">
        <w:t xml:space="preserve">a. </w:t>
      </w:r>
      <w:r>
        <w:t>PAKOLLINEN yksi [</w:t>
      </w:r>
      <w:r w:rsidRPr="00AE0334">
        <w:t xml:space="preserve">1..1] </w:t>
      </w:r>
      <w:hyperlink w:anchor="_Lukulisä_-_observation" w:history="1">
        <w:r>
          <w:rPr>
            <w:rStyle w:val="Hyperlinkki"/>
          </w:rPr>
          <w:t>Lukulisä</w:t>
        </w:r>
      </w:hyperlink>
      <w:r>
        <w:t xml:space="preserve"> (107) observation</w:t>
      </w:r>
    </w:p>
    <w:p w14:paraId="46E3A872" w14:textId="46B751E4" w:rsidR="00FC16C1" w:rsidRPr="00125567" w:rsidRDefault="00FC16C1" w:rsidP="00FC16C1">
      <w:pPr>
        <w:pStyle w:val="Snt1"/>
      </w:pPr>
      <w:r>
        <w:t>1</w:t>
      </w:r>
      <w:r w:rsidR="00677198">
        <w:t>5</w:t>
      </w:r>
      <w:r w:rsidRPr="00125567">
        <w:t xml:space="preserve">. VAPAAEHTOINEN </w:t>
      </w:r>
      <w:r>
        <w:t>nolla tai yksi</w:t>
      </w:r>
      <w:r w:rsidRPr="00125567">
        <w:t xml:space="preserve"> [0..1] component</w:t>
      </w:r>
    </w:p>
    <w:p w14:paraId="26C2015F" w14:textId="4311FBB4" w:rsidR="00FC16C1" w:rsidRPr="00AE0334" w:rsidRDefault="00FC16C1" w:rsidP="00CF3382">
      <w:pPr>
        <w:pStyle w:val="Snt2"/>
      </w:pPr>
      <w:r w:rsidRPr="00AE0334">
        <w:t xml:space="preserve">a. </w:t>
      </w:r>
      <w:r>
        <w:t>PAKOLLINEN yksi [</w:t>
      </w:r>
      <w:r w:rsidRPr="00AE0334">
        <w:t xml:space="preserve">1..1] </w:t>
      </w:r>
      <w:hyperlink w:anchor="_Näöntarkkuus_kauas_-" w:history="1">
        <w:r w:rsidRPr="00FC16C1">
          <w:rPr>
            <w:rStyle w:val="Hyperlinkki"/>
          </w:rPr>
          <w:t>Näöntarkkuus kauas</w:t>
        </w:r>
      </w:hyperlink>
      <w:r>
        <w:t xml:space="preserve"> (108) observation</w:t>
      </w:r>
    </w:p>
    <w:p w14:paraId="7F967882" w14:textId="089F036F" w:rsidR="00FC16C1" w:rsidRPr="00125567" w:rsidRDefault="00FC16C1" w:rsidP="00FC16C1">
      <w:pPr>
        <w:pStyle w:val="Snt1"/>
      </w:pPr>
      <w:r>
        <w:t>1</w:t>
      </w:r>
      <w:r w:rsidR="00677198">
        <w:t>6</w:t>
      </w:r>
      <w:r w:rsidRPr="00125567">
        <w:t xml:space="preserve">. VAPAAEHTOINEN </w:t>
      </w:r>
      <w:r>
        <w:t>nolla tai yksi</w:t>
      </w:r>
      <w:r w:rsidRPr="00125567">
        <w:t xml:space="preserve"> [0..1] component</w:t>
      </w:r>
    </w:p>
    <w:p w14:paraId="4A9A14B4" w14:textId="14A619D9" w:rsidR="00FC16C1" w:rsidRPr="00AE0334" w:rsidRDefault="00FC16C1" w:rsidP="00CF3382">
      <w:pPr>
        <w:pStyle w:val="Snt2"/>
      </w:pPr>
      <w:r w:rsidRPr="00AE0334">
        <w:t xml:space="preserve">a. </w:t>
      </w:r>
      <w:r>
        <w:t>PAKOLLINEN yksi [</w:t>
      </w:r>
      <w:r w:rsidRPr="00AE0334">
        <w:t xml:space="preserve">1..1] </w:t>
      </w:r>
      <w:hyperlink w:anchor="_Lähinäöntarkkuus_-_observation" w:history="1">
        <w:r w:rsidRPr="00FC16C1">
          <w:rPr>
            <w:rStyle w:val="Hyperlinkki"/>
          </w:rPr>
          <w:t>Lähinäöntarkkuus</w:t>
        </w:r>
      </w:hyperlink>
      <w:r>
        <w:t xml:space="preserve"> (109) observation</w:t>
      </w:r>
    </w:p>
    <w:p w14:paraId="0037C34C" w14:textId="1C5C40D6" w:rsidR="00FC16C1" w:rsidRPr="00125567" w:rsidRDefault="00FC16C1" w:rsidP="00FC16C1">
      <w:pPr>
        <w:pStyle w:val="Snt1"/>
      </w:pPr>
      <w:r>
        <w:t>1</w:t>
      </w:r>
      <w:r w:rsidR="00677198">
        <w:t>7</w:t>
      </w:r>
      <w:r w:rsidRPr="00125567">
        <w:t xml:space="preserve">. VAPAAEHTOINEN </w:t>
      </w:r>
      <w:r>
        <w:t>nolla tai yksi</w:t>
      </w:r>
      <w:r w:rsidRPr="00125567">
        <w:t xml:space="preserve"> [0..1] component</w:t>
      </w:r>
    </w:p>
    <w:p w14:paraId="764BE64A" w14:textId="7B9C9EA7" w:rsidR="00FC16C1" w:rsidRPr="00AE0334" w:rsidRDefault="00FC16C1" w:rsidP="00CF3382">
      <w:pPr>
        <w:pStyle w:val="Snt2"/>
      </w:pPr>
      <w:r w:rsidRPr="00AE0334">
        <w:t xml:space="preserve">a. </w:t>
      </w:r>
      <w:r>
        <w:t>PAKOLLINEN yksi [</w:t>
      </w:r>
      <w:r w:rsidRPr="00AE0334">
        <w:t xml:space="preserve">1..1] </w:t>
      </w:r>
      <w:hyperlink w:anchor="_Näöntarkkuus_-_observation" w:history="1">
        <w:r>
          <w:rPr>
            <w:rStyle w:val="Hyperlinkki"/>
          </w:rPr>
          <w:t>Näöntarkkuus</w:t>
        </w:r>
      </w:hyperlink>
      <w:r w:rsidR="005F54DA">
        <w:rPr>
          <w:rStyle w:val="Hyperlinkki"/>
        </w:rPr>
        <w:t xml:space="preserve"> vapaamuotoisena tekstinä</w:t>
      </w:r>
      <w:r>
        <w:t xml:space="preserve"> (110) observation</w:t>
      </w:r>
    </w:p>
    <w:p w14:paraId="5676F701" w14:textId="6B520C5F" w:rsidR="00FC16C1" w:rsidRPr="00125567" w:rsidRDefault="00FC16C1" w:rsidP="00FC16C1">
      <w:pPr>
        <w:pStyle w:val="Snt1"/>
      </w:pPr>
      <w:r>
        <w:t>1</w:t>
      </w:r>
      <w:r w:rsidR="00677198">
        <w:t>8</w:t>
      </w:r>
      <w:r w:rsidRPr="00125567">
        <w:t xml:space="preserve">. VAPAAEHTOINEN </w:t>
      </w:r>
      <w:r>
        <w:t>nolla tai yksi</w:t>
      </w:r>
      <w:r w:rsidRPr="00125567">
        <w:t xml:space="preserve"> [0..1] component</w:t>
      </w:r>
    </w:p>
    <w:p w14:paraId="2CEEC312" w14:textId="60E901A3" w:rsidR="00FC16C1" w:rsidRPr="00AE0334" w:rsidRDefault="00FC16C1" w:rsidP="00CF3382">
      <w:pPr>
        <w:pStyle w:val="Snt2"/>
      </w:pPr>
      <w:r w:rsidRPr="00AE0334">
        <w:t xml:space="preserve">a. </w:t>
      </w:r>
      <w:r>
        <w:t>PAKOLLINEN yksi [</w:t>
      </w:r>
      <w:r w:rsidRPr="00AE0334">
        <w:t xml:space="preserve">1..1] </w:t>
      </w:r>
      <w:hyperlink w:anchor="_Pintaväli_-_observation" w:history="1">
        <w:r>
          <w:rPr>
            <w:rStyle w:val="Hyperlinkki"/>
          </w:rPr>
          <w:t>Pintaväli</w:t>
        </w:r>
      </w:hyperlink>
      <w:r>
        <w:t xml:space="preserve"> (111) observation</w:t>
      </w:r>
    </w:p>
    <w:p w14:paraId="19CF713F" w14:textId="1A55F1BA" w:rsidR="00FC16C1" w:rsidRPr="00125567" w:rsidRDefault="00FC16C1" w:rsidP="00FC16C1">
      <w:pPr>
        <w:pStyle w:val="Snt1"/>
      </w:pPr>
      <w:r>
        <w:t>1</w:t>
      </w:r>
      <w:r w:rsidR="00677198">
        <w:t>9</w:t>
      </w:r>
      <w:r w:rsidRPr="00125567">
        <w:t xml:space="preserve">. VAPAAEHTOINEN </w:t>
      </w:r>
      <w:r>
        <w:t>nolla tai yksi</w:t>
      </w:r>
      <w:r w:rsidRPr="00125567">
        <w:t xml:space="preserve"> [0..1] component</w:t>
      </w:r>
    </w:p>
    <w:p w14:paraId="463831E3" w14:textId="79E196BC" w:rsidR="00FC16C1" w:rsidRDefault="00FC16C1" w:rsidP="00CF3382">
      <w:pPr>
        <w:pStyle w:val="Snt2"/>
      </w:pPr>
      <w:r w:rsidRPr="00AE0334">
        <w:t xml:space="preserve">a. </w:t>
      </w:r>
      <w:r>
        <w:t>PAKOLLINEN yksi [</w:t>
      </w:r>
      <w:r w:rsidRPr="00AE0334">
        <w:t xml:space="preserve">1..1] </w:t>
      </w:r>
      <w:hyperlink w:anchor="_Lisätiedot_refraktiosta_-" w:history="1">
        <w:r w:rsidRPr="00FC16C1">
          <w:rPr>
            <w:rStyle w:val="Hyperlinkki"/>
          </w:rPr>
          <w:t>Lisätiedot refraktiosta</w:t>
        </w:r>
      </w:hyperlink>
      <w:r>
        <w:t xml:space="preserve"> (112) observation</w:t>
      </w:r>
    </w:p>
    <w:bookmarkStart w:id="674" w:name="_Yhteyshenkilön_nimi_observation"/>
    <w:bookmarkStart w:id="675" w:name="_Sfäärinen_voimakkuus_-"/>
    <w:bookmarkEnd w:id="674"/>
    <w:bookmarkEnd w:id="675"/>
    <w:p w14:paraId="7A1F0206" w14:textId="3A069129" w:rsidR="00815A0E" w:rsidRDefault="00487841" w:rsidP="007349C5">
      <w:pPr>
        <w:pStyle w:val="Otsikko6"/>
      </w:pPr>
      <w:r>
        <w:fldChar w:fldCharType="begin"/>
      </w:r>
      <w:r>
        <w:instrText xml:space="preserve"> HYPERLINK  \l "_Potilaan_yhteyshenkilöt_organizer" </w:instrText>
      </w:r>
      <w:r>
        <w:fldChar w:fldCharType="separate"/>
      </w:r>
      <w:bookmarkStart w:id="676" w:name="_Toc498613767"/>
      <w:bookmarkStart w:id="677" w:name="_Toc525564904"/>
      <w:r w:rsidR="00E10866" w:rsidRPr="00E10866">
        <w:rPr>
          <w:rStyle w:val="Hyperlinkki"/>
        </w:rPr>
        <w:t>Sfäärinen voimakkuus</w:t>
      </w:r>
      <w:r>
        <w:fldChar w:fldCharType="end"/>
      </w:r>
      <w:r w:rsidR="00815A0E" w:rsidRPr="00487841">
        <w:t xml:space="preserve"> </w:t>
      </w:r>
      <w:r w:rsidR="00181274">
        <w:t xml:space="preserve">- </w:t>
      </w:r>
      <w:r w:rsidR="00815A0E" w:rsidRPr="00487841">
        <w:t>observation</w:t>
      </w:r>
      <w:bookmarkEnd w:id="676"/>
      <w:bookmarkEnd w:id="677"/>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99795E" w14:paraId="6D9CFBAA" w14:textId="77777777" w:rsidTr="00627942">
        <w:tc>
          <w:tcPr>
            <w:tcW w:w="9236" w:type="dxa"/>
          </w:tcPr>
          <w:p w14:paraId="767B273B" w14:textId="4C172298"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0B7887">
              <w:rPr>
                <w:rFonts w:eastAsiaTheme="majorEastAsia" w:cstheme="majorHAnsi"/>
                <w:bCs/>
                <w:sz w:val="18"/>
                <w:szCs w:val="26"/>
                <w:lang w:val="en-US"/>
              </w:rPr>
              <w:t xml:space="preserve">/component/organizer </w:t>
            </w:r>
            <w:r>
              <w:rPr>
                <w:rFonts w:eastAsiaTheme="majorEastAsia" w:cstheme="majorHAnsi"/>
                <w:bCs/>
                <w:sz w:val="18"/>
                <w:szCs w:val="26"/>
                <w:lang w:val="en-US"/>
              </w:rPr>
              <w:t>/component/observation</w:t>
            </w:r>
          </w:p>
        </w:tc>
      </w:tr>
    </w:tbl>
    <w:p w14:paraId="7B56172F" w14:textId="77777777" w:rsidR="00370659" w:rsidRPr="00370659" w:rsidRDefault="00370659" w:rsidP="00370659">
      <w:pPr>
        <w:rPr>
          <w:lang w:val="en-US"/>
        </w:rPr>
      </w:pPr>
    </w:p>
    <w:p w14:paraId="7A1F020A" w14:textId="4379C988" w:rsidR="00815A0E" w:rsidRPr="0003454B" w:rsidRDefault="00815A0E" w:rsidP="00AC4E00">
      <w:pPr>
        <w:pStyle w:val="Snt1"/>
      </w:pPr>
      <w:r>
        <w:t>1</w:t>
      </w:r>
      <w:r w:rsidRPr="0003454B">
        <w:t xml:space="preserve">. PAKOLLINEN yksi </w:t>
      </w:r>
      <w:r w:rsidRPr="007E0AC1">
        <w:t>[1..1] @classCode="</w:t>
      </w:r>
      <w:r>
        <w:t>OBS</w:t>
      </w:r>
      <w:r w:rsidRPr="007E0AC1">
        <w:t xml:space="preserve">" </w:t>
      </w:r>
      <w:r>
        <w:t>ja yks</w:t>
      </w:r>
      <w:r w:rsidR="00487841">
        <w:t>i [</w:t>
      </w:r>
      <w:r w:rsidRPr="0003454B">
        <w:t xml:space="preserve">1..1] @moodCode="EVN" </w:t>
      </w:r>
    </w:p>
    <w:p w14:paraId="060D7738" w14:textId="139E9B1A" w:rsidR="00BB6CBB" w:rsidRPr="00AE0334" w:rsidRDefault="00BB6CBB" w:rsidP="00BB6CBB">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rsidR="00414A9E" w:rsidRPr="00FB76C6">
        <w:t>Optometria/Tietosisältö - Refraktio</w:t>
      </w:r>
      <w:r w:rsidRPr="00AE0334">
        <w:t>)</w:t>
      </w:r>
    </w:p>
    <w:p w14:paraId="59580A6E" w14:textId="77777777" w:rsidR="00BB6CBB" w:rsidRDefault="00BB6CBB" w:rsidP="00BB6CBB">
      <w:pPr>
        <w:pStyle w:val="Snt1"/>
      </w:pPr>
      <w:r>
        <w:t>3. PAKOLLINEN yksi [1..1] text</w:t>
      </w:r>
    </w:p>
    <w:p w14:paraId="219512DA" w14:textId="77777777" w:rsidR="00BB6CBB" w:rsidRDefault="00BB6CBB" w:rsidP="00BB6CBB">
      <w:pPr>
        <w:pStyle w:val="Snt2"/>
      </w:pPr>
      <w:r>
        <w:t>a. PAKOLLINEN yksi [1..1] reference/@value, viitattavan näyttömuoto-osion xml-ID annetaan II-tietotyypillä</w:t>
      </w:r>
    </w:p>
    <w:p w14:paraId="67BC4B83" w14:textId="3FD3A8E0" w:rsidR="00BB6CBB" w:rsidRPr="000B1BE8" w:rsidRDefault="00BB6CBB" w:rsidP="00BB6CBB">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r w:rsidR="00C93E49">
        <w:t>)</w:t>
      </w:r>
    </w:p>
    <w:p w14:paraId="7AAAC73A" w14:textId="6F54FD46" w:rsidR="00BB6CBB" w:rsidRDefault="00BB6CBB" w:rsidP="00BB6CBB">
      <w:pPr>
        <w:pStyle w:val="Snt1"/>
      </w:pPr>
      <w:r>
        <w:t xml:space="preserve">5. </w:t>
      </w:r>
      <w:r w:rsidR="00E10BED">
        <w:t xml:space="preserve">VAPAAEHTOINEN nolla tai </w:t>
      </w:r>
      <w:r>
        <w:t>yksi [</w:t>
      </w:r>
      <w:r w:rsidR="00E10BED">
        <w:t>0</w:t>
      </w:r>
      <w:r>
        <w:t xml:space="preserve">..1] methodCode, arvo annetaan luokituksesta </w:t>
      </w:r>
      <w:r w:rsidR="00490494" w:rsidRPr="00490494">
        <w:t>Optometria - Refraktiomenetelmä</w:t>
      </w:r>
      <w:r>
        <w:t xml:space="preserve"> (codeSystem: </w:t>
      </w:r>
      <w:r w:rsidRPr="00BB6CBB">
        <w:t>1.2.246.537.6.890.201601</w:t>
      </w:r>
      <w:r>
        <w:t xml:space="preserve">) </w:t>
      </w:r>
    </w:p>
    <w:p w14:paraId="56134979" w14:textId="491D8CB6" w:rsidR="00F878B3" w:rsidRDefault="00490494" w:rsidP="00F878B3">
      <w:pPr>
        <w:pStyle w:val="Snt1"/>
      </w:pPr>
      <w:r>
        <w:t>6</w:t>
      </w:r>
      <w:r w:rsidRPr="00490494">
        <w:t xml:space="preserve">. </w:t>
      </w:r>
      <w:r w:rsidR="00812F1C">
        <w:t xml:space="preserve">PAKOLLINEN </w:t>
      </w:r>
      <w:r w:rsidRPr="00490494">
        <w:t>yksi [</w:t>
      </w:r>
      <w:r w:rsidR="00812F1C">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678" w:name="_Yhteyshenkilön_puhelinnumero_observ"/>
    <w:bookmarkStart w:id="679" w:name="_Sylinterivoimakkuus_-_observation"/>
    <w:bookmarkEnd w:id="678"/>
    <w:bookmarkEnd w:id="679"/>
    <w:p w14:paraId="7A1F020F" w14:textId="20EE9EEA" w:rsidR="00815A0E" w:rsidRDefault="00487841" w:rsidP="007349C5">
      <w:pPr>
        <w:pStyle w:val="Otsikko6"/>
      </w:pPr>
      <w:r>
        <w:fldChar w:fldCharType="begin"/>
      </w:r>
      <w:r>
        <w:instrText xml:space="preserve"> HYPERLINK  \l "_Potilaan_yhteyshenkilöt_organizer" </w:instrText>
      </w:r>
      <w:r>
        <w:fldChar w:fldCharType="separate"/>
      </w:r>
      <w:bookmarkStart w:id="680" w:name="_Toc498613768"/>
      <w:bookmarkStart w:id="681" w:name="_Toc525564905"/>
      <w:r w:rsidR="00E10866" w:rsidRPr="00E10866">
        <w:rPr>
          <w:rStyle w:val="Hyperlinkki"/>
        </w:rPr>
        <w:t>Sylinterivoimakkuus</w:t>
      </w:r>
      <w:r>
        <w:fldChar w:fldCharType="end"/>
      </w:r>
      <w:r w:rsidR="00815A0E" w:rsidRPr="00487841">
        <w:t xml:space="preserve"> </w:t>
      </w:r>
      <w:r w:rsidR="00181274">
        <w:t xml:space="preserve">- </w:t>
      </w:r>
      <w:r w:rsidR="00815A0E" w:rsidRPr="00487841">
        <w:t>observation</w:t>
      </w:r>
      <w:bookmarkEnd w:id="680"/>
      <w:bookmarkEnd w:id="681"/>
      <w:r w:rsidR="00181274">
        <w:t xml:space="preserve"> </w:t>
      </w:r>
    </w:p>
    <w:tbl>
      <w:tblPr>
        <w:tblStyle w:val="TaulukkoRuudukko"/>
        <w:tblW w:w="8902"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0C31" w:rsidRPr="0099795E" w14:paraId="654E42FF" w14:textId="77777777" w:rsidTr="00500296">
        <w:trPr>
          <w:trHeight w:val="419"/>
        </w:trPr>
        <w:tc>
          <w:tcPr>
            <w:tcW w:w="8902" w:type="dxa"/>
          </w:tcPr>
          <w:p w14:paraId="43DEA85D" w14:textId="112DF67D"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entry/organizer/component/organizer/component/organizer/component/observation</w:t>
            </w:r>
          </w:p>
        </w:tc>
      </w:tr>
    </w:tbl>
    <w:p w14:paraId="025578E8" w14:textId="77777777" w:rsidR="00370659" w:rsidRPr="00E00C31" w:rsidRDefault="00370659" w:rsidP="00815A0E">
      <w:pPr>
        <w:pStyle w:val="Eivli"/>
        <w:rPr>
          <w:rFonts w:ascii="Times New Roman" w:hAnsi="Times New Roman" w:cs="Times New Roman"/>
          <w:lang w:val="en-US"/>
        </w:rPr>
      </w:pPr>
    </w:p>
    <w:p w14:paraId="51DA623D"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F7A75C" w14:textId="17B18F27" w:rsidR="00812F1C" w:rsidRPr="00AE0334" w:rsidRDefault="00812F1C" w:rsidP="00812F1C">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rsidR="00414A9E" w:rsidRPr="00FB76C6">
        <w:t>Optometria/Tietosisältö - Refraktio</w:t>
      </w:r>
      <w:r w:rsidRPr="00AE0334">
        <w:t>)</w:t>
      </w:r>
    </w:p>
    <w:p w14:paraId="54DC4F29" w14:textId="77777777" w:rsidR="00812F1C" w:rsidRDefault="00812F1C" w:rsidP="00812F1C">
      <w:pPr>
        <w:pStyle w:val="Snt1"/>
      </w:pPr>
      <w:r>
        <w:t>3. PAKOLLINEN yksi [1..1] text</w:t>
      </w:r>
    </w:p>
    <w:p w14:paraId="22D5B076" w14:textId="77777777" w:rsidR="00812F1C" w:rsidRDefault="00812F1C" w:rsidP="00812F1C">
      <w:pPr>
        <w:pStyle w:val="Snt2"/>
      </w:pPr>
      <w:r>
        <w:t>a. PAKOLLINEN yksi [1..1] reference/@value, viitattavan näyttömuoto-osion xml-ID annetaan II-tietotyypillä</w:t>
      </w:r>
    </w:p>
    <w:p w14:paraId="7ADF6D2A" w14:textId="32F6B24B" w:rsidR="00812F1C" w:rsidRPr="000B1BE8" w:rsidRDefault="00812F1C" w:rsidP="00812F1C">
      <w:pPr>
        <w:pStyle w:val="Snt1"/>
      </w:pPr>
      <w:r>
        <w:t>4</w:t>
      </w:r>
      <w:r w:rsidRPr="0003454B">
        <w:t>. PAKOLLINEN yksi [1..1] value</w:t>
      </w:r>
      <w:r>
        <w:t xml:space="preserve"> </w:t>
      </w:r>
      <w:r w:rsidR="001E1FED">
        <w:t xml:space="preserve">Sylinterivoimakkuus (101), </w:t>
      </w:r>
      <w:bookmarkStart w:id="682" w:name="_Hlk507752032"/>
      <w:r w:rsidR="00C93E49">
        <w:t>arvo annetaan</w:t>
      </w:r>
      <w:r w:rsidR="001E1FED">
        <w:t xml:space="preserve"> PQ-tietotyypillä</w:t>
      </w:r>
      <w:bookmarkEnd w:id="682"/>
      <w:r w:rsidR="001E1FED">
        <w:t>, yksikkö [diop] (diopteri)</w:t>
      </w:r>
    </w:p>
    <w:p w14:paraId="1EFFE5B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0D1740D4"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683" w:name="_Yhteyshenkilön_suhde_potilaaseen"/>
    <w:bookmarkStart w:id="684" w:name="_Sylinterilinssin_akselisuunta_-"/>
    <w:bookmarkEnd w:id="683"/>
    <w:bookmarkEnd w:id="684"/>
    <w:p w14:paraId="7A1F0218" w14:textId="752006E1" w:rsidR="00815A0E" w:rsidRPr="00815A0E" w:rsidRDefault="00487841" w:rsidP="007349C5">
      <w:pPr>
        <w:pStyle w:val="Otsikko6"/>
      </w:pPr>
      <w:r>
        <w:lastRenderedPageBreak/>
        <w:fldChar w:fldCharType="begin"/>
      </w:r>
      <w:r>
        <w:instrText xml:space="preserve"> HYPERLINK  \l "_Potilaan_yhteyshenkilöt_organizer" </w:instrText>
      </w:r>
      <w:r>
        <w:fldChar w:fldCharType="separate"/>
      </w:r>
      <w:bookmarkStart w:id="685" w:name="_Toc498613769"/>
      <w:bookmarkStart w:id="686" w:name="_Toc525564906"/>
      <w:r w:rsidR="00E10866" w:rsidRPr="00E10866">
        <w:rPr>
          <w:rStyle w:val="Hyperlinkki"/>
        </w:rPr>
        <w:t>Sylinterilinssin akselisuunta</w:t>
      </w:r>
      <w:r>
        <w:fldChar w:fldCharType="end"/>
      </w:r>
      <w:r w:rsidR="00815A0E" w:rsidRPr="00487841">
        <w:t xml:space="preserve"> </w:t>
      </w:r>
      <w:r w:rsidR="00181274">
        <w:t xml:space="preserve">- </w:t>
      </w:r>
      <w:r w:rsidR="00815A0E" w:rsidRPr="00487841">
        <w:t>observation</w:t>
      </w:r>
      <w:bookmarkEnd w:id="685"/>
      <w:bookmarkEnd w:id="686"/>
    </w:p>
    <w:tbl>
      <w:tblPr>
        <w:tblStyle w:val="TaulukkoRuudukko"/>
        <w:tblW w:w="8945"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0C31" w:rsidRPr="0099795E" w14:paraId="51A51333" w14:textId="77777777" w:rsidTr="00500296">
        <w:trPr>
          <w:trHeight w:val="419"/>
        </w:trPr>
        <w:tc>
          <w:tcPr>
            <w:tcW w:w="8945" w:type="dxa"/>
          </w:tcPr>
          <w:p w14:paraId="3A57D473" w14:textId="58455B0C"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entry/organizer/component/organizer/component/organizer/component/observation</w:t>
            </w:r>
          </w:p>
        </w:tc>
      </w:tr>
    </w:tbl>
    <w:p w14:paraId="21572F10" w14:textId="77777777" w:rsidR="00370659" w:rsidRPr="00370659" w:rsidRDefault="00370659" w:rsidP="00370659">
      <w:pPr>
        <w:pStyle w:val="Snt1"/>
        <w:ind w:left="0" w:firstLine="0"/>
        <w:rPr>
          <w:lang w:val="en-US"/>
        </w:rPr>
      </w:pPr>
    </w:p>
    <w:p w14:paraId="546DE7E8"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766A1B3" w14:textId="62E3E23E" w:rsidR="00812F1C" w:rsidRPr="00AE0334" w:rsidRDefault="00812F1C" w:rsidP="00812F1C">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rsidR="00414A9E" w:rsidRPr="00FB76C6">
        <w:t>Optometria/Tietosisältö - Refraktio</w:t>
      </w:r>
      <w:r w:rsidRPr="00AE0334">
        <w:t>)</w:t>
      </w:r>
    </w:p>
    <w:p w14:paraId="57561183" w14:textId="77777777" w:rsidR="00812F1C" w:rsidRDefault="00812F1C" w:rsidP="00812F1C">
      <w:pPr>
        <w:pStyle w:val="Snt1"/>
      </w:pPr>
      <w:r>
        <w:t>3. PAKOLLINEN yksi [1..1] text</w:t>
      </w:r>
    </w:p>
    <w:p w14:paraId="1BEAC55B" w14:textId="77777777" w:rsidR="00812F1C" w:rsidRDefault="00812F1C" w:rsidP="00812F1C">
      <w:pPr>
        <w:pStyle w:val="Snt2"/>
      </w:pPr>
      <w:r>
        <w:t>a. PAKOLLINEN yksi [1..1] reference/@value, viitattavan näyttömuoto-osion xml-ID annetaan II-tietotyypillä</w:t>
      </w:r>
    </w:p>
    <w:p w14:paraId="18A1E3B7" w14:textId="1D9230AA" w:rsidR="00812F1C" w:rsidRPr="000B1BE8" w:rsidRDefault="00812F1C" w:rsidP="00812F1C">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77BCB53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29136405"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687" w:name="_Horisontaalisen_prismakorjauksen_mä"/>
    <w:bookmarkEnd w:id="687"/>
    <w:p w14:paraId="16837A85" w14:textId="07AC7F99"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688" w:name="_Toc498613770"/>
      <w:bookmarkStart w:id="689" w:name="_Toc525564907"/>
      <w:r>
        <w:rPr>
          <w:rStyle w:val="Hyperlinkki"/>
        </w:rPr>
        <w:t>H</w:t>
      </w:r>
      <w:r w:rsidRPr="00E10866">
        <w:rPr>
          <w:rStyle w:val="Hyperlinkki"/>
        </w:rPr>
        <w:t>orisontaalisen prismakorjauksen määrä</w:t>
      </w:r>
      <w:r>
        <w:fldChar w:fldCharType="end"/>
      </w:r>
      <w:r w:rsidRPr="00487841">
        <w:t xml:space="preserve"> </w:t>
      </w:r>
      <w:r>
        <w:t xml:space="preserve">- </w:t>
      </w:r>
      <w:r w:rsidRPr="00487841">
        <w:t>observation</w:t>
      </w:r>
      <w:bookmarkEnd w:id="688"/>
      <w:bookmarkEnd w:id="6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12BF9E58" w14:textId="77777777" w:rsidTr="00812F1C">
        <w:tc>
          <w:tcPr>
            <w:tcW w:w="9236" w:type="dxa"/>
          </w:tcPr>
          <w:p w14:paraId="4CFFF750" w14:textId="316A4C88"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5C2A471F" w14:textId="77777777" w:rsidR="00E10866" w:rsidRPr="00370659" w:rsidRDefault="00E10866" w:rsidP="00E10866">
      <w:pPr>
        <w:pStyle w:val="Snt1"/>
        <w:ind w:left="0" w:firstLine="0"/>
        <w:rPr>
          <w:lang w:val="en-US"/>
        </w:rPr>
      </w:pPr>
    </w:p>
    <w:p w14:paraId="04EED892"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9F71162" w14:textId="1BF02966" w:rsidR="00812F1C" w:rsidRPr="00AE0334" w:rsidRDefault="00812F1C" w:rsidP="00812F1C">
      <w:pPr>
        <w:pStyle w:val="Snt1"/>
      </w:pPr>
      <w:r>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002A69F7">
        <w:t xml:space="preserve">1.2.246.537.6.891 </w:t>
      </w:r>
      <w:r w:rsidR="00414A9E" w:rsidRPr="00FB76C6">
        <w:t>Optometria/Tietosisältö - Refraktio</w:t>
      </w:r>
      <w:r w:rsidRPr="00AE0334">
        <w:t>)</w:t>
      </w:r>
    </w:p>
    <w:p w14:paraId="7662CD37" w14:textId="77777777" w:rsidR="00812F1C" w:rsidRDefault="00812F1C" w:rsidP="00812F1C">
      <w:pPr>
        <w:pStyle w:val="Snt1"/>
      </w:pPr>
      <w:r>
        <w:t>3. PAKOLLINEN yksi [1..1] text</w:t>
      </w:r>
    </w:p>
    <w:p w14:paraId="4767B768" w14:textId="77777777" w:rsidR="00812F1C" w:rsidRDefault="00812F1C" w:rsidP="00812F1C">
      <w:pPr>
        <w:pStyle w:val="Snt2"/>
      </w:pPr>
      <w:r>
        <w:t>a. PAKOLLINEN yksi [1..1] reference/@value, viitattavan näyttömuoto-osion xml-ID annetaan II-tietotyypillä</w:t>
      </w:r>
    </w:p>
    <w:p w14:paraId="70F3F781" w14:textId="295855C6" w:rsidR="00812F1C" w:rsidRPr="000B1BE8" w:rsidRDefault="00812F1C" w:rsidP="00812F1C">
      <w:pPr>
        <w:pStyle w:val="Snt1"/>
      </w:pPr>
      <w:r>
        <w:t>4</w:t>
      </w:r>
      <w:r w:rsidRPr="0003454B">
        <w:t>. PAKOLLINEN yksi [1..1] value</w:t>
      </w:r>
      <w:r>
        <w:t xml:space="preserve"> </w:t>
      </w:r>
      <w:r w:rsidR="001E1FED">
        <w:t xml:space="preserve">Horisontaalisen prismakorjauksen määrä (103), </w:t>
      </w:r>
      <w:r w:rsidR="00C93E49">
        <w:t>arvo annetaan</w:t>
      </w:r>
      <w:r w:rsidR="001E1FED">
        <w:t xml:space="preserve"> PQ-tietotyypillä, yksikkö [p’diop] (prismadiopteri) </w:t>
      </w:r>
    </w:p>
    <w:p w14:paraId="673F0C17"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587F4C0E" w14:textId="7C87DC36"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65CEBAD2" w14:textId="77777777" w:rsidR="0006179D" w:rsidRDefault="0006179D" w:rsidP="0006179D">
      <w:pPr>
        <w:pStyle w:val="Snt1"/>
      </w:pPr>
    </w:p>
    <w:p w14:paraId="0318004D" w14:textId="2DD72E0F" w:rsidR="0006179D" w:rsidRDefault="0006179D" w:rsidP="00812F1C">
      <w:pPr>
        <w:pStyle w:val="Snt1"/>
      </w:pPr>
      <w:r w:rsidRPr="008238BD">
        <w:rPr>
          <w:b/>
        </w:rPr>
        <w:t xml:space="preserve">Toteutusohje: </w:t>
      </w:r>
      <w:r w:rsidR="00A9176C">
        <w:t>Tätä component.observation -rakennetta ei tuoteta ollenkaan</w:t>
      </w:r>
      <w:r w:rsidRPr="008238BD">
        <w:t xml:space="preserve">, mikäli </w:t>
      </w:r>
      <w:r w:rsidR="00500296">
        <w:t>p</w:t>
      </w:r>
      <w:r w:rsidR="00A9176C">
        <w:t xml:space="preserve">rismakorjauksen </w:t>
      </w:r>
      <w:r w:rsidRPr="008238BD">
        <w:t xml:space="preserve">kannan suunta </w:t>
      </w:r>
      <w:r w:rsidR="00A9176C">
        <w:t xml:space="preserve">(115) </w:t>
      </w:r>
      <w:r w:rsidRPr="008238BD">
        <w:t>annetaan asteina</w:t>
      </w:r>
    </w:p>
    <w:bookmarkStart w:id="690" w:name="_Horisontaalisen_prismakorjauksen_ka"/>
    <w:bookmarkEnd w:id="690"/>
    <w:p w14:paraId="31A5F4EB" w14:textId="3CD26F65"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691" w:name="_Toc498613771"/>
      <w:bookmarkStart w:id="692" w:name="_Toc525564908"/>
      <w:r w:rsidRPr="00E10866">
        <w:rPr>
          <w:rStyle w:val="Hyperlinkki"/>
        </w:rPr>
        <w:t>Horisontaalisen prismakorjauksen kannan suunta</w:t>
      </w:r>
      <w:r>
        <w:fldChar w:fldCharType="end"/>
      </w:r>
      <w:r w:rsidRPr="00487841">
        <w:t xml:space="preserve"> </w:t>
      </w:r>
      <w:r>
        <w:t xml:space="preserve">- </w:t>
      </w:r>
      <w:r w:rsidRPr="00487841">
        <w:t>observation</w:t>
      </w:r>
      <w:bookmarkEnd w:id="691"/>
      <w:bookmarkEnd w:id="69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291D3A54" w14:textId="77777777" w:rsidTr="00812F1C">
        <w:tc>
          <w:tcPr>
            <w:tcW w:w="9236" w:type="dxa"/>
          </w:tcPr>
          <w:p w14:paraId="46B1ABEB" w14:textId="0C86A182"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615367D4" w14:textId="77777777" w:rsidR="00E10866" w:rsidRPr="00370659" w:rsidRDefault="00E10866" w:rsidP="00E10866">
      <w:pPr>
        <w:pStyle w:val="Snt1"/>
        <w:ind w:left="0" w:firstLine="0"/>
        <w:rPr>
          <w:lang w:val="en-US"/>
        </w:rPr>
      </w:pPr>
    </w:p>
    <w:p w14:paraId="5804CA87"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ADA8531" w14:textId="5DF58D96" w:rsidR="00812F1C" w:rsidRPr="00AE0334" w:rsidRDefault="00812F1C" w:rsidP="00812F1C">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rsidR="002A69F7">
        <w:t xml:space="preserve">1.2.246.537.6.891 </w:t>
      </w:r>
      <w:r w:rsidR="00414A9E" w:rsidRPr="00FB76C6">
        <w:t>Optometria/Tietosisältö - Refraktio</w:t>
      </w:r>
      <w:r w:rsidRPr="00AE0334">
        <w:t>)</w:t>
      </w:r>
    </w:p>
    <w:p w14:paraId="3C349513" w14:textId="77777777" w:rsidR="00812F1C" w:rsidRDefault="00812F1C" w:rsidP="00812F1C">
      <w:pPr>
        <w:pStyle w:val="Snt1"/>
      </w:pPr>
      <w:r>
        <w:t>3. PAKOLLINEN yksi [1..1] text</w:t>
      </w:r>
    </w:p>
    <w:p w14:paraId="4847BF70" w14:textId="77777777" w:rsidR="00812F1C" w:rsidRDefault="00812F1C" w:rsidP="00812F1C">
      <w:pPr>
        <w:pStyle w:val="Snt2"/>
      </w:pPr>
      <w:r>
        <w:t>a. PAKOLLINEN yksi [1..1] reference/@value, viitattavan näyttömuoto-osion xml-ID annetaan II-tietotyypillä</w:t>
      </w:r>
    </w:p>
    <w:p w14:paraId="0387F4BF" w14:textId="7A31662E" w:rsidR="00812F1C" w:rsidRPr="000B1BE8" w:rsidRDefault="00812F1C" w:rsidP="00812F1C">
      <w:pPr>
        <w:pStyle w:val="Snt1"/>
      </w:pPr>
      <w:r>
        <w:t>4</w:t>
      </w:r>
      <w:r w:rsidRPr="0003454B">
        <w:t>. PAKOLLINEN yksi [1..1] value</w:t>
      </w:r>
      <w:r>
        <w:t xml:space="preserve"> </w:t>
      </w:r>
      <w:r w:rsidRPr="00812F1C">
        <w:t>Horisontaalisen prismakorjauksen kannan suunta</w:t>
      </w:r>
      <w:r>
        <w:t xml:space="preserve"> (104),</w:t>
      </w:r>
      <w:r w:rsidRPr="0003454B">
        <w:t xml:space="preserve"> </w:t>
      </w:r>
      <w:r w:rsidR="00C93E49">
        <w:t>arvo annetaan</w:t>
      </w:r>
      <w:r>
        <w:t xml:space="preserve"> </w:t>
      </w:r>
      <w:r w:rsidR="00E258A0">
        <w:t>ST</w:t>
      </w:r>
      <w:r>
        <w:t>-tietotyy</w:t>
      </w:r>
      <w:r w:rsidRPr="0003454B">
        <w:t>pillä</w:t>
      </w:r>
    </w:p>
    <w:p w14:paraId="60A0F230" w14:textId="77777777" w:rsidR="00E10BED" w:rsidRDefault="00E10BED" w:rsidP="00E10BED">
      <w:pPr>
        <w:pStyle w:val="Snt1"/>
      </w:pPr>
      <w:r>
        <w:lastRenderedPageBreak/>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C4E892C" w14:textId="09BEDB95" w:rsidR="00E00C31"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79FA8E5C" w14:textId="33F13EB8" w:rsidR="008238BD" w:rsidRDefault="008238BD" w:rsidP="00812F1C">
      <w:pPr>
        <w:pStyle w:val="Snt1"/>
      </w:pPr>
    </w:p>
    <w:p w14:paraId="48FFDED4" w14:textId="330ECEFD" w:rsidR="008238BD" w:rsidRPr="008238BD" w:rsidRDefault="008238BD" w:rsidP="00812F1C">
      <w:pPr>
        <w:pStyle w:val="Snt1"/>
        <w:rPr>
          <w:b/>
        </w:rPr>
      </w:pPr>
      <w:r w:rsidRPr="008238BD">
        <w:rPr>
          <w:b/>
        </w:rPr>
        <w:t xml:space="preserve">Toteutusohje: </w:t>
      </w:r>
      <w:r w:rsidR="00A9176C">
        <w:t>Tätä component.observation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693" w:name="_Horisontaalisen_prismakorjauksen_ka_7"/>
    <w:bookmarkStart w:id="694" w:name="_Toc508731599"/>
    <w:bookmarkStart w:id="695" w:name="_Toc509932494"/>
    <w:bookmarkStart w:id="696" w:name="_Toc508731602"/>
    <w:bookmarkStart w:id="697" w:name="_Toc509932497"/>
    <w:bookmarkStart w:id="698" w:name="_Toc508731603"/>
    <w:bookmarkStart w:id="699" w:name="_Toc509932498"/>
    <w:bookmarkStart w:id="700" w:name="_Toc508731604"/>
    <w:bookmarkStart w:id="701" w:name="_Toc509932499"/>
    <w:bookmarkStart w:id="702" w:name="_Toc508731605"/>
    <w:bookmarkStart w:id="703" w:name="_Toc509932500"/>
    <w:bookmarkStart w:id="704" w:name="_Toc508731606"/>
    <w:bookmarkStart w:id="705" w:name="_Toc509932501"/>
    <w:bookmarkStart w:id="706" w:name="_Toc508731607"/>
    <w:bookmarkStart w:id="707" w:name="_Toc509932502"/>
    <w:bookmarkStart w:id="708" w:name="_Toc508731608"/>
    <w:bookmarkStart w:id="709" w:name="_Toc509932503"/>
    <w:bookmarkStart w:id="710" w:name="_Toc508731609"/>
    <w:bookmarkStart w:id="711" w:name="_Toc509932504"/>
    <w:bookmarkStart w:id="712" w:name="_Toc508731610"/>
    <w:bookmarkStart w:id="713" w:name="_Toc509932505"/>
    <w:bookmarkStart w:id="714" w:name="_Toc508731611"/>
    <w:bookmarkStart w:id="715" w:name="_Toc509932506"/>
    <w:bookmarkStart w:id="716" w:name="_Vertikaalisen_prismakorjauksen_mää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p w14:paraId="7B908150" w14:textId="283C0D51"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717" w:name="_Toc498613772"/>
      <w:bookmarkStart w:id="718" w:name="_Toc525564909"/>
      <w:r w:rsidRPr="00E10866">
        <w:rPr>
          <w:rStyle w:val="Hyperlinkki"/>
        </w:rPr>
        <w:t>Verti</w:t>
      </w:r>
      <w:r>
        <w:rPr>
          <w:rStyle w:val="Hyperlinkki"/>
        </w:rPr>
        <w:t>kaalisen prismakorjauksen määrä</w:t>
      </w:r>
      <w:r>
        <w:fldChar w:fldCharType="end"/>
      </w:r>
      <w:r w:rsidRPr="00487841">
        <w:t xml:space="preserve"> </w:t>
      </w:r>
      <w:r>
        <w:t xml:space="preserve">- </w:t>
      </w:r>
      <w:r w:rsidRPr="00487841">
        <w:t>observation</w:t>
      </w:r>
      <w:bookmarkEnd w:id="717"/>
      <w:bookmarkEnd w:id="71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1BDB4F7C" w14:textId="77777777" w:rsidTr="00812F1C">
        <w:tc>
          <w:tcPr>
            <w:tcW w:w="9236" w:type="dxa"/>
          </w:tcPr>
          <w:p w14:paraId="71BDDD2F" w14:textId="5DB2B65C"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78501D1" w14:textId="77777777" w:rsidR="00E10866" w:rsidRPr="00370659" w:rsidRDefault="00E10866" w:rsidP="00E10866">
      <w:pPr>
        <w:pStyle w:val="Snt1"/>
        <w:ind w:left="0" w:firstLine="0"/>
        <w:rPr>
          <w:lang w:val="en-US"/>
        </w:rPr>
      </w:pPr>
    </w:p>
    <w:p w14:paraId="3820DB84"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F922720" w14:textId="7EF91A9F" w:rsidR="00812F1C" w:rsidRPr="00AE0334" w:rsidRDefault="00812F1C" w:rsidP="00812F1C">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rsidR="002A69F7">
        <w:t xml:space="preserve">1.2.246.537.6.891 </w:t>
      </w:r>
      <w:r w:rsidR="00414A9E" w:rsidRPr="00FB76C6">
        <w:t>Optometria/Tietosisältö - Refraktio</w:t>
      </w:r>
      <w:r w:rsidRPr="00AE0334">
        <w:t>)</w:t>
      </w:r>
      <w:r w:rsidR="00414A9E">
        <w:t xml:space="preserve"> </w:t>
      </w:r>
    </w:p>
    <w:p w14:paraId="04F3DE1B" w14:textId="77777777" w:rsidR="00812F1C" w:rsidRDefault="00812F1C" w:rsidP="00812F1C">
      <w:pPr>
        <w:pStyle w:val="Snt1"/>
      </w:pPr>
      <w:r>
        <w:t>3. PAKOLLINEN yksi [1..1] text</w:t>
      </w:r>
    </w:p>
    <w:p w14:paraId="1A9C5F5E" w14:textId="77777777" w:rsidR="00812F1C" w:rsidRDefault="00812F1C" w:rsidP="00812F1C">
      <w:pPr>
        <w:pStyle w:val="Snt2"/>
      </w:pPr>
      <w:r>
        <w:t>a. PAKOLLINEN yksi [1..1] reference/@value, viitattavan näyttömuoto-osion xml-ID annetaan II-tietotyypillä</w:t>
      </w:r>
    </w:p>
    <w:p w14:paraId="7C035D68" w14:textId="41A4DFB8" w:rsidR="00812F1C" w:rsidRPr="000B1BE8" w:rsidRDefault="00812F1C" w:rsidP="00812F1C">
      <w:pPr>
        <w:pStyle w:val="Snt1"/>
      </w:pPr>
      <w:r>
        <w:t>4</w:t>
      </w:r>
      <w:r w:rsidRPr="0003454B">
        <w:t>. PAKOLLINEN yksi [1..1] value</w:t>
      </w:r>
      <w:r>
        <w:t xml:space="preserve"> </w:t>
      </w:r>
      <w:r w:rsidR="001E1FED">
        <w:t xml:space="preserve">Vertikaalisen prismakorjauksen määrä (105), </w:t>
      </w:r>
      <w:r w:rsidR="00C93E49">
        <w:t>arvo annetaan</w:t>
      </w:r>
      <w:r w:rsidR="001E1FED">
        <w:t xml:space="preserve"> PQ-tietotyypillä, yksikkö [p’diop] (prismadiopteri)</w:t>
      </w:r>
    </w:p>
    <w:p w14:paraId="08CB943D"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CFA7E28" w14:textId="390868B5"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12A5C471" w14:textId="145F98B5" w:rsidR="0006179D" w:rsidRDefault="0006179D" w:rsidP="00812F1C">
      <w:pPr>
        <w:pStyle w:val="Snt1"/>
      </w:pPr>
    </w:p>
    <w:p w14:paraId="32722442" w14:textId="5A279C12" w:rsidR="0006179D" w:rsidRDefault="0006179D" w:rsidP="00812F1C">
      <w:pPr>
        <w:pStyle w:val="Snt1"/>
      </w:pPr>
      <w:r w:rsidRPr="008238BD">
        <w:rPr>
          <w:b/>
        </w:rPr>
        <w:t xml:space="preserve">Toteutusohje: </w:t>
      </w:r>
      <w:r w:rsidR="00A9176C">
        <w:t>Tätä component.observation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719" w:name="_Vertikaalisen_prismakorjauksen_kann"/>
    <w:bookmarkEnd w:id="719"/>
    <w:p w14:paraId="16A9250A" w14:textId="6D8D0DC0"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720" w:name="_Toc498613773"/>
      <w:bookmarkStart w:id="721" w:name="_Toc525564910"/>
      <w:r w:rsidRPr="00E10866">
        <w:rPr>
          <w:rStyle w:val="Hyperlinkki"/>
        </w:rPr>
        <w:t>Vertikaalisen prismakorjauksen kannan suunta</w:t>
      </w:r>
      <w:r>
        <w:fldChar w:fldCharType="end"/>
      </w:r>
      <w:r w:rsidRPr="00487841">
        <w:t xml:space="preserve"> </w:t>
      </w:r>
      <w:r>
        <w:t xml:space="preserve">- </w:t>
      </w:r>
      <w:r w:rsidRPr="00487841">
        <w:t>observation</w:t>
      </w:r>
      <w:bookmarkEnd w:id="720"/>
      <w:bookmarkEnd w:id="7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52E760F4" w14:textId="77777777" w:rsidTr="00812F1C">
        <w:tc>
          <w:tcPr>
            <w:tcW w:w="9236" w:type="dxa"/>
          </w:tcPr>
          <w:p w14:paraId="71FEB15E" w14:textId="2B44FD04"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117F4995" w14:textId="77777777" w:rsidR="00E10866" w:rsidRPr="00370659" w:rsidRDefault="00E10866" w:rsidP="00E10866">
      <w:pPr>
        <w:pStyle w:val="Snt1"/>
        <w:ind w:left="0" w:firstLine="0"/>
        <w:rPr>
          <w:lang w:val="en-US"/>
        </w:rPr>
      </w:pPr>
    </w:p>
    <w:p w14:paraId="75C68761"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449D35" w14:textId="19C402FA" w:rsidR="00812F1C" w:rsidRPr="00AE0334" w:rsidRDefault="00812F1C" w:rsidP="00812F1C">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rsidR="002A69F7">
        <w:t xml:space="preserve">1.2.246.537.6.891 </w:t>
      </w:r>
      <w:r w:rsidR="00414A9E" w:rsidRPr="00FB76C6">
        <w:t>Optometria/Tietosisältö - Refraktio</w:t>
      </w:r>
      <w:r w:rsidRPr="00AE0334">
        <w:t>)</w:t>
      </w:r>
    </w:p>
    <w:p w14:paraId="4F4FD597" w14:textId="77777777" w:rsidR="00812F1C" w:rsidRDefault="00812F1C" w:rsidP="00812F1C">
      <w:pPr>
        <w:pStyle w:val="Snt1"/>
      </w:pPr>
      <w:r>
        <w:t>3. PAKOLLINEN yksi [1..1] text</w:t>
      </w:r>
    </w:p>
    <w:p w14:paraId="44C1EBCE" w14:textId="77777777" w:rsidR="00812F1C" w:rsidRDefault="00812F1C" w:rsidP="00812F1C">
      <w:pPr>
        <w:pStyle w:val="Snt2"/>
      </w:pPr>
      <w:r>
        <w:t>a. PAKOLLINEN yksi [1..1] reference/@value, viitattavan näyttömuoto-osion xml-ID annetaan II-tietotyypillä</w:t>
      </w:r>
    </w:p>
    <w:p w14:paraId="5E801188" w14:textId="5FCCE82C" w:rsidR="00812F1C" w:rsidRPr="000B1BE8" w:rsidRDefault="00812F1C" w:rsidP="00812F1C">
      <w:pPr>
        <w:pStyle w:val="Snt1"/>
      </w:pPr>
      <w:r>
        <w:t>4</w:t>
      </w:r>
      <w:r w:rsidRPr="0003454B">
        <w:t>. PAKOLLINEN yksi [1..1] value</w:t>
      </w:r>
      <w:r>
        <w:t xml:space="preserve"> </w:t>
      </w:r>
      <w:r w:rsidRPr="00812F1C">
        <w:t>Vertikaalisen prismakorjauksen kannan suunta</w:t>
      </w:r>
      <w:r>
        <w:t xml:space="preserve"> (106),</w:t>
      </w:r>
      <w:r w:rsidRPr="0003454B">
        <w:t xml:space="preserve"> </w:t>
      </w:r>
      <w:r w:rsidR="00C93E49">
        <w:t>arvo annetaan</w:t>
      </w:r>
      <w:r>
        <w:t xml:space="preserve"> </w:t>
      </w:r>
      <w:r w:rsidR="00E258A0">
        <w:t>ST</w:t>
      </w:r>
      <w:r>
        <w:t>-tietotyy</w:t>
      </w:r>
      <w:r w:rsidRPr="0003454B">
        <w:t>pillä</w:t>
      </w:r>
    </w:p>
    <w:p w14:paraId="5E14E6B0"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5266F1AC" w14:textId="352BCBF3"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6C3C080F" w14:textId="1BECE2E7" w:rsidR="005F54DA" w:rsidRDefault="005F54DA" w:rsidP="00812F1C">
      <w:pPr>
        <w:pStyle w:val="Snt1"/>
      </w:pPr>
    </w:p>
    <w:p w14:paraId="69C97EF3" w14:textId="3C9B486A" w:rsidR="005F54DA" w:rsidRDefault="005F54DA" w:rsidP="00812F1C">
      <w:pPr>
        <w:pStyle w:val="Snt1"/>
      </w:pPr>
      <w:r w:rsidRPr="008238BD">
        <w:rPr>
          <w:b/>
        </w:rPr>
        <w:t xml:space="preserve">Toteutusohje: </w:t>
      </w:r>
      <w:r w:rsidR="00A9176C">
        <w:t>Tätä component.observation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722" w:name="_Prismakorjauksen_määrä_-"/>
    <w:bookmarkEnd w:id="722"/>
    <w:p w14:paraId="5699F6B3" w14:textId="69D49D51" w:rsidR="0006179D" w:rsidRPr="00815A0E" w:rsidRDefault="0006179D" w:rsidP="0006179D">
      <w:pPr>
        <w:pStyle w:val="Otsikko6"/>
      </w:pPr>
      <w:r>
        <w:lastRenderedPageBreak/>
        <w:fldChar w:fldCharType="begin"/>
      </w:r>
      <w:r>
        <w:instrText xml:space="preserve"> HYPERLINK  \l "_Potilaan_yhteyshenkilöt_organizer" </w:instrText>
      </w:r>
      <w:r>
        <w:fldChar w:fldCharType="separate"/>
      </w:r>
      <w:bookmarkStart w:id="723" w:name="_Toc525564911"/>
      <w:r>
        <w:rPr>
          <w:rStyle w:val="Hyperlinkki"/>
        </w:rPr>
        <w:t>Prismakorjauksen määrä</w:t>
      </w:r>
      <w:r>
        <w:fldChar w:fldCharType="end"/>
      </w:r>
      <w:r w:rsidRPr="00487841">
        <w:t xml:space="preserve"> </w:t>
      </w:r>
      <w:r>
        <w:t xml:space="preserve">- </w:t>
      </w:r>
      <w:r w:rsidRPr="00487841">
        <w:t>observation</w:t>
      </w:r>
      <w:bookmarkEnd w:id="72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6179D" w:rsidRPr="0099795E" w14:paraId="10A82C6D" w14:textId="77777777" w:rsidTr="001841E2">
        <w:tc>
          <w:tcPr>
            <w:tcW w:w="9236" w:type="dxa"/>
          </w:tcPr>
          <w:p w14:paraId="6B9A11C2" w14:textId="77777777" w:rsidR="0006179D" w:rsidRPr="00A878B7" w:rsidRDefault="0006179D" w:rsidP="001841E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1EBD0946" w14:textId="77777777" w:rsidR="0006179D" w:rsidRPr="00370659" w:rsidRDefault="0006179D" w:rsidP="0006179D">
      <w:pPr>
        <w:pStyle w:val="Snt1"/>
        <w:ind w:left="0" w:firstLine="0"/>
        <w:rPr>
          <w:lang w:val="en-US"/>
        </w:rPr>
      </w:pPr>
    </w:p>
    <w:p w14:paraId="55197455" w14:textId="77777777" w:rsidR="0006179D" w:rsidRPr="0003454B" w:rsidRDefault="0006179D" w:rsidP="0006179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90B9AB" w14:textId="7150D228" w:rsidR="0006179D" w:rsidRPr="00AE0334" w:rsidRDefault="0006179D" w:rsidP="0006179D">
      <w:pPr>
        <w:pStyle w:val="Snt1"/>
      </w:pPr>
      <w:r>
        <w:t>2</w:t>
      </w:r>
      <w:r w:rsidRPr="0003454B">
        <w:t xml:space="preserve">. PAKOLLINEN yksi [1..1] </w:t>
      </w:r>
      <w:r w:rsidRPr="00AE0334">
        <w:t>code/@code="</w:t>
      </w:r>
      <w:r>
        <w:t>114</w:t>
      </w:r>
      <w:r w:rsidRPr="00AE0334">
        <w:t>"</w:t>
      </w:r>
      <w:r>
        <w:t xml:space="preserve"> P</w:t>
      </w:r>
      <w:r w:rsidRPr="00812F1C">
        <w:t xml:space="preserve">rismakorjauksen määrä </w:t>
      </w:r>
      <w:r>
        <w:t>(codeSystem</w:t>
      </w:r>
      <w:r w:rsidRPr="00AE0334">
        <w:t xml:space="preserve">: </w:t>
      </w:r>
      <w:r>
        <w:t xml:space="preserve">1.2.246.537.6.891 </w:t>
      </w:r>
      <w:r w:rsidRPr="00FB76C6">
        <w:t>Optometria/Tietosisältö - Refraktio</w:t>
      </w:r>
      <w:r w:rsidRPr="00AE0334">
        <w:t>)</w:t>
      </w:r>
      <w:r>
        <w:t xml:space="preserve"> </w:t>
      </w:r>
    </w:p>
    <w:p w14:paraId="672FB853" w14:textId="77777777" w:rsidR="0006179D" w:rsidRDefault="0006179D" w:rsidP="0006179D">
      <w:pPr>
        <w:pStyle w:val="Snt1"/>
      </w:pPr>
      <w:r>
        <w:t>3. PAKOLLINEN yksi [1..1] text</w:t>
      </w:r>
    </w:p>
    <w:p w14:paraId="2CBF34E0" w14:textId="77777777" w:rsidR="0006179D" w:rsidRDefault="0006179D" w:rsidP="0006179D">
      <w:pPr>
        <w:pStyle w:val="Snt2"/>
      </w:pPr>
      <w:r>
        <w:t>a. PAKOLLINEN yksi [1..1] reference/@value, viitattavan näyttömuoto-osion xml-ID annetaan II-tietotyypillä</w:t>
      </w:r>
    </w:p>
    <w:p w14:paraId="3E5C3E5B" w14:textId="6C37F4E8" w:rsidR="0006179D" w:rsidRPr="000B1BE8" w:rsidRDefault="0006179D" w:rsidP="0006179D">
      <w:pPr>
        <w:pStyle w:val="Snt1"/>
      </w:pPr>
      <w:r>
        <w:t>4</w:t>
      </w:r>
      <w:r w:rsidRPr="0003454B">
        <w:t>. PAKOLLINEN yksi [1..1] value</w:t>
      </w:r>
      <w:r>
        <w:t xml:space="preserve"> Prismakorjauksen määrä (114), arvo annetaan PQ-tietotyypillä, yksikkö [p’diop] (prismadiopteri)</w:t>
      </w:r>
    </w:p>
    <w:p w14:paraId="73D0FFBF" w14:textId="77777777" w:rsidR="0006179D" w:rsidRDefault="0006179D" w:rsidP="0006179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33F048A9" w14:textId="77777777" w:rsidR="0006179D" w:rsidRDefault="0006179D" w:rsidP="0006179D">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0431E1FC" w14:textId="772C6D25" w:rsidR="0006179D" w:rsidRDefault="0006179D" w:rsidP="00812F1C">
      <w:pPr>
        <w:pStyle w:val="Snt1"/>
      </w:pPr>
    </w:p>
    <w:p w14:paraId="7E641AE6" w14:textId="2C35D73C" w:rsidR="0006179D" w:rsidRDefault="0006179D" w:rsidP="00812F1C">
      <w:pPr>
        <w:pStyle w:val="Snt1"/>
      </w:pPr>
      <w:r w:rsidRPr="008238BD">
        <w:rPr>
          <w:b/>
        </w:rPr>
        <w:t xml:space="preserve">Toteutusohje: </w:t>
      </w:r>
      <w:r w:rsidR="00A9176C">
        <w:t>Tätä component.observation -rakennetta ei tuoteta ollenkaan</w:t>
      </w:r>
      <w:r w:rsidR="00A9176C" w:rsidRPr="008238BD">
        <w:t>,</w:t>
      </w:r>
      <w:r w:rsidRPr="008238BD">
        <w:t xml:space="preserve">, mikäli </w:t>
      </w:r>
      <w:r>
        <w:t>prismakorjauksen tiedot annetaan vaikutussuunnittain</w:t>
      </w:r>
      <w:r w:rsidR="00A9176C">
        <w:t xml:space="preserve"> (103&amp;104, 105&amp;106)</w:t>
      </w:r>
    </w:p>
    <w:bookmarkStart w:id="724" w:name="_Prismakorjauksen_kannan_suunta"/>
    <w:bookmarkEnd w:id="724"/>
    <w:p w14:paraId="407F76AC" w14:textId="2803B1D9" w:rsidR="00374BA8" w:rsidRPr="00815A0E" w:rsidRDefault="00006BD6" w:rsidP="007349C5">
      <w:pPr>
        <w:pStyle w:val="Otsikko6"/>
      </w:pPr>
      <w:r>
        <w:fldChar w:fldCharType="begin"/>
      </w:r>
      <w:r>
        <w:instrText xml:space="preserve"> HYPERLINK  \l "_Silmälasien_tai_piilolasien" </w:instrText>
      </w:r>
      <w:r>
        <w:fldChar w:fldCharType="separate"/>
      </w:r>
      <w:bookmarkStart w:id="725" w:name="_Toc525564912"/>
      <w:r w:rsidR="0006179D">
        <w:rPr>
          <w:rStyle w:val="Hyperlinkki"/>
        </w:rPr>
        <w:t>P</w:t>
      </w:r>
      <w:r w:rsidRPr="00006BD6">
        <w:rPr>
          <w:rStyle w:val="Hyperlinkki"/>
        </w:rPr>
        <w:t>rismakorjauksen kannan suunta</w:t>
      </w:r>
      <w:r w:rsidR="00374BA8" w:rsidRPr="00006BD6">
        <w:rPr>
          <w:rStyle w:val="Hyperlinkki"/>
        </w:rPr>
        <w:t xml:space="preserve"> asteina</w:t>
      </w:r>
      <w:r>
        <w:fldChar w:fldCharType="end"/>
      </w:r>
      <w:r w:rsidR="00374BA8" w:rsidRPr="00487841">
        <w:t xml:space="preserve"> </w:t>
      </w:r>
      <w:r w:rsidR="00374BA8">
        <w:t xml:space="preserve">- </w:t>
      </w:r>
      <w:r w:rsidR="00374BA8" w:rsidRPr="00487841">
        <w:t>observation</w:t>
      </w:r>
      <w:bookmarkEnd w:id="72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BA8" w:rsidRPr="0099795E" w14:paraId="7B24728E" w14:textId="77777777" w:rsidTr="00DD1FEC">
        <w:tc>
          <w:tcPr>
            <w:tcW w:w="9236" w:type="dxa"/>
          </w:tcPr>
          <w:p w14:paraId="74F8781A" w14:textId="77777777" w:rsidR="00374BA8" w:rsidRPr="00A878B7" w:rsidRDefault="00374BA8" w:rsidP="00DD1FE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04BAE31" w14:textId="77777777" w:rsidR="00374BA8" w:rsidRPr="00370659" w:rsidRDefault="00374BA8" w:rsidP="00374BA8">
      <w:pPr>
        <w:pStyle w:val="Snt1"/>
        <w:ind w:left="0" w:firstLine="0"/>
        <w:rPr>
          <w:lang w:val="en-US"/>
        </w:rPr>
      </w:pPr>
    </w:p>
    <w:p w14:paraId="32666A57" w14:textId="77777777" w:rsidR="00374BA8" w:rsidRPr="0003454B" w:rsidRDefault="00374BA8" w:rsidP="00374BA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E0A4B99" w14:textId="705F1F07" w:rsidR="00374BA8" w:rsidRPr="00AE0334" w:rsidRDefault="00374BA8" w:rsidP="00374BA8">
      <w:pPr>
        <w:pStyle w:val="Snt1"/>
      </w:pPr>
      <w:r>
        <w:t>2</w:t>
      </w:r>
      <w:r w:rsidRPr="0003454B">
        <w:t xml:space="preserve">. PAKOLLINEN yksi [1..1] </w:t>
      </w:r>
      <w:r w:rsidRPr="00AE0334">
        <w:t>code/@code="</w:t>
      </w:r>
      <w:r>
        <w:t>1</w:t>
      </w:r>
      <w:r w:rsidR="0006179D">
        <w:t>15</w:t>
      </w:r>
      <w:r w:rsidRPr="00AE0334">
        <w:t>"</w:t>
      </w:r>
      <w:r>
        <w:t xml:space="preserve"> </w:t>
      </w:r>
      <w:r w:rsidR="0006179D">
        <w:t>P</w:t>
      </w:r>
      <w:r w:rsidRPr="00812F1C">
        <w:t>rismakorjauksen kannan suunta</w:t>
      </w:r>
      <w:r>
        <w:t xml:space="preserve"> </w:t>
      </w:r>
      <w:r w:rsidR="00D24DFA">
        <w:t>asteina</w:t>
      </w:r>
      <w:r>
        <w:t>(codeSystem</w:t>
      </w:r>
      <w:r w:rsidRPr="00AE0334">
        <w:t xml:space="preserve">: </w:t>
      </w:r>
      <w:r w:rsidR="002A69F7">
        <w:t xml:space="preserve">1.2.246.537.6.891 </w:t>
      </w:r>
      <w:r w:rsidRPr="00FB76C6">
        <w:t>Optometria/Tietosisältö - Refraktio</w:t>
      </w:r>
      <w:r w:rsidRPr="00AE0334">
        <w:t>)</w:t>
      </w:r>
    </w:p>
    <w:p w14:paraId="0C02E4B5" w14:textId="77777777" w:rsidR="00374BA8" w:rsidRDefault="00374BA8" w:rsidP="00374BA8">
      <w:pPr>
        <w:pStyle w:val="Snt1"/>
      </w:pPr>
      <w:r>
        <w:t>3. PAKOLLINEN yksi [1..1] text</w:t>
      </w:r>
    </w:p>
    <w:p w14:paraId="660CA91A" w14:textId="77777777" w:rsidR="00374BA8" w:rsidRDefault="00374BA8" w:rsidP="00374BA8">
      <w:pPr>
        <w:pStyle w:val="Snt2"/>
      </w:pPr>
      <w:r>
        <w:t>a. PAKOLLINEN yksi [1..1] reference/@value, viitattavan näyttömuoto-osion xml-ID annetaan II-tietotyypillä</w:t>
      </w:r>
    </w:p>
    <w:p w14:paraId="0EC030E0" w14:textId="06575F84" w:rsidR="00374BA8" w:rsidRPr="000B1BE8" w:rsidRDefault="00374BA8" w:rsidP="00374BA8">
      <w:pPr>
        <w:pStyle w:val="Snt1"/>
      </w:pPr>
      <w:r>
        <w:t>4</w:t>
      </w:r>
      <w:r w:rsidRPr="0003454B">
        <w:t>. PAKOLLINEN yksi [1..1] value</w:t>
      </w:r>
      <w:r>
        <w:t xml:space="preserve"> </w:t>
      </w:r>
      <w:r w:rsidR="0006179D">
        <w:t>P</w:t>
      </w:r>
      <w:r w:rsidRPr="00812F1C">
        <w:t>rismakorjauksen kannan suunta</w:t>
      </w:r>
      <w:r>
        <w:t xml:space="preserve"> </w:t>
      </w:r>
      <w:r w:rsidR="00D24DFA">
        <w:t>a</w:t>
      </w:r>
      <w:r w:rsidR="00006BD6">
        <w:t>s</w:t>
      </w:r>
      <w:r w:rsidR="00D24DFA">
        <w:t xml:space="preserve">teina </w:t>
      </w:r>
      <w:r>
        <w:t>(</w:t>
      </w:r>
      <w:r w:rsidR="0006179D">
        <w:t>115</w:t>
      </w:r>
      <w:r>
        <w:t>),</w:t>
      </w:r>
      <w:r w:rsidRPr="0003454B">
        <w:t xml:space="preserve"> </w:t>
      </w:r>
      <w:r w:rsidR="00C93E49">
        <w:t>arvo annetaan</w:t>
      </w:r>
      <w:r>
        <w:t xml:space="preserve"> PQ-tietotyy</w:t>
      </w:r>
      <w:r w:rsidRPr="0003454B">
        <w:t>pillä</w:t>
      </w:r>
      <w:r w:rsidR="00D24DFA">
        <w:t>, yksikkö deg (aste)</w:t>
      </w:r>
    </w:p>
    <w:p w14:paraId="1D3838BF"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71E77663" w14:textId="08C13336" w:rsidR="00374BA8" w:rsidRDefault="00374BA8"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76D65C21" w14:textId="03DBDDFD" w:rsidR="005F54DA" w:rsidRDefault="005F54DA" w:rsidP="00812F1C">
      <w:pPr>
        <w:pStyle w:val="Snt1"/>
      </w:pPr>
    </w:p>
    <w:p w14:paraId="5571615E" w14:textId="288EF2A3" w:rsidR="0006179D" w:rsidRDefault="0006179D" w:rsidP="0006179D">
      <w:pPr>
        <w:pStyle w:val="Snt1"/>
      </w:pPr>
      <w:r w:rsidRPr="008238BD">
        <w:rPr>
          <w:b/>
        </w:rPr>
        <w:t xml:space="preserve">Toteutusohje: </w:t>
      </w:r>
      <w:r w:rsidR="00A9176C" w:rsidRPr="00A9176C">
        <w:t>Tätä component.observation -rakennetta ei tuoteta ollenkaan,</w:t>
      </w:r>
      <w:r w:rsidRPr="008238BD">
        <w:t xml:space="preserve">, mikäli </w:t>
      </w:r>
      <w:r>
        <w:t>prismakorjauksen tiedot annetaan vaikutussuunnittain</w:t>
      </w:r>
      <w:r w:rsidR="00A9176C">
        <w:t xml:space="preserve"> (103&amp;104, 105&amp;106)</w:t>
      </w:r>
    </w:p>
    <w:bookmarkStart w:id="726" w:name="_Toc508731616"/>
    <w:bookmarkStart w:id="727" w:name="_Toc509932511"/>
    <w:bookmarkStart w:id="728" w:name="_Lukulisä_-_observation"/>
    <w:bookmarkEnd w:id="726"/>
    <w:bookmarkEnd w:id="727"/>
    <w:bookmarkEnd w:id="728"/>
    <w:p w14:paraId="1CF5DAF2" w14:textId="0B2853E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729" w:name="_Toc498613774"/>
      <w:bookmarkStart w:id="730" w:name="_Toc525564913"/>
      <w:r w:rsidRPr="00E10866">
        <w:rPr>
          <w:rStyle w:val="Hyperlinkki"/>
        </w:rPr>
        <w:t>Lukulisä</w:t>
      </w:r>
      <w:r>
        <w:fldChar w:fldCharType="end"/>
      </w:r>
      <w:r w:rsidRPr="00487841">
        <w:t xml:space="preserve"> </w:t>
      </w:r>
      <w:r>
        <w:t xml:space="preserve">- </w:t>
      </w:r>
      <w:r w:rsidRPr="00487841">
        <w:t>observation</w:t>
      </w:r>
      <w:bookmarkEnd w:id="729"/>
      <w:bookmarkEnd w:id="73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25EE4E7A" w14:textId="77777777" w:rsidTr="00812F1C">
        <w:tc>
          <w:tcPr>
            <w:tcW w:w="9236" w:type="dxa"/>
          </w:tcPr>
          <w:p w14:paraId="1EDD2C04" w14:textId="29AB20DA"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2455A90" w14:textId="77777777" w:rsidR="00E10866" w:rsidRPr="00370659" w:rsidRDefault="00E10866" w:rsidP="00E10866">
      <w:pPr>
        <w:pStyle w:val="Snt1"/>
        <w:ind w:left="0" w:firstLine="0"/>
        <w:rPr>
          <w:lang w:val="en-US"/>
        </w:rPr>
      </w:pPr>
    </w:p>
    <w:p w14:paraId="4085535A"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5DB7F8E" w14:textId="683014E7" w:rsidR="00812F1C" w:rsidRPr="00AE0334" w:rsidRDefault="00812F1C" w:rsidP="00812F1C">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rsidR="00414A9E" w:rsidRPr="00FB76C6">
        <w:t>Optometria/Tietosisältö - Refraktio</w:t>
      </w:r>
      <w:r w:rsidRPr="00AE0334">
        <w:t>)</w:t>
      </w:r>
    </w:p>
    <w:p w14:paraId="60B95EF3" w14:textId="77777777" w:rsidR="00812F1C" w:rsidRDefault="00812F1C" w:rsidP="00812F1C">
      <w:pPr>
        <w:pStyle w:val="Snt1"/>
      </w:pPr>
      <w:r>
        <w:t>3. PAKOLLINEN yksi [1..1] text</w:t>
      </w:r>
    </w:p>
    <w:p w14:paraId="427C6D7D" w14:textId="77777777" w:rsidR="00812F1C" w:rsidRDefault="00812F1C" w:rsidP="00812F1C">
      <w:pPr>
        <w:pStyle w:val="Snt2"/>
      </w:pPr>
      <w:r>
        <w:t>a. PAKOLLINEN yksi [1..1] reference/@value, viitattavan näyttömuoto-osion xml-ID annetaan II-tietotyypillä</w:t>
      </w:r>
    </w:p>
    <w:p w14:paraId="3A812CC0" w14:textId="0978D118" w:rsidR="00812F1C" w:rsidRPr="000B1BE8" w:rsidRDefault="00812F1C" w:rsidP="00812F1C">
      <w:pPr>
        <w:pStyle w:val="Snt1"/>
      </w:pPr>
      <w:r>
        <w:lastRenderedPageBreak/>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4F0D7CE2"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48A6D74F" w14:textId="26B7D132"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74E12EBF" w14:textId="605D3B58" w:rsidR="005F54DA" w:rsidRDefault="005F54DA" w:rsidP="00812F1C">
      <w:pPr>
        <w:pStyle w:val="Snt1"/>
      </w:pPr>
    </w:p>
    <w:p w14:paraId="73BA7D3A" w14:textId="62F59D99" w:rsidR="005F54DA" w:rsidRDefault="005F54DA" w:rsidP="00812F1C">
      <w:pPr>
        <w:pStyle w:val="Snt1"/>
      </w:pPr>
      <w:r w:rsidRPr="008238BD">
        <w:rPr>
          <w:b/>
        </w:rPr>
        <w:t xml:space="preserve">Toteutusohje: </w:t>
      </w:r>
      <w:r>
        <w:t>Kirjataan yleisimmin koskien molempia silmiä (OA), poikkeuksena voi olla myös eri arvot oikealle ja vasemmalle silmälle ja jos potilaalla on vain yksi silmä, silloin arvo annetaan ko silmän osalta.</w:t>
      </w:r>
    </w:p>
    <w:bookmarkStart w:id="731" w:name="_Näöntarkkuus_kauas_-"/>
    <w:bookmarkEnd w:id="731"/>
    <w:p w14:paraId="321BAD07" w14:textId="62526B87"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732" w:name="_Toc498613775"/>
      <w:bookmarkStart w:id="733" w:name="_Toc525564914"/>
      <w:r w:rsidRPr="00E10866">
        <w:rPr>
          <w:rStyle w:val="Hyperlinkki"/>
        </w:rPr>
        <w:t>Näöntarkkuus kauas</w:t>
      </w:r>
      <w:r>
        <w:fldChar w:fldCharType="end"/>
      </w:r>
      <w:r w:rsidRPr="00487841">
        <w:t xml:space="preserve"> </w:t>
      </w:r>
      <w:r>
        <w:t xml:space="preserve">- </w:t>
      </w:r>
      <w:r w:rsidRPr="00487841">
        <w:t>observation</w:t>
      </w:r>
      <w:bookmarkEnd w:id="732"/>
      <w:bookmarkEnd w:id="7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57BA500A" w14:textId="77777777" w:rsidTr="00812F1C">
        <w:tc>
          <w:tcPr>
            <w:tcW w:w="9236" w:type="dxa"/>
          </w:tcPr>
          <w:p w14:paraId="6AC9B890" w14:textId="1D59E048" w:rsidR="00E10866" w:rsidRPr="00A878B7" w:rsidRDefault="00714E09"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219D86D9" w14:textId="77777777" w:rsidR="00E10866" w:rsidRPr="00370659" w:rsidRDefault="00E10866" w:rsidP="00E10866">
      <w:pPr>
        <w:pStyle w:val="Snt1"/>
        <w:ind w:left="0" w:firstLine="0"/>
        <w:rPr>
          <w:lang w:val="en-US"/>
        </w:rPr>
      </w:pPr>
    </w:p>
    <w:p w14:paraId="628E4D92"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842C830" w14:textId="6D00BE5E" w:rsidR="00812F1C" w:rsidRPr="00AE0334" w:rsidRDefault="00812F1C" w:rsidP="00812F1C">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rsidR="00414A9E" w:rsidRPr="00FB76C6">
        <w:t>Optometria/Tietosisältö - Refraktio</w:t>
      </w:r>
      <w:r w:rsidRPr="00AE0334">
        <w:t>)</w:t>
      </w:r>
    </w:p>
    <w:p w14:paraId="05068D5E" w14:textId="77777777" w:rsidR="00812F1C" w:rsidRDefault="00812F1C" w:rsidP="00812F1C">
      <w:pPr>
        <w:pStyle w:val="Snt1"/>
      </w:pPr>
      <w:r>
        <w:t>3. PAKOLLINEN yksi [1..1] text</w:t>
      </w:r>
    </w:p>
    <w:p w14:paraId="6769FDE7" w14:textId="77777777" w:rsidR="00812F1C" w:rsidRDefault="00812F1C" w:rsidP="00812F1C">
      <w:pPr>
        <w:pStyle w:val="Snt2"/>
      </w:pPr>
      <w:r>
        <w:t>a. PAKOLLINEN yksi [1..1] reference/@value, viitattavan näyttömuoto-osion xml-ID annetaan II-tietotyypillä</w:t>
      </w:r>
    </w:p>
    <w:p w14:paraId="683E6DF1" w14:textId="5ADD13CA" w:rsidR="00812F1C" w:rsidRPr="000B1BE8" w:rsidRDefault="00812F1C" w:rsidP="00812F1C">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w:t>
      </w:r>
      <w:r w:rsidR="00E258A0">
        <w:t>REAL</w:t>
      </w:r>
      <w:r>
        <w:t>-tietotyy</w:t>
      </w:r>
      <w:r w:rsidRPr="0003454B">
        <w:t>pillä</w:t>
      </w:r>
    </w:p>
    <w:p w14:paraId="1E82D69E"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07648BF4"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734" w:name="_Lähinäöntarkkuus_-_observation"/>
    <w:bookmarkEnd w:id="734"/>
    <w:p w14:paraId="52967103" w14:textId="615C2F63"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735" w:name="_Toc498613776"/>
      <w:bookmarkStart w:id="736" w:name="_Toc525564915"/>
      <w:r>
        <w:rPr>
          <w:rStyle w:val="Hyperlinkki"/>
        </w:rPr>
        <w:t>Lähinäöntarkkuus</w:t>
      </w:r>
      <w:r>
        <w:fldChar w:fldCharType="end"/>
      </w:r>
      <w:r w:rsidRPr="00487841">
        <w:t xml:space="preserve"> </w:t>
      </w:r>
      <w:r>
        <w:t xml:space="preserve">- </w:t>
      </w:r>
      <w:r w:rsidRPr="00487841">
        <w:t>observation</w:t>
      </w:r>
      <w:bookmarkEnd w:id="735"/>
      <w:bookmarkEnd w:id="73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24E0C2B5" w14:textId="77777777" w:rsidTr="00812F1C">
        <w:tc>
          <w:tcPr>
            <w:tcW w:w="9236" w:type="dxa"/>
          </w:tcPr>
          <w:p w14:paraId="707A74D3" w14:textId="70734CEC"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5D9A5D90" w14:textId="77777777" w:rsidR="00E10866" w:rsidRPr="00370659" w:rsidRDefault="00E10866" w:rsidP="00E10866">
      <w:pPr>
        <w:pStyle w:val="Snt1"/>
        <w:ind w:left="0" w:firstLine="0"/>
        <w:rPr>
          <w:lang w:val="en-US"/>
        </w:rPr>
      </w:pPr>
    </w:p>
    <w:p w14:paraId="34E67F78"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9B4ED32" w14:textId="1D3F1B82" w:rsidR="00812F1C" w:rsidRPr="00AE0334" w:rsidRDefault="00812F1C" w:rsidP="00812F1C">
      <w:pPr>
        <w:pStyle w:val="Snt1"/>
      </w:pPr>
      <w:r>
        <w:t>2</w:t>
      </w:r>
      <w:r w:rsidRPr="0003454B">
        <w:t xml:space="preserve">. PAKOLLINEN yksi [1..1] </w:t>
      </w:r>
      <w:r w:rsidRPr="00AE0334">
        <w:t>code/@code="</w:t>
      </w:r>
      <w:r>
        <w:t>10</w:t>
      </w:r>
      <w:r w:rsidR="00280F38">
        <w:t>9</w:t>
      </w:r>
      <w:r w:rsidRPr="00AE0334">
        <w:t>"</w:t>
      </w:r>
      <w:r>
        <w:t xml:space="preserve"> </w:t>
      </w:r>
      <w:r w:rsidRPr="00812F1C">
        <w:t>Lähinäöntarkkuus</w:t>
      </w:r>
      <w:r>
        <w:t xml:space="preserve"> (codeSystem</w:t>
      </w:r>
      <w:r w:rsidRPr="00AE0334">
        <w:t xml:space="preserve">: </w:t>
      </w:r>
      <w:r w:rsidR="002A69F7">
        <w:t xml:space="preserve">1.2.246.537.6.891 </w:t>
      </w:r>
      <w:r w:rsidR="00414A9E" w:rsidRPr="00FB76C6">
        <w:t>Optometria/Tietosisältö - Refraktio</w:t>
      </w:r>
      <w:r w:rsidRPr="00AE0334">
        <w:t>)</w:t>
      </w:r>
    </w:p>
    <w:p w14:paraId="7CFC5F64" w14:textId="77777777" w:rsidR="00812F1C" w:rsidRDefault="00812F1C" w:rsidP="00812F1C">
      <w:pPr>
        <w:pStyle w:val="Snt1"/>
      </w:pPr>
      <w:r>
        <w:t>3. PAKOLLINEN yksi [1..1] text</w:t>
      </w:r>
    </w:p>
    <w:p w14:paraId="78E4836C" w14:textId="77777777" w:rsidR="00812F1C" w:rsidRDefault="00812F1C" w:rsidP="00812F1C">
      <w:pPr>
        <w:pStyle w:val="Snt2"/>
      </w:pPr>
      <w:r>
        <w:t>a. PAKOLLINEN yksi [1..1] reference/@value, viitattavan näyttömuoto-osion xml-ID annetaan II-tietotyypillä</w:t>
      </w:r>
    </w:p>
    <w:p w14:paraId="7192CF6D" w14:textId="72D0C9E6" w:rsidR="00812F1C" w:rsidRPr="000B1BE8" w:rsidRDefault="00812F1C" w:rsidP="00812F1C">
      <w:pPr>
        <w:pStyle w:val="Snt1"/>
      </w:pPr>
      <w:r>
        <w:t>4</w:t>
      </w:r>
      <w:r w:rsidRPr="0003454B">
        <w:t>. PAKOLLINEN yksi [1..1] value</w:t>
      </w:r>
      <w:r>
        <w:t xml:space="preserve"> </w:t>
      </w:r>
      <w:r w:rsidR="00280F38" w:rsidRPr="00812F1C">
        <w:t>Lähinäöntarkkuus</w:t>
      </w:r>
      <w:r w:rsidR="00280F38">
        <w:t xml:space="preserve"> </w:t>
      </w:r>
      <w:r>
        <w:t>(10</w:t>
      </w:r>
      <w:r w:rsidR="00280F38">
        <w:t>9</w:t>
      </w:r>
      <w:r>
        <w:t>),</w:t>
      </w:r>
      <w:r w:rsidRPr="0003454B">
        <w:t xml:space="preserve"> </w:t>
      </w:r>
      <w:r w:rsidR="00C93E49">
        <w:t>arvo annetaan</w:t>
      </w:r>
      <w:r>
        <w:t xml:space="preserve"> </w:t>
      </w:r>
      <w:r w:rsidR="00E258A0">
        <w:t>REAL</w:t>
      </w:r>
      <w:r>
        <w:t>-tietotyy</w:t>
      </w:r>
      <w:r w:rsidRPr="0003454B">
        <w:t>pillä</w:t>
      </w:r>
    </w:p>
    <w:p w14:paraId="66C37BAF"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4D278DA3" w14:textId="5CCD3B6E"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486DE073" w14:textId="4BC70DED" w:rsidR="005F54DA" w:rsidRDefault="005F54DA" w:rsidP="00812F1C">
      <w:pPr>
        <w:pStyle w:val="Snt1"/>
      </w:pPr>
    </w:p>
    <w:p w14:paraId="2E6E2C38" w14:textId="39EDB8EA" w:rsidR="005F54DA" w:rsidRDefault="005F54DA" w:rsidP="00812F1C">
      <w:pPr>
        <w:pStyle w:val="Snt1"/>
      </w:pPr>
      <w:r w:rsidRPr="008238BD">
        <w:rPr>
          <w:b/>
        </w:rPr>
        <w:t xml:space="preserve">Toteutusohje: </w:t>
      </w:r>
      <w:r>
        <w:t>Kirjataan yleisimmin koskien molempia silmiä (OA), poikkeuksena voidaan mitata myös erikseen oikealle ja vasemmalle silmälle</w:t>
      </w:r>
    </w:p>
    <w:bookmarkStart w:id="737" w:name="_Näöntarkkuus_-_observation"/>
    <w:bookmarkStart w:id="738" w:name="_Toc498613777"/>
    <w:bookmarkEnd w:id="737"/>
    <w:p w14:paraId="6F76D763" w14:textId="4EDE7B8F" w:rsidR="00E10866" w:rsidRPr="00815A0E" w:rsidRDefault="005F54DA" w:rsidP="007349C5">
      <w:pPr>
        <w:pStyle w:val="Otsikko6"/>
      </w:pPr>
      <w:r>
        <w:fldChar w:fldCharType="begin"/>
      </w:r>
      <w:r>
        <w:instrText xml:space="preserve"> HYPERLINK  \l "_Näöntarkkuus_-_observation" </w:instrText>
      </w:r>
      <w:r>
        <w:fldChar w:fldCharType="separate"/>
      </w:r>
      <w:bookmarkStart w:id="739" w:name="_Toc525564916"/>
      <w:r w:rsidRPr="005F54DA">
        <w:rPr>
          <w:rStyle w:val="Hyperlinkki"/>
        </w:rPr>
        <w:t>Näöntarkkuus vapaamuotoisena tekstinä</w:t>
      </w:r>
      <w:r>
        <w:fldChar w:fldCharType="end"/>
      </w:r>
      <w:r>
        <w:t xml:space="preserve"> - </w:t>
      </w:r>
      <w:r w:rsidR="00E10866" w:rsidRPr="00487841">
        <w:t>observation</w:t>
      </w:r>
      <w:bookmarkEnd w:id="738"/>
      <w:bookmarkEnd w:id="73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3C82B876" w14:textId="77777777" w:rsidTr="00812F1C">
        <w:tc>
          <w:tcPr>
            <w:tcW w:w="9236" w:type="dxa"/>
          </w:tcPr>
          <w:p w14:paraId="3D31D9F1" w14:textId="5B7C29D5"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7DEB4C66" w14:textId="77777777" w:rsidR="00E10866" w:rsidRPr="00370659" w:rsidRDefault="00E10866" w:rsidP="00E10866">
      <w:pPr>
        <w:pStyle w:val="Snt1"/>
        <w:ind w:left="0" w:firstLine="0"/>
        <w:rPr>
          <w:lang w:val="en-US"/>
        </w:rPr>
      </w:pPr>
    </w:p>
    <w:p w14:paraId="6D5AC1EE" w14:textId="77777777" w:rsidR="00812F1C" w:rsidRPr="0003454B" w:rsidRDefault="00812F1C" w:rsidP="00812F1C">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4DCEC185" w14:textId="3B1688E8" w:rsidR="00812F1C" w:rsidRPr="00AE0334" w:rsidRDefault="00812F1C" w:rsidP="00812F1C">
      <w:pPr>
        <w:pStyle w:val="Snt1"/>
      </w:pPr>
      <w:r>
        <w:t>2</w:t>
      </w:r>
      <w:r w:rsidRPr="0003454B">
        <w:t xml:space="preserve">. PAKOLLINEN yksi [1..1] </w:t>
      </w:r>
      <w:r w:rsidRPr="00AE0334">
        <w:t>code/@code="</w:t>
      </w:r>
      <w:r w:rsidR="00280F38">
        <w:t>110</w:t>
      </w:r>
      <w:r w:rsidRPr="00AE0334">
        <w:t>"</w:t>
      </w:r>
      <w:r>
        <w:t xml:space="preserve"> </w:t>
      </w:r>
      <w:r w:rsidR="00280F38" w:rsidRPr="00280F38">
        <w:t xml:space="preserve">Näöntarkkuus </w:t>
      </w:r>
      <w:r w:rsidR="005F54DA">
        <w:t xml:space="preserve">vapaamuotoisena tekstinä </w:t>
      </w:r>
      <w:r>
        <w:t>(codeSystem</w:t>
      </w:r>
      <w:r w:rsidRPr="00AE0334">
        <w:t xml:space="preserve">: </w:t>
      </w:r>
      <w:r w:rsidR="002A69F7">
        <w:t xml:space="preserve">1.2.246.537.6.891 </w:t>
      </w:r>
      <w:r w:rsidR="00414A9E" w:rsidRPr="00FB76C6">
        <w:t>Optometria/Tietosisältö - Refraktio</w:t>
      </w:r>
      <w:r w:rsidRPr="00AE0334">
        <w:t>)</w:t>
      </w:r>
    </w:p>
    <w:p w14:paraId="0FE2ECA7" w14:textId="77777777" w:rsidR="00812F1C" w:rsidRDefault="00812F1C" w:rsidP="00812F1C">
      <w:pPr>
        <w:pStyle w:val="Snt1"/>
      </w:pPr>
      <w:r>
        <w:t>3. PAKOLLINEN yksi [1..1] text</w:t>
      </w:r>
    </w:p>
    <w:p w14:paraId="0F9D7446" w14:textId="77777777" w:rsidR="00812F1C" w:rsidRDefault="00812F1C" w:rsidP="00812F1C">
      <w:pPr>
        <w:pStyle w:val="Snt2"/>
      </w:pPr>
      <w:r>
        <w:t>a. PAKOLLINEN yksi [1..1] reference/@value, viitattavan näyttömuoto-osion xml-ID annetaan II-tietotyypillä</w:t>
      </w:r>
    </w:p>
    <w:p w14:paraId="26825E59" w14:textId="0DB0D081" w:rsidR="00812F1C" w:rsidRPr="000B1BE8" w:rsidRDefault="00812F1C" w:rsidP="00812F1C">
      <w:pPr>
        <w:pStyle w:val="Snt1"/>
      </w:pPr>
      <w:r>
        <w:t>4</w:t>
      </w:r>
      <w:r w:rsidRPr="0003454B">
        <w:t>. PAKOLLINEN yksi [1..1] value</w:t>
      </w:r>
      <w:r>
        <w:t xml:space="preserve"> </w:t>
      </w:r>
      <w:r w:rsidR="00280F38" w:rsidRPr="00280F38">
        <w:t xml:space="preserve">Näöntarkkuus </w:t>
      </w:r>
      <w:r w:rsidR="005F54DA">
        <w:t xml:space="preserve">vapaamuotoisena tekstinä </w:t>
      </w:r>
      <w:r>
        <w:t>(1</w:t>
      </w:r>
      <w:r w:rsidR="00280F38">
        <w:t>10</w:t>
      </w:r>
      <w:r>
        <w:t>),</w:t>
      </w:r>
      <w:r w:rsidRPr="0003454B">
        <w:t xml:space="preserve"> </w:t>
      </w:r>
      <w:r w:rsidR="00C93E49">
        <w:t>arvo annetaan</w:t>
      </w:r>
      <w:r>
        <w:t xml:space="preserve"> </w:t>
      </w:r>
      <w:r w:rsidR="00062874">
        <w:t>ST</w:t>
      </w:r>
      <w:r>
        <w:t>-tietotyy</w:t>
      </w:r>
      <w:r w:rsidRPr="0003454B">
        <w:t>pillä</w:t>
      </w:r>
    </w:p>
    <w:p w14:paraId="30E6D79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72989D40"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740" w:name="_Pintaväli_-_observation"/>
    <w:bookmarkEnd w:id="740"/>
    <w:p w14:paraId="48D01EDA" w14:textId="6E8C5B0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741" w:name="_Toc498613778"/>
      <w:bookmarkStart w:id="742" w:name="_Toc525564917"/>
      <w:r>
        <w:rPr>
          <w:rStyle w:val="Hyperlinkki"/>
        </w:rPr>
        <w:t>Pintaväli</w:t>
      </w:r>
      <w:r>
        <w:fldChar w:fldCharType="end"/>
      </w:r>
      <w:r w:rsidRPr="00487841">
        <w:t xml:space="preserve"> </w:t>
      </w:r>
      <w:r>
        <w:t xml:space="preserve">- </w:t>
      </w:r>
      <w:r w:rsidRPr="00487841">
        <w:t>observation</w:t>
      </w:r>
      <w:bookmarkEnd w:id="741"/>
      <w:bookmarkEnd w:id="74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6F0E5382" w14:textId="77777777" w:rsidTr="00812F1C">
        <w:tc>
          <w:tcPr>
            <w:tcW w:w="9236" w:type="dxa"/>
          </w:tcPr>
          <w:p w14:paraId="733C657D" w14:textId="01C62179"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sidRPr="00A878B7">
              <w:rPr>
                <w:rFonts w:eastAsiaTheme="majorEastAsia" w:cstheme="majorHAnsi"/>
                <w:bCs/>
                <w:sz w:val="18"/>
                <w:szCs w:val="26"/>
                <w:lang w:val="en-US"/>
              </w:rPr>
              <w:t>structuredBody/component/section/component/section/component/section/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13A6A009" w14:textId="77777777" w:rsidR="00E10866" w:rsidRPr="00370659" w:rsidRDefault="00E10866" w:rsidP="00E10866">
      <w:pPr>
        <w:pStyle w:val="Snt1"/>
        <w:ind w:left="0" w:firstLine="0"/>
        <w:rPr>
          <w:lang w:val="en-US"/>
        </w:rPr>
      </w:pPr>
    </w:p>
    <w:p w14:paraId="324B0AE9"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3EE6DFB" w14:textId="3067123E" w:rsidR="00812F1C" w:rsidRPr="00AE0334" w:rsidRDefault="00812F1C" w:rsidP="00812F1C">
      <w:pPr>
        <w:pStyle w:val="Snt1"/>
      </w:pPr>
      <w:r>
        <w:t>2</w:t>
      </w:r>
      <w:r w:rsidRPr="0003454B">
        <w:t xml:space="preserve">. PAKOLLINEN yksi [1..1] </w:t>
      </w:r>
      <w:r w:rsidRPr="00AE0334">
        <w:t>code/@code="</w:t>
      </w:r>
      <w:r>
        <w:t>1</w:t>
      </w:r>
      <w:r w:rsidR="00280F38">
        <w:t>11</w:t>
      </w:r>
      <w:r w:rsidRPr="00AE0334">
        <w:t>"</w:t>
      </w:r>
      <w:r>
        <w:t xml:space="preserve"> </w:t>
      </w:r>
      <w:r w:rsidR="00280F38">
        <w:t xml:space="preserve">Pintaväli </w:t>
      </w:r>
      <w:r>
        <w:t>(codeSystem</w:t>
      </w:r>
      <w:r w:rsidRPr="00AE0334">
        <w:t xml:space="preserve">: </w:t>
      </w:r>
      <w:r w:rsidR="002A69F7">
        <w:t xml:space="preserve">1.2.246.537.6.891 </w:t>
      </w:r>
      <w:r w:rsidR="00414A9E" w:rsidRPr="00FB76C6">
        <w:t>Optometria/Tietosisältö - Refraktio</w:t>
      </w:r>
      <w:r w:rsidRPr="00AE0334">
        <w:t>)</w:t>
      </w:r>
    </w:p>
    <w:p w14:paraId="6CFDE7C9" w14:textId="77777777" w:rsidR="00812F1C" w:rsidRDefault="00812F1C" w:rsidP="00812F1C">
      <w:pPr>
        <w:pStyle w:val="Snt1"/>
      </w:pPr>
      <w:r>
        <w:t>3. PAKOLLINEN yksi [1..1] text</w:t>
      </w:r>
    </w:p>
    <w:p w14:paraId="63B1ED4C" w14:textId="77777777" w:rsidR="00812F1C" w:rsidRDefault="00812F1C" w:rsidP="00812F1C">
      <w:pPr>
        <w:pStyle w:val="Snt2"/>
      </w:pPr>
      <w:r>
        <w:t>a. PAKOLLINEN yksi [1..1] reference/@value, viitattavan näyttömuoto-osion xml-ID annetaan II-tietotyypillä</w:t>
      </w:r>
    </w:p>
    <w:p w14:paraId="3BE97060" w14:textId="6FF22391" w:rsidR="00812F1C" w:rsidRPr="000B1BE8" w:rsidRDefault="00812F1C" w:rsidP="00812F1C">
      <w:pPr>
        <w:pStyle w:val="Snt1"/>
      </w:pPr>
      <w:r>
        <w:t>4</w:t>
      </w:r>
      <w:r w:rsidRPr="0003454B">
        <w:t>. PAKOLLINEN yksi [1..1] value</w:t>
      </w:r>
      <w:r>
        <w:t xml:space="preserve"> </w:t>
      </w:r>
      <w:r w:rsidR="001E1FED">
        <w:t xml:space="preserve">Pintaväli (111), </w:t>
      </w:r>
      <w:r w:rsidR="00C93E49">
        <w:t>arvo annetaan</w:t>
      </w:r>
      <w:r w:rsidR="001E1FED">
        <w:t xml:space="preserve"> PQ-tietotyypillä, yksikkö mm (millimetri)</w:t>
      </w:r>
    </w:p>
    <w:p w14:paraId="3CA8E92D"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ED47255" w14:textId="72D48B7D"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5EF8390A" w14:textId="3C98E111" w:rsidR="005F54DA" w:rsidRDefault="005F54DA" w:rsidP="00812F1C">
      <w:pPr>
        <w:pStyle w:val="Snt1"/>
      </w:pPr>
    </w:p>
    <w:p w14:paraId="4FFF1CF2" w14:textId="67B5F29B" w:rsidR="005F54DA" w:rsidRDefault="005F54DA" w:rsidP="00812F1C">
      <w:pPr>
        <w:pStyle w:val="Snt1"/>
      </w:pPr>
      <w:r w:rsidRPr="008238BD">
        <w:rPr>
          <w:b/>
        </w:rPr>
        <w:t xml:space="preserve">Toteutusohje: </w:t>
      </w:r>
      <w:r>
        <w:t>Kirjataan koskien molempia silmiä (OA</w:t>
      </w:r>
      <w:r w:rsidR="001B694B">
        <w:t>)</w:t>
      </w:r>
    </w:p>
    <w:bookmarkStart w:id="743" w:name="_Lisätiedot_refraktiosta_-"/>
    <w:bookmarkEnd w:id="743"/>
    <w:p w14:paraId="57284B06" w14:textId="293095BD"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744" w:name="_Toc498613779"/>
      <w:bookmarkStart w:id="745" w:name="_Toc525564918"/>
      <w:r>
        <w:rPr>
          <w:rStyle w:val="Hyperlinkki"/>
        </w:rPr>
        <w:t>Lisätiedot refraktiosta</w:t>
      </w:r>
      <w:r>
        <w:fldChar w:fldCharType="end"/>
      </w:r>
      <w:r w:rsidRPr="00487841">
        <w:t xml:space="preserve"> </w:t>
      </w:r>
      <w:r>
        <w:t xml:space="preserve">- </w:t>
      </w:r>
      <w:r w:rsidRPr="00487841">
        <w:t>observation</w:t>
      </w:r>
      <w:bookmarkEnd w:id="744"/>
      <w:bookmarkEnd w:id="7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99795E" w14:paraId="1DB0876E" w14:textId="77777777" w:rsidTr="00812F1C">
        <w:tc>
          <w:tcPr>
            <w:tcW w:w="9236" w:type="dxa"/>
          </w:tcPr>
          <w:p w14:paraId="3FD30696" w14:textId="6DD065DA" w:rsidR="00E10866" w:rsidRPr="00B32265" w:rsidRDefault="00E10866" w:rsidP="00B32265">
            <w:pPr>
              <w:pStyle w:val="Kommentinteksti"/>
              <w:rPr>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w:t>
            </w:r>
            <w:r w:rsidR="00B32265" w:rsidRPr="00B32265">
              <w:rPr>
                <w:sz w:val="18"/>
                <w:szCs w:val="18"/>
                <w:lang w:val="en-US"/>
              </w:rPr>
              <w:t>/organizer/component/observation</w:t>
            </w:r>
          </w:p>
        </w:tc>
      </w:tr>
    </w:tbl>
    <w:p w14:paraId="18483FC2" w14:textId="77777777" w:rsidR="00E10866" w:rsidRPr="00370659" w:rsidRDefault="00E10866" w:rsidP="00E10866">
      <w:pPr>
        <w:pStyle w:val="Snt1"/>
        <w:ind w:left="0" w:firstLine="0"/>
        <w:rPr>
          <w:lang w:val="en-US"/>
        </w:rPr>
      </w:pPr>
    </w:p>
    <w:p w14:paraId="2D18CCA4" w14:textId="77777777" w:rsidR="00280F38" w:rsidRPr="0003454B" w:rsidRDefault="00280F38" w:rsidP="00280F3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B6F68D3" w14:textId="62CFE855" w:rsidR="00280F38" w:rsidRPr="00AE0334" w:rsidRDefault="00280F38" w:rsidP="00280F38">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rsidR="00414A9E" w:rsidRPr="00414A9E">
        <w:t>Optometria/Tietosisältö - Refraktio</w:t>
      </w:r>
      <w:r w:rsidRPr="00AE0334">
        <w:t>)</w:t>
      </w:r>
    </w:p>
    <w:p w14:paraId="6C1537CC" w14:textId="77777777" w:rsidR="00280F38" w:rsidRDefault="00280F38" w:rsidP="00280F38">
      <w:pPr>
        <w:pStyle w:val="Snt1"/>
      </w:pPr>
      <w:r>
        <w:t>3. PAKOLLINEN yksi [1..1] text</w:t>
      </w:r>
    </w:p>
    <w:p w14:paraId="050A8273" w14:textId="77777777" w:rsidR="00280F38" w:rsidRDefault="00280F38" w:rsidP="00280F38">
      <w:pPr>
        <w:pStyle w:val="Snt2"/>
      </w:pPr>
      <w:r>
        <w:t>a. PAKOLLINEN yksi [1..1] reference/@value, viitattavan näyttömuoto-osion xml-ID annetaan II-tietotyypillä</w:t>
      </w:r>
    </w:p>
    <w:p w14:paraId="7F3B3AA2" w14:textId="6B346AE7" w:rsidR="00280F38" w:rsidRPr="000B1BE8" w:rsidRDefault="00280F38" w:rsidP="00280F38">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2301E102"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50BE4B1" w14:textId="77777777" w:rsidR="00280F38" w:rsidRDefault="00280F38" w:rsidP="00280F38">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746" w:name="_Lisätiedot_käytössä_olevista"/>
    <w:bookmarkEnd w:id="746"/>
    <w:p w14:paraId="62479AAF" w14:textId="70DC74A2" w:rsidR="00834402" w:rsidRDefault="00730AF1" w:rsidP="007349C5">
      <w:pPr>
        <w:pStyle w:val="Otsikko4"/>
      </w:pPr>
      <w:r>
        <w:lastRenderedPageBreak/>
        <w:fldChar w:fldCharType="begin"/>
      </w:r>
      <w:r>
        <w:instrText xml:space="preserve"> HYPERLINK  \l "_Käytössä_olevat_silmälasit_1" </w:instrText>
      </w:r>
      <w:r>
        <w:fldChar w:fldCharType="separate"/>
      </w:r>
      <w:bookmarkStart w:id="747" w:name="_Toc498613780"/>
      <w:bookmarkStart w:id="748" w:name="_Toc525564919"/>
      <w:r w:rsidR="00834402" w:rsidRPr="00730AF1">
        <w:rPr>
          <w:rStyle w:val="Hyperlinkki"/>
        </w:rPr>
        <w:t>Lisätiedot käytössä olevista silmälaseista tai piilolaseista</w:t>
      </w:r>
      <w:r>
        <w:fldChar w:fldCharType="end"/>
      </w:r>
      <w:r w:rsidR="00834402" w:rsidRPr="00487841">
        <w:t xml:space="preserve"> </w:t>
      </w:r>
      <w:r w:rsidR="00834402">
        <w:t xml:space="preserve">- </w:t>
      </w:r>
      <w:r w:rsidR="00834402" w:rsidRPr="00487841">
        <w:t>o</w:t>
      </w:r>
      <w:r w:rsidR="00834402">
        <w:t>bservation</w:t>
      </w:r>
      <w:bookmarkEnd w:id="747"/>
      <w:bookmarkEnd w:id="748"/>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99795E" w14:paraId="35E758B1" w14:textId="77777777" w:rsidTr="00F131D9">
        <w:tc>
          <w:tcPr>
            <w:tcW w:w="9236" w:type="dxa"/>
          </w:tcPr>
          <w:p w14:paraId="70061F30" w14:textId="665624C1"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B32265">
              <w:rPr>
                <w:rFonts w:eastAsiaTheme="majorEastAsia" w:cstheme="majorHAnsi"/>
                <w:bCs/>
                <w:sz w:val="18"/>
                <w:szCs w:val="26"/>
                <w:lang w:val="en-US"/>
              </w:rPr>
              <w:t>/observation</w:t>
            </w:r>
          </w:p>
        </w:tc>
      </w:tr>
    </w:tbl>
    <w:p w14:paraId="074259A4" w14:textId="77777777" w:rsidR="00834402" w:rsidRPr="002742D5" w:rsidRDefault="00834402" w:rsidP="00834402">
      <w:pPr>
        <w:pStyle w:val="Snt1"/>
        <w:rPr>
          <w:lang w:val="en-US"/>
        </w:rPr>
      </w:pPr>
    </w:p>
    <w:p w14:paraId="1775AC2B" w14:textId="77777777" w:rsidR="00834402" w:rsidRPr="007E0AC1" w:rsidRDefault="00834402" w:rsidP="00834402">
      <w:pPr>
        <w:pStyle w:val="Snt1"/>
      </w:pPr>
      <w:r w:rsidRPr="007E0AC1">
        <w:t>1. PAKOLLINEN yksi [1..1] @classCode="</w:t>
      </w:r>
      <w:r>
        <w:t>OBS</w:t>
      </w:r>
      <w:r w:rsidRPr="007E0AC1">
        <w:t>" ja yksi [1..1] @moodCode="EVN"</w:t>
      </w:r>
    </w:p>
    <w:p w14:paraId="66F7585B" w14:textId="54F605AB" w:rsidR="00834402" w:rsidRPr="0095153D" w:rsidRDefault="006F1F37" w:rsidP="00834402">
      <w:pPr>
        <w:pStyle w:val="Snt1"/>
      </w:pPr>
      <w:r>
        <w:t>2</w:t>
      </w:r>
      <w:r w:rsidR="00834402" w:rsidRPr="0082643A">
        <w:t>. PAKOLLINEN yksi [1..1] code/@code="</w:t>
      </w:r>
      <w:r w:rsidR="00834402">
        <w:t>25</w:t>
      </w:r>
      <w:r w:rsidR="00834402" w:rsidRPr="0082643A">
        <w:t xml:space="preserve">" </w:t>
      </w:r>
      <w:r w:rsidR="00834402" w:rsidRPr="00834402">
        <w:t xml:space="preserve">Lisätiedot käytössä olevista silmälaseista tai piilolaseista </w:t>
      </w:r>
      <w:r w:rsidR="00834402" w:rsidRPr="0095153D">
        <w:t>(</w:t>
      </w:r>
      <w:r w:rsidR="00834402">
        <w:t>codeSystem</w:t>
      </w:r>
      <w:r w:rsidR="00834402" w:rsidRPr="0095153D">
        <w:t xml:space="preserve">: </w:t>
      </w:r>
      <w:r w:rsidR="002A69F7">
        <w:t xml:space="preserve">1.2.246.537.6.889 </w:t>
      </w:r>
      <w:r w:rsidR="00414A9E">
        <w:t>Optometria/Tietosisältö - Optometrian rakenteinen kirjaaminen)</w:t>
      </w:r>
    </w:p>
    <w:p w14:paraId="3A059378" w14:textId="0FA37852" w:rsidR="00834402" w:rsidRDefault="006F1F37" w:rsidP="00834402">
      <w:pPr>
        <w:pStyle w:val="Snt1"/>
      </w:pPr>
      <w:r>
        <w:t>3</w:t>
      </w:r>
      <w:r w:rsidR="00834402">
        <w:t>. PAKOLLINEN yksi [1..1] text</w:t>
      </w:r>
    </w:p>
    <w:p w14:paraId="02F73877" w14:textId="77777777" w:rsidR="00834402" w:rsidRDefault="00834402" w:rsidP="00834402">
      <w:pPr>
        <w:pStyle w:val="Snt2"/>
      </w:pPr>
      <w:r>
        <w:t>a. PAKOLLINEN yksi [1..1] reference/@value, viitattavan näyttömuoto-osion xml-ID annetaan II-tietotyypillä</w:t>
      </w:r>
    </w:p>
    <w:p w14:paraId="613DE6D9" w14:textId="18B14DDB" w:rsidR="00834402" w:rsidRDefault="006F1F37" w:rsidP="00834402">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00834402" w:rsidRPr="00834402">
        <w:t xml:space="preserve">Lisätiedot käytössä olevista silmälaseista tai piilolaseista </w:t>
      </w:r>
      <w:r w:rsidR="00834402">
        <w:t xml:space="preserve">(25), </w:t>
      </w:r>
      <w:r w:rsidR="00834402" w:rsidRPr="00AE0334">
        <w:t>arvo annetaan</w:t>
      </w:r>
      <w:r w:rsidR="00834402">
        <w:t xml:space="preserve"> ST</w:t>
      </w:r>
      <w:r w:rsidR="00834402" w:rsidRPr="00AE0334">
        <w:t>-tietotyypillä</w:t>
      </w:r>
    </w:p>
    <w:bookmarkStart w:id="749" w:name="_Näkemiseen_liittyvät_esitiedot"/>
    <w:bookmarkEnd w:id="749"/>
    <w:p w14:paraId="544F1A60" w14:textId="00255DD2" w:rsidR="00834402" w:rsidRDefault="00730AF1" w:rsidP="009859AB">
      <w:pPr>
        <w:pStyle w:val="Otsikko4"/>
      </w:pPr>
      <w:r>
        <w:fldChar w:fldCharType="begin"/>
      </w:r>
      <w:r>
        <w:instrText xml:space="preserve"> HYPERLINK  \l "_Käytössä_olevat_silmälasit_1" </w:instrText>
      </w:r>
      <w:r>
        <w:fldChar w:fldCharType="separate"/>
      </w:r>
      <w:bookmarkStart w:id="750" w:name="_Toc498613781"/>
      <w:bookmarkStart w:id="751" w:name="_Toc525564920"/>
      <w:r w:rsidR="00834402" w:rsidRPr="00730AF1">
        <w:rPr>
          <w:rStyle w:val="Hyperlinkki"/>
        </w:rPr>
        <w:t>Näkemiseen liittyvät esitiedot</w:t>
      </w:r>
      <w:r>
        <w:fldChar w:fldCharType="end"/>
      </w:r>
      <w:r w:rsidR="00834402" w:rsidRPr="00487841">
        <w:t xml:space="preserve"> </w:t>
      </w:r>
      <w:r w:rsidR="00834402">
        <w:t xml:space="preserve">- </w:t>
      </w:r>
      <w:r w:rsidR="00834402" w:rsidRPr="00487841">
        <w:t>o</w:t>
      </w:r>
      <w:r w:rsidR="00834402">
        <w:t>bservation</w:t>
      </w:r>
      <w:bookmarkEnd w:id="750"/>
      <w:bookmarkEnd w:id="751"/>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99795E" w14:paraId="7F8CD9C4" w14:textId="77777777" w:rsidTr="00F131D9">
        <w:tc>
          <w:tcPr>
            <w:tcW w:w="9236" w:type="dxa"/>
          </w:tcPr>
          <w:p w14:paraId="79B3BDFF" w14:textId="4EC1AD4F"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D52E88">
              <w:rPr>
                <w:rFonts w:eastAsiaTheme="majorEastAsia" w:cstheme="majorHAnsi"/>
                <w:bCs/>
                <w:sz w:val="18"/>
                <w:szCs w:val="26"/>
                <w:lang w:val="en-US"/>
              </w:rPr>
              <w:t>/observation</w:t>
            </w:r>
          </w:p>
        </w:tc>
      </w:tr>
    </w:tbl>
    <w:p w14:paraId="598B3767" w14:textId="77777777" w:rsidR="00834402" w:rsidRPr="002742D5" w:rsidRDefault="00834402" w:rsidP="00834402">
      <w:pPr>
        <w:pStyle w:val="Snt1"/>
        <w:rPr>
          <w:lang w:val="en-US"/>
        </w:rPr>
      </w:pPr>
    </w:p>
    <w:p w14:paraId="4CD9465B" w14:textId="77777777" w:rsidR="00834402" w:rsidRPr="007E0AC1" w:rsidRDefault="00834402" w:rsidP="00834402">
      <w:pPr>
        <w:pStyle w:val="Snt1"/>
      </w:pPr>
      <w:r w:rsidRPr="007E0AC1">
        <w:t>1. PAKOLLINEN yksi [1..1] @classCode="</w:t>
      </w:r>
      <w:r>
        <w:t>OBS</w:t>
      </w:r>
      <w:r w:rsidRPr="007E0AC1">
        <w:t>" ja yksi [1..1] @moodCode="EVN"</w:t>
      </w:r>
    </w:p>
    <w:p w14:paraId="5AC173A2" w14:textId="7D4464BB" w:rsidR="00834402" w:rsidRPr="0095153D" w:rsidRDefault="006F1F37" w:rsidP="00834402">
      <w:pPr>
        <w:pStyle w:val="Snt1"/>
      </w:pPr>
      <w:r>
        <w:t>2</w:t>
      </w:r>
      <w:r w:rsidR="00834402" w:rsidRPr="0082643A">
        <w:t>. PAKOLLINEN yksi [1..1] code/@code="</w:t>
      </w:r>
      <w:r w:rsidR="00834402">
        <w:t>2</w:t>
      </w:r>
      <w:r>
        <w:t>6</w:t>
      </w:r>
      <w:r w:rsidR="00834402" w:rsidRPr="0082643A">
        <w:t xml:space="preserve">" </w:t>
      </w:r>
      <w:r w:rsidR="00834402" w:rsidRPr="00834402">
        <w:t xml:space="preserve">Näkemiseen liittyvät esitiedot </w:t>
      </w:r>
      <w:r w:rsidR="00834402" w:rsidRPr="0095153D">
        <w:t>(</w:t>
      </w:r>
      <w:r w:rsidR="00834402">
        <w:t>codeSystem</w:t>
      </w:r>
      <w:r w:rsidR="00834402" w:rsidRPr="0095153D">
        <w:t xml:space="preserve">: </w:t>
      </w:r>
      <w:r w:rsidR="002A69F7">
        <w:t xml:space="preserve">1.2.246.537.6.889 </w:t>
      </w:r>
      <w:r w:rsidR="00414A9E">
        <w:t>Optometria/Tietosisältö - Optometrian rakenteinen kirjaaminen)</w:t>
      </w:r>
    </w:p>
    <w:p w14:paraId="4A7DE691" w14:textId="64DC10F2" w:rsidR="00834402" w:rsidRDefault="006F1F37" w:rsidP="00834402">
      <w:pPr>
        <w:pStyle w:val="Snt1"/>
      </w:pPr>
      <w:r>
        <w:t>3</w:t>
      </w:r>
      <w:r w:rsidR="00834402">
        <w:t>. PAKOLLINEN yksi [1..1] text</w:t>
      </w:r>
    </w:p>
    <w:p w14:paraId="5B0324E9" w14:textId="77777777" w:rsidR="00834402" w:rsidRDefault="00834402" w:rsidP="00834402">
      <w:pPr>
        <w:pStyle w:val="Snt2"/>
      </w:pPr>
      <w:r>
        <w:t>a. PAKOLLINEN yksi [1..1] reference/@value, viitattavan näyttömuoto-osion xml-ID annetaan II-tietotyypillä</w:t>
      </w:r>
    </w:p>
    <w:p w14:paraId="22ABEF7D" w14:textId="69048B0F" w:rsidR="00834402" w:rsidRDefault="006F1F37" w:rsidP="00834402">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00834402" w:rsidRPr="00834402">
        <w:t xml:space="preserve">Näkemiseen liittyvät esitiedot </w:t>
      </w:r>
      <w:r w:rsidR="00834402">
        <w:t>(2</w:t>
      </w:r>
      <w:r>
        <w:t>6</w:t>
      </w:r>
      <w:r w:rsidR="00834402">
        <w:t xml:space="preserve">), </w:t>
      </w:r>
      <w:r w:rsidR="00834402" w:rsidRPr="00AE0334">
        <w:t>arvo annetaan</w:t>
      </w:r>
      <w:r w:rsidR="00834402">
        <w:t xml:space="preserve"> ST</w:t>
      </w:r>
      <w:r w:rsidR="00834402" w:rsidRPr="00AE0334">
        <w:t>-tietotyypillä</w:t>
      </w:r>
    </w:p>
    <w:bookmarkStart w:id="752" w:name="_Muut_terveystiedot_-"/>
    <w:bookmarkEnd w:id="752"/>
    <w:p w14:paraId="5122679E" w14:textId="6371BD78" w:rsidR="00834402" w:rsidRDefault="00730AF1" w:rsidP="009859AB">
      <w:pPr>
        <w:pStyle w:val="Otsikko4"/>
      </w:pPr>
      <w:r>
        <w:fldChar w:fldCharType="begin"/>
      </w:r>
      <w:r>
        <w:instrText xml:space="preserve"> HYPERLINK  \l "_Käytössä_olevat_silmälasit_1" </w:instrText>
      </w:r>
      <w:r>
        <w:fldChar w:fldCharType="separate"/>
      </w:r>
      <w:bookmarkStart w:id="753" w:name="_Toc498613782"/>
      <w:bookmarkStart w:id="754" w:name="_Toc525564921"/>
      <w:r w:rsidR="006F1F37" w:rsidRPr="00730AF1">
        <w:rPr>
          <w:rStyle w:val="Hyperlinkki"/>
        </w:rPr>
        <w:t>Muut terveystiedot</w:t>
      </w:r>
      <w:r>
        <w:fldChar w:fldCharType="end"/>
      </w:r>
      <w:r w:rsidR="00834402" w:rsidRPr="00487841">
        <w:t xml:space="preserve"> </w:t>
      </w:r>
      <w:r w:rsidR="00834402">
        <w:t xml:space="preserve">- </w:t>
      </w:r>
      <w:r w:rsidR="00834402" w:rsidRPr="00487841">
        <w:t>o</w:t>
      </w:r>
      <w:r w:rsidR="00834402">
        <w:t>bservation</w:t>
      </w:r>
      <w:bookmarkEnd w:id="753"/>
      <w:bookmarkEnd w:id="754"/>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99795E" w14:paraId="58AC0639" w14:textId="77777777" w:rsidTr="00F131D9">
        <w:tc>
          <w:tcPr>
            <w:tcW w:w="9236" w:type="dxa"/>
          </w:tcPr>
          <w:p w14:paraId="2FEE0113" w14:textId="4302874F"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D52E88">
              <w:rPr>
                <w:rFonts w:eastAsiaTheme="majorEastAsia" w:cstheme="majorHAnsi"/>
                <w:bCs/>
                <w:sz w:val="18"/>
                <w:szCs w:val="26"/>
                <w:lang w:val="en-US"/>
              </w:rPr>
              <w:t>/observation</w:t>
            </w:r>
          </w:p>
        </w:tc>
      </w:tr>
    </w:tbl>
    <w:p w14:paraId="5A77AE1E" w14:textId="77777777" w:rsidR="00834402" w:rsidRPr="002742D5" w:rsidRDefault="00834402" w:rsidP="00834402">
      <w:pPr>
        <w:pStyle w:val="Snt1"/>
        <w:rPr>
          <w:lang w:val="en-US"/>
        </w:rPr>
      </w:pPr>
    </w:p>
    <w:p w14:paraId="3C5FA6F1" w14:textId="77777777" w:rsidR="00834402" w:rsidRPr="007E0AC1" w:rsidRDefault="00834402" w:rsidP="00834402">
      <w:pPr>
        <w:pStyle w:val="Snt1"/>
      </w:pPr>
      <w:r w:rsidRPr="007E0AC1">
        <w:t>1. PAKOLLINEN yksi [1..1] @classCode="</w:t>
      </w:r>
      <w:r>
        <w:t>OBS</w:t>
      </w:r>
      <w:r w:rsidRPr="007E0AC1">
        <w:t>" ja yksi [1..1] @moodCode="EVN"</w:t>
      </w:r>
    </w:p>
    <w:p w14:paraId="1C17C2F4" w14:textId="43D9648D" w:rsidR="00834402" w:rsidRPr="0095153D" w:rsidRDefault="006F1F37" w:rsidP="00834402">
      <w:pPr>
        <w:pStyle w:val="Snt1"/>
      </w:pPr>
      <w:r>
        <w:t>2</w:t>
      </w:r>
      <w:r w:rsidR="00834402" w:rsidRPr="0082643A">
        <w:t>. PAKOLLINEN yksi [1..1] code/@code="</w:t>
      </w:r>
      <w:r w:rsidR="00834402">
        <w:t>2</w:t>
      </w:r>
      <w:r>
        <w:t>7</w:t>
      </w:r>
      <w:r w:rsidR="00834402" w:rsidRPr="0082643A">
        <w:t xml:space="preserve">" </w:t>
      </w:r>
      <w:r w:rsidRPr="006F1F37">
        <w:t>Muut terveystiedot</w:t>
      </w:r>
      <w:r w:rsidR="00834402" w:rsidRPr="00834402">
        <w:t xml:space="preserve"> </w:t>
      </w:r>
      <w:r w:rsidR="00834402" w:rsidRPr="0095153D">
        <w:t>(</w:t>
      </w:r>
      <w:r w:rsidR="00834402">
        <w:t>codeSystem</w:t>
      </w:r>
      <w:r w:rsidR="00834402" w:rsidRPr="0095153D">
        <w:t xml:space="preserve">: </w:t>
      </w:r>
      <w:r w:rsidR="002A69F7">
        <w:t xml:space="preserve">1.2.246.537.6.889 </w:t>
      </w:r>
      <w:r w:rsidR="00414A9E">
        <w:t>Optometria/Tietosisältö - Optometrian rakenteinen kirjaaminen)</w:t>
      </w:r>
    </w:p>
    <w:p w14:paraId="569EDEC9" w14:textId="06801218" w:rsidR="00834402" w:rsidRDefault="006F1F37" w:rsidP="00834402">
      <w:pPr>
        <w:pStyle w:val="Snt1"/>
      </w:pPr>
      <w:r>
        <w:t>3</w:t>
      </w:r>
      <w:r w:rsidR="00834402">
        <w:t>. PAKOLLINEN yksi [1..1] text</w:t>
      </w:r>
    </w:p>
    <w:p w14:paraId="27D59E30" w14:textId="77777777" w:rsidR="00834402" w:rsidRDefault="00834402" w:rsidP="00834402">
      <w:pPr>
        <w:pStyle w:val="Snt2"/>
      </w:pPr>
      <w:r>
        <w:t>a. PAKOLLINEN yksi [1..1] reference/@value, viitattavan näyttömuoto-osion xml-ID annetaan II-tietotyypillä</w:t>
      </w:r>
    </w:p>
    <w:p w14:paraId="10CCD094" w14:textId="15F51C6F" w:rsidR="00D35F89" w:rsidRDefault="006F1F37" w:rsidP="00C54F91">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Pr="006F1F37">
        <w:t xml:space="preserve">Muut terveystiedot </w:t>
      </w:r>
      <w:r w:rsidR="00834402">
        <w:t>(2</w:t>
      </w:r>
      <w:r>
        <w:t>7</w:t>
      </w:r>
      <w:r w:rsidR="00834402">
        <w:t xml:space="preserve">), </w:t>
      </w:r>
      <w:r w:rsidR="00834402" w:rsidRPr="00AE0334">
        <w:t>arvo annetaan</w:t>
      </w:r>
      <w:r w:rsidR="00834402">
        <w:t xml:space="preserve"> ST</w:t>
      </w:r>
      <w:r w:rsidR="00834402" w:rsidRPr="00AE0334">
        <w:t>-tietotyypillä</w:t>
      </w:r>
    </w:p>
    <w:bookmarkStart w:id="755" w:name="_Esitutkimukset"/>
    <w:bookmarkEnd w:id="755"/>
    <w:p w14:paraId="7CAB23DF" w14:textId="14F4F7D7" w:rsidR="00D35F89" w:rsidRDefault="003B62A0" w:rsidP="00D35F89">
      <w:pPr>
        <w:pStyle w:val="Otsikko2"/>
      </w:pPr>
      <w:r>
        <w:fldChar w:fldCharType="begin"/>
      </w:r>
      <w:r>
        <w:instrText>HYPERLINK  \l "_Optometrian_merkintä_–"</w:instrText>
      </w:r>
      <w:r>
        <w:fldChar w:fldCharType="separate"/>
      </w:r>
      <w:bookmarkStart w:id="756" w:name="_Toc525564922"/>
      <w:r w:rsidR="0012557F" w:rsidRPr="003B62A0">
        <w:rPr>
          <w:rStyle w:val="Hyperlinkki"/>
        </w:rPr>
        <w:t>Esitutkimukset</w:t>
      </w:r>
      <w:bookmarkEnd w:id="756"/>
      <w:r>
        <w:fldChar w:fldCharType="end"/>
      </w:r>
    </w:p>
    <w:p w14:paraId="4C8C0D02" w14:textId="77777777" w:rsidR="00D35F89" w:rsidRDefault="00D35F89" w:rsidP="00D35F89"/>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35F89" w:rsidRPr="0099795E" w14:paraId="174FF601" w14:textId="77777777" w:rsidTr="00E74AF6">
        <w:tc>
          <w:tcPr>
            <w:tcW w:w="9236" w:type="dxa"/>
          </w:tcPr>
          <w:p w14:paraId="33DBEE41" w14:textId="77777777" w:rsidR="00D35F89" w:rsidRPr="00A878B7" w:rsidRDefault="00D35F89" w:rsidP="00E74AF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008810E2"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719D354A" w14:textId="77777777" w:rsidR="00D35F89" w:rsidRPr="0063082B" w:rsidRDefault="00D35F89" w:rsidP="00D35F89">
      <w:pPr>
        <w:pStyle w:val="Snt1"/>
        <w:ind w:left="0" w:firstLine="0"/>
        <w:rPr>
          <w:rFonts w:eastAsiaTheme="majorEastAsia" w:cstheme="majorHAnsi"/>
          <w:b/>
          <w:bCs/>
          <w:sz w:val="24"/>
          <w:szCs w:val="26"/>
        </w:rPr>
      </w:pPr>
    </w:p>
    <w:p w14:paraId="3712492D" w14:textId="6011409F" w:rsidR="00D35F89" w:rsidRDefault="00D35F89" w:rsidP="00D35F89">
      <w:pPr>
        <w:pStyle w:val="Snt1"/>
      </w:pPr>
      <w:r w:rsidRPr="0082643A">
        <w:t xml:space="preserve">1. </w:t>
      </w:r>
      <w:r>
        <w:t>VAPAAEHTOINEN</w:t>
      </w:r>
      <w:r w:rsidRPr="0082643A">
        <w:t xml:space="preserve"> </w:t>
      </w:r>
      <w:r>
        <w:t xml:space="preserve">nolla tai </w:t>
      </w:r>
      <w:r w:rsidRPr="0082643A">
        <w:t>yksi [</w:t>
      </w:r>
      <w:r>
        <w:t>0</w:t>
      </w:r>
      <w:r w:rsidRPr="0082643A">
        <w:t>..1] code/@code="</w:t>
      </w:r>
      <w:r>
        <w:t>37</w:t>
      </w:r>
      <w:r w:rsidRPr="0082643A">
        <w:t xml:space="preserve">" </w:t>
      </w:r>
      <w:r>
        <w:t>Nykytila (codeSystem</w:t>
      </w:r>
      <w:r w:rsidRPr="0095153D">
        <w:t>: 1.2.246.537.6.14.2006 AR/YDIN - Otsikot)</w:t>
      </w:r>
    </w:p>
    <w:p w14:paraId="235FD0F2" w14:textId="77777777" w:rsidR="000B036B" w:rsidRDefault="000B036B" w:rsidP="000B036B">
      <w:pPr>
        <w:pStyle w:val="Snt2"/>
        <w:rPr>
          <w:rStyle w:val="Snt1Char"/>
        </w:rPr>
      </w:pPr>
      <w:r>
        <w:rPr>
          <w:rStyle w:val="Snt1Char"/>
        </w:rPr>
        <w:t xml:space="preserve">a. </w:t>
      </w:r>
      <w:r w:rsidRPr="00D91E37">
        <w:rPr>
          <w:rStyle w:val="Snt2Char"/>
        </w:rPr>
        <w:t>PAKOLLINEN yksi [1..1] translation</w:t>
      </w:r>
    </w:p>
    <w:p w14:paraId="2DDF879E" w14:textId="77777777" w:rsidR="000B036B" w:rsidRPr="00D91E37" w:rsidRDefault="000B036B" w:rsidP="000B036B">
      <w:pPr>
        <w:pStyle w:val="Snt3"/>
        <w:rPr>
          <w:rStyle w:val="Snt3Char"/>
        </w:rPr>
      </w:pPr>
      <w:r>
        <w:rPr>
          <w:rStyle w:val="Snt1Char"/>
        </w:rPr>
        <w:t>a</w:t>
      </w:r>
      <w:r w:rsidRPr="00D91E37">
        <w:rPr>
          <w:rStyle w:val="Snt3Char"/>
        </w:rPr>
        <w:t>. PAKOLLINEN yksi [1..1] qualifier</w:t>
      </w:r>
    </w:p>
    <w:p w14:paraId="10E90222" w14:textId="626667E5" w:rsidR="000B036B" w:rsidRPr="003C2F50" w:rsidRDefault="000B036B" w:rsidP="003C2F50">
      <w:pPr>
        <w:pStyle w:val="Snt4"/>
      </w:pPr>
      <w:r w:rsidRPr="003C2F50">
        <w:rPr>
          <w:rStyle w:val="Snt5Char"/>
        </w:rPr>
        <w:t>a. PAKOLLINEN yksi [1..1] value/@code="</w:t>
      </w:r>
      <w:r w:rsidR="003C2F50" w:rsidRPr="003C2F50">
        <w:rPr>
          <w:rStyle w:val="Snt5Char"/>
        </w:rPr>
        <w:t>101</w:t>
      </w:r>
      <w:r w:rsidRPr="003C2F50">
        <w:rPr>
          <w:rStyle w:val="Snt5Char"/>
        </w:rPr>
        <w:t xml:space="preserve">" </w:t>
      </w:r>
      <w:r w:rsidR="003C2F50" w:rsidRPr="003C2F50">
        <w:rPr>
          <w:rStyle w:val="Snt5Char"/>
        </w:rPr>
        <w:t>Esitutkimukset</w:t>
      </w:r>
      <w:r w:rsidRPr="003C2F50">
        <w:rPr>
          <w:rStyle w:val="Snt5Char"/>
        </w:rPr>
        <w:t xml:space="preserve"> (</w:t>
      </w:r>
      <w:r w:rsidR="002A69F7">
        <w:t xml:space="preserve">1.2.246.537.6.889 </w:t>
      </w:r>
      <w:r w:rsidR="003C2F50" w:rsidRPr="003C2F50">
        <w:t>Optometria/Tietosisältö - Optometrian rakenteinen kirjaaminen</w:t>
      </w:r>
      <w:r w:rsidRPr="003C2F50">
        <w:t>)</w:t>
      </w:r>
    </w:p>
    <w:p w14:paraId="538E0F66" w14:textId="4E50D580" w:rsidR="00D35F89" w:rsidRPr="0082643A" w:rsidRDefault="00D35F89" w:rsidP="00D35F89">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t>Nykytila</w:t>
      </w:r>
      <w:r w:rsidR="003C2F50">
        <w:t xml:space="preserve"> (status) Esitutkimukset</w:t>
      </w:r>
      <w:r w:rsidRPr="0082643A">
        <w:t xml:space="preserve">" </w:t>
      </w:r>
    </w:p>
    <w:p w14:paraId="0BF1A3E9" w14:textId="77777777" w:rsidR="00D35F89" w:rsidRPr="0080598B" w:rsidRDefault="00D35F89" w:rsidP="00D35F89">
      <w:pPr>
        <w:pStyle w:val="Snt1"/>
      </w:pPr>
      <w:r w:rsidRPr="0080598B">
        <w:t xml:space="preserve">3. PAKOLLINEN yksi [1..1] text </w:t>
      </w:r>
    </w:p>
    <w:p w14:paraId="5029CBAE" w14:textId="77777777" w:rsidR="00D35F89" w:rsidRDefault="00D35F89" w:rsidP="00D35F89"/>
    <w:p w14:paraId="439AAF5A" w14:textId="628DE261" w:rsidR="00E80AB4" w:rsidRPr="00A01E35" w:rsidRDefault="00E80AB4" w:rsidP="00D35F89">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Nykytila (status) Esitutkimukset</w:t>
      </w:r>
    </w:p>
    <w:p w14:paraId="783281B8" w14:textId="77777777" w:rsidR="00A01E35" w:rsidRPr="00E80AB4" w:rsidRDefault="00A01E35" w:rsidP="00D35F89">
      <w:pPr>
        <w:pStyle w:val="Snt1"/>
        <w:pBdr>
          <w:top w:val="single" w:sz="4" w:space="1" w:color="00B050"/>
          <w:left w:val="single" w:sz="4" w:space="4" w:color="00B050"/>
          <w:bottom w:val="single" w:sz="4" w:space="1" w:color="00B050"/>
          <w:right w:val="single" w:sz="4" w:space="4" w:color="00B050"/>
        </w:pBdr>
        <w:rPr>
          <w:b/>
        </w:rPr>
      </w:pPr>
    </w:p>
    <w:p w14:paraId="7F7DA6FD" w14:textId="0DACB641" w:rsidR="00D35F89" w:rsidRDefault="00D35F89" w:rsidP="00D35F89">
      <w:pPr>
        <w:pStyle w:val="Snt1"/>
        <w:pBdr>
          <w:top w:val="single" w:sz="4" w:space="1" w:color="00B050"/>
          <w:left w:val="single" w:sz="4" w:space="4" w:color="00B050"/>
          <w:bottom w:val="single" w:sz="4" w:space="1" w:color="00B050"/>
          <w:right w:val="single" w:sz="4" w:space="4" w:color="00B050"/>
        </w:pBdr>
      </w:pPr>
      <w:r w:rsidRPr="000274BA">
        <w:t>Konvergenssin lähipiste (KLP) (</w:t>
      </w:r>
      <w:r>
        <w:t>103</w:t>
      </w:r>
      <w:r w:rsidRPr="000274BA">
        <w:t>)</w:t>
      </w:r>
      <w:r w:rsidR="00B437F3">
        <w:t>*</w:t>
      </w:r>
      <w:r w:rsidR="00E80AB4">
        <w:t>,</w:t>
      </w:r>
      <w:r w:rsidRPr="000274BA">
        <w:t xml:space="preserve"> Lisätiedot konvergenssista (</w:t>
      </w:r>
      <w:r>
        <w:t>104</w:t>
      </w:r>
      <w:r w:rsidRPr="000274BA">
        <w:t>)</w:t>
      </w:r>
      <w:r>
        <w:t xml:space="preserve"> </w:t>
      </w:r>
    </w:p>
    <w:p w14:paraId="155AD3C6" w14:textId="77777777" w:rsidR="00E80AB4" w:rsidRDefault="00E80AB4" w:rsidP="00D35F89">
      <w:pPr>
        <w:pStyle w:val="Snt1"/>
        <w:pBdr>
          <w:top w:val="single" w:sz="4" w:space="1" w:color="00B050"/>
          <w:left w:val="single" w:sz="4" w:space="4" w:color="00B050"/>
          <w:bottom w:val="single" w:sz="4" w:space="1" w:color="00B050"/>
          <w:right w:val="single" w:sz="4" w:space="4" w:color="00B050"/>
        </w:pBdr>
      </w:pPr>
    </w:p>
    <w:p w14:paraId="127C23BC" w14:textId="4BD9FE70" w:rsidR="00D35F89" w:rsidRDefault="00D35F89" w:rsidP="007F0B9D">
      <w:pPr>
        <w:pStyle w:val="Snt1"/>
        <w:pBdr>
          <w:top w:val="single" w:sz="4" w:space="1" w:color="00B050"/>
          <w:left w:val="single" w:sz="4" w:space="4" w:color="00B050"/>
          <w:bottom w:val="single" w:sz="4" w:space="1" w:color="00B050"/>
          <w:right w:val="single" w:sz="4" w:space="4" w:color="00B050"/>
        </w:pBdr>
        <w:ind w:left="0" w:firstLine="0"/>
      </w:pPr>
      <w:r w:rsidRPr="006E7347">
        <w:t>Näön</w:t>
      </w:r>
      <w:r w:rsidR="007F0B9D">
        <w:t>tarkkuus ilman laseja (VV)</w:t>
      </w:r>
      <w:r w:rsidRPr="000274BA">
        <w:t xml:space="preserve"> (</w:t>
      </w:r>
      <w:r>
        <w:t>107</w:t>
      </w:r>
      <w:r w:rsidRPr="000274BA">
        <w:t>)</w:t>
      </w:r>
      <w:r w:rsidR="00B437F3">
        <w:t>*:</w:t>
      </w:r>
      <w:r>
        <w:t xml:space="preserve"> </w:t>
      </w:r>
      <w:r w:rsidR="007F0B9D">
        <w:t>Silmä näöntarkkuudelle ilman laseja (VV)</w:t>
      </w:r>
      <w:r>
        <w:t xml:space="preserve"> (106); </w:t>
      </w:r>
      <w:r w:rsidR="007F0B9D">
        <w:t xml:space="preserve">Lisätiedot </w:t>
      </w:r>
      <w:r w:rsidRPr="000274BA">
        <w:t xml:space="preserve">näöntarkkuudesta ilman laseja (VV) </w:t>
      </w:r>
      <w:r>
        <w:t>(108</w:t>
      </w:r>
      <w:r w:rsidRPr="000274BA">
        <w:t xml:space="preserve">) </w:t>
      </w:r>
    </w:p>
    <w:p w14:paraId="5CA2C5C3" w14:textId="4F8DCD14" w:rsidR="00E80AB4" w:rsidRDefault="00E80AB4" w:rsidP="00D35F89">
      <w:pPr>
        <w:pStyle w:val="Snt1"/>
        <w:pBdr>
          <w:top w:val="single" w:sz="4" w:space="1" w:color="00B050"/>
          <w:left w:val="single" w:sz="4" w:space="4" w:color="00B050"/>
          <w:bottom w:val="single" w:sz="4" w:space="1" w:color="00B050"/>
          <w:right w:val="single" w:sz="4" w:space="4" w:color="00B050"/>
        </w:pBdr>
      </w:pPr>
    </w:p>
    <w:p w14:paraId="2BC2A132" w14:textId="7F60536E" w:rsidR="00E80AB4" w:rsidRDefault="00E80AB4" w:rsidP="00D35F89">
      <w:pPr>
        <w:pStyle w:val="Snt1"/>
        <w:pBdr>
          <w:top w:val="single" w:sz="4" w:space="1" w:color="00B050"/>
          <w:left w:val="single" w:sz="4" w:space="4" w:color="00B050"/>
          <w:bottom w:val="single" w:sz="4" w:space="1" w:color="00B050"/>
          <w:right w:val="single" w:sz="4" w:space="4" w:color="00B050"/>
        </w:pBdr>
      </w:pPr>
      <w:r>
        <w:t>Havainnot:</w:t>
      </w:r>
    </w:p>
    <w:p w14:paraId="416F8182" w14:textId="3108094F"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pupillireaktioista (</w:t>
      </w:r>
      <w:r>
        <w:t>200</w:t>
      </w:r>
      <w:r w:rsidR="00B437F3">
        <w:t>)*</w:t>
      </w:r>
    </w:p>
    <w:p w14:paraId="2C64E3FF" w14:textId="4E5B9D73"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silmien liiketesteistä (</w:t>
      </w:r>
      <w:r>
        <w:t>20</w:t>
      </w:r>
      <w:r w:rsidR="00B437F3">
        <w:t>1)*</w:t>
      </w:r>
    </w:p>
    <w:p w14:paraId="7A8F0C34" w14:textId="5F9975AE"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peittokokeesta (</w:t>
      </w:r>
      <w:r>
        <w:t>202</w:t>
      </w:r>
      <w:r w:rsidR="00B437F3">
        <w:t>)*</w:t>
      </w:r>
    </w:p>
    <w:p w14:paraId="7106AECA" w14:textId="47A55427"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kammiokulman syvyydestä (</w:t>
      </w:r>
      <w:r>
        <w:t>203</w:t>
      </w:r>
      <w:r w:rsidR="00B437F3">
        <w:t>)*</w:t>
      </w:r>
    </w:p>
    <w:p w14:paraId="529F6241" w14:textId="500FAD77" w:rsidR="00D35F89"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muista esitutkimuksista (</w:t>
      </w:r>
      <w:r>
        <w:t>205</w:t>
      </w:r>
      <w:r w:rsidR="007F0B9D">
        <w:t>)</w:t>
      </w:r>
      <w:r w:rsidR="00B437F3">
        <w:t>*</w:t>
      </w:r>
    </w:p>
    <w:p w14:paraId="229B7B94" w14:textId="63921F7D" w:rsidR="007F0B9D" w:rsidRDefault="007F0B9D" w:rsidP="00D35F89">
      <w:pPr>
        <w:pStyle w:val="Snt1"/>
        <w:pBdr>
          <w:top w:val="single" w:sz="4" w:space="1" w:color="00B050"/>
          <w:left w:val="single" w:sz="4" w:space="4" w:color="00B050"/>
          <w:bottom w:val="single" w:sz="4" w:space="1" w:color="00B050"/>
          <w:right w:val="single" w:sz="4" w:space="4" w:color="00B050"/>
        </w:pBdr>
        <w:ind w:left="0" w:firstLine="0"/>
      </w:pPr>
    </w:p>
    <w:p w14:paraId="18A36549" w14:textId="77777777" w:rsidR="00E80AB4" w:rsidRDefault="00E80AB4" w:rsidP="00E80AB4">
      <w:pPr>
        <w:pStyle w:val="Snt1"/>
        <w:pBdr>
          <w:top w:val="single" w:sz="4" w:space="1" w:color="00B050"/>
          <w:left w:val="single" w:sz="4" w:space="4" w:color="00B050"/>
          <w:bottom w:val="single" w:sz="4" w:space="1" w:color="00B050"/>
          <w:right w:val="single" w:sz="4" w:space="4" w:color="00B050"/>
        </w:pBdr>
        <w:ind w:left="0" w:firstLine="0"/>
      </w:pPr>
      <w:r w:rsidRPr="000274BA">
        <w:t>Lääkeaineiden käyttö tutkimuksessa (</w:t>
      </w:r>
      <w:r>
        <w:t>204)*</w:t>
      </w:r>
    </w:p>
    <w:p w14:paraId="77CEE31C" w14:textId="101F4705" w:rsidR="00E80AB4" w:rsidRDefault="00E80AB4" w:rsidP="00D35F89">
      <w:pPr>
        <w:pStyle w:val="Snt1"/>
        <w:pBdr>
          <w:top w:val="single" w:sz="4" w:space="1" w:color="00B050"/>
          <w:left w:val="single" w:sz="4" w:space="4" w:color="00B050"/>
          <w:bottom w:val="single" w:sz="4" w:space="1" w:color="00B050"/>
          <w:right w:val="single" w:sz="4" w:space="4" w:color="00B050"/>
        </w:pBdr>
        <w:ind w:left="0" w:firstLine="0"/>
      </w:pPr>
    </w:p>
    <w:p w14:paraId="0E5B3389" w14:textId="77777777" w:rsidR="00A03F33" w:rsidRDefault="00A03F33" w:rsidP="00A03F33">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329D2543" w14:textId="477AD49A" w:rsidR="00A03F33" w:rsidRDefault="00A03F33" w:rsidP="00A03F33">
      <w:pPr>
        <w:pStyle w:val="Snt1"/>
        <w:pBdr>
          <w:top w:val="single" w:sz="4" w:space="1" w:color="00B050"/>
          <w:left w:val="single" w:sz="4" w:space="4" w:color="00B050"/>
          <w:bottom w:val="single" w:sz="4" w:space="1" w:color="00B050"/>
          <w:right w:val="single" w:sz="4" w:space="4" w:color="00B050"/>
        </w:pBdr>
      </w:pPr>
      <w:r>
        <w:t>Silmä näöntarkkuudelle ilman laseja (VV) (106) / Silmä näöntarkkudelle laseilla (111)  annetaan OD (oikea) / OS (vasen) / OA (molemmat silmät)</w:t>
      </w:r>
    </w:p>
    <w:p w14:paraId="17CBEA91" w14:textId="2E7EB23C"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pupillireaktioista (</w:t>
      </w:r>
      <w:r>
        <w:t>200)* = Pupillireaktiot</w:t>
      </w:r>
    </w:p>
    <w:p w14:paraId="04F28A75" w14:textId="3F7859CA"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silmien liiketesteistä (</w:t>
      </w:r>
      <w:r>
        <w:t>201)* = Silmien liiketestit</w:t>
      </w:r>
    </w:p>
    <w:p w14:paraId="67B64C72" w14:textId="40FA2988"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peittokokeesta (</w:t>
      </w:r>
      <w:r>
        <w:t>202)* = Peittokoe</w:t>
      </w:r>
    </w:p>
    <w:p w14:paraId="579F961E" w14:textId="2B4BC023"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kammiokulman syvyydestä (</w:t>
      </w:r>
      <w:r>
        <w:t>203)* = Kammiokulman syvyys</w:t>
      </w:r>
    </w:p>
    <w:p w14:paraId="204EDB89" w14:textId="61B6C638"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muista esitutkimuksista (</w:t>
      </w:r>
      <w:r>
        <w:t>205)* = Muut esitutkimukset</w:t>
      </w:r>
    </w:p>
    <w:p w14:paraId="1AF450BA" w14:textId="77777777" w:rsidR="00E80AB4" w:rsidRDefault="00E80AB4" w:rsidP="00D35F89">
      <w:pPr>
        <w:pStyle w:val="Snt1"/>
        <w:pBdr>
          <w:top w:val="single" w:sz="4" w:space="1" w:color="00B050"/>
          <w:left w:val="single" w:sz="4" w:space="4" w:color="00B050"/>
          <w:bottom w:val="single" w:sz="4" w:space="1" w:color="00B050"/>
          <w:right w:val="single" w:sz="4" w:space="4" w:color="00B050"/>
        </w:pBdr>
        <w:ind w:left="0" w:firstLine="0"/>
      </w:pPr>
    </w:p>
    <w:p w14:paraId="79D996C1" w14:textId="5F5DCCDE"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r>
        <w:t>*) myös otsikko</w:t>
      </w:r>
    </w:p>
    <w:p w14:paraId="45C5BED6" w14:textId="70B09A6F"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p>
    <w:p w14:paraId="4221950D" w14:textId="080B88EB" w:rsidR="00A03F33" w:rsidRPr="00A03F33" w:rsidRDefault="00A03F33" w:rsidP="00D35F89">
      <w:pPr>
        <w:pStyle w:val="Snt1"/>
        <w:pBdr>
          <w:top w:val="single" w:sz="4" w:space="1" w:color="00B050"/>
          <w:left w:val="single" w:sz="4" w:space="4" w:color="00B050"/>
          <w:bottom w:val="single" w:sz="4" w:space="1" w:color="00B050"/>
          <w:right w:val="single" w:sz="4" w:space="4" w:color="00B050"/>
        </w:pBdr>
        <w:ind w:left="0" w:firstLine="0"/>
        <w:rPr>
          <w:b/>
        </w:rPr>
      </w:pPr>
      <w:r w:rsidRPr="00A03F33">
        <w:rPr>
          <w:b/>
        </w:rPr>
        <w:t>Esimerkkejä näyttömuotokirjauksista:</w:t>
      </w:r>
    </w:p>
    <w:p w14:paraId="71AD121C" w14:textId="0E01678A" w:rsidR="00A03F33" w:rsidRDefault="00A03F33" w:rsidP="00D35F89">
      <w:pPr>
        <w:pStyle w:val="Snt1"/>
        <w:pBdr>
          <w:top w:val="single" w:sz="4" w:space="1" w:color="00B050"/>
          <w:left w:val="single" w:sz="4" w:space="4" w:color="00B050"/>
          <w:bottom w:val="single" w:sz="4" w:space="1" w:color="00B050"/>
          <w:right w:val="single" w:sz="4" w:space="4" w:color="00B050"/>
        </w:pBdr>
        <w:ind w:left="0" w:firstLine="0"/>
      </w:pPr>
      <w:r>
        <w:t>Näöntarkkuus ilman laseja (VV):</w:t>
      </w:r>
      <w:r>
        <w:br/>
        <w:t>OD 0,30 Lisätiedot näöntarkkuudesta ilman laseja (VV) tähän</w:t>
      </w:r>
      <w:r>
        <w:br/>
        <w:t>OS 0,30 Lisätiedot näöntarkkuudesta ilman laseja (VV) tähän</w:t>
      </w:r>
    </w:p>
    <w:p w14:paraId="76707C3B" w14:textId="77777777" w:rsidR="00D35F89" w:rsidRPr="0080598B" w:rsidRDefault="00D35F89" w:rsidP="00D35F89"/>
    <w:p w14:paraId="545AD240" w14:textId="77777777" w:rsidR="00D35F89" w:rsidRPr="0082643A" w:rsidRDefault="00D35F89" w:rsidP="00D35F89">
      <w:pPr>
        <w:pStyle w:val="Snt1"/>
      </w:pPr>
      <w:r w:rsidRPr="0082643A">
        <w:t xml:space="preserve">4. </w:t>
      </w:r>
      <w:r>
        <w:t>VAPAAEHTOINEN</w:t>
      </w:r>
      <w:r w:rsidRPr="0082643A">
        <w:t xml:space="preserve"> </w:t>
      </w:r>
      <w:r>
        <w:t xml:space="preserve">nolla tai </w:t>
      </w:r>
      <w:r w:rsidRPr="0082643A">
        <w:t>yksi</w:t>
      </w:r>
      <w:r>
        <w:t xml:space="preserve"> [0..1</w:t>
      </w:r>
      <w:r w:rsidRPr="0082643A">
        <w:t xml:space="preserve">] entry </w:t>
      </w:r>
    </w:p>
    <w:p w14:paraId="3B40D3F7" w14:textId="6EE050C8"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rsidR="00DD1FEC">
        <w:t>” (Optometrian CDA 2018</w:t>
      </w:r>
      <w:r>
        <w:t>)</w:t>
      </w:r>
    </w:p>
    <w:p w14:paraId="41108817" w14:textId="43DB881E" w:rsidR="00D35F89" w:rsidRDefault="00D35F89" w:rsidP="00D35F89">
      <w:pPr>
        <w:pStyle w:val="Snt2"/>
      </w:pPr>
      <w:r>
        <w:t>b. PAKOLLINEN yksi [</w:t>
      </w:r>
      <w:r w:rsidRPr="0095153D">
        <w:t>1..1]</w:t>
      </w:r>
      <w:r>
        <w:t xml:space="preserve"> templateId, jonka arvon PITÄÄ OLLA </w:t>
      </w:r>
      <w:r w:rsidRPr="00B44714">
        <w:t>@root=</w:t>
      </w:r>
      <w:r w:rsidR="002A69F7">
        <w:t>”1.2.246.537.6.889.</w:t>
      </w:r>
      <w:r>
        <w:t>102” (</w:t>
      </w:r>
      <w:r w:rsidRPr="006D3A73">
        <w:t xml:space="preserve">Konvergenssi </w:t>
      </w:r>
      <w:r>
        <w:t>entry)</w:t>
      </w:r>
    </w:p>
    <w:p w14:paraId="7E29E533" w14:textId="6D977EFA" w:rsidR="00BB39C0" w:rsidRDefault="00BB39C0" w:rsidP="00BB39C0">
      <w:pPr>
        <w:pStyle w:val="Snt2"/>
      </w:pPr>
      <w:r>
        <w:t>c</w:t>
      </w:r>
      <w:r w:rsidRPr="000B0BA4">
        <w:t>. PAKOLLINEN yksi [1..</w:t>
      </w:r>
      <w:r>
        <w:t xml:space="preserve">1] </w:t>
      </w:r>
      <w:hyperlink w:anchor="_Konvergenssin_lähipiste_(KLP)" w:history="1">
        <w:r w:rsidRPr="007C44FE">
          <w:rPr>
            <w:rStyle w:val="Hyperlinkki"/>
          </w:rPr>
          <w:t>Konvergenssi</w:t>
        </w:r>
        <w:r w:rsidR="007C44FE" w:rsidRPr="007C44FE">
          <w:rPr>
            <w:rStyle w:val="Hyperlinkki"/>
          </w:rPr>
          <w:t>n lähipiste (KLP)</w:t>
        </w:r>
      </w:hyperlink>
      <w:r>
        <w:t xml:space="preserve"> (</w:t>
      </w:r>
      <w:r w:rsidR="007C44FE">
        <w:t>103</w:t>
      </w:r>
      <w:r>
        <w:t>) observation</w:t>
      </w:r>
    </w:p>
    <w:p w14:paraId="3241C0A2" w14:textId="77777777" w:rsidR="00D35F89" w:rsidRPr="0082643A" w:rsidRDefault="00D35F89" w:rsidP="00D35F89">
      <w:pPr>
        <w:pStyle w:val="Snt1"/>
      </w:pPr>
      <w:r>
        <w:t>5</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1F87DE5F" w14:textId="2E87FAC6"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3A6A9BFB" w14:textId="49DFA90F" w:rsidR="00D35F89" w:rsidRDefault="00D35F89" w:rsidP="00D35F89">
      <w:pPr>
        <w:pStyle w:val="Snt2"/>
      </w:pPr>
      <w:r>
        <w:t>b. PAKOLLINEN yksi [</w:t>
      </w:r>
      <w:r w:rsidRPr="0095153D">
        <w:t>1..1]</w:t>
      </w:r>
      <w:r>
        <w:t xml:space="preserve"> templateId, jonka arvon PITÄÄ OLLA </w:t>
      </w:r>
      <w:r w:rsidRPr="00B44714">
        <w:t>@root=</w:t>
      </w:r>
      <w:r w:rsidR="002A69F7">
        <w:t>”1.2.246.537.6.889.</w:t>
      </w:r>
      <w:r>
        <w:t>105” (</w:t>
      </w:r>
      <w:r w:rsidRPr="006D3A73">
        <w:t xml:space="preserve">Näöntarkkuus ilman laseja (VV) </w:t>
      </w:r>
      <w:r>
        <w:t>entry)</w:t>
      </w:r>
    </w:p>
    <w:p w14:paraId="26EED23D" w14:textId="31AC49FC" w:rsidR="00D35F89" w:rsidRDefault="00D35F89" w:rsidP="00D35F89">
      <w:pPr>
        <w:pStyle w:val="Snt2"/>
      </w:pPr>
      <w:r>
        <w:t>c. PAKOLLINEN yksi [</w:t>
      </w:r>
      <w:r w:rsidRPr="0095153D">
        <w:t xml:space="preserve">1..1] </w:t>
      </w:r>
      <w:hyperlink w:anchor="_Konvergenssin_lähipiste_(KLP)" w:history="1">
        <w:r w:rsidR="000570A3">
          <w:rPr>
            <w:rStyle w:val="Hyperlinkki"/>
          </w:rPr>
          <w:t xml:space="preserve">Näöntarkkuus </w:t>
        </w:r>
        <w:r w:rsidRPr="00BB39C0">
          <w:rPr>
            <w:rStyle w:val="Hyperlinkki"/>
          </w:rPr>
          <w:t>ilman laseja (VV)</w:t>
        </w:r>
      </w:hyperlink>
      <w:r>
        <w:t xml:space="preserve"> (10</w:t>
      </w:r>
      <w:r w:rsidR="00951695">
        <w:t>5</w:t>
      </w:r>
      <w:r>
        <w:t>)</w:t>
      </w:r>
      <w:r w:rsidRPr="0095153D">
        <w:t xml:space="preserve"> </w:t>
      </w:r>
      <w:r>
        <w:t>organizer</w:t>
      </w:r>
    </w:p>
    <w:p w14:paraId="79064A4E" w14:textId="74192EBA" w:rsidR="00D35F89" w:rsidRPr="0082643A" w:rsidRDefault="003865F5" w:rsidP="00D35F89">
      <w:pPr>
        <w:pStyle w:val="Snt1"/>
      </w:pPr>
      <w:r>
        <w:t>6</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015D9803" w14:textId="399F0A09"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7E9D605C" w14:textId="5AA0CF39" w:rsidR="00D35F89" w:rsidRDefault="00D35F89" w:rsidP="00D35F89">
      <w:pPr>
        <w:pStyle w:val="Snt2"/>
      </w:pPr>
      <w:r>
        <w:lastRenderedPageBreak/>
        <w:t>b. PAKOLLINEN yksi [</w:t>
      </w:r>
      <w:r w:rsidRPr="0095153D">
        <w:t>1..1]</w:t>
      </w:r>
      <w:r>
        <w:t xml:space="preserve"> templateId, jonka arvon PITÄÄ OLLA </w:t>
      </w:r>
      <w:r w:rsidRPr="00B44714">
        <w:t>@root=</w:t>
      </w:r>
      <w:r w:rsidR="002A69F7">
        <w:t>”1.2.246.537.6.889.</w:t>
      </w:r>
      <w:r>
        <w:t>200” (</w:t>
      </w:r>
      <w:r w:rsidRPr="00C21D9F">
        <w:t>Havainnot pupillireaktioista</w:t>
      </w:r>
      <w:r w:rsidRPr="006D3A73">
        <w:t xml:space="preserve"> </w:t>
      </w:r>
      <w:r>
        <w:t>entry)</w:t>
      </w:r>
    </w:p>
    <w:p w14:paraId="5EFD83A1" w14:textId="4CDD8706" w:rsidR="00BB39C0" w:rsidRDefault="00BB39C0" w:rsidP="00BB39C0">
      <w:pPr>
        <w:pStyle w:val="Snt2"/>
      </w:pPr>
      <w:r>
        <w:t>c</w:t>
      </w:r>
      <w:r w:rsidRPr="000B0BA4">
        <w:t>. PAKOLLINEN yksi [1..</w:t>
      </w:r>
      <w:r>
        <w:t xml:space="preserve">1] </w:t>
      </w:r>
      <w:hyperlink w:anchor="_Havainnot_pupillireaktioista_-" w:history="1">
        <w:r w:rsidRPr="00BB39C0">
          <w:rPr>
            <w:rStyle w:val="Hyperlinkki"/>
          </w:rPr>
          <w:t>Havainnot pupillireaktioista</w:t>
        </w:r>
      </w:hyperlink>
      <w:r>
        <w:t xml:space="preserve"> (200) observation</w:t>
      </w:r>
    </w:p>
    <w:p w14:paraId="7686AF3E" w14:textId="663A9825" w:rsidR="00D35F89" w:rsidRPr="0082643A" w:rsidRDefault="003865F5" w:rsidP="00D35F89">
      <w:pPr>
        <w:pStyle w:val="Snt1"/>
      </w:pPr>
      <w:r>
        <w:t>7</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27FDD2A3" w14:textId="2550CBAB"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4F868D75" w14:textId="478592C2"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201” (</w:t>
      </w:r>
      <w:r w:rsidRPr="00C21D9F">
        <w:t>Havainnot silmien liiketesteistä</w:t>
      </w:r>
      <w:r w:rsidRPr="006D3A73">
        <w:t xml:space="preserve"> </w:t>
      </w:r>
      <w:r>
        <w:t>entry)</w:t>
      </w:r>
    </w:p>
    <w:p w14:paraId="21DCD84A" w14:textId="5A45B0A3" w:rsidR="00BB39C0" w:rsidRDefault="00BB39C0" w:rsidP="00BB39C0">
      <w:pPr>
        <w:pStyle w:val="Snt2"/>
      </w:pPr>
      <w:r>
        <w:t>c</w:t>
      </w:r>
      <w:r w:rsidRPr="000B0BA4">
        <w:t>. PAKOLLINEN yksi [1..</w:t>
      </w:r>
      <w:r>
        <w:t xml:space="preserve">1] </w:t>
      </w:r>
      <w:hyperlink w:anchor="_Havainnot_silmien_liiketesteistä" w:history="1">
        <w:r w:rsidRPr="00BB39C0">
          <w:rPr>
            <w:rStyle w:val="Hyperlinkki"/>
          </w:rPr>
          <w:t>Havainnot silmien liiketesteistä</w:t>
        </w:r>
      </w:hyperlink>
      <w:r>
        <w:t xml:space="preserve"> (201) observation</w:t>
      </w:r>
    </w:p>
    <w:p w14:paraId="77ED9DF6" w14:textId="6A5BE65B" w:rsidR="00D35F89" w:rsidRPr="0082643A" w:rsidRDefault="003865F5" w:rsidP="00D35F89">
      <w:pPr>
        <w:pStyle w:val="Snt1"/>
      </w:pPr>
      <w:r>
        <w:t>8</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71D1EC1D" w14:textId="27A23524"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1D5BF738" w14:textId="54AC97FE"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202” (</w:t>
      </w:r>
      <w:r w:rsidRPr="00C21D9F">
        <w:t xml:space="preserve">Havainnot </w:t>
      </w:r>
      <w:r>
        <w:t>peittokokeesta</w:t>
      </w:r>
      <w:r w:rsidRPr="006D3A73">
        <w:t xml:space="preserve"> </w:t>
      </w:r>
      <w:r>
        <w:t>entry)</w:t>
      </w:r>
    </w:p>
    <w:p w14:paraId="15B5AB84" w14:textId="6DE1F80A" w:rsidR="00BB39C0" w:rsidRDefault="00BB39C0" w:rsidP="00BB39C0">
      <w:pPr>
        <w:pStyle w:val="Snt2"/>
      </w:pPr>
      <w:r>
        <w:t>c</w:t>
      </w:r>
      <w:r w:rsidRPr="000B0BA4">
        <w:t>. PAKOLLINEN yksi [1..</w:t>
      </w:r>
      <w:r>
        <w:t xml:space="preserve">1] </w:t>
      </w:r>
      <w:hyperlink w:anchor="_Havainnot_peittokokeesta_-" w:history="1">
        <w:r w:rsidRPr="00BB39C0">
          <w:rPr>
            <w:rStyle w:val="Hyperlinkki"/>
          </w:rPr>
          <w:t>Havainnot peittokokeesta</w:t>
        </w:r>
      </w:hyperlink>
      <w:r>
        <w:t xml:space="preserve"> (202) observation</w:t>
      </w:r>
    </w:p>
    <w:p w14:paraId="6C27DB5C" w14:textId="7C4FCC3A" w:rsidR="00D35F89" w:rsidRPr="0082643A" w:rsidRDefault="003865F5" w:rsidP="00D35F89">
      <w:pPr>
        <w:pStyle w:val="Snt1"/>
      </w:pPr>
      <w:r>
        <w:t>9</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50174538" w14:textId="14DD6DA3"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w:t>
      </w:r>
      <w:r w:rsidR="004522BA">
        <w:t>(Optometrian CDA 2018)</w:t>
      </w:r>
    </w:p>
    <w:p w14:paraId="27C7454B" w14:textId="03D93C53"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203” (</w:t>
      </w:r>
      <w:r w:rsidRPr="00C21D9F">
        <w:t>Havainnot kammiokulman syvyydestä</w:t>
      </w:r>
      <w:r>
        <w:t xml:space="preserve"> entry)</w:t>
      </w:r>
    </w:p>
    <w:p w14:paraId="09E4331D" w14:textId="3EC659EB" w:rsidR="00BB39C0" w:rsidRDefault="00BB39C0" w:rsidP="00BB39C0">
      <w:pPr>
        <w:pStyle w:val="Snt2"/>
      </w:pPr>
      <w:r>
        <w:t>c</w:t>
      </w:r>
      <w:r w:rsidRPr="000B0BA4">
        <w:t>. PAKOLLINEN yksi [1..</w:t>
      </w:r>
      <w:r>
        <w:t xml:space="preserve">1] </w:t>
      </w:r>
      <w:hyperlink w:anchor="_Havainnot_kammiokulman_syvyydestä" w:history="1">
        <w:r w:rsidRPr="00BB39C0">
          <w:rPr>
            <w:rStyle w:val="Hyperlinkki"/>
          </w:rPr>
          <w:t>Havainnot kammiokulman syvyydestä</w:t>
        </w:r>
      </w:hyperlink>
      <w:r>
        <w:t xml:space="preserve"> (203) observation</w:t>
      </w:r>
    </w:p>
    <w:p w14:paraId="22BA20D2" w14:textId="3FEBE12B" w:rsidR="00D35F89" w:rsidRPr="0082643A" w:rsidRDefault="00D35F89" w:rsidP="00D35F89">
      <w:pPr>
        <w:pStyle w:val="Snt1"/>
      </w:pPr>
      <w:r>
        <w:t>1</w:t>
      </w:r>
      <w:r w:rsidR="003865F5">
        <w:t>0</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5989D235" w14:textId="0DC3CB9A"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w:t>
      </w:r>
      <w:r w:rsidR="004522BA">
        <w:t>(Optometrian CDA 2018)</w:t>
      </w:r>
    </w:p>
    <w:p w14:paraId="175224C1" w14:textId="7A293A9C"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204” (</w:t>
      </w:r>
      <w:r w:rsidRPr="00C21D9F">
        <w:t>Lääkeaineiden käyttö tutkimuksessa</w:t>
      </w:r>
      <w:r>
        <w:t xml:space="preserve"> entry)</w:t>
      </w:r>
    </w:p>
    <w:p w14:paraId="5B4E807E" w14:textId="252FB0BF" w:rsidR="00BB39C0" w:rsidRDefault="00BB39C0" w:rsidP="004E58D1">
      <w:pPr>
        <w:pStyle w:val="Snt2"/>
      </w:pPr>
      <w:r>
        <w:t>c</w:t>
      </w:r>
      <w:r w:rsidRPr="000B0BA4">
        <w:t>. PAKOLLINEN yksi [1..</w:t>
      </w:r>
      <w:r>
        <w:t xml:space="preserve">1] </w:t>
      </w:r>
      <w:hyperlink w:anchor="_Lääkeaineen_käyttö_tutkimuksessa" w:history="1">
        <w:r w:rsidR="004E58D1" w:rsidRPr="004E58D1">
          <w:rPr>
            <w:rStyle w:val="Hyperlinkki"/>
          </w:rPr>
          <w:t>Lääkeaineiden käyttö tutkimuksessa</w:t>
        </w:r>
      </w:hyperlink>
      <w:r w:rsidR="004E58D1">
        <w:t xml:space="preserve"> (204</w:t>
      </w:r>
      <w:r>
        <w:t>) ob</w:t>
      </w:r>
      <w:r w:rsidR="004E58D1">
        <w:t>servation</w:t>
      </w:r>
    </w:p>
    <w:p w14:paraId="4558D05D" w14:textId="1ABA59ED" w:rsidR="00D35F89" w:rsidRPr="0082643A" w:rsidRDefault="00D35F89" w:rsidP="00D35F89">
      <w:pPr>
        <w:pStyle w:val="Snt1"/>
      </w:pPr>
      <w:r>
        <w:t>1</w:t>
      </w:r>
      <w:r w:rsidR="003865F5">
        <w:t>1</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7B3E47DD" w14:textId="2B668E11"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w:t>
      </w:r>
      <w:r w:rsidR="004522BA">
        <w:t>(Optometrian CDA 2018)</w:t>
      </w:r>
    </w:p>
    <w:p w14:paraId="1F57DF73" w14:textId="4047D9C4"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205” (</w:t>
      </w:r>
      <w:r w:rsidRPr="00C21D9F">
        <w:t>Havainnot muista esitutkimuksista</w:t>
      </w:r>
      <w:r>
        <w:t xml:space="preserve"> entry)</w:t>
      </w:r>
    </w:p>
    <w:p w14:paraId="0924037E" w14:textId="724F9FCC" w:rsidR="00D35F89" w:rsidRDefault="004E58D1" w:rsidP="000570A3">
      <w:pPr>
        <w:pStyle w:val="Snt2"/>
      </w:pPr>
      <w:r>
        <w:t>c</w:t>
      </w:r>
      <w:r w:rsidRPr="000B0BA4">
        <w:t>. PAKOLLINEN yksi [1..</w:t>
      </w:r>
      <w:r>
        <w:t xml:space="preserve">1] </w:t>
      </w:r>
      <w:hyperlink w:anchor="_Havainnot_muista_esitutkimuksista" w:history="1">
        <w:r w:rsidRPr="004E58D1">
          <w:rPr>
            <w:rStyle w:val="Hyperlinkki"/>
          </w:rPr>
          <w:t>Havainnot muista esitutkimuksista</w:t>
        </w:r>
      </w:hyperlink>
      <w:r>
        <w:t xml:space="preserve"> (205) observation</w:t>
      </w:r>
    </w:p>
    <w:p w14:paraId="0726B862" w14:textId="0779D552" w:rsidR="007C44FE" w:rsidRDefault="005C3B6D" w:rsidP="007C44FE">
      <w:pPr>
        <w:pStyle w:val="Otsikko4"/>
      </w:pPr>
      <w:hyperlink w:anchor="_Esitutkimukset" w:history="1">
        <w:bookmarkStart w:id="757" w:name="_Toc525564923"/>
        <w:r w:rsidR="007C44FE" w:rsidRPr="00851679">
          <w:rPr>
            <w:rStyle w:val="Hyperlinkki"/>
          </w:rPr>
          <w:t>Konvergenssin lähipiste (KLP)</w:t>
        </w:r>
      </w:hyperlink>
      <w:r w:rsidR="007C44FE">
        <w:t xml:space="preserve"> – observation</w:t>
      </w:r>
      <w:bookmarkEnd w:id="757"/>
    </w:p>
    <w:tbl>
      <w:tblPr>
        <w:tblStyle w:val="TaulukkoRuudukko"/>
        <w:tblW w:w="0" w:type="auto"/>
        <w:tblLook w:val="04A0" w:firstRow="1" w:lastRow="0" w:firstColumn="1" w:lastColumn="0" w:noHBand="0" w:noVBand="1"/>
      </w:tblPr>
      <w:tblGrid>
        <w:gridCol w:w="9231"/>
      </w:tblGrid>
      <w:tr w:rsidR="007C44FE" w:rsidRPr="0099795E" w14:paraId="7E9A4F74" w14:textId="77777777" w:rsidTr="00950704">
        <w:tc>
          <w:tcPr>
            <w:tcW w:w="9231" w:type="dxa"/>
          </w:tcPr>
          <w:p w14:paraId="737C3215" w14:textId="77777777" w:rsidR="007C44FE" w:rsidRPr="001F4DA5" w:rsidRDefault="007C44FE"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p>
        </w:tc>
      </w:tr>
    </w:tbl>
    <w:p w14:paraId="00E710DA" w14:textId="77777777" w:rsidR="007C44FE" w:rsidRPr="001F4DA5" w:rsidRDefault="007C44FE" w:rsidP="007C44FE">
      <w:pPr>
        <w:rPr>
          <w:lang w:val="en-US"/>
        </w:rPr>
      </w:pPr>
    </w:p>
    <w:p w14:paraId="3B7E2A7A" w14:textId="56258EF7" w:rsidR="007C44FE" w:rsidRDefault="007C44FE" w:rsidP="007C44F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9EA8014" w14:textId="3A374102" w:rsidR="007C44FE" w:rsidRPr="0003454B" w:rsidRDefault="007C44FE" w:rsidP="007C44FE">
      <w:pPr>
        <w:pStyle w:val="Snt1"/>
      </w:pPr>
      <w:r>
        <w:t xml:space="preserve">2. </w:t>
      </w:r>
      <w:r w:rsidRPr="0003454B">
        <w:t xml:space="preserve">PAKOLLINEN yksi </w:t>
      </w:r>
      <w:r w:rsidRPr="007E0AC1">
        <w:t>[1..1]</w:t>
      </w:r>
      <w:r>
        <w:t xml:space="preserve"> id/@root</w:t>
      </w:r>
    </w:p>
    <w:p w14:paraId="72305566" w14:textId="28DE2925" w:rsidR="007C44FE" w:rsidRPr="00AE0334" w:rsidRDefault="007C44FE" w:rsidP="007C44FE">
      <w:pPr>
        <w:pStyle w:val="Snt1"/>
      </w:pPr>
      <w:r>
        <w:t>3</w:t>
      </w:r>
      <w:r w:rsidRPr="0003454B">
        <w:t xml:space="preserve">. PAKOLLINEN yksi [1..1] </w:t>
      </w:r>
      <w:r w:rsidRPr="00AE0334">
        <w:t>code/@code="</w:t>
      </w:r>
      <w:r>
        <w:t>103</w:t>
      </w:r>
      <w:r w:rsidRPr="00AE0334">
        <w:t>"</w:t>
      </w:r>
      <w:r>
        <w:t xml:space="preserve"> </w:t>
      </w:r>
      <w:r w:rsidRPr="00071504">
        <w:t xml:space="preserve">Konvergenssin lähipiste (KLP) </w:t>
      </w:r>
      <w:r>
        <w:t>(codeSystem</w:t>
      </w:r>
      <w:r w:rsidRPr="00AE0334">
        <w:t xml:space="preserve">: </w:t>
      </w:r>
      <w:r w:rsidR="002A69F7">
        <w:t xml:space="preserve">1.2.246.537.6.889 </w:t>
      </w:r>
      <w:r w:rsidRPr="00071504">
        <w:t>Optometria/Tietosisältö - Optometrian rakenteinen kirjaaminen</w:t>
      </w:r>
      <w:r w:rsidRPr="00AE0334">
        <w:t>)</w:t>
      </w:r>
    </w:p>
    <w:p w14:paraId="43490F82" w14:textId="77777777" w:rsidR="007C44FE" w:rsidRDefault="007C44FE" w:rsidP="007C44FE">
      <w:pPr>
        <w:pStyle w:val="Snt1"/>
      </w:pPr>
      <w:r>
        <w:t>3. PAKOLLINEN yksi [1..1] text</w:t>
      </w:r>
    </w:p>
    <w:p w14:paraId="64E4C5F7" w14:textId="77777777" w:rsidR="007C44FE" w:rsidRDefault="007C44FE" w:rsidP="007C44FE">
      <w:pPr>
        <w:pStyle w:val="Snt2"/>
      </w:pPr>
      <w:r>
        <w:t>a. PAKOLLINEN yksi [1..1] reference/@value, viitattavan näyttömuoto-osion xml-ID annetaan II-tietotyypillä</w:t>
      </w:r>
    </w:p>
    <w:p w14:paraId="378B8978" w14:textId="720D85C4" w:rsidR="007C44FE" w:rsidRDefault="007C44FE" w:rsidP="007C44FE">
      <w:pPr>
        <w:pStyle w:val="Snt1"/>
      </w:pPr>
      <w:r>
        <w:t>4</w:t>
      </w:r>
      <w:r w:rsidRPr="0003454B">
        <w:t>. PAKOLLINEN yksi [1..1] value</w:t>
      </w:r>
      <w:r>
        <w:t xml:space="preserve"> </w:t>
      </w:r>
      <w:bookmarkStart w:id="758" w:name="_Hlk507752756"/>
      <w:r w:rsidRPr="00071504">
        <w:t xml:space="preserve">Konvergenssin lähipiste (KLP) </w:t>
      </w:r>
      <w:r>
        <w:t>(103),</w:t>
      </w:r>
      <w:r w:rsidRPr="0003454B">
        <w:t xml:space="preserve"> </w:t>
      </w:r>
      <w:r>
        <w:t>arvo annetaan PQ-tietotyypillä</w:t>
      </w:r>
      <w:bookmarkEnd w:id="758"/>
      <w:r w:rsidR="00C93E49">
        <w:t>, yksikkö cm (senttimetri)</w:t>
      </w:r>
      <w:r>
        <w:t xml:space="preserve"> </w:t>
      </w:r>
    </w:p>
    <w:p w14:paraId="7F259A48" w14:textId="63798544" w:rsidR="007C44FE" w:rsidRDefault="007C44FE" w:rsidP="007C44FE">
      <w:pPr>
        <w:pStyle w:val="Snt1"/>
      </w:pPr>
      <w:r>
        <w:t xml:space="preserve">5. </w:t>
      </w:r>
      <w:r w:rsidR="00911AF9">
        <w:t>VAPAAEHTOINEN</w:t>
      </w:r>
      <w:r>
        <w:t xml:space="preserve"> nolla tai yksi [0..1] </w:t>
      </w:r>
      <w:r w:rsidRPr="009315BE">
        <w:t>entryRelationship</w:t>
      </w:r>
    </w:p>
    <w:p w14:paraId="609CA641" w14:textId="77777777" w:rsidR="007C44FE" w:rsidRDefault="007C44FE" w:rsidP="007C44FE">
      <w:pPr>
        <w:pStyle w:val="Snt2"/>
      </w:pPr>
      <w:r>
        <w:t xml:space="preserve">a. PAKOLLINEN </w:t>
      </w:r>
      <w:r w:rsidRPr="00AA0A88">
        <w:t>yksi [1..1]</w:t>
      </w:r>
      <w:r>
        <w:t xml:space="preserve"> @typeCode=”COMP”</w:t>
      </w:r>
    </w:p>
    <w:p w14:paraId="2E424961" w14:textId="1BFEA5B4" w:rsidR="00576B0F" w:rsidRDefault="007C44FE" w:rsidP="000570A3">
      <w:pPr>
        <w:pStyle w:val="Snt2"/>
      </w:pPr>
      <w:r>
        <w:t xml:space="preserve">b. PAKOLLINEN </w:t>
      </w:r>
      <w:r w:rsidRPr="00AA0A88">
        <w:t>yksi [1..1]</w:t>
      </w:r>
      <w:r>
        <w:t xml:space="preserve"> </w:t>
      </w:r>
      <w:hyperlink w:anchor="_Lisätiedot_konvergenssista_–_1" w:history="1">
        <w:r w:rsidRPr="00851679">
          <w:rPr>
            <w:rStyle w:val="Hyperlinkki"/>
          </w:rPr>
          <w:t>Lisätiedot konvergenssista</w:t>
        </w:r>
      </w:hyperlink>
      <w:r w:rsidRPr="00071504">
        <w:t xml:space="preserve"> </w:t>
      </w:r>
      <w:r>
        <w:t>(104) observation</w:t>
      </w:r>
      <w:bookmarkStart w:id="759" w:name="_Konvergenssi__-"/>
      <w:bookmarkEnd w:id="759"/>
    </w:p>
    <w:bookmarkStart w:id="760" w:name="_Lisätiedot_konvergenssista_–_1"/>
    <w:bookmarkEnd w:id="760"/>
    <w:p w14:paraId="21F3CE8F" w14:textId="4D2AA0A6" w:rsidR="00576B0F" w:rsidRDefault="00576B0F" w:rsidP="00576B0F">
      <w:pPr>
        <w:pStyle w:val="Otsikko5"/>
      </w:pPr>
      <w:r>
        <w:lastRenderedPageBreak/>
        <w:fldChar w:fldCharType="begin"/>
      </w:r>
      <w:r>
        <w:instrText xml:space="preserve"> HYPERLINK  \l "_Konvergenssi__-" </w:instrText>
      </w:r>
      <w:r>
        <w:fldChar w:fldCharType="separate"/>
      </w:r>
      <w:bookmarkStart w:id="761" w:name="_Toc525564924"/>
      <w:r w:rsidRPr="00576B0F">
        <w:rPr>
          <w:rStyle w:val="Hyperlinkki"/>
        </w:rPr>
        <w:t>Lisätiedot konvergenssista</w:t>
      </w:r>
      <w:r>
        <w:fldChar w:fldCharType="end"/>
      </w:r>
      <w:r>
        <w:t xml:space="preserve"> – observation</w:t>
      </w:r>
      <w:bookmarkEnd w:id="761"/>
    </w:p>
    <w:tbl>
      <w:tblPr>
        <w:tblStyle w:val="TaulukkoRuudukko"/>
        <w:tblW w:w="0" w:type="auto"/>
        <w:tblLook w:val="04A0" w:firstRow="1" w:lastRow="0" w:firstColumn="1" w:lastColumn="0" w:noHBand="0" w:noVBand="1"/>
      </w:tblPr>
      <w:tblGrid>
        <w:gridCol w:w="9231"/>
      </w:tblGrid>
      <w:tr w:rsidR="00576B0F" w:rsidRPr="0099795E" w14:paraId="639AE35C" w14:textId="77777777" w:rsidTr="00950704">
        <w:tc>
          <w:tcPr>
            <w:tcW w:w="9231" w:type="dxa"/>
          </w:tcPr>
          <w:p w14:paraId="21480956" w14:textId="77777777" w:rsidR="00576B0F" w:rsidRPr="001F4DA5" w:rsidRDefault="00576B0F"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/structuredBody/component/section/component/section/component/section/entry/observation</w:t>
            </w:r>
            <w:r>
              <w:rPr>
                <w:rFonts w:eastAsiaTheme="majorEastAsia" w:cstheme="majorHAnsi"/>
                <w:bCs/>
                <w:sz w:val="18"/>
                <w:szCs w:val="26"/>
                <w:lang w:val="en-US"/>
              </w:rPr>
              <w:t>/entryRelationship/observation</w:t>
            </w:r>
          </w:p>
        </w:tc>
      </w:tr>
    </w:tbl>
    <w:p w14:paraId="48112653" w14:textId="77777777" w:rsidR="00576B0F" w:rsidRPr="001F4DA5" w:rsidRDefault="00576B0F" w:rsidP="00576B0F">
      <w:pPr>
        <w:rPr>
          <w:lang w:val="en-US"/>
        </w:rPr>
      </w:pPr>
    </w:p>
    <w:p w14:paraId="54F81930" w14:textId="77777777" w:rsidR="00576B0F" w:rsidRPr="0003454B" w:rsidRDefault="00576B0F" w:rsidP="00576B0F">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EB3AE0" w14:textId="6DDD2CAE" w:rsidR="00576B0F" w:rsidRPr="00AE0334" w:rsidRDefault="00576B0F" w:rsidP="00576B0F">
      <w:pPr>
        <w:pStyle w:val="Snt1"/>
      </w:pPr>
      <w:r>
        <w:t>2</w:t>
      </w:r>
      <w:r w:rsidRPr="0003454B">
        <w:t xml:space="preserve">. PAKOLLINEN yksi [1..1] </w:t>
      </w:r>
      <w:r w:rsidRPr="00AE0334">
        <w:t>code/@code="</w:t>
      </w:r>
      <w:r>
        <w:t>104</w:t>
      </w:r>
      <w:r w:rsidRPr="00AE0334">
        <w:t>"</w:t>
      </w:r>
      <w:r>
        <w:t xml:space="preserve"> Lisätiedot konvergenssista</w:t>
      </w:r>
      <w:r w:rsidRPr="00071504">
        <w:t xml:space="preserve"> </w:t>
      </w:r>
      <w:r>
        <w:t>(codeSystem</w:t>
      </w:r>
      <w:r w:rsidRPr="00AE0334">
        <w:t xml:space="preserve">: </w:t>
      </w:r>
      <w:r w:rsidRPr="00071504">
        <w:t>1.2.246.537.6.889</w:t>
      </w:r>
      <w:r w:rsidR="00CB7277">
        <w:t xml:space="preserve"> </w:t>
      </w:r>
      <w:r w:rsidRPr="00071504">
        <w:t>Optometria/Tietosisältö - Optometrian rakenteinen kirjaaminen</w:t>
      </w:r>
      <w:r w:rsidRPr="00AE0334">
        <w:t>)</w:t>
      </w:r>
    </w:p>
    <w:p w14:paraId="773E878D" w14:textId="77777777" w:rsidR="00576B0F" w:rsidRDefault="00576B0F" w:rsidP="00576B0F">
      <w:pPr>
        <w:pStyle w:val="Snt1"/>
      </w:pPr>
      <w:r>
        <w:t>3. PAKOLLINEN yksi [1..1] text</w:t>
      </w:r>
    </w:p>
    <w:p w14:paraId="34E326CE" w14:textId="77777777" w:rsidR="00576B0F" w:rsidRDefault="00576B0F" w:rsidP="00576B0F">
      <w:pPr>
        <w:pStyle w:val="Snt2"/>
      </w:pPr>
      <w:r>
        <w:t>a. PAKOLLINEN yksi [1..1] reference/@value, viitattavan näyttömuoto-osion xml-ID annetaan II-tietotyypillä</w:t>
      </w:r>
    </w:p>
    <w:p w14:paraId="09548CF9" w14:textId="5F8DDA69" w:rsidR="00576B0F" w:rsidRDefault="00576B0F" w:rsidP="00576B0F">
      <w:pPr>
        <w:pStyle w:val="Snt1"/>
      </w:pPr>
      <w:r>
        <w:t>4</w:t>
      </w:r>
      <w:r w:rsidRPr="0003454B">
        <w:t>. PAKOLLINEN yksi [1..1] value</w:t>
      </w:r>
      <w:r>
        <w:t xml:space="preserve"> Lisätiedot konvergenssista</w:t>
      </w:r>
      <w:r w:rsidRPr="00071504">
        <w:t xml:space="preserve"> </w:t>
      </w:r>
      <w:r>
        <w:t>(104),</w:t>
      </w:r>
      <w:r w:rsidRPr="0003454B">
        <w:t xml:space="preserve"> </w:t>
      </w:r>
      <w:r>
        <w:t xml:space="preserve">arvo annetaan ST-tietotyypillä </w:t>
      </w:r>
    </w:p>
    <w:bookmarkStart w:id="762" w:name="_Konvergenssin_lähipiste_(KLP)"/>
    <w:bookmarkStart w:id="763" w:name="_Lisätiedot_konvergenssista_–"/>
    <w:bookmarkStart w:id="764" w:name="_Näöntarkkuus_ilman_laseja"/>
    <w:bookmarkStart w:id="765" w:name="_Toc498613787"/>
    <w:bookmarkEnd w:id="762"/>
    <w:bookmarkEnd w:id="763"/>
    <w:bookmarkEnd w:id="764"/>
    <w:p w14:paraId="5BA23DBC" w14:textId="73939556" w:rsidR="00D35F89" w:rsidRDefault="000570A3" w:rsidP="00D35F89">
      <w:pPr>
        <w:pStyle w:val="Otsikko3"/>
      </w:pPr>
      <w:r>
        <w:fldChar w:fldCharType="begin"/>
      </w:r>
      <w:r>
        <w:instrText xml:space="preserve"> HYPERLINK  \l "_Esitutkimukset" </w:instrText>
      </w:r>
      <w:r>
        <w:fldChar w:fldCharType="separate"/>
      </w:r>
      <w:bookmarkStart w:id="766" w:name="_Toc525564925"/>
      <w:r w:rsidRPr="000570A3">
        <w:rPr>
          <w:rStyle w:val="Hyperlinkki"/>
        </w:rPr>
        <w:t>Näöntarkkuus ilman laseja (VV)</w:t>
      </w:r>
      <w:r>
        <w:fldChar w:fldCharType="end"/>
      </w:r>
      <w:r>
        <w:t xml:space="preserve"> </w:t>
      </w:r>
      <w:r w:rsidR="00D35F89">
        <w:t xml:space="preserve">- </w:t>
      </w:r>
      <w:bookmarkEnd w:id="765"/>
      <w:r w:rsidR="00906B15">
        <w:t>organizer</w:t>
      </w:r>
      <w:bookmarkEnd w:id="766"/>
    </w:p>
    <w:tbl>
      <w:tblPr>
        <w:tblStyle w:val="TaulukkoRuudukko"/>
        <w:tblW w:w="0" w:type="auto"/>
        <w:tblLook w:val="04A0" w:firstRow="1" w:lastRow="0" w:firstColumn="1" w:lastColumn="0" w:noHBand="0" w:noVBand="1"/>
      </w:tblPr>
      <w:tblGrid>
        <w:gridCol w:w="9231"/>
      </w:tblGrid>
      <w:tr w:rsidR="001F4DA5" w:rsidRPr="0099795E" w14:paraId="66845A24" w14:textId="77777777" w:rsidTr="001F4DA5">
        <w:tc>
          <w:tcPr>
            <w:tcW w:w="9231" w:type="dxa"/>
          </w:tcPr>
          <w:p w14:paraId="21DE4185" w14:textId="6BBD9F20"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r w:rsidR="00906B15">
              <w:rPr>
                <w:rFonts w:eastAsiaTheme="majorEastAsia" w:cstheme="majorHAnsi"/>
                <w:bCs/>
                <w:sz w:val="18"/>
                <w:szCs w:val="26"/>
                <w:lang w:val="en-US"/>
              </w:rPr>
              <w:t>/organizer</w:t>
            </w:r>
          </w:p>
        </w:tc>
      </w:tr>
    </w:tbl>
    <w:p w14:paraId="5D006847" w14:textId="77777777" w:rsidR="001F4DA5" w:rsidRPr="001F4DA5" w:rsidRDefault="001F4DA5" w:rsidP="001F4DA5">
      <w:pPr>
        <w:rPr>
          <w:lang w:val="en-US"/>
        </w:rPr>
      </w:pPr>
    </w:p>
    <w:p w14:paraId="4F65A412" w14:textId="126C4250" w:rsidR="002910F3" w:rsidRDefault="002910F3" w:rsidP="002910F3">
      <w:pPr>
        <w:pStyle w:val="Snt1"/>
      </w:pPr>
      <w:r>
        <w:t>1</w:t>
      </w:r>
      <w:r w:rsidRPr="0003454B">
        <w:t xml:space="preserve">. PAKOLLINEN yksi </w:t>
      </w:r>
      <w:r w:rsidRPr="007E0AC1">
        <w:t>[1..1] @classCode="</w:t>
      </w:r>
      <w:r w:rsidR="00906B15" w:rsidRPr="00906B15">
        <w:t xml:space="preserve"> CLUSTER </w:t>
      </w:r>
      <w:r w:rsidRPr="007E0AC1">
        <w:t xml:space="preserve">" </w:t>
      </w:r>
      <w:r>
        <w:t>ja yksi [</w:t>
      </w:r>
      <w:r w:rsidRPr="0003454B">
        <w:t xml:space="preserve">1..1] @moodCode="EVN" </w:t>
      </w:r>
    </w:p>
    <w:p w14:paraId="2EB28E7D" w14:textId="5F74A129" w:rsidR="00851679" w:rsidRDefault="00851679" w:rsidP="00851679">
      <w:pPr>
        <w:pStyle w:val="Snt1"/>
      </w:pPr>
      <w:r>
        <w:t xml:space="preserve">2. </w:t>
      </w:r>
      <w:r w:rsidRPr="0003454B">
        <w:t xml:space="preserve"> PAKOLLINEN yksi </w:t>
      </w:r>
      <w:r w:rsidRPr="007E0AC1">
        <w:t>[1..1]</w:t>
      </w:r>
      <w:r>
        <w:t xml:space="preserve"> id/@root</w:t>
      </w:r>
    </w:p>
    <w:p w14:paraId="5F0E4156" w14:textId="590810E9" w:rsidR="00906B15" w:rsidRDefault="00851679" w:rsidP="002910F3">
      <w:pPr>
        <w:pStyle w:val="Snt1"/>
      </w:pPr>
      <w:r>
        <w:t>3</w:t>
      </w:r>
      <w:r w:rsidR="00906B15">
        <w:t xml:space="preserve">. PAKOLLINEN </w:t>
      </w:r>
      <w:r w:rsidR="00906B15" w:rsidRPr="0003454B">
        <w:t xml:space="preserve">yksi [1..1] </w:t>
      </w:r>
      <w:r w:rsidR="00906B15" w:rsidRPr="00AE0334">
        <w:t>code/@code="</w:t>
      </w:r>
      <w:r w:rsidR="00906B15">
        <w:t>105</w:t>
      </w:r>
      <w:r w:rsidR="00906B15" w:rsidRPr="00AE0334">
        <w:t>"</w:t>
      </w:r>
      <w:r w:rsidR="00906B15">
        <w:t xml:space="preserve"> </w:t>
      </w:r>
      <w:r w:rsidR="00906B15" w:rsidRPr="002910F3">
        <w:t>Näön</w:t>
      </w:r>
      <w:r w:rsidR="00906B15">
        <w:t>tarkkuus ilman laseja (VV)</w:t>
      </w:r>
      <w:r w:rsidR="00906B15" w:rsidRPr="002910F3">
        <w:t xml:space="preserve"> </w:t>
      </w:r>
      <w:r w:rsidR="00906B15">
        <w:t>(codeSystem</w:t>
      </w:r>
      <w:r w:rsidR="00906B15" w:rsidRPr="00AE0334">
        <w:t xml:space="preserve">: </w:t>
      </w:r>
      <w:r w:rsidR="00CB7277">
        <w:t>1.2.246.537.6.889 O</w:t>
      </w:r>
      <w:r w:rsidR="00906B15" w:rsidRPr="00071504">
        <w:t>ptometria/Tietosisältö - Optometrian rakenteinen kirjaaminen</w:t>
      </w:r>
      <w:r w:rsidR="00906B15" w:rsidRPr="00AE0334">
        <w:t>)</w:t>
      </w:r>
    </w:p>
    <w:p w14:paraId="6B13C9F0" w14:textId="003F5A0E" w:rsidR="00851679" w:rsidRDefault="00851679" w:rsidP="00851679">
      <w:pPr>
        <w:pStyle w:val="Snt1"/>
      </w:pPr>
      <w:bookmarkStart w:id="767" w:name="_Hlk501717122"/>
      <w:r>
        <w:t xml:space="preserve">4. PAKOLLINEN yksi </w:t>
      </w:r>
      <w:r w:rsidRPr="00AE0334">
        <w:t xml:space="preserve">[1..1] </w:t>
      </w:r>
      <w:r>
        <w:t>statusCode/@code=”</w:t>
      </w:r>
      <w:r w:rsidRPr="00C61ED5">
        <w:t>completed</w:t>
      </w:r>
      <w:r>
        <w:t>”</w:t>
      </w:r>
    </w:p>
    <w:bookmarkEnd w:id="767"/>
    <w:p w14:paraId="0E260916" w14:textId="13920DAF" w:rsidR="00906B15" w:rsidRPr="00125567" w:rsidRDefault="00851679" w:rsidP="00906B15">
      <w:pPr>
        <w:pStyle w:val="Snt1"/>
      </w:pPr>
      <w:r>
        <w:t>5</w:t>
      </w:r>
      <w:r w:rsidR="00906B15">
        <w:t>. PAKOLLINEN</w:t>
      </w:r>
      <w:r w:rsidR="00906B15" w:rsidRPr="00125567">
        <w:t xml:space="preserve"> </w:t>
      </w:r>
      <w:r w:rsidR="00906B15">
        <w:t xml:space="preserve">yksi </w:t>
      </w:r>
      <w:r w:rsidR="000570A3">
        <w:t xml:space="preserve">tai useampi </w:t>
      </w:r>
      <w:r w:rsidR="00906B15">
        <w:t>[1</w:t>
      </w:r>
      <w:r w:rsidR="00906B15" w:rsidRPr="00125567">
        <w:t>..</w:t>
      </w:r>
      <w:r w:rsidR="000570A3">
        <w:t>*</w:t>
      </w:r>
      <w:r w:rsidR="00906B15" w:rsidRPr="00125567">
        <w:t>] component</w:t>
      </w:r>
    </w:p>
    <w:p w14:paraId="072A7DEE" w14:textId="6AB16A1D" w:rsidR="00906B15" w:rsidRDefault="00906B15" w:rsidP="000570A3">
      <w:pPr>
        <w:pStyle w:val="Snt2"/>
      </w:pPr>
      <w:r w:rsidRPr="00AE0334">
        <w:t xml:space="preserve">a. </w:t>
      </w:r>
      <w:r>
        <w:t>PAKOLLINEN yksi [</w:t>
      </w:r>
      <w:r w:rsidRPr="00AE0334">
        <w:t xml:space="preserve">1..1] </w:t>
      </w:r>
      <w:hyperlink w:anchor="_Lisätiedot_näöntarkkuudesta_ilman" w:history="1">
        <w:r w:rsidRPr="00851679">
          <w:rPr>
            <w:rStyle w:val="Hyperlinkki"/>
          </w:rPr>
          <w:t>Näöntarkkuus ilman laseja (VV), arvo</w:t>
        </w:r>
      </w:hyperlink>
      <w:r>
        <w:t xml:space="preserve"> (107) observation</w:t>
      </w:r>
    </w:p>
    <w:p w14:paraId="3340BB1E" w14:textId="2C27C8BA" w:rsidR="000570A3" w:rsidRDefault="000570A3" w:rsidP="000570A3">
      <w:pPr>
        <w:pStyle w:val="Snt2"/>
      </w:pPr>
    </w:p>
    <w:p w14:paraId="0D4C55F3" w14:textId="0234A5FF" w:rsidR="000570A3" w:rsidRDefault="000570A3" w:rsidP="000570A3">
      <w:pPr>
        <w:pStyle w:val="Snt1"/>
      </w:pPr>
      <w:r w:rsidRPr="000570A3">
        <w:rPr>
          <w:b/>
        </w:rPr>
        <w:t>Toteutusohje</w:t>
      </w:r>
      <w:r>
        <w:t>: Toistetaan component.observation -rakennetta, mikäli arvot annetaan silmäkohtaisesti</w:t>
      </w:r>
    </w:p>
    <w:bookmarkStart w:id="768" w:name="_Näöntarkkuus_ilman_laseja_1"/>
    <w:bookmarkEnd w:id="768"/>
    <w:p w14:paraId="10551791" w14:textId="28E81BA3" w:rsidR="00906B15" w:rsidRDefault="00851679" w:rsidP="00906B15">
      <w:pPr>
        <w:pStyle w:val="Otsikko4"/>
      </w:pPr>
      <w:r>
        <w:fldChar w:fldCharType="begin"/>
      </w:r>
      <w:r>
        <w:instrText xml:space="preserve"> HYPERLINK  \l "_Näöntarkkuus_ilman_laseja" </w:instrText>
      </w:r>
      <w:r>
        <w:fldChar w:fldCharType="separate"/>
      </w:r>
      <w:bookmarkStart w:id="769" w:name="_Toc525564926"/>
      <w:r w:rsidR="00906B15" w:rsidRPr="00851679">
        <w:rPr>
          <w:rStyle w:val="Hyperlinkki"/>
        </w:rPr>
        <w:t>Näöntarkkuus ilman laseja (VV), arvo</w:t>
      </w:r>
      <w:r>
        <w:fldChar w:fldCharType="end"/>
      </w:r>
      <w:r w:rsidR="00906B15" w:rsidRPr="006D3A73">
        <w:t xml:space="preserve"> </w:t>
      </w:r>
      <w:r w:rsidR="00906B15">
        <w:t>- observation</w:t>
      </w:r>
      <w:bookmarkEnd w:id="769"/>
    </w:p>
    <w:tbl>
      <w:tblPr>
        <w:tblStyle w:val="TaulukkoRuudukko"/>
        <w:tblW w:w="0" w:type="auto"/>
        <w:tblLook w:val="04A0" w:firstRow="1" w:lastRow="0" w:firstColumn="1" w:lastColumn="0" w:noHBand="0" w:noVBand="1"/>
      </w:tblPr>
      <w:tblGrid>
        <w:gridCol w:w="9231"/>
      </w:tblGrid>
      <w:tr w:rsidR="00906B15" w:rsidRPr="0099795E" w14:paraId="62001FD6" w14:textId="77777777" w:rsidTr="00A0203A">
        <w:tc>
          <w:tcPr>
            <w:tcW w:w="9231" w:type="dxa"/>
          </w:tcPr>
          <w:p w14:paraId="2B75D1D8" w14:textId="26869BC7" w:rsidR="00906B15" w:rsidRPr="001F4DA5" w:rsidRDefault="00906B1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39D242D0" w14:textId="77777777" w:rsidR="00906B15" w:rsidRPr="001F4DA5" w:rsidRDefault="00906B15" w:rsidP="00906B15">
      <w:pPr>
        <w:rPr>
          <w:lang w:val="en-US"/>
        </w:rPr>
      </w:pPr>
    </w:p>
    <w:p w14:paraId="5259F8E2" w14:textId="77777777" w:rsidR="00906B15" w:rsidRPr="0003454B" w:rsidRDefault="00906B15" w:rsidP="00906B1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0ADCF57" w14:textId="257DA4AC" w:rsidR="00906B15" w:rsidRPr="00AE0334" w:rsidRDefault="00906B15" w:rsidP="00906B15">
      <w:pPr>
        <w:pStyle w:val="Snt1"/>
      </w:pPr>
      <w:r>
        <w:t>2</w:t>
      </w:r>
      <w:r w:rsidRPr="0003454B">
        <w:t xml:space="preserve">. PAKOLLINEN yksi [1..1] </w:t>
      </w:r>
      <w:r w:rsidRPr="00AE0334">
        <w:t>code/@code="</w:t>
      </w:r>
      <w:r>
        <w:t>107</w:t>
      </w:r>
      <w:r w:rsidRPr="00AE0334">
        <w:t>"</w:t>
      </w:r>
      <w:r>
        <w:t xml:space="preserve"> </w:t>
      </w:r>
      <w:r w:rsidRPr="002910F3">
        <w:t xml:space="preserve">Näöntarkkuus ilman laseja (VV), arvo </w:t>
      </w:r>
      <w:r>
        <w:t>(codeSystem</w:t>
      </w:r>
      <w:r w:rsidRPr="00AE0334">
        <w:t xml:space="preserve">: </w:t>
      </w:r>
      <w:r w:rsidR="00CB7277">
        <w:t>1.2.246.537.6.889 O</w:t>
      </w:r>
      <w:r w:rsidRPr="00071504">
        <w:t>ptometria/Tietosisältö - Optometrian rakenteinen kirjaaminen</w:t>
      </w:r>
      <w:r w:rsidRPr="00AE0334">
        <w:t>)</w:t>
      </w:r>
    </w:p>
    <w:p w14:paraId="06F82343" w14:textId="77777777" w:rsidR="00906B15" w:rsidRDefault="00906B15" w:rsidP="00906B15">
      <w:pPr>
        <w:pStyle w:val="Snt1"/>
      </w:pPr>
      <w:r>
        <w:t>3. PAKOLLINEN yksi [1..1] text</w:t>
      </w:r>
    </w:p>
    <w:p w14:paraId="786D6EF8" w14:textId="77777777" w:rsidR="00906B15" w:rsidRDefault="00906B15" w:rsidP="00906B15">
      <w:pPr>
        <w:pStyle w:val="Snt2"/>
      </w:pPr>
      <w:r>
        <w:t>a. PAKOLLINEN yksi [1..1] reference/@value, viitattavan näyttömuoto-osion xml-ID annetaan II-tietotyypillä</w:t>
      </w:r>
    </w:p>
    <w:p w14:paraId="194711B0" w14:textId="77777777" w:rsidR="00906B15" w:rsidRDefault="00906B15" w:rsidP="00906B15">
      <w:pPr>
        <w:pStyle w:val="Snt1"/>
      </w:pPr>
      <w:r>
        <w:t>4</w:t>
      </w:r>
      <w:r w:rsidRPr="0003454B">
        <w:t>. PAKOLLINEN yksi [1..1] value</w:t>
      </w:r>
      <w:r>
        <w:t xml:space="preserve"> </w:t>
      </w:r>
      <w:r w:rsidRPr="001F4DA5">
        <w:t xml:space="preserve">Näöntarkkuus ilman laseja (VV), arvo </w:t>
      </w:r>
      <w:r>
        <w:t>(107),</w:t>
      </w:r>
      <w:r w:rsidRPr="0003454B">
        <w:t xml:space="preserve"> </w:t>
      </w:r>
      <w:r>
        <w:t xml:space="preserve">arvo annetaan REAL-tietotyypillä </w:t>
      </w:r>
    </w:p>
    <w:p w14:paraId="567E4E80" w14:textId="77777777" w:rsidR="00906B15" w:rsidRDefault="00906B15" w:rsidP="00906B15">
      <w:pPr>
        <w:pStyle w:val="Snt1"/>
      </w:pPr>
      <w:r>
        <w:t>5</w:t>
      </w:r>
      <w:r w:rsidRPr="00490494">
        <w:t xml:space="preserve">. </w:t>
      </w:r>
      <w:r>
        <w:t xml:space="preserve">PAKOLLINEN </w:t>
      </w:r>
      <w:r w:rsidRPr="00490494">
        <w:t>yksi [</w:t>
      </w:r>
      <w:r>
        <w:t>1</w:t>
      </w:r>
      <w:r w:rsidRPr="00490494">
        <w:t>..1] targetSiteCod</w:t>
      </w:r>
      <w:r>
        <w:t xml:space="preserve">e </w:t>
      </w:r>
      <w:r w:rsidRPr="001F4DA5">
        <w:t xml:space="preserve">Silmä näöntarkkuudelle ilman laseja (VV) </w:t>
      </w:r>
      <w:r>
        <w:t>(106</w:t>
      </w:r>
      <w:r w:rsidRPr="00490494">
        <w:t xml:space="preserve">), arvo annetaan luokituksesta THL - Silmän löydöksen sijainti (codeSystem: 1.2.246.537.6.3033.2014) </w:t>
      </w:r>
    </w:p>
    <w:p w14:paraId="70F83A0D" w14:textId="2FF46268" w:rsidR="002910F3" w:rsidRDefault="001F4DA5" w:rsidP="002910F3">
      <w:pPr>
        <w:pStyle w:val="Snt1"/>
      </w:pPr>
      <w:r>
        <w:t xml:space="preserve">6. </w:t>
      </w:r>
      <w:r w:rsidR="00205D84">
        <w:t xml:space="preserve">VAPAAEHTOINEN nolla tai yksi [0..1] </w:t>
      </w:r>
      <w:r w:rsidR="002910F3">
        <w:t xml:space="preserve"> </w:t>
      </w:r>
      <w:r w:rsidR="002910F3" w:rsidRPr="009315BE">
        <w:t>entryRelationship</w:t>
      </w:r>
    </w:p>
    <w:p w14:paraId="7DD7F3FD" w14:textId="77777777" w:rsidR="002910F3" w:rsidRDefault="002910F3" w:rsidP="002910F3">
      <w:pPr>
        <w:pStyle w:val="Snt2"/>
      </w:pPr>
      <w:r>
        <w:t xml:space="preserve">a. PAKOLLINEN </w:t>
      </w:r>
      <w:r w:rsidRPr="00AA0A88">
        <w:t>yksi [1..1]</w:t>
      </w:r>
      <w:r>
        <w:t xml:space="preserve"> @typeCode=”COMP”</w:t>
      </w:r>
    </w:p>
    <w:p w14:paraId="6F60C90B" w14:textId="32A42FF7" w:rsidR="00CE220E" w:rsidRDefault="002910F3" w:rsidP="00CE220E">
      <w:pPr>
        <w:pStyle w:val="Snt2"/>
      </w:pPr>
      <w:r>
        <w:t xml:space="preserve">b. PAKOLLINEN </w:t>
      </w:r>
      <w:r w:rsidRPr="00AA0A88">
        <w:t>yksi [1..1]</w:t>
      </w:r>
      <w:r>
        <w:t xml:space="preserve"> </w:t>
      </w:r>
      <w:hyperlink w:anchor="_Lisätiedot_näöntarkkuudesta_ilman" w:history="1">
        <w:r w:rsidR="001F4DA5" w:rsidRPr="00764170">
          <w:rPr>
            <w:rStyle w:val="Hyperlinkki"/>
          </w:rPr>
          <w:t>Lisätiedot näöntarkkuudesta ilman laseja (VV)</w:t>
        </w:r>
      </w:hyperlink>
      <w:r w:rsidR="001F4DA5" w:rsidRPr="001F4DA5">
        <w:t xml:space="preserve"> </w:t>
      </w:r>
      <w:r>
        <w:t>(10</w:t>
      </w:r>
      <w:r w:rsidR="001F4DA5">
        <w:t>8</w:t>
      </w:r>
      <w:r>
        <w:t>) observation</w:t>
      </w:r>
    </w:p>
    <w:bookmarkStart w:id="770" w:name="_Lisätiedot_näöntarkkuudesta_ilman"/>
    <w:bookmarkEnd w:id="770"/>
    <w:p w14:paraId="05DFA950" w14:textId="0B4E84F1" w:rsidR="001F4DA5" w:rsidRDefault="00764170" w:rsidP="00741786">
      <w:pPr>
        <w:pStyle w:val="Otsikko5"/>
      </w:pPr>
      <w:r>
        <w:fldChar w:fldCharType="begin"/>
      </w:r>
      <w:r>
        <w:instrText xml:space="preserve"> HYPERLINK  \l "_Näöntarkkuus_ilman_laseja_1" </w:instrText>
      </w:r>
      <w:r>
        <w:fldChar w:fldCharType="separate"/>
      </w:r>
      <w:bookmarkStart w:id="771" w:name="_Toc525564927"/>
      <w:r w:rsidR="001F4DA5" w:rsidRPr="00764170">
        <w:rPr>
          <w:rStyle w:val="Hyperlinkki"/>
        </w:rPr>
        <w:t>Lisätiedot näöntarkkuudesta ilman laseja (VV)</w:t>
      </w:r>
      <w:r>
        <w:fldChar w:fldCharType="end"/>
      </w:r>
      <w:r w:rsidR="001F4DA5" w:rsidRPr="006D3A73">
        <w:t xml:space="preserve"> </w:t>
      </w:r>
      <w:r w:rsidR="001F4DA5">
        <w:t>- observation</w:t>
      </w:r>
      <w:bookmarkEnd w:id="771"/>
    </w:p>
    <w:tbl>
      <w:tblPr>
        <w:tblStyle w:val="TaulukkoRuudukko"/>
        <w:tblW w:w="0" w:type="auto"/>
        <w:tblLook w:val="04A0" w:firstRow="1" w:lastRow="0" w:firstColumn="1" w:lastColumn="0" w:noHBand="0" w:noVBand="1"/>
      </w:tblPr>
      <w:tblGrid>
        <w:gridCol w:w="9231"/>
      </w:tblGrid>
      <w:tr w:rsidR="001F4DA5" w:rsidRPr="0099795E" w14:paraId="6FD0E9DB" w14:textId="77777777" w:rsidTr="00A0203A">
        <w:tc>
          <w:tcPr>
            <w:tcW w:w="9231" w:type="dxa"/>
          </w:tcPr>
          <w:p w14:paraId="706F104A" w14:textId="68D455B9"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741786">
              <w:rPr>
                <w:rFonts w:eastAsiaTheme="majorEastAsia" w:cstheme="majorHAnsi"/>
                <w:bCs/>
                <w:sz w:val="18"/>
                <w:szCs w:val="26"/>
                <w:lang w:val="en-US"/>
              </w:rPr>
              <w:t>/component/observation/entryRelationship/observation</w:t>
            </w:r>
          </w:p>
        </w:tc>
      </w:tr>
    </w:tbl>
    <w:p w14:paraId="3CA863E1" w14:textId="77777777" w:rsidR="001F4DA5" w:rsidRPr="001F4DA5" w:rsidRDefault="001F4DA5" w:rsidP="001F4DA5">
      <w:pPr>
        <w:rPr>
          <w:lang w:val="en-US"/>
        </w:rPr>
      </w:pPr>
    </w:p>
    <w:p w14:paraId="230C892E" w14:textId="77777777" w:rsidR="001F4DA5" w:rsidRPr="0003454B" w:rsidRDefault="001F4DA5" w:rsidP="001F4DA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2F76667" w14:textId="60230EC8" w:rsidR="001F4DA5" w:rsidRPr="00AE0334" w:rsidRDefault="001F4DA5" w:rsidP="001F4DA5">
      <w:pPr>
        <w:pStyle w:val="Snt1"/>
      </w:pPr>
      <w:r>
        <w:t>2</w:t>
      </w:r>
      <w:r w:rsidRPr="0003454B">
        <w:t xml:space="preserve">. PAKOLLINEN yksi [1..1] </w:t>
      </w:r>
      <w:r w:rsidRPr="00AE0334">
        <w:t>code/@code="</w:t>
      </w:r>
      <w:r>
        <w:t>10</w:t>
      </w:r>
      <w:r w:rsidR="00741786">
        <w:t>8</w:t>
      </w:r>
      <w:r w:rsidRPr="00AE0334">
        <w:t>"</w:t>
      </w:r>
      <w:r>
        <w:t xml:space="preserve"> </w:t>
      </w:r>
      <w:r w:rsidR="00741786" w:rsidRPr="00741786">
        <w:t xml:space="preserve">Lisätiedot näöntarkkuudesta ilman laseja (VV) </w:t>
      </w:r>
      <w:r>
        <w:t>(codeSystem</w:t>
      </w:r>
      <w:r w:rsidRPr="00AE0334">
        <w:t xml:space="preserve">: </w:t>
      </w:r>
      <w:r w:rsidR="00CB7277">
        <w:t>1.2.246.537.6.889 O</w:t>
      </w:r>
      <w:r w:rsidRPr="00071504">
        <w:t>ptometria/Tietosisältö - Optometrian rakenteinen kirjaaminen</w:t>
      </w:r>
      <w:r w:rsidRPr="00AE0334">
        <w:t>)</w:t>
      </w:r>
    </w:p>
    <w:p w14:paraId="58205C33" w14:textId="77777777" w:rsidR="001F4DA5" w:rsidRDefault="001F4DA5" w:rsidP="001F4DA5">
      <w:pPr>
        <w:pStyle w:val="Snt1"/>
      </w:pPr>
      <w:r>
        <w:lastRenderedPageBreak/>
        <w:t>3. PAKOLLINEN yksi [1..1] text</w:t>
      </w:r>
    </w:p>
    <w:p w14:paraId="6C7E081C" w14:textId="77777777" w:rsidR="001F4DA5" w:rsidRDefault="001F4DA5" w:rsidP="001F4DA5">
      <w:pPr>
        <w:pStyle w:val="Snt2"/>
      </w:pPr>
      <w:r>
        <w:t>a. PAKOLLINEN yksi [1..1] reference/@value, viitattavan näyttömuoto-osion xml-ID annetaan II-tietotyypillä</w:t>
      </w:r>
    </w:p>
    <w:p w14:paraId="4AF9D4DC" w14:textId="45400743" w:rsidR="001F4DA5" w:rsidRDefault="001F4DA5" w:rsidP="000570A3">
      <w:pPr>
        <w:pStyle w:val="Snt1"/>
      </w:pPr>
      <w:r>
        <w:t>4</w:t>
      </w:r>
      <w:r w:rsidRPr="0003454B">
        <w:t>. PAKOLLINEN yksi [1..1] value</w:t>
      </w:r>
      <w:r>
        <w:t xml:space="preserve"> </w:t>
      </w:r>
      <w:r w:rsidR="00741786" w:rsidRPr="00741786">
        <w:t xml:space="preserve">Lisätiedot näöntarkkuudesta ilman laseja (VV) </w:t>
      </w:r>
      <w:r>
        <w:t>(10</w:t>
      </w:r>
      <w:r w:rsidR="00741786">
        <w:t>8</w:t>
      </w:r>
      <w:r>
        <w:t>),</w:t>
      </w:r>
      <w:r w:rsidRPr="0003454B">
        <w:t xml:space="preserve"> </w:t>
      </w:r>
      <w:r>
        <w:t xml:space="preserve">arvo annetaan </w:t>
      </w:r>
      <w:r w:rsidR="00741786">
        <w:t>ST</w:t>
      </w:r>
      <w:r>
        <w:t xml:space="preserve">-tietotyypillä </w:t>
      </w:r>
    </w:p>
    <w:bookmarkStart w:id="772" w:name="_Näöntarkkuus_käytössä_olevin"/>
    <w:bookmarkStart w:id="773" w:name="_Toc508731632"/>
    <w:bookmarkStart w:id="774" w:name="_Toc509932527"/>
    <w:bookmarkStart w:id="775" w:name="_Toc508731635"/>
    <w:bookmarkStart w:id="776" w:name="_Toc509932530"/>
    <w:bookmarkStart w:id="777" w:name="_Toc508731636"/>
    <w:bookmarkStart w:id="778" w:name="_Toc509932531"/>
    <w:bookmarkStart w:id="779" w:name="_Toc508731637"/>
    <w:bookmarkStart w:id="780" w:name="_Toc509932532"/>
    <w:bookmarkStart w:id="781" w:name="_Toc508731638"/>
    <w:bookmarkStart w:id="782" w:name="_Toc509932533"/>
    <w:bookmarkStart w:id="783" w:name="_Toc508731639"/>
    <w:bookmarkStart w:id="784" w:name="_Toc509932534"/>
    <w:bookmarkStart w:id="785" w:name="_Toc508731640"/>
    <w:bookmarkStart w:id="786" w:name="_Toc509932535"/>
    <w:bookmarkStart w:id="787" w:name="_Toc508731641"/>
    <w:bookmarkStart w:id="788" w:name="_Toc509932536"/>
    <w:bookmarkStart w:id="789" w:name="_Toc508731642"/>
    <w:bookmarkStart w:id="790" w:name="_Toc509932537"/>
    <w:bookmarkStart w:id="791" w:name="_Toc508731643"/>
    <w:bookmarkStart w:id="792" w:name="_Toc509932538"/>
    <w:bookmarkStart w:id="793" w:name="_Toc508731644"/>
    <w:bookmarkStart w:id="794" w:name="_Toc509932539"/>
    <w:bookmarkStart w:id="795" w:name="_Näöntarkkuus_laseilla_(V),"/>
    <w:bookmarkStart w:id="796" w:name="_Toc508731645"/>
    <w:bookmarkStart w:id="797" w:name="_Toc509932540"/>
    <w:bookmarkStart w:id="798" w:name="_Toc508731648"/>
    <w:bookmarkStart w:id="799" w:name="_Toc509932543"/>
    <w:bookmarkStart w:id="800" w:name="_Toc508731649"/>
    <w:bookmarkStart w:id="801" w:name="_Toc509932544"/>
    <w:bookmarkStart w:id="802" w:name="_Toc508731650"/>
    <w:bookmarkStart w:id="803" w:name="_Toc509932545"/>
    <w:bookmarkStart w:id="804" w:name="_Toc508731651"/>
    <w:bookmarkStart w:id="805" w:name="_Toc509932546"/>
    <w:bookmarkStart w:id="806" w:name="_Toc508731652"/>
    <w:bookmarkStart w:id="807" w:name="_Toc509932547"/>
    <w:bookmarkStart w:id="808" w:name="_Toc508731653"/>
    <w:bookmarkStart w:id="809" w:name="_Toc509932548"/>
    <w:bookmarkStart w:id="810" w:name="_Toc508731654"/>
    <w:bookmarkStart w:id="811" w:name="_Toc509932549"/>
    <w:bookmarkStart w:id="812" w:name="_Toc508731655"/>
    <w:bookmarkStart w:id="813" w:name="_Toc509932550"/>
    <w:bookmarkStart w:id="814" w:name="_Toc508731656"/>
    <w:bookmarkStart w:id="815" w:name="_Toc509932551"/>
    <w:bookmarkStart w:id="816" w:name="_Toc508731657"/>
    <w:bookmarkStart w:id="817" w:name="_Toc509932552"/>
    <w:bookmarkStart w:id="818" w:name="_Lisätiedot_näöntarkkuudesta_laseill"/>
    <w:bookmarkStart w:id="819" w:name="_Toc508731658"/>
    <w:bookmarkStart w:id="820" w:name="_Toc509932553"/>
    <w:bookmarkStart w:id="821" w:name="_Toc508731661"/>
    <w:bookmarkStart w:id="822" w:name="_Toc509932556"/>
    <w:bookmarkStart w:id="823" w:name="_Toc508731662"/>
    <w:bookmarkStart w:id="824" w:name="_Toc509932557"/>
    <w:bookmarkStart w:id="825" w:name="_Toc508731663"/>
    <w:bookmarkStart w:id="826" w:name="_Toc509932558"/>
    <w:bookmarkStart w:id="827" w:name="_Toc508731664"/>
    <w:bookmarkStart w:id="828" w:name="_Toc509932559"/>
    <w:bookmarkStart w:id="829" w:name="_Toc508731665"/>
    <w:bookmarkStart w:id="830" w:name="_Toc509932560"/>
    <w:bookmarkStart w:id="831" w:name="_Toc508731666"/>
    <w:bookmarkStart w:id="832" w:name="_Toc509932561"/>
    <w:bookmarkStart w:id="833" w:name="_Havainnot_pupillireaktioista_-"/>
    <w:bookmarkStart w:id="834" w:name="_Toc498613789"/>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14:paraId="4D1B943D" w14:textId="563B17DE" w:rsidR="00D35F89" w:rsidRDefault="004A3E6A" w:rsidP="00D35F89">
      <w:pPr>
        <w:pStyle w:val="Otsikko3"/>
      </w:pPr>
      <w:r>
        <w:fldChar w:fldCharType="begin"/>
      </w:r>
      <w:r>
        <w:instrText xml:space="preserve"> HYPERLINK  \l "_Esitutkimukset" </w:instrText>
      </w:r>
      <w:r>
        <w:fldChar w:fldCharType="separate"/>
      </w:r>
      <w:bookmarkStart w:id="835" w:name="_Toc525564928"/>
      <w:r w:rsidR="00D35F89" w:rsidRPr="004A3E6A">
        <w:rPr>
          <w:rStyle w:val="Hyperlinkki"/>
        </w:rPr>
        <w:t>Havainnot pupillireaktioista</w:t>
      </w:r>
      <w:r>
        <w:fldChar w:fldCharType="end"/>
      </w:r>
      <w:r w:rsidR="00D35F89" w:rsidRPr="006D3A73">
        <w:t xml:space="preserve"> </w:t>
      </w:r>
      <w:r w:rsidR="00D35F89">
        <w:t xml:space="preserve">- </w:t>
      </w:r>
      <w:bookmarkEnd w:id="834"/>
      <w:r w:rsidR="00A67BF1">
        <w:t>observation</w:t>
      </w:r>
      <w:bookmarkEnd w:id="835"/>
    </w:p>
    <w:tbl>
      <w:tblPr>
        <w:tblStyle w:val="TaulukkoRuudukko"/>
        <w:tblW w:w="0" w:type="auto"/>
        <w:tblLook w:val="04A0" w:firstRow="1" w:lastRow="0" w:firstColumn="1" w:lastColumn="0" w:noHBand="0" w:noVBand="1"/>
      </w:tblPr>
      <w:tblGrid>
        <w:gridCol w:w="9231"/>
      </w:tblGrid>
      <w:tr w:rsidR="00371146" w:rsidRPr="0099795E" w14:paraId="7CE156AD" w14:textId="77777777" w:rsidTr="00A0203A">
        <w:tc>
          <w:tcPr>
            <w:tcW w:w="9231" w:type="dxa"/>
          </w:tcPr>
          <w:p w14:paraId="2F44C90A" w14:textId="2DFBF66C"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BC72714" w14:textId="77777777" w:rsidR="00371146" w:rsidRPr="001F4DA5" w:rsidRDefault="00371146" w:rsidP="00371146">
      <w:pPr>
        <w:rPr>
          <w:lang w:val="en-US"/>
        </w:rPr>
      </w:pPr>
    </w:p>
    <w:p w14:paraId="52330A66" w14:textId="149466CF" w:rsidR="00371146" w:rsidRDefault="00371146" w:rsidP="0037114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C38CAE0" w14:textId="60F07DF0" w:rsidR="004A3E6A" w:rsidRPr="0003454B" w:rsidRDefault="004A3E6A" w:rsidP="004A3E6A">
      <w:pPr>
        <w:pStyle w:val="Snt1"/>
      </w:pPr>
      <w:r>
        <w:t xml:space="preserve">2. </w:t>
      </w:r>
      <w:r w:rsidRPr="0003454B">
        <w:t xml:space="preserve"> PAKOLLINEN yksi </w:t>
      </w:r>
      <w:r w:rsidRPr="007E0AC1">
        <w:t>[1..1]</w:t>
      </w:r>
      <w:r>
        <w:t xml:space="preserve"> id/@root</w:t>
      </w:r>
    </w:p>
    <w:p w14:paraId="0B22C6B2" w14:textId="26D627A7" w:rsidR="00371146" w:rsidRPr="00AE0334" w:rsidRDefault="00D841E5" w:rsidP="00371146">
      <w:pPr>
        <w:pStyle w:val="Snt1"/>
      </w:pPr>
      <w:r>
        <w:t>3</w:t>
      </w:r>
      <w:r w:rsidR="00371146" w:rsidRPr="0003454B">
        <w:t xml:space="preserve">. PAKOLLINEN yksi [1..1] </w:t>
      </w:r>
      <w:r w:rsidR="00371146" w:rsidRPr="00AE0334">
        <w:t>code/@code="</w:t>
      </w:r>
      <w:r w:rsidR="00371146">
        <w:t>200</w:t>
      </w:r>
      <w:r w:rsidR="00371146" w:rsidRPr="00AE0334">
        <w:t>"</w:t>
      </w:r>
      <w:r w:rsidR="00371146">
        <w:t xml:space="preserve"> </w:t>
      </w:r>
      <w:r w:rsidR="00371146" w:rsidRPr="00371146">
        <w:t xml:space="preserve">Havainnot pupillireaktioista </w:t>
      </w:r>
      <w:r w:rsidR="00371146">
        <w:t>(codeSystem</w:t>
      </w:r>
      <w:r w:rsidR="00371146" w:rsidRPr="00AE0334">
        <w:t xml:space="preserve">: </w:t>
      </w:r>
      <w:r w:rsidR="00CB7277">
        <w:t>1.2.246.537.6.889 O</w:t>
      </w:r>
      <w:r w:rsidR="00371146" w:rsidRPr="00071504">
        <w:t>ptometria/Tietosisältö - Optometrian rakenteinen kirjaaminen</w:t>
      </w:r>
      <w:r w:rsidR="00371146" w:rsidRPr="00AE0334">
        <w:t>)</w:t>
      </w:r>
    </w:p>
    <w:p w14:paraId="502D53C2" w14:textId="182E621A" w:rsidR="00371146" w:rsidRDefault="00D841E5" w:rsidP="00371146">
      <w:pPr>
        <w:pStyle w:val="Snt1"/>
      </w:pPr>
      <w:r>
        <w:t>4</w:t>
      </w:r>
      <w:r w:rsidR="00371146">
        <w:t>. PAKOLLINEN yksi [1..1] text</w:t>
      </w:r>
    </w:p>
    <w:p w14:paraId="75F3230C" w14:textId="77777777" w:rsidR="00371146" w:rsidRDefault="00371146" w:rsidP="00371146">
      <w:pPr>
        <w:pStyle w:val="Snt2"/>
      </w:pPr>
      <w:r>
        <w:t>a. PAKOLLINEN yksi [1..1] reference/@value, viitattavan näyttömuoto-osion xml-ID annetaan II-tietotyypillä</w:t>
      </w:r>
    </w:p>
    <w:p w14:paraId="0B9480F1" w14:textId="2C11CE96" w:rsidR="00371146" w:rsidRDefault="00D841E5" w:rsidP="00371146">
      <w:pPr>
        <w:pStyle w:val="Snt1"/>
      </w:pPr>
      <w:r>
        <w:t>5</w:t>
      </w:r>
      <w:r w:rsidR="00371146" w:rsidRPr="0003454B">
        <w:t>. PAKOLLINEN yksi [1..1] value</w:t>
      </w:r>
      <w:r w:rsidR="00371146">
        <w:t xml:space="preserve"> </w:t>
      </w:r>
      <w:r w:rsidR="00371146" w:rsidRPr="00371146">
        <w:t xml:space="preserve">Havainnot pupillireaktioista </w:t>
      </w:r>
      <w:r w:rsidR="00371146">
        <w:t>(200),</w:t>
      </w:r>
      <w:r w:rsidR="00371146" w:rsidRPr="0003454B">
        <w:t xml:space="preserve"> </w:t>
      </w:r>
      <w:r w:rsidR="00371146">
        <w:t xml:space="preserve">arvo annetaan ST-tietotyypillä </w:t>
      </w:r>
    </w:p>
    <w:bookmarkStart w:id="836" w:name="_Havainnot_silmien_liiketesteistä"/>
    <w:bookmarkStart w:id="837" w:name="_Toc498613790"/>
    <w:bookmarkEnd w:id="836"/>
    <w:p w14:paraId="139AEA63" w14:textId="60518C63" w:rsidR="00D35F89" w:rsidRDefault="004A3E6A" w:rsidP="00D35F89">
      <w:pPr>
        <w:pStyle w:val="Otsikko3"/>
      </w:pPr>
      <w:r>
        <w:fldChar w:fldCharType="begin"/>
      </w:r>
      <w:r>
        <w:instrText xml:space="preserve"> HYPERLINK  \l "_Esitutkimukset" </w:instrText>
      </w:r>
      <w:r>
        <w:fldChar w:fldCharType="separate"/>
      </w:r>
      <w:bookmarkStart w:id="838" w:name="_Toc525564929"/>
      <w:r w:rsidR="00D35F89" w:rsidRPr="004A3E6A">
        <w:rPr>
          <w:rStyle w:val="Hyperlinkki"/>
        </w:rPr>
        <w:t>Havainnot silmien liiketesteistä</w:t>
      </w:r>
      <w:r>
        <w:fldChar w:fldCharType="end"/>
      </w:r>
      <w:r w:rsidR="00D35F89" w:rsidRPr="006D3A73">
        <w:t xml:space="preserve"> </w:t>
      </w:r>
      <w:r w:rsidR="00D35F89">
        <w:t xml:space="preserve">- </w:t>
      </w:r>
      <w:bookmarkEnd w:id="837"/>
      <w:r w:rsidR="00A67BF1">
        <w:t>observation</w:t>
      </w:r>
      <w:bookmarkEnd w:id="838"/>
    </w:p>
    <w:tbl>
      <w:tblPr>
        <w:tblStyle w:val="TaulukkoRuudukko"/>
        <w:tblW w:w="0" w:type="auto"/>
        <w:tblLook w:val="04A0" w:firstRow="1" w:lastRow="0" w:firstColumn="1" w:lastColumn="0" w:noHBand="0" w:noVBand="1"/>
      </w:tblPr>
      <w:tblGrid>
        <w:gridCol w:w="9231"/>
      </w:tblGrid>
      <w:tr w:rsidR="00371146" w:rsidRPr="0099795E" w14:paraId="7AE7C3CE" w14:textId="77777777" w:rsidTr="00A0203A">
        <w:tc>
          <w:tcPr>
            <w:tcW w:w="9231" w:type="dxa"/>
          </w:tcPr>
          <w:p w14:paraId="27120F75" w14:textId="77777777"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4FC0E8" w14:textId="77777777" w:rsidR="00371146" w:rsidRPr="001F4DA5" w:rsidRDefault="00371146" w:rsidP="00371146">
      <w:pPr>
        <w:rPr>
          <w:lang w:val="en-US"/>
        </w:rPr>
      </w:pPr>
    </w:p>
    <w:p w14:paraId="16A83C8E" w14:textId="017190B9" w:rsidR="00371146" w:rsidRDefault="00371146" w:rsidP="0037114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CC9C572" w14:textId="1D3DBB2B" w:rsidR="00D841E5" w:rsidRPr="0003454B" w:rsidRDefault="00D841E5" w:rsidP="00D841E5">
      <w:pPr>
        <w:pStyle w:val="Snt1"/>
      </w:pPr>
      <w:r>
        <w:t xml:space="preserve">2. </w:t>
      </w:r>
      <w:r w:rsidRPr="0003454B">
        <w:t xml:space="preserve"> PAKOLLINEN yksi </w:t>
      </w:r>
      <w:r w:rsidRPr="007E0AC1">
        <w:t>[1..1]</w:t>
      </w:r>
      <w:r>
        <w:t xml:space="preserve"> id/@root</w:t>
      </w:r>
    </w:p>
    <w:p w14:paraId="4F27D6DF" w14:textId="00BBF735" w:rsidR="00371146" w:rsidRPr="00AE0334" w:rsidRDefault="00D841E5" w:rsidP="00371146">
      <w:pPr>
        <w:pStyle w:val="Snt1"/>
      </w:pPr>
      <w:r>
        <w:t>3</w:t>
      </w:r>
      <w:r w:rsidR="00371146" w:rsidRPr="0003454B">
        <w:t xml:space="preserve">. PAKOLLINEN yksi [1..1] </w:t>
      </w:r>
      <w:r w:rsidR="00371146" w:rsidRPr="00AE0334">
        <w:t>code/@code="</w:t>
      </w:r>
      <w:r w:rsidR="00371146">
        <w:t>20</w:t>
      </w:r>
      <w:r w:rsidR="009B5F81">
        <w:t>1</w:t>
      </w:r>
      <w:r w:rsidR="00371146" w:rsidRPr="00AE0334">
        <w:t>"</w:t>
      </w:r>
      <w:r w:rsidR="00371146">
        <w:t xml:space="preserve"> </w:t>
      </w:r>
      <w:r w:rsidR="009B5F81" w:rsidRPr="009B5F81">
        <w:t xml:space="preserve">Havainnot silmien liiketesteistä </w:t>
      </w:r>
      <w:r w:rsidR="00371146">
        <w:t>(codeSystem</w:t>
      </w:r>
      <w:r w:rsidR="00371146" w:rsidRPr="00AE0334">
        <w:t xml:space="preserve">: </w:t>
      </w:r>
      <w:r w:rsidR="00CB7277">
        <w:t>1.2.246.537.6.889 O</w:t>
      </w:r>
      <w:r w:rsidR="00371146" w:rsidRPr="00071504">
        <w:t>ptometria/Tietosisältö - Optometrian rakenteinen kirjaaminen</w:t>
      </w:r>
      <w:r w:rsidR="00371146" w:rsidRPr="00AE0334">
        <w:t>)</w:t>
      </w:r>
    </w:p>
    <w:p w14:paraId="466B0732" w14:textId="5B4B03D4" w:rsidR="00371146" w:rsidRDefault="00D841E5" w:rsidP="00371146">
      <w:pPr>
        <w:pStyle w:val="Snt1"/>
      </w:pPr>
      <w:r>
        <w:t>4</w:t>
      </w:r>
      <w:r w:rsidR="00371146">
        <w:t>. PAKOLLINEN yksi [1..1] text</w:t>
      </w:r>
    </w:p>
    <w:p w14:paraId="12FFEF5F" w14:textId="77777777" w:rsidR="00371146" w:rsidRDefault="00371146" w:rsidP="00371146">
      <w:pPr>
        <w:pStyle w:val="Snt2"/>
      </w:pPr>
      <w:r>
        <w:t>a. PAKOLLINEN yksi [1..1] reference/@value, viitattavan näyttömuoto-osion xml-ID annetaan II-tietotyypillä</w:t>
      </w:r>
    </w:p>
    <w:p w14:paraId="7F8EB9B1" w14:textId="028C819C" w:rsidR="00371146" w:rsidRDefault="00D841E5" w:rsidP="00371146">
      <w:pPr>
        <w:pStyle w:val="Snt1"/>
      </w:pPr>
      <w:r>
        <w:t>5</w:t>
      </w:r>
      <w:r w:rsidR="00371146" w:rsidRPr="0003454B">
        <w:t>. PAKOLLINEN yksi [1..1] value</w:t>
      </w:r>
      <w:r w:rsidR="00371146">
        <w:t xml:space="preserve"> </w:t>
      </w:r>
      <w:r w:rsidR="009B5F81" w:rsidRPr="009B5F81">
        <w:t xml:space="preserve">Havainnot silmien liiketesteistä </w:t>
      </w:r>
      <w:r w:rsidR="00371146">
        <w:t>(20</w:t>
      </w:r>
      <w:r w:rsidR="009B5F81">
        <w:t>1</w:t>
      </w:r>
      <w:r w:rsidR="00371146">
        <w:t>),</w:t>
      </w:r>
      <w:r w:rsidR="00371146" w:rsidRPr="0003454B">
        <w:t xml:space="preserve"> </w:t>
      </w:r>
      <w:r w:rsidR="00371146">
        <w:t xml:space="preserve">arvo annetaan ST-tietotyypillä </w:t>
      </w:r>
    </w:p>
    <w:bookmarkStart w:id="839" w:name="_Havainnot_peittokokeesta_-"/>
    <w:bookmarkStart w:id="840" w:name="_Toc498613791"/>
    <w:bookmarkEnd w:id="839"/>
    <w:p w14:paraId="581ECDD3" w14:textId="1FE6178B" w:rsidR="00D35F89" w:rsidRDefault="00D841E5" w:rsidP="00D35F89">
      <w:pPr>
        <w:pStyle w:val="Otsikko3"/>
      </w:pPr>
      <w:r>
        <w:fldChar w:fldCharType="begin"/>
      </w:r>
      <w:r>
        <w:instrText xml:space="preserve"> HYPERLINK  \l "_Esitutkimukset" </w:instrText>
      </w:r>
      <w:r>
        <w:fldChar w:fldCharType="separate"/>
      </w:r>
      <w:bookmarkStart w:id="841" w:name="_Toc525564930"/>
      <w:r w:rsidR="00D35F89" w:rsidRPr="00D841E5">
        <w:rPr>
          <w:rStyle w:val="Hyperlinkki"/>
        </w:rPr>
        <w:t>Havainnot peittokokeesta</w:t>
      </w:r>
      <w:r>
        <w:fldChar w:fldCharType="end"/>
      </w:r>
      <w:r w:rsidR="00D35F89" w:rsidRPr="006D3A73">
        <w:t xml:space="preserve"> </w:t>
      </w:r>
      <w:r w:rsidR="00D35F89">
        <w:t xml:space="preserve">- </w:t>
      </w:r>
      <w:bookmarkEnd w:id="840"/>
      <w:r w:rsidR="00A67BF1">
        <w:t>observation</w:t>
      </w:r>
      <w:bookmarkEnd w:id="841"/>
    </w:p>
    <w:tbl>
      <w:tblPr>
        <w:tblStyle w:val="TaulukkoRuudukko"/>
        <w:tblW w:w="0" w:type="auto"/>
        <w:tblLook w:val="04A0" w:firstRow="1" w:lastRow="0" w:firstColumn="1" w:lastColumn="0" w:noHBand="0" w:noVBand="1"/>
      </w:tblPr>
      <w:tblGrid>
        <w:gridCol w:w="9231"/>
      </w:tblGrid>
      <w:tr w:rsidR="009B5F81" w:rsidRPr="0099795E" w14:paraId="61C52A09" w14:textId="77777777" w:rsidTr="00A0203A">
        <w:tc>
          <w:tcPr>
            <w:tcW w:w="9231" w:type="dxa"/>
          </w:tcPr>
          <w:p w14:paraId="7EBE335B" w14:textId="77777777" w:rsidR="009B5F81" w:rsidRPr="001F4DA5" w:rsidRDefault="009B5F81"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EA7E66" w14:textId="77777777" w:rsidR="009B5F81" w:rsidRPr="001F4DA5" w:rsidRDefault="009B5F81" w:rsidP="009B5F81">
      <w:pPr>
        <w:rPr>
          <w:lang w:val="en-US"/>
        </w:rPr>
      </w:pPr>
    </w:p>
    <w:p w14:paraId="35FFF4CF" w14:textId="6862D08C" w:rsidR="009B5F81" w:rsidRDefault="009B5F81" w:rsidP="009B5F8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1E7696C" w14:textId="68DB27AF" w:rsidR="00D841E5" w:rsidRPr="0003454B" w:rsidRDefault="00D841E5" w:rsidP="00D841E5">
      <w:pPr>
        <w:pStyle w:val="Snt1"/>
      </w:pPr>
      <w:r>
        <w:t xml:space="preserve">2. </w:t>
      </w:r>
      <w:r w:rsidRPr="0003454B">
        <w:t xml:space="preserve"> PAKOLLINEN yksi </w:t>
      </w:r>
      <w:r w:rsidRPr="007E0AC1">
        <w:t>[1..1]</w:t>
      </w:r>
      <w:r>
        <w:t xml:space="preserve"> id/@root</w:t>
      </w:r>
    </w:p>
    <w:p w14:paraId="375F764D" w14:textId="46074EF2" w:rsidR="009B5F81" w:rsidRPr="00AE0334" w:rsidRDefault="00D841E5" w:rsidP="009B5F81">
      <w:pPr>
        <w:pStyle w:val="Snt1"/>
      </w:pPr>
      <w:r>
        <w:t>3</w:t>
      </w:r>
      <w:r w:rsidR="009B5F81" w:rsidRPr="0003454B">
        <w:t xml:space="preserve">. PAKOLLINEN yksi [1..1] </w:t>
      </w:r>
      <w:r w:rsidR="009B5F81" w:rsidRPr="00AE0334">
        <w:t>code/@code="</w:t>
      </w:r>
      <w:r w:rsidR="009B5F81">
        <w:t>20</w:t>
      </w:r>
      <w:r w:rsidR="00540B9B">
        <w:t>2</w:t>
      </w:r>
      <w:r w:rsidR="009B5F81" w:rsidRPr="00AE0334">
        <w:t>"</w:t>
      </w:r>
      <w:r w:rsidR="009B5F81">
        <w:t xml:space="preserve"> </w:t>
      </w:r>
      <w:r w:rsidR="00540B9B" w:rsidRPr="00540B9B">
        <w:t xml:space="preserve">Havainnot peittokokeesta </w:t>
      </w:r>
      <w:r w:rsidR="009B5F81">
        <w:t>(codeSystem</w:t>
      </w:r>
      <w:r w:rsidR="009B5F81" w:rsidRPr="00AE0334">
        <w:t xml:space="preserve">: </w:t>
      </w:r>
      <w:r w:rsidR="00CB7277">
        <w:t>1.2.246.537.6.889 O</w:t>
      </w:r>
      <w:r w:rsidR="009B5F81" w:rsidRPr="00071504">
        <w:t>ptometria/Tietosisältö - Optometrian rakenteinen kirjaaminen</w:t>
      </w:r>
      <w:r w:rsidR="009B5F81" w:rsidRPr="00AE0334">
        <w:t>)</w:t>
      </w:r>
    </w:p>
    <w:p w14:paraId="644A3E4A" w14:textId="776FB1FB" w:rsidR="009B5F81" w:rsidRDefault="00D841E5" w:rsidP="009B5F81">
      <w:pPr>
        <w:pStyle w:val="Snt1"/>
      </w:pPr>
      <w:r>
        <w:t>4</w:t>
      </w:r>
      <w:r w:rsidR="009B5F81">
        <w:t>. PAKOLLINEN yksi [1..1] text</w:t>
      </w:r>
    </w:p>
    <w:p w14:paraId="0F448051" w14:textId="77777777" w:rsidR="009B5F81" w:rsidRDefault="009B5F81" w:rsidP="009B5F81">
      <w:pPr>
        <w:pStyle w:val="Snt2"/>
      </w:pPr>
      <w:r>
        <w:t>a. PAKOLLINEN yksi [1..1] reference/@value, viitattavan näyttömuoto-osion xml-ID annetaan II-tietotyypillä</w:t>
      </w:r>
    </w:p>
    <w:p w14:paraId="51FB5853" w14:textId="0877C093" w:rsidR="009B5F81" w:rsidRDefault="00D841E5" w:rsidP="009B5F81">
      <w:pPr>
        <w:pStyle w:val="Snt1"/>
      </w:pPr>
      <w:r>
        <w:t>5</w:t>
      </w:r>
      <w:r w:rsidR="009B5F81" w:rsidRPr="0003454B">
        <w:t>. PAKOLLINEN yksi [1..1] value</w:t>
      </w:r>
      <w:r w:rsidR="009B5F81">
        <w:t xml:space="preserve"> </w:t>
      </w:r>
      <w:r w:rsidR="00540B9B" w:rsidRPr="00540B9B">
        <w:t xml:space="preserve">Havainnot peittokokeesta </w:t>
      </w:r>
      <w:r w:rsidR="009B5F81">
        <w:t>(20</w:t>
      </w:r>
      <w:r w:rsidR="00540B9B">
        <w:t>2</w:t>
      </w:r>
      <w:r w:rsidR="009B5F81">
        <w:t>),</w:t>
      </w:r>
      <w:r w:rsidR="009B5F81" w:rsidRPr="0003454B">
        <w:t xml:space="preserve"> </w:t>
      </w:r>
      <w:r w:rsidR="009B5F81">
        <w:t xml:space="preserve">arvo annetaan ST-tietotyypillä </w:t>
      </w:r>
    </w:p>
    <w:bookmarkStart w:id="842" w:name="_Havainnot_kammiokulman_syvyydestä"/>
    <w:bookmarkStart w:id="843" w:name="_Toc498613792"/>
    <w:bookmarkEnd w:id="842"/>
    <w:p w14:paraId="6FFE4271" w14:textId="21551DCD" w:rsidR="00D35F89" w:rsidRDefault="00D841E5" w:rsidP="00D35F89">
      <w:pPr>
        <w:pStyle w:val="Otsikko3"/>
      </w:pPr>
      <w:r>
        <w:fldChar w:fldCharType="begin"/>
      </w:r>
      <w:r>
        <w:instrText xml:space="preserve"> HYPERLINK  \l "_Esitutkimukset" </w:instrText>
      </w:r>
      <w:r>
        <w:fldChar w:fldCharType="separate"/>
      </w:r>
      <w:bookmarkStart w:id="844" w:name="_Toc525564931"/>
      <w:r w:rsidR="00D35F89" w:rsidRPr="00D841E5">
        <w:rPr>
          <w:rStyle w:val="Hyperlinkki"/>
        </w:rPr>
        <w:t>Havainnot kammiokulman syvyydestä</w:t>
      </w:r>
      <w:r>
        <w:fldChar w:fldCharType="end"/>
      </w:r>
      <w:r w:rsidR="00D35F89">
        <w:t xml:space="preserve"> - </w:t>
      </w:r>
      <w:bookmarkEnd w:id="843"/>
      <w:r w:rsidR="00A67BF1">
        <w:t>observation</w:t>
      </w:r>
      <w:bookmarkEnd w:id="844"/>
    </w:p>
    <w:tbl>
      <w:tblPr>
        <w:tblStyle w:val="TaulukkoRuudukko"/>
        <w:tblW w:w="0" w:type="auto"/>
        <w:tblLook w:val="04A0" w:firstRow="1" w:lastRow="0" w:firstColumn="1" w:lastColumn="0" w:noHBand="0" w:noVBand="1"/>
      </w:tblPr>
      <w:tblGrid>
        <w:gridCol w:w="9231"/>
      </w:tblGrid>
      <w:tr w:rsidR="00540B9B" w:rsidRPr="0099795E" w14:paraId="7165B353" w14:textId="77777777" w:rsidTr="00A0203A">
        <w:tc>
          <w:tcPr>
            <w:tcW w:w="9231" w:type="dxa"/>
          </w:tcPr>
          <w:p w14:paraId="2378EE96"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59D7840" w14:textId="77777777" w:rsidR="00540B9B" w:rsidRPr="001F4DA5" w:rsidRDefault="00540B9B" w:rsidP="00540B9B">
      <w:pPr>
        <w:rPr>
          <w:lang w:val="en-US"/>
        </w:rPr>
      </w:pPr>
    </w:p>
    <w:p w14:paraId="651B2E40" w14:textId="323CD750"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31CE670" w14:textId="7AEE94F4" w:rsidR="00D841E5" w:rsidRPr="0003454B" w:rsidRDefault="00D841E5" w:rsidP="00D841E5">
      <w:pPr>
        <w:pStyle w:val="Snt1"/>
      </w:pPr>
      <w:r>
        <w:t xml:space="preserve">2. </w:t>
      </w:r>
      <w:r w:rsidRPr="0003454B">
        <w:t xml:space="preserve">PAKOLLINEN yksi </w:t>
      </w:r>
      <w:r w:rsidRPr="007E0AC1">
        <w:t>[1..1]</w:t>
      </w:r>
      <w:r>
        <w:t xml:space="preserve"> id/@root</w:t>
      </w:r>
    </w:p>
    <w:p w14:paraId="5ECA48E1" w14:textId="216C7794" w:rsidR="00540B9B" w:rsidRPr="00AE0334" w:rsidRDefault="00205D84" w:rsidP="00540B9B">
      <w:pPr>
        <w:pStyle w:val="Snt1"/>
      </w:pPr>
      <w:r>
        <w:t>3.</w:t>
      </w:r>
      <w:r w:rsidR="00540B9B" w:rsidRPr="0003454B">
        <w:t xml:space="preserve"> PAKOLLINEN yksi [1..1] </w:t>
      </w:r>
      <w:r w:rsidR="00540B9B" w:rsidRPr="00AE0334">
        <w:t>code/@code="</w:t>
      </w:r>
      <w:r w:rsidR="00540B9B">
        <w:t>203</w:t>
      </w:r>
      <w:r w:rsidR="00540B9B" w:rsidRPr="00AE0334">
        <w:t>"</w:t>
      </w:r>
      <w:r w:rsidR="00540B9B">
        <w:t xml:space="preserve"> </w:t>
      </w:r>
      <w:r w:rsidR="00540B9B" w:rsidRPr="00540B9B">
        <w:t xml:space="preserve">Havainnot kammiokulman syvyydestä </w:t>
      </w:r>
      <w:r w:rsidR="00540B9B">
        <w:t>(codeSystem</w:t>
      </w:r>
      <w:r w:rsidR="00540B9B" w:rsidRPr="00AE0334">
        <w:t xml:space="preserve">: </w:t>
      </w:r>
      <w:r w:rsidR="00CB7277">
        <w:t>1.2.246.537.6.889 O</w:t>
      </w:r>
      <w:r w:rsidR="00540B9B" w:rsidRPr="00071504">
        <w:t>ptometria/Tietosisältö - Optometrian rakenteinen kirjaaminen</w:t>
      </w:r>
      <w:r w:rsidR="00540B9B" w:rsidRPr="00AE0334">
        <w:t>)</w:t>
      </w:r>
    </w:p>
    <w:p w14:paraId="115AD4B4" w14:textId="4BA118F0" w:rsidR="00540B9B" w:rsidRDefault="00205D84" w:rsidP="00540B9B">
      <w:pPr>
        <w:pStyle w:val="Snt1"/>
      </w:pPr>
      <w:r>
        <w:t>4</w:t>
      </w:r>
      <w:r w:rsidR="00540B9B">
        <w:t>. PAKOLLINEN yksi [1..1] text</w:t>
      </w:r>
    </w:p>
    <w:p w14:paraId="649EC59F" w14:textId="77777777" w:rsidR="00540B9B" w:rsidRDefault="00540B9B" w:rsidP="00540B9B">
      <w:pPr>
        <w:pStyle w:val="Snt2"/>
      </w:pPr>
      <w:r>
        <w:t>a. PAKOLLINEN yksi [1..1] reference/@value, viitattavan näyttömuoto-osion xml-ID annetaan II-tietotyypillä</w:t>
      </w:r>
    </w:p>
    <w:p w14:paraId="3A10427F" w14:textId="5AAC93AA" w:rsidR="00540B9B" w:rsidRDefault="00205D84" w:rsidP="00540B9B">
      <w:pPr>
        <w:pStyle w:val="Snt1"/>
      </w:pPr>
      <w:r>
        <w:t>5</w:t>
      </w:r>
      <w:r w:rsidR="00540B9B" w:rsidRPr="0003454B">
        <w:t>. PAKOLLINEN yksi [1..1] value</w:t>
      </w:r>
      <w:r w:rsidR="00540B9B">
        <w:t xml:space="preserve"> </w:t>
      </w:r>
      <w:r w:rsidR="00540B9B" w:rsidRPr="00540B9B">
        <w:t xml:space="preserve">Havainnot kammiokulman syvyydestä </w:t>
      </w:r>
      <w:r w:rsidR="00540B9B">
        <w:t>(203),</w:t>
      </w:r>
      <w:r w:rsidR="00540B9B" w:rsidRPr="0003454B">
        <w:t xml:space="preserve"> </w:t>
      </w:r>
      <w:r w:rsidR="00540B9B">
        <w:t xml:space="preserve">arvo annetaan ST-tietotyypillä </w:t>
      </w:r>
    </w:p>
    <w:bookmarkStart w:id="845" w:name="_Toc498613793"/>
    <w:p w14:paraId="40038147" w14:textId="34036B80" w:rsidR="00D35F89" w:rsidRDefault="00D841E5" w:rsidP="00D35F89">
      <w:pPr>
        <w:pStyle w:val="Otsikko3"/>
      </w:pPr>
      <w:r>
        <w:fldChar w:fldCharType="begin"/>
      </w:r>
      <w:r>
        <w:instrText xml:space="preserve"> HYPERLINK  \l "_Esitutkimukset" </w:instrText>
      </w:r>
      <w:r>
        <w:fldChar w:fldCharType="separate"/>
      </w:r>
      <w:bookmarkStart w:id="846" w:name="_Toc525564932"/>
      <w:r w:rsidR="00D35F89" w:rsidRPr="00D841E5">
        <w:rPr>
          <w:rStyle w:val="Hyperlinkki"/>
        </w:rPr>
        <w:t>Lääkeaineiden käyttö tutkimuksessa</w:t>
      </w:r>
      <w:r>
        <w:fldChar w:fldCharType="end"/>
      </w:r>
      <w:r w:rsidR="00D35F89">
        <w:t xml:space="preserve"> - </w:t>
      </w:r>
      <w:bookmarkEnd w:id="845"/>
      <w:r w:rsidR="00A67BF1">
        <w:t>observation</w:t>
      </w:r>
      <w:bookmarkEnd w:id="846"/>
    </w:p>
    <w:tbl>
      <w:tblPr>
        <w:tblStyle w:val="TaulukkoRuudukko"/>
        <w:tblW w:w="0" w:type="auto"/>
        <w:tblLook w:val="04A0" w:firstRow="1" w:lastRow="0" w:firstColumn="1" w:lastColumn="0" w:noHBand="0" w:noVBand="1"/>
      </w:tblPr>
      <w:tblGrid>
        <w:gridCol w:w="9231"/>
      </w:tblGrid>
      <w:tr w:rsidR="00540B9B" w:rsidRPr="0099795E" w14:paraId="41F6FAB7" w14:textId="77777777" w:rsidTr="00A0203A">
        <w:tc>
          <w:tcPr>
            <w:tcW w:w="9231" w:type="dxa"/>
          </w:tcPr>
          <w:p w14:paraId="033922C1"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AFD0597" w14:textId="77777777" w:rsidR="00540B9B" w:rsidRPr="001F4DA5" w:rsidRDefault="00540B9B" w:rsidP="00540B9B">
      <w:pPr>
        <w:rPr>
          <w:lang w:val="en-US"/>
        </w:rPr>
      </w:pPr>
    </w:p>
    <w:p w14:paraId="17CC4ACC" w14:textId="2CC49B01"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D7B4D1C" w14:textId="5CF634D7" w:rsidR="00D841E5" w:rsidRPr="0003454B" w:rsidRDefault="00D841E5" w:rsidP="00D841E5">
      <w:pPr>
        <w:pStyle w:val="Snt1"/>
      </w:pPr>
      <w:r>
        <w:t xml:space="preserve">2. </w:t>
      </w:r>
      <w:r w:rsidRPr="0003454B">
        <w:t xml:space="preserve"> PAKOLLINEN yksi </w:t>
      </w:r>
      <w:r w:rsidRPr="007E0AC1">
        <w:t>[1..1]</w:t>
      </w:r>
      <w:r>
        <w:t xml:space="preserve"> id/@root</w:t>
      </w:r>
    </w:p>
    <w:p w14:paraId="135E3EE4" w14:textId="593429A7" w:rsidR="00540B9B" w:rsidRPr="00AE0334" w:rsidRDefault="00D841E5" w:rsidP="00540B9B">
      <w:pPr>
        <w:pStyle w:val="Snt1"/>
      </w:pPr>
      <w:r>
        <w:t>3</w:t>
      </w:r>
      <w:r w:rsidR="00540B9B" w:rsidRPr="0003454B">
        <w:t xml:space="preserve">. PAKOLLINEN yksi [1..1] </w:t>
      </w:r>
      <w:r w:rsidR="00540B9B" w:rsidRPr="00AE0334">
        <w:t>code/@code="</w:t>
      </w:r>
      <w:r w:rsidR="00540B9B">
        <w:t>204</w:t>
      </w:r>
      <w:r w:rsidR="00540B9B" w:rsidRPr="00AE0334">
        <w:t>"</w:t>
      </w:r>
      <w:r w:rsidR="00540B9B">
        <w:t xml:space="preserve"> </w:t>
      </w:r>
      <w:r w:rsidR="00540B9B" w:rsidRPr="00540B9B">
        <w:t xml:space="preserve">Lääkeaineiden käyttö tutkimuksessa </w:t>
      </w:r>
      <w:r w:rsidR="00540B9B">
        <w:t>(codeSystem</w:t>
      </w:r>
      <w:r w:rsidR="00540B9B" w:rsidRPr="00AE0334">
        <w:t xml:space="preserve">: </w:t>
      </w:r>
      <w:r w:rsidR="00CB7277">
        <w:t>1.2.246.537.6.889 O</w:t>
      </w:r>
      <w:r w:rsidR="00540B9B" w:rsidRPr="00071504">
        <w:t>ptometria/Tietosisältö - Optometrian rakenteinen kirjaaminen</w:t>
      </w:r>
      <w:r w:rsidR="00540B9B" w:rsidRPr="00AE0334">
        <w:t>)</w:t>
      </w:r>
    </w:p>
    <w:p w14:paraId="219F6EF2" w14:textId="43FFD875" w:rsidR="00540B9B" w:rsidRDefault="00D841E5" w:rsidP="00540B9B">
      <w:pPr>
        <w:pStyle w:val="Snt1"/>
      </w:pPr>
      <w:r>
        <w:t>4</w:t>
      </w:r>
      <w:r w:rsidR="00540B9B">
        <w:t>. PAKOLLINEN yksi [1..1] text</w:t>
      </w:r>
    </w:p>
    <w:p w14:paraId="7C7003A4" w14:textId="77777777" w:rsidR="00540B9B" w:rsidRDefault="00540B9B" w:rsidP="00540B9B">
      <w:pPr>
        <w:pStyle w:val="Snt2"/>
      </w:pPr>
      <w:r>
        <w:t>a. PAKOLLINEN yksi [1..1] reference/@value, viitattavan näyttömuoto-osion xml-ID annetaan II-tietotyypillä</w:t>
      </w:r>
    </w:p>
    <w:p w14:paraId="1EE8E354" w14:textId="2BE70D95" w:rsidR="00D35F89" w:rsidRDefault="00D841E5" w:rsidP="00705292">
      <w:pPr>
        <w:pStyle w:val="Snt1"/>
      </w:pPr>
      <w:r>
        <w:t>5</w:t>
      </w:r>
      <w:r w:rsidR="00540B9B" w:rsidRPr="0003454B">
        <w:t>. PAKOLLINEN yksi [1..1] value</w:t>
      </w:r>
      <w:r w:rsidR="00540B9B">
        <w:t xml:space="preserve"> </w:t>
      </w:r>
      <w:r w:rsidR="00540B9B" w:rsidRPr="00540B9B">
        <w:t xml:space="preserve">Lääkeaineiden käyttö tutkimuksessa </w:t>
      </w:r>
      <w:r w:rsidR="00540B9B">
        <w:t>(204),</w:t>
      </w:r>
      <w:r w:rsidR="00540B9B" w:rsidRPr="0003454B">
        <w:t xml:space="preserve"> </w:t>
      </w:r>
      <w:r w:rsidR="00540B9B">
        <w:t xml:space="preserve">arvo annetaan ST-tietotyypillä </w:t>
      </w:r>
    </w:p>
    <w:bookmarkStart w:id="847" w:name="_Havainnot_muista_esitutkimuksista"/>
    <w:bookmarkStart w:id="848" w:name="_Toc498613794"/>
    <w:bookmarkEnd w:id="847"/>
    <w:p w14:paraId="32054AD6" w14:textId="47C94234" w:rsidR="00D35F89" w:rsidRDefault="00D841E5" w:rsidP="00D35F89">
      <w:pPr>
        <w:pStyle w:val="Otsikko3"/>
      </w:pPr>
      <w:r>
        <w:fldChar w:fldCharType="begin"/>
      </w:r>
      <w:r>
        <w:instrText xml:space="preserve"> HYPERLINK  \l "_Esitutkimukset" </w:instrText>
      </w:r>
      <w:r>
        <w:fldChar w:fldCharType="separate"/>
      </w:r>
      <w:bookmarkStart w:id="849" w:name="_Toc525564933"/>
      <w:r w:rsidR="00D35F89" w:rsidRPr="00D841E5">
        <w:rPr>
          <w:rStyle w:val="Hyperlinkki"/>
        </w:rPr>
        <w:t>Havainnot muista esitutkimuksista</w:t>
      </w:r>
      <w:r>
        <w:fldChar w:fldCharType="end"/>
      </w:r>
      <w:r w:rsidR="00D35F89">
        <w:t xml:space="preserve"> - </w:t>
      </w:r>
      <w:bookmarkEnd w:id="848"/>
      <w:r w:rsidR="00A67BF1">
        <w:t>observation</w:t>
      </w:r>
      <w:bookmarkEnd w:id="849"/>
    </w:p>
    <w:tbl>
      <w:tblPr>
        <w:tblStyle w:val="TaulukkoRuudukko"/>
        <w:tblW w:w="0" w:type="auto"/>
        <w:tblLook w:val="04A0" w:firstRow="1" w:lastRow="0" w:firstColumn="1" w:lastColumn="0" w:noHBand="0" w:noVBand="1"/>
      </w:tblPr>
      <w:tblGrid>
        <w:gridCol w:w="9231"/>
      </w:tblGrid>
      <w:tr w:rsidR="00540B9B" w:rsidRPr="0099795E" w14:paraId="0572E9E0" w14:textId="77777777" w:rsidTr="00A0203A">
        <w:tc>
          <w:tcPr>
            <w:tcW w:w="9231" w:type="dxa"/>
          </w:tcPr>
          <w:p w14:paraId="00B6F21D"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82F7B7" w14:textId="77777777" w:rsidR="00540B9B" w:rsidRPr="001F4DA5" w:rsidRDefault="00540B9B" w:rsidP="00540B9B">
      <w:pPr>
        <w:rPr>
          <w:lang w:val="en-US"/>
        </w:rPr>
      </w:pPr>
    </w:p>
    <w:p w14:paraId="4F65F570" w14:textId="16F0A59F"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90E90AA" w14:textId="053AABCE" w:rsidR="00D841E5" w:rsidRPr="0003454B" w:rsidRDefault="00D841E5" w:rsidP="00D841E5">
      <w:pPr>
        <w:pStyle w:val="Snt1"/>
      </w:pPr>
      <w:r>
        <w:t xml:space="preserve">2. </w:t>
      </w:r>
      <w:r w:rsidRPr="0003454B">
        <w:t xml:space="preserve"> PAKOLLINEN yksi </w:t>
      </w:r>
      <w:r w:rsidRPr="007E0AC1">
        <w:t>[1..1]</w:t>
      </w:r>
      <w:r>
        <w:t xml:space="preserve"> id/@root</w:t>
      </w:r>
    </w:p>
    <w:p w14:paraId="1585AEF5" w14:textId="412ED10C" w:rsidR="00540B9B" w:rsidRPr="00AE0334" w:rsidRDefault="00D841E5" w:rsidP="00540B9B">
      <w:pPr>
        <w:pStyle w:val="Snt1"/>
      </w:pPr>
      <w:r>
        <w:t>3</w:t>
      </w:r>
      <w:r w:rsidR="00540B9B" w:rsidRPr="0003454B">
        <w:t xml:space="preserve">. PAKOLLINEN yksi [1..1] </w:t>
      </w:r>
      <w:r w:rsidR="00540B9B" w:rsidRPr="00AE0334">
        <w:t>code/@code="</w:t>
      </w:r>
      <w:r w:rsidR="00540B9B">
        <w:t>205</w:t>
      </w:r>
      <w:r w:rsidR="00540B9B" w:rsidRPr="00AE0334">
        <w:t>"</w:t>
      </w:r>
      <w:r w:rsidR="00540B9B">
        <w:t xml:space="preserve"> </w:t>
      </w:r>
      <w:r w:rsidR="00540B9B" w:rsidRPr="00540B9B">
        <w:t xml:space="preserve">Havainnot muista esitutkimuksista </w:t>
      </w:r>
      <w:r w:rsidR="00540B9B">
        <w:t>(codeSystem</w:t>
      </w:r>
      <w:r w:rsidR="00540B9B" w:rsidRPr="00AE0334">
        <w:t xml:space="preserve">: </w:t>
      </w:r>
      <w:r w:rsidR="00CB7277">
        <w:t>1.2.246.537.6.889 O</w:t>
      </w:r>
      <w:r w:rsidR="00540B9B" w:rsidRPr="00071504">
        <w:t>ptometria/Tietosisältö - Optometrian rakenteinen kirjaaminen</w:t>
      </w:r>
      <w:r w:rsidR="00540B9B" w:rsidRPr="00AE0334">
        <w:t>)</w:t>
      </w:r>
    </w:p>
    <w:p w14:paraId="44959FF5" w14:textId="251B549D" w:rsidR="00540B9B" w:rsidRDefault="00D841E5" w:rsidP="00540B9B">
      <w:pPr>
        <w:pStyle w:val="Snt1"/>
      </w:pPr>
      <w:r>
        <w:t>4</w:t>
      </w:r>
      <w:r w:rsidR="00540B9B">
        <w:t>. PAKOLLINEN yksi [1..1] text</w:t>
      </w:r>
    </w:p>
    <w:p w14:paraId="3B264143" w14:textId="77777777" w:rsidR="00540B9B" w:rsidRDefault="00540B9B" w:rsidP="00540B9B">
      <w:pPr>
        <w:pStyle w:val="Snt2"/>
      </w:pPr>
      <w:r>
        <w:t>a. PAKOLLINEN yksi [1..1] reference/@value, viitattavan näyttömuoto-osion xml-ID annetaan II-tietotyypillä</w:t>
      </w:r>
    </w:p>
    <w:p w14:paraId="45A27737" w14:textId="3F1BB0DB" w:rsidR="00540B9B" w:rsidRDefault="00D841E5" w:rsidP="00540B9B">
      <w:pPr>
        <w:pStyle w:val="Snt1"/>
      </w:pPr>
      <w:r>
        <w:t>5</w:t>
      </w:r>
      <w:r w:rsidR="00540B9B" w:rsidRPr="0003454B">
        <w:t>. PAKOLLINEN yksi [1..1] value</w:t>
      </w:r>
      <w:r w:rsidR="00540B9B">
        <w:t xml:space="preserve"> </w:t>
      </w:r>
      <w:r w:rsidR="00540B9B" w:rsidRPr="00540B9B">
        <w:t xml:space="preserve">Havainnot muista esitutkimuksista </w:t>
      </w:r>
      <w:r w:rsidR="00540B9B">
        <w:t>(205),</w:t>
      </w:r>
      <w:r w:rsidR="00540B9B" w:rsidRPr="0003454B">
        <w:t xml:space="preserve"> </w:t>
      </w:r>
      <w:r w:rsidR="00540B9B">
        <w:t xml:space="preserve">arvo annetaan ST-tietotyypillä </w:t>
      </w:r>
    </w:p>
    <w:bookmarkStart w:id="850" w:name="_Silmien_terveystarkastus"/>
    <w:bookmarkEnd w:id="850"/>
    <w:p w14:paraId="5DBB94E3" w14:textId="0580C8FC" w:rsidR="00B147A9" w:rsidRDefault="003B62A0" w:rsidP="00670EDC">
      <w:pPr>
        <w:pStyle w:val="Otsikko2"/>
      </w:pPr>
      <w:r>
        <w:fldChar w:fldCharType="begin"/>
      </w:r>
      <w:r>
        <w:instrText xml:space="preserve"> HYPERLINK  \l "_Ensihoitokertomus" </w:instrText>
      </w:r>
      <w:r>
        <w:fldChar w:fldCharType="separate"/>
      </w:r>
      <w:bookmarkStart w:id="851" w:name="_Toc525564934"/>
      <w:r w:rsidR="00D93FFE" w:rsidRPr="003B62A0">
        <w:rPr>
          <w:rStyle w:val="Hyperlinkki"/>
        </w:rPr>
        <w:t>Silmien terveystarkastus</w:t>
      </w:r>
      <w:bookmarkEnd w:id="851"/>
      <w:r>
        <w:fldChar w:fldCharType="end"/>
      </w:r>
    </w:p>
    <w:tbl>
      <w:tblPr>
        <w:tblStyle w:val="TaulukkoRuudukko"/>
        <w:tblW w:w="0" w:type="auto"/>
        <w:tblInd w:w="-113" w:type="dxa"/>
        <w:tblLook w:val="04A0" w:firstRow="1" w:lastRow="0" w:firstColumn="1" w:lastColumn="0" w:noHBand="0" w:noVBand="1"/>
      </w:tblPr>
      <w:tblGrid>
        <w:gridCol w:w="8664"/>
      </w:tblGrid>
      <w:tr w:rsidR="00670EDC" w:rsidRPr="0099795E" w14:paraId="16AE7A2A" w14:textId="77777777" w:rsidTr="007D50AE">
        <w:tc>
          <w:tcPr>
            <w:tcW w:w="8664" w:type="dxa"/>
          </w:tcPr>
          <w:p w14:paraId="473D5339" w14:textId="29C1A450" w:rsidR="00670EDC" w:rsidRPr="007D50AE" w:rsidRDefault="00670EDC" w:rsidP="007D50AE">
            <w:pPr>
              <w:pStyle w:val="Snt1"/>
              <w:tabs>
                <w:tab w:val="left" w:pos="7545"/>
              </w:tabs>
              <w:ind w:left="0" w:firstLine="0"/>
              <w:rPr>
                <w:rFonts w:eastAsiaTheme="majorEastAsia" w:cstheme="majorHAnsi"/>
                <w:bCs/>
                <w:sz w:val="18"/>
                <w:szCs w:val="26"/>
                <w:lang w:val="en-US"/>
              </w:rPr>
            </w:pPr>
            <w:r w:rsidRPr="007D50AE">
              <w:rPr>
                <w:rFonts w:eastAsiaTheme="majorEastAsia" w:cstheme="majorHAnsi"/>
                <w:bCs/>
                <w:sz w:val="18"/>
                <w:szCs w:val="26"/>
                <w:lang w:val="en-US"/>
              </w:rPr>
              <w:t>/structuredBody/component/section/component/section/component/section</w:t>
            </w:r>
          </w:p>
        </w:tc>
      </w:tr>
    </w:tbl>
    <w:p w14:paraId="47D05623" w14:textId="549BDF1C"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2: Optometria_Silmien terveystarkastus.xml</w:t>
      </w:r>
    </w:p>
    <w:p w14:paraId="5C2A6D0A" w14:textId="77777777" w:rsidR="00D93FFE" w:rsidRPr="00074862" w:rsidRDefault="00D93FFE" w:rsidP="00B304F5">
      <w:pPr>
        <w:pStyle w:val="Snt1"/>
      </w:pPr>
    </w:p>
    <w:p w14:paraId="314CD66F" w14:textId="22FB692F" w:rsidR="007D50AE" w:rsidRDefault="007D50AE" w:rsidP="007D50AE">
      <w:pPr>
        <w:pStyle w:val="Snt1"/>
      </w:pPr>
      <w:r w:rsidRPr="0082643A">
        <w:t xml:space="preserve">1. </w:t>
      </w:r>
      <w:r w:rsidR="003E4493">
        <w:t>PAKOLLINEN</w:t>
      </w:r>
      <w:r w:rsidRPr="0082643A">
        <w:t xml:space="preserve"> yksi [</w:t>
      </w:r>
      <w:r w:rsidR="003E4493">
        <w:t>1</w:t>
      </w:r>
      <w:r w:rsidRPr="0082643A">
        <w:t>..1] code/@code="</w:t>
      </w:r>
      <w:r>
        <w:t>37</w:t>
      </w:r>
      <w:r w:rsidRPr="0082643A">
        <w:t xml:space="preserve">" </w:t>
      </w:r>
      <w:r>
        <w:t>Nykytila (codeSystem</w:t>
      </w:r>
      <w:r w:rsidRPr="0095153D">
        <w:t>: 1.2.246.537.6.14.2006 AR/YDIN - Otsikot)</w:t>
      </w:r>
    </w:p>
    <w:p w14:paraId="1E40B8CD" w14:textId="77777777" w:rsidR="006D5B05" w:rsidRDefault="006D5B05" w:rsidP="006D5B05">
      <w:pPr>
        <w:pStyle w:val="Snt2"/>
        <w:rPr>
          <w:rStyle w:val="Snt1Char"/>
        </w:rPr>
      </w:pPr>
      <w:r>
        <w:rPr>
          <w:rStyle w:val="Snt1Char"/>
        </w:rPr>
        <w:t xml:space="preserve">a. PAKOLLINEN </w:t>
      </w:r>
      <w:r w:rsidRPr="00E07483">
        <w:rPr>
          <w:rStyle w:val="Snt1Char"/>
        </w:rPr>
        <w:t>yksi [1..1]</w:t>
      </w:r>
      <w:r>
        <w:rPr>
          <w:rStyle w:val="Snt1Char"/>
        </w:rPr>
        <w:t xml:space="preserve"> translation</w:t>
      </w:r>
    </w:p>
    <w:p w14:paraId="33FE4FDD" w14:textId="77777777" w:rsidR="006D5B05" w:rsidRDefault="006D5B05" w:rsidP="006D5B05">
      <w:pPr>
        <w:pStyle w:val="Snt3"/>
        <w:rPr>
          <w:rStyle w:val="Snt1Char"/>
        </w:rPr>
      </w:pPr>
      <w:r>
        <w:rPr>
          <w:rStyle w:val="Snt1Char"/>
        </w:rPr>
        <w:t xml:space="preserve">a. PAKOLLINEN </w:t>
      </w:r>
      <w:r w:rsidRPr="00E07483">
        <w:rPr>
          <w:rStyle w:val="Snt1Char"/>
        </w:rPr>
        <w:t>yksi [1..1]</w:t>
      </w:r>
      <w:r>
        <w:rPr>
          <w:rStyle w:val="Snt1Char"/>
        </w:rPr>
        <w:t xml:space="preserve"> qualifier</w:t>
      </w:r>
    </w:p>
    <w:p w14:paraId="0C82F0C2" w14:textId="47B84D1B" w:rsidR="008E7A43" w:rsidRPr="0095153D" w:rsidRDefault="006D5B05" w:rsidP="006D5B05">
      <w:pPr>
        <w:pStyle w:val="Snt4"/>
      </w:pPr>
      <w:r w:rsidRPr="00E74AF6">
        <w:rPr>
          <w:rStyle w:val="Snt5Char"/>
        </w:rPr>
        <w:lastRenderedPageBreak/>
        <w:t>a. PAKOLLINEN yksi [1..1] value/@code="</w:t>
      </w:r>
      <w:r>
        <w:rPr>
          <w:rStyle w:val="Snt5Char"/>
        </w:rPr>
        <w:t>100</w:t>
      </w:r>
      <w:r w:rsidRPr="00E74AF6">
        <w:rPr>
          <w:rStyle w:val="Snt5Char"/>
        </w:rPr>
        <w:t xml:space="preserve">" </w:t>
      </w:r>
      <w:r w:rsidRPr="006D5B05">
        <w:rPr>
          <w:rStyle w:val="Snt5Char"/>
        </w:rPr>
        <w:t xml:space="preserve">Silmien terveystarkastus </w:t>
      </w:r>
      <w:r w:rsidRPr="00E74AF6">
        <w:rPr>
          <w:rStyle w:val="Snt5Char"/>
        </w:rPr>
        <w:t>(codeSystem:</w:t>
      </w:r>
      <w:r w:rsidRPr="0095153D">
        <w:t xml:space="preserve"> </w:t>
      </w:r>
      <w:r w:rsidR="00CB7277">
        <w:t xml:space="preserve">1.2.246.537.6.894 </w:t>
      </w:r>
      <w:r w:rsidRPr="006D5B05">
        <w:t>Optometria/Tietosisältö - Silmien terveystarkastus</w:t>
      </w:r>
      <w:r w:rsidRPr="0095153D">
        <w:t>)</w:t>
      </w:r>
      <w:r>
        <w:t xml:space="preserve"> </w:t>
      </w:r>
    </w:p>
    <w:p w14:paraId="6BCB26FB" w14:textId="1D4372CE" w:rsidR="007D50AE" w:rsidRPr="0082643A" w:rsidRDefault="007D50AE" w:rsidP="007D50AE">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6D5B05">
        <w:t>N</w:t>
      </w:r>
      <w:r w:rsidR="006D5B05" w:rsidRPr="006D5B05">
        <w:t>ykytila (status) Silmien terveystarkastus</w:t>
      </w:r>
      <w:r w:rsidRPr="0082643A">
        <w:t xml:space="preserve">" </w:t>
      </w:r>
    </w:p>
    <w:p w14:paraId="6BA35009" w14:textId="77777777" w:rsidR="007D50AE" w:rsidRPr="0080598B" w:rsidRDefault="007D50AE" w:rsidP="007D50AE">
      <w:pPr>
        <w:pStyle w:val="Snt1"/>
      </w:pPr>
      <w:r w:rsidRPr="0080598B">
        <w:t xml:space="preserve">3. PAKOLLINEN yksi [1..1] text </w:t>
      </w:r>
    </w:p>
    <w:p w14:paraId="5ABA9665" w14:textId="417EF5B5" w:rsidR="00B304F5" w:rsidRPr="00D479A0" w:rsidRDefault="00B304F5" w:rsidP="00B304F5">
      <w:pPr>
        <w:pStyle w:val="Snt1"/>
      </w:pPr>
    </w:p>
    <w:p w14:paraId="2D39E153" w14:textId="6E905565" w:rsidR="00A01E35" w:rsidRPr="00A01E35" w:rsidRDefault="00A01E35" w:rsidP="00D479A0">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Nykytila (status) Silmien terveystarkastus</w:t>
      </w:r>
    </w:p>
    <w:p w14:paraId="6ABD16DB" w14:textId="77777777" w:rsidR="00A01E35" w:rsidRDefault="00A01E35" w:rsidP="00D479A0">
      <w:pPr>
        <w:pStyle w:val="Snt1"/>
        <w:pBdr>
          <w:top w:val="single" w:sz="4" w:space="1" w:color="00B050"/>
          <w:left w:val="single" w:sz="4" w:space="4" w:color="00B050"/>
          <w:bottom w:val="single" w:sz="4" w:space="1" w:color="00B050"/>
          <w:right w:val="single" w:sz="4" w:space="4" w:color="00B050"/>
        </w:pBdr>
      </w:pPr>
    </w:p>
    <w:p w14:paraId="086BCE11" w14:textId="0472E65F"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Lääkeaineen käyttö tutkimuksessa</w:t>
      </w:r>
      <w:r w:rsidR="00217E21">
        <w:t>(</w:t>
      </w:r>
      <w:r>
        <w:t>101)</w:t>
      </w:r>
      <w:r w:rsidR="00217E21">
        <w:t>*</w:t>
      </w:r>
    </w:p>
    <w:p w14:paraId="579FE66D" w14:textId="77777777" w:rsidR="00AB79D1" w:rsidRDefault="00AB79D1" w:rsidP="00D479A0">
      <w:pPr>
        <w:pStyle w:val="Snt1"/>
        <w:pBdr>
          <w:top w:val="single" w:sz="4" w:space="1" w:color="00B050"/>
          <w:left w:val="single" w:sz="4" w:space="4" w:color="00B050"/>
          <w:bottom w:val="single" w:sz="4" w:space="1" w:color="00B050"/>
          <w:right w:val="single" w:sz="4" w:space="4" w:color="00B050"/>
        </w:pBdr>
      </w:pPr>
    </w:p>
    <w:p w14:paraId="5F79FC3F" w14:textId="46FC6AA8"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Silmän alueen ulkoisten osien tutkiminen</w:t>
      </w:r>
      <w:r w:rsidR="00217E21">
        <w:t xml:space="preserve"> </w:t>
      </w:r>
      <w:r>
        <w:t>(104)</w:t>
      </w:r>
      <w:r w:rsidR="00217E21">
        <w:t>**</w:t>
      </w:r>
      <w:r w:rsidR="00A66452">
        <w:t xml:space="preserve">: </w:t>
      </w:r>
      <w:r w:rsidRPr="00D479A0">
        <w:t>Silmän alueen ulkoisista osista tehty havainto</w:t>
      </w:r>
      <w:r w:rsidR="00217E21">
        <w:t xml:space="preserve"> </w:t>
      </w:r>
      <w:r>
        <w:t>(105)</w:t>
      </w:r>
    </w:p>
    <w:p w14:paraId="79DCA2E5" w14:textId="5C9485F2" w:rsidR="00AB79D1" w:rsidRDefault="00BE76E5" w:rsidP="00D479A0">
      <w:pPr>
        <w:pStyle w:val="Snt1"/>
        <w:pBdr>
          <w:top w:val="single" w:sz="4" w:space="1" w:color="00B050"/>
          <w:left w:val="single" w:sz="4" w:space="4" w:color="00B050"/>
          <w:bottom w:val="single" w:sz="4" w:space="1" w:color="00B050"/>
          <w:right w:val="single" w:sz="4" w:space="4" w:color="00B050"/>
        </w:pBdr>
      </w:pPr>
      <w:r w:rsidRPr="00BE76E5">
        <w:t>Kyynelnesteen tutkiminen</w:t>
      </w:r>
      <w:r w:rsidR="00AB79D1">
        <w:t xml:space="preserve"> </w:t>
      </w:r>
      <w:r>
        <w:t>(106)</w:t>
      </w:r>
      <w:r w:rsidR="00217E21">
        <w:t>*</w:t>
      </w:r>
      <w:r w:rsidR="00A66452">
        <w:t xml:space="preserve">*: </w:t>
      </w:r>
      <w:r w:rsidRPr="00BE76E5">
        <w:t>Kyynelnesteestä tehty havainto</w:t>
      </w:r>
      <w:r>
        <w:t>(107)</w:t>
      </w:r>
    </w:p>
    <w:p w14:paraId="6448EBD5" w14:textId="48E389BA" w:rsidR="00AB79D1" w:rsidRDefault="00BE76E5" w:rsidP="00D479A0">
      <w:pPr>
        <w:pStyle w:val="Snt1"/>
        <w:pBdr>
          <w:top w:val="single" w:sz="4" w:space="1" w:color="00B050"/>
          <w:left w:val="single" w:sz="4" w:space="4" w:color="00B050"/>
          <w:bottom w:val="single" w:sz="4" w:space="1" w:color="00B050"/>
          <w:right w:val="single" w:sz="4" w:space="4" w:color="00B050"/>
        </w:pBdr>
      </w:pPr>
      <w:r w:rsidRPr="00BE76E5">
        <w:t>Sidekalvon tutkiminen</w:t>
      </w:r>
      <w:r>
        <w:t xml:space="preserve"> (108)</w:t>
      </w:r>
      <w:r w:rsidR="00217E21">
        <w:t>*</w:t>
      </w:r>
      <w:r w:rsidR="00A66452">
        <w:t xml:space="preserve">*: </w:t>
      </w:r>
      <w:r w:rsidRPr="00BE76E5">
        <w:t>Sidekalvosta tehty havainto</w:t>
      </w:r>
      <w:r>
        <w:t xml:space="preserve"> (10</w:t>
      </w:r>
      <w:r w:rsidR="00005F56">
        <w:t>9</w:t>
      </w:r>
      <w:r>
        <w:t>)</w:t>
      </w:r>
    </w:p>
    <w:p w14:paraId="7A636B9F" w14:textId="5C27853A"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 xml:space="preserve">Kovakalvon tutkiminen </w:t>
      </w:r>
      <w:r>
        <w:t>(110)</w:t>
      </w:r>
      <w:r w:rsidR="00217E21">
        <w:t>*</w:t>
      </w:r>
      <w:r w:rsidR="00A66452">
        <w:t xml:space="preserve">*: </w:t>
      </w:r>
      <w:r w:rsidRPr="00005F56">
        <w:t>Kovakalvosta tehty havainto:</w:t>
      </w:r>
      <w:r>
        <w:t xml:space="preserve"> (111)</w:t>
      </w:r>
    </w:p>
    <w:p w14:paraId="3F4D30C3" w14:textId="732EE80B"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Sarveiskalvon tutkiminen</w:t>
      </w:r>
      <w:r>
        <w:t>(112)</w:t>
      </w:r>
      <w:r w:rsidR="00217E21">
        <w:t>*</w:t>
      </w:r>
      <w:r w:rsidR="00A66452">
        <w:t xml:space="preserve">*: </w:t>
      </w:r>
      <w:r w:rsidRPr="00005F56">
        <w:t>Sarveiskalvosta tehty havainto:</w:t>
      </w:r>
      <w:r>
        <w:t xml:space="preserve"> (113)</w:t>
      </w:r>
    </w:p>
    <w:p w14:paraId="68A58D4E" w14:textId="6988F65D"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Etukammiotilan tutkiminen</w:t>
      </w:r>
      <w:r>
        <w:t xml:space="preserve"> (114)</w:t>
      </w:r>
      <w:r w:rsidR="00217E21">
        <w:t>*</w:t>
      </w:r>
      <w:r w:rsidR="00A66452">
        <w:t xml:space="preserve">*: </w:t>
      </w:r>
      <w:r w:rsidRPr="00005F56">
        <w:t>Etukammiotilasta tehty havainto:</w:t>
      </w:r>
      <w:r>
        <w:t xml:space="preserve"> (115)</w:t>
      </w:r>
    </w:p>
    <w:p w14:paraId="2D51A988" w14:textId="46603E1A"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Värikalvon tutkiminen</w:t>
      </w:r>
      <w:r>
        <w:t>(116)</w:t>
      </w:r>
      <w:r w:rsidR="00217E21">
        <w:t>*</w:t>
      </w:r>
      <w:r w:rsidR="00A66452">
        <w:t xml:space="preserve">*: </w:t>
      </w:r>
      <w:r w:rsidRPr="00005F56">
        <w:t>Värikalvosta tehty havainto:</w:t>
      </w:r>
      <w:r>
        <w:t xml:space="preserve"> (117)</w:t>
      </w:r>
    </w:p>
    <w:p w14:paraId="4E41D8D6" w14:textId="753B4FFF"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Mykiön tutkiminen</w:t>
      </w:r>
      <w:r>
        <w:t>(118)</w:t>
      </w:r>
      <w:r w:rsidR="00217E21">
        <w:t>*</w:t>
      </w:r>
      <w:r w:rsidR="00A66452">
        <w:t xml:space="preserve">*: </w:t>
      </w:r>
      <w:r w:rsidRPr="00005F56">
        <w:t>Mykiöstä tehty havainto</w:t>
      </w:r>
      <w:r>
        <w:t>(119)</w:t>
      </w:r>
    </w:p>
    <w:p w14:paraId="128C69DC" w14:textId="7F78E0B2"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Muut silmän etuosasta tehdyt havainnot</w:t>
      </w:r>
      <w:r>
        <w:t>(121)</w:t>
      </w:r>
    </w:p>
    <w:p w14:paraId="45405E39" w14:textId="5B50FEA1"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Lasiaisen tutkiminen</w:t>
      </w:r>
      <w:r w:rsidR="00AB79D1">
        <w:t xml:space="preserve"> </w:t>
      </w:r>
      <w:r>
        <w:t>(122)</w:t>
      </w:r>
      <w:r w:rsidR="00217E21">
        <w:t>*</w:t>
      </w:r>
      <w:r w:rsidR="00A66452">
        <w:t xml:space="preserve">*: </w:t>
      </w:r>
      <w:r w:rsidRPr="00005F56">
        <w:t>Lasiaisesta tehty havainto:</w:t>
      </w:r>
      <w:r>
        <w:t xml:space="preserve"> (123)</w:t>
      </w:r>
    </w:p>
    <w:p w14:paraId="6BD03A2E" w14:textId="4D454AF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tutkiminen</w:t>
      </w:r>
      <w:r w:rsidR="00AB79D1">
        <w:t xml:space="preserve"> </w:t>
      </w:r>
      <w:r>
        <w:t>(124)</w:t>
      </w:r>
      <w:r w:rsidR="00217E21">
        <w:t>*</w:t>
      </w:r>
      <w:r w:rsidR="00A66452">
        <w:t xml:space="preserve">*: </w:t>
      </w:r>
      <w:r w:rsidRPr="00005F56">
        <w:t>Silmänpohjasta tehty havainto</w:t>
      </w:r>
      <w:r>
        <w:t>(125)</w:t>
      </w:r>
    </w:p>
    <w:p w14:paraId="0D64B151" w14:textId="7659D5D2"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Makulasta tehty havainto</w:t>
      </w:r>
      <w:r>
        <w:t>(126)</w:t>
      </w:r>
      <w:r w:rsidR="00217E21">
        <w:t>*</w:t>
      </w:r>
      <w:r w:rsidR="00A66452">
        <w:t xml:space="preserve">*: </w:t>
      </w:r>
      <w:r w:rsidRPr="00005F56">
        <w:t>Näköhermon päästä tehty havainto</w:t>
      </w:r>
      <w:r>
        <w:t>(127)</w:t>
      </w:r>
    </w:p>
    <w:p w14:paraId="33E3AD06" w14:textId="6F6CCF4C"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verisuonistosta tehty havainto</w:t>
      </w:r>
      <w:r w:rsidR="00217E21">
        <w:t xml:space="preserve"> </w:t>
      </w:r>
      <w:r>
        <w:t>(128)</w:t>
      </w:r>
      <w:r w:rsidR="00217E21">
        <w:t>*</w:t>
      </w:r>
      <w:r w:rsidR="00A66452">
        <w:t xml:space="preserve">*: </w:t>
      </w:r>
      <w:r w:rsidRPr="00005F56">
        <w:t>Silmänpohjasta tehty muu havainto</w:t>
      </w:r>
      <w:r w:rsidR="00217E21">
        <w:t xml:space="preserve"> </w:t>
      </w:r>
      <w:r>
        <w:t>(129)</w:t>
      </w:r>
    </w:p>
    <w:p w14:paraId="3B4DF5AF" w14:textId="5EA23902"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Muita havaintoja silmän takaosaan</w:t>
      </w:r>
      <w:r w:rsidR="00AB79D1">
        <w:t xml:space="preserve"> </w:t>
      </w:r>
      <w:r>
        <w:t>(130)</w:t>
      </w:r>
      <w:r w:rsidR="00217E21">
        <w:t>*</w:t>
      </w:r>
    </w:p>
    <w:p w14:paraId="2F4A34CB"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2CBB8941" w14:textId="5381A2AA"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 terveystarkastuksessa tehty muu havainto</w:t>
      </w:r>
      <w:r>
        <w:t xml:space="preserve"> (131)</w:t>
      </w:r>
      <w:r w:rsidR="00217E21">
        <w:t>*</w:t>
      </w:r>
    </w:p>
    <w:p w14:paraId="108EDF76"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125816E9" w14:textId="33A9B4EE"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Näkökenttätutkimus</w:t>
      </w:r>
      <w:r w:rsidR="00217E21">
        <w:t xml:space="preserve"> </w:t>
      </w:r>
      <w:r>
        <w:t>(132)</w:t>
      </w:r>
      <w:r w:rsidR="00217E21">
        <w:t>*</w:t>
      </w:r>
    </w:p>
    <w:p w14:paraId="01432965"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50E498BE" w14:textId="65D0993F" w:rsidR="00940DE3" w:rsidRDefault="005C2CFF" w:rsidP="00005F56">
      <w:pPr>
        <w:pStyle w:val="Snt1"/>
        <w:pBdr>
          <w:top w:val="single" w:sz="4" w:space="1" w:color="00B050"/>
          <w:left w:val="single" w:sz="4" w:space="4" w:color="00B050"/>
          <w:bottom w:val="single" w:sz="4" w:space="1" w:color="00B050"/>
          <w:right w:val="single" w:sz="4" w:space="4" w:color="00B050"/>
        </w:pBdr>
      </w:pPr>
      <w:r w:rsidRPr="005C2CFF">
        <w:t>Silmänpaine</w:t>
      </w:r>
      <w:r w:rsidR="00940DE3">
        <w:t>:</w:t>
      </w:r>
      <w:r w:rsidR="00940DE3" w:rsidRPr="005C2CFF">
        <w:t xml:space="preserve"> </w:t>
      </w:r>
      <w:r w:rsidRPr="005C2CFF">
        <w:t>Silmänpaineen mittausajankohta</w:t>
      </w:r>
      <w:r>
        <w:t xml:space="preserve"> (141)</w:t>
      </w:r>
      <w:r w:rsidRPr="005C2CFF">
        <w:t xml:space="preserve">, </w:t>
      </w:r>
    </w:p>
    <w:p w14:paraId="5DCC6640" w14:textId="65230C42" w:rsidR="00217E21" w:rsidRDefault="00940DE3" w:rsidP="00005F56">
      <w:pPr>
        <w:pStyle w:val="Snt1"/>
        <w:pBdr>
          <w:top w:val="single" w:sz="4" w:space="1" w:color="00B050"/>
          <w:left w:val="single" w:sz="4" w:space="4" w:color="00B050"/>
          <w:bottom w:val="single" w:sz="4" w:space="1" w:color="00B050"/>
          <w:right w:val="single" w:sz="4" w:space="4" w:color="00B050"/>
        </w:pBdr>
      </w:pPr>
      <w:r w:rsidRPr="00AB79D1">
        <w:t xml:space="preserve">Silmänpaineen mittauksen kohde </w:t>
      </w:r>
      <w:r>
        <w:t xml:space="preserve">(138) Silmänpaine </w:t>
      </w:r>
      <w:r w:rsidR="005C2CFF">
        <w:t>(139)</w:t>
      </w:r>
      <w:r w:rsidR="005C2CFF" w:rsidRPr="005C2CFF">
        <w:t>,</w:t>
      </w:r>
      <w:r w:rsidR="005C2CFF">
        <w:t>)</w:t>
      </w:r>
      <w:r>
        <w:t xml:space="preserve"> </w:t>
      </w:r>
      <w:r w:rsidR="002C4A8C" w:rsidRPr="002C4A8C">
        <w:t>Lisätieto silmänpaineen mittauksesta</w:t>
      </w:r>
      <w:r w:rsidR="00217E21">
        <w:t xml:space="preserve"> </w:t>
      </w:r>
      <w:r w:rsidR="002C4A8C">
        <w:t>(140)</w:t>
      </w:r>
    </w:p>
    <w:p w14:paraId="5B978EE3"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15B9D289" w14:textId="1F1A6262" w:rsidR="00940DE3" w:rsidRDefault="00E75810" w:rsidP="00005F56">
      <w:pPr>
        <w:pStyle w:val="Snt1"/>
        <w:pBdr>
          <w:top w:val="single" w:sz="4" w:space="1" w:color="00B050"/>
          <w:left w:val="single" w:sz="4" w:space="4" w:color="00B050"/>
          <w:bottom w:val="single" w:sz="4" w:space="1" w:color="00B050"/>
          <w:right w:val="single" w:sz="4" w:space="4" w:color="00B050"/>
        </w:pBdr>
      </w:pPr>
      <w:r>
        <w:t>Sarveiskalvon paksuus:</w:t>
      </w:r>
    </w:p>
    <w:p w14:paraId="474316DE" w14:textId="0AD0E267" w:rsidR="00217E21" w:rsidRDefault="00AB79D1" w:rsidP="00005F56">
      <w:pPr>
        <w:pStyle w:val="Snt1"/>
        <w:pBdr>
          <w:top w:val="single" w:sz="4" w:space="1" w:color="00B050"/>
          <w:left w:val="single" w:sz="4" w:space="4" w:color="00B050"/>
          <w:bottom w:val="single" w:sz="4" w:space="1" w:color="00B050"/>
          <w:right w:val="single" w:sz="4" w:space="4" w:color="00B050"/>
        </w:pBdr>
      </w:pPr>
      <w:r w:rsidRPr="00AB79D1">
        <w:t>Sarveiskalvon paksuuden mittauksen kohde</w:t>
      </w:r>
      <w:r w:rsidR="002C4A8C">
        <w:t xml:space="preserve"> (145)</w:t>
      </w:r>
      <w:r w:rsidR="00940DE3" w:rsidRPr="00940DE3">
        <w:t xml:space="preserve"> </w:t>
      </w:r>
      <w:r w:rsidR="00940DE3" w:rsidRPr="002C4A8C">
        <w:t xml:space="preserve">Sarveiskalvon paksuus: </w:t>
      </w:r>
      <w:r w:rsidR="00940DE3">
        <w:t>(142)</w:t>
      </w:r>
      <w:r w:rsidR="00940DE3" w:rsidRPr="002C4A8C">
        <w:t>,</w:t>
      </w:r>
      <w:r w:rsidR="00E75810">
        <w:t xml:space="preserve"> </w:t>
      </w:r>
      <w:r w:rsidR="002C4A8C" w:rsidRPr="002C4A8C">
        <w:t>Lisätieto sarveiskalvon paksuudesta</w:t>
      </w:r>
      <w:r>
        <w:t xml:space="preserve"> </w:t>
      </w:r>
      <w:r w:rsidR="002C4A8C">
        <w:t>(143)</w:t>
      </w:r>
    </w:p>
    <w:p w14:paraId="3C824763"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373924DA" w14:textId="763DD0DB"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Värinäkö</w:t>
      </w:r>
      <w:r>
        <w:t xml:space="preserve"> (144)</w:t>
      </w:r>
      <w:r w:rsidR="00217E21">
        <w:t>*</w:t>
      </w:r>
    </w:p>
    <w:p w14:paraId="226DCF76" w14:textId="77777777"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Muut tutkimukset</w:t>
      </w:r>
      <w:r>
        <w:t xml:space="preserve"> (150)</w:t>
      </w:r>
      <w:r w:rsidR="00217E21">
        <w:t>*</w:t>
      </w:r>
    </w:p>
    <w:p w14:paraId="7809B198" w14:textId="2647900B" w:rsidR="00217E21" w:rsidRDefault="00217E21" w:rsidP="00005F56">
      <w:pPr>
        <w:pStyle w:val="Snt1"/>
        <w:pBdr>
          <w:top w:val="single" w:sz="4" w:space="1" w:color="00B050"/>
          <w:left w:val="single" w:sz="4" w:space="4" w:color="00B050"/>
          <w:bottom w:val="single" w:sz="4" w:space="1" w:color="00B050"/>
          <w:right w:val="single" w:sz="4" w:space="4" w:color="00B050"/>
        </w:pBdr>
      </w:pPr>
    </w:p>
    <w:p w14:paraId="242A6A1F" w14:textId="05B086AA" w:rsidR="00217E21" w:rsidRDefault="00217E21" w:rsidP="00005F56">
      <w:pPr>
        <w:pStyle w:val="Snt1"/>
        <w:pBdr>
          <w:top w:val="single" w:sz="4" w:space="1" w:color="00B050"/>
          <w:left w:val="single" w:sz="4" w:space="4" w:color="00B050"/>
          <w:bottom w:val="single" w:sz="4" w:space="1" w:color="00B050"/>
          <w:right w:val="single" w:sz="4" w:space="4" w:color="00B050"/>
        </w:pBdr>
      </w:pPr>
      <w:r>
        <w:t>*) myös otsikko</w:t>
      </w:r>
    </w:p>
    <w:p w14:paraId="602AE1D3" w14:textId="5FFF9AC3" w:rsidR="00A66452" w:rsidRDefault="00A66452" w:rsidP="00005F56">
      <w:pPr>
        <w:pStyle w:val="Snt1"/>
        <w:pBdr>
          <w:top w:val="single" w:sz="4" w:space="1" w:color="00B050"/>
          <w:left w:val="single" w:sz="4" w:space="4" w:color="00B050"/>
          <w:bottom w:val="single" w:sz="4" w:space="1" w:color="00B050"/>
          <w:right w:val="single" w:sz="4" w:space="4" w:color="00B050"/>
        </w:pBdr>
      </w:pPr>
      <w:r>
        <w:t>**) myös otsikko, näyttömuotoon ei viedä rakenteesta mitään</w:t>
      </w:r>
      <w:r w:rsidR="00940DE3">
        <w:t>,</w:t>
      </w:r>
      <w:r>
        <w:t xml:space="preserve"> jos valintana on ”ei tutkittu”</w:t>
      </w:r>
    </w:p>
    <w:p w14:paraId="115FCE25" w14:textId="1A92CA02"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01AA5EB5" w14:textId="77777777" w:rsidR="00A66452" w:rsidRDefault="00A66452" w:rsidP="00A66452">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71A09674" w14:textId="4B8C7639" w:rsidR="00940DE3" w:rsidRDefault="00940DE3" w:rsidP="00940DE3">
      <w:pPr>
        <w:pStyle w:val="Snt1"/>
        <w:pBdr>
          <w:top w:val="single" w:sz="4" w:space="1" w:color="00B050"/>
          <w:left w:val="single" w:sz="4" w:space="4" w:color="00B050"/>
          <w:bottom w:val="single" w:sz="4" w:space="1" w:color="00B050"/>
          <w:right w:val="single" w:sz="4" w:space="4" w:color="00B050"/>
        </w:pBdr>
      </w:pPr>
      <w:r w:rsidRPr="00D479A0">
        <w:t>Silmän alueen ulkoisten osien tutkiminen</w:t>
      </w:r>
      <w:r>
        <w:t xml:space="preserve"> (104) = Silmän alueen ulkoiset osat</w:t>
      </w:r>
    </w:p>
    <w:p w14:paraId="38B8D435" w14:textId="798A10BD" w:rsidR="00940DE3" w:rsidRDefault="00940DE3" w:rsidP="00940DE3">
      <w:pPr>
        <w:pStyle w:val="Snt1"/>
        <w:pBdr>
          <w:top w:val="single" w:sz="4" w:space="1" w:color="00B050"/>
          <w:left w:val="single" w:sz="4" w:space="4" w:color="00B050"/>
          <w:bottom w:val="single" w:sz="4" w:space="1" w:color="00B050"/>
          <w:right w:val="single" w:sz="4" w:space="4" w:color="00B050"/>
        </w:pBdr>
      </w:pPr>
      <w:r w:rsidRPr="00BE76E5">
        <w:t>Kyynelnesteen tutkiminen</w:t>
      </w:r>
      <w:r>
        <w:t xml:space="preserve"> (106) = Kyynelneste</w:t>
      </w:r>
    </w:p>
    <w:p w14:paraId="25B1B6AB" w14:textId="18C2E542" w:rsidR="00940DE3" w:rsidRDefault="00940DE3" w:rsidP="00940DE3">
      <w:pPr>
        <w:pStyle w:val="Snt1"/>
        <w:pBdr>
          <w:top w:val="single" w:sz="4" w:space="1" w:color="00B050"/>
          <w:left w:val="single" w:sz="4" w:space="4" w:color="00B050"/>
          <w:bottom w:val="single" w:sz="4" w:space="1" w:color="00B050"/>
          <w:right w:val="single" w:sz="4" w:space="4" w:color="00B050"/>
        </w:pBdr>
      </w:pPr>
      <w:r w:rsidRPr="00BE76E5">
        <w:t>Sidekalvon tutkiminen</w:t>
      </w:r>
      <w:r>
        <w:t xml:space="preserve"> (108) = Sidekalvo</w:t>
      </w:r>
    </w:p>
    <w:p w14:paraId="2DB9878D" w14:textId="5475B84B"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 xml:space="preserve">Kovakalvon tutkiminen </w:t>
      </w:r>
      <w:r>
        <w:t>(110) = Kovakalvo</w:t>
      </w:r>
    </w:p>
    <w:p w14:paraId="4192065D" w14:textId="259315A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Sarveiskalvon tutkiminen</w:t>
      </w:r>
      <w:r>
        <w:t xml:space="preserve"> (112) = Sarveiskalvo</w:t>
      </w:r>
    </w:p>
    <w:p w14:paraId="1A0AE4F8" w14:textId="179C9AB9"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Etukammiotilan tutkiminen</w:t>
      </w:r>
      <w:r>
        <w:t xml:space="preserve"> (114) = Etukammiotila</w:t>
      </w:r>
    </w:p>
    <w:p w14:paraId="2EFEC700" w14:textId="0A6F0A06"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lastRenderedPageBreak/>
        <w:t>Värikalvon tutkiminen</w:t>
      </w:r>
      <w:r w:rsidR="00C73D5F">
        <w:t xml:space="preserve"> </w:t>
      </w:r>
      <w:r>
        <w:t>(116) = Värikalvo</w:t>
      </w:r>
    </w:p>
    <w:p w14:paraId="7F251AB8" w14:textId="63FB3CD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Mykiön tutkiminen</w:t>
      </w:r>
      <w:r w:rsidR="00C73D5F">
        <w:t xml:space="preserve"> </w:t>
      </w:r>
      <w:r>
        <w:t>(118) = Mykiö</w:t>
      </w:r>
    </w:p>
    <w:p w14:paraId="1E785D85" w14:textId="08C4C2BA"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Lasiaisen tutkiminen</w:t>
      </w:r>
      <w:r>
        <w:t xml:space="preserve"> (122) = Lasiainen</w:t>
      </w:r>
    </w:p>
    <w:p w14:paraId="0AA8804D" w14:textId="246502D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Silmänpohjan tutkiminen</w:t>
      </w:r>
      <w:r>
        <w:t xml:space="preserve"> (124) = Silmänpohja</w:t>
      </w:r>
    </w:p>
    <w:p w14:paraId="7D4EBA4C" w14:textId="41F7DEF0"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Makulasta tehty havainto</w:t>
      </w:r>
      <w:r w:rsidR="00C73D5F">
        <w:t xml:space="preserve"> </w:t>
      </w:r>
      <w:r>
        <w:t>(126)* = Makula</w:t>
      </w:r>
    </w:p>
    <w:p w14:paraId="504DFBE1" w14:textId="71562FF7"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Silmänpohjan verisuonistosta tehty havainto</w:t>
      </w:r>
      <w:r>
        <w:t xml:space="preserve"> (128) = </w:t>
      </w:r>
      <w:r w:rsidRPr="00005F56">
        <w:t>Silmänpohjan verisuonisto</w:t>
      </w:r>
    </w:p>
    <w:p w14:paraId="0C5C6C2C" w14:textId="7DDEC364" w:rsidR="00A66452" w:rsidRDefault="00940DE3" w:rsidP="00005F56">
      <w:pPr>
        <w:pStyle w:val="Snt1"/>
        <w:pBdr>
          <w:top w:val="single" w:sz="4" w:space="1" w:color="00B050"/>
          <w:left w:val="single" w:sz="4" w:space="4" w:color="00B050"/>
          <w:bottom w:val="single" w:sz="4" w:space="1" w:color="00B050"/>
          <w:right w:val="single" w:sz="4" w:space="4" w:color="00B050"/>
        </w:pBdr>
      </w:pPr>
      <w:r w:rsidRPr="00005F56">
        <w:t>Muita havaintoja silmän takaosaan</w:t>
      </w:r>
      <w:r>
        <w:t xml:space="preserve"> (130) = Silmän takaosan muut havainnot</w:t>
      </w:r>
    </w:p>
    <w:p w14:paraId="58D31AEC"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0A9169BD" w14:textId="1B6E4BFD" w:rsidR="004B0BE7" w:rsidRPr="00A66452" w:rsidRDefault="004B0BE7" w:rsidP="00005F56">
      <w:pPr>
        <w:pStyle w:val="Snt1"/>
        <w:pBdr>
          <w:top w:val="single" w:sz="4" w:space="1" w:color="00B050"/>
          <w:left w:val="single" w:sz="4" w:space="4" w:color="00B050"/>
          <w:bottom w:val="single" w:sz="4" w:space="1" w:color="00B050"/>
          <w:right w:val="single" w:sz="4" w:space="4" w:color="00B050"/>
        </w:pBdr>
        <w:rPr>
          <w:b/>
          <w:u w:val="single"/>
        </w:rPr>
      </w:pPr>
      <w:r w:rsidRPr="00A66452">
        <w:rPr>
          <w:b/>
          <w:u w:val="single"/>
        </w:rPr>
        <w:t>Esimerkkejä näyttömuotokirjauksista:</w:t>
      </w:r>
    </w:p>
    <w:p w14:paraId="7165E06E" w14:textId="69A594D1"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617FE88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Lääkeaineen käyttö tutkimuksessa: Tropicamid 5 mg/ml 1 gtt OA klo 13.00.</w:t>
      </w:r>
    </w:p>
    <w:p w14:paraId="17C4996F" w14:textId="5F8DEF84" w:rsidR="004B0BE7" w:rsidRDefault="004B0BE7" w:rsidP="00005F56">
      <w:pPr>
        <w:pStyle w:val="Snt1"/>
        <w:pBdr>
          <w:top w:val="single" w:sz="4" w:space="1" w:color="00B050"/>
          <w:left w:val="single" w:sz="4" w:space="4" w:color="00B050"/>
          <w:bottom w:val="single" w:sz="4" w:space="1" w:color="00B050"/>
          <w:right w:val="single" w:sz="4" w:space="4" w:color="00B050"/>
        </w:pBdr>
      </w:pPr>
      <w:r>
        <w:t>Silmän alueen ulkoiset osat: Tutkittu, ei havaintoja</w:t>
      </w:r>
    </w:p>
    <w:p w14:paraId="7B3F074D"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Kyynelneste: tehty havainto tähän</w:t>
      </w:r>
    </w:p>
    <w:p w14:paraId="0A52CF96"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Sidekalvo: tehty havainto tähän</w:t>
      </w:r>
    </w:p>
    <w:p w14:paraId="3640330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Kovakalvo: tehty havainto tähän</w:t>
      </w:r>
    </w:p>
    <w:p w14:paraId="2801F79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Sarveiskalvo: tehty havainto tähän</w:t>
      </w:r>
    </w:p>
    <w:p w14:paraId="5B1EDDCE"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Etukammiotila: tehty havainto tähän</w:t>
      </w:r>
    </w:p>
    <w:p w14:paraId="31C80DA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Värikalvo: tehty havainto tähän</w:t>
      </w:r>
    </w:p>
    <w:p w14:paraId="57C73C2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Mykiö: tehty havainto tähän</w:t>
      </w:r>
    </w:p>
    <w:p w14:paraId="6B682AD9"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Muut silmän etuosasta tehdyt havainnot: tehdyt havainnot tähän</w:t>
      </w:r>
    </w:p>
    <w:p w14:paraId="7F38458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Lasiainen: tehty havainto tähän</w:t>
      </w:r>
    </w:p>
    <w:p w14:paraId="5EB7BFB3"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 tehty havainto tähän</w:t>
      </w:r>
    </w:p>
    <w:p w14:paraId="248B1337"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Makula: tehty havainto tähän</w:t>
      </w:r>
    </w:p>
    <w:p w14:paraId="722B411D"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Näköhermo: tehty havainto tähän</w:t>
      </w:r>
    </w:p>
    <w:p w14:paraId="53F25B8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Silmänpohjan verisuonisto: tehty havainto tähän</w:t>
      </w:r>
    </w:p>
    <w:p w14:paraId="6D61DAA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Silmänpohjasta tehty muu havainto: tehty havainto tähän</w:t>
      </w:r>
    </w:p>
    <w:p w14:paraId="693EFA57"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 takaosan muut havainnot: tehdyt havainnot tähän</w:t>
      </w:r>
    </w:p>
    <w:p w14:paraId="0A6D3678"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 terveystarkastuksessa tehty muu havainto: Silmän terveystarkastuksessa tehty muu havainto -teksti tähän</w:t>
      </w:r>
    </w:p>
    <w:p w14:paraId="71C2F8F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Näkökenttätutkimus: tehdyt havainnot tähän</w:t>
      </w:r>
    </w:p>
    <w:p w14:paraId="2E12A5FF"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1E09CC7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Silmänpaine: 1.6.2017 klo 13:55</w:t>
      </w:r>
    </w:p>
    <w:p w14:paraId="6E5BC88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OD 12 mmHg, lisätieto tähän</w:t>
      </w:r>
    </w:p>
    <w:p w14:paraId="09665172"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OS 12 mmHg, lisätieto tähän</w:t>
      </w:r>
    </w:p>
    <w:p w14:paraId="22827450"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17E3DB1F"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Sarveiskalvon paksuus:</w:t>
      </w:r>
    </w:p>
    <w:p w14:paraId="11CF6D4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OD 545 µm, lisätieto tähän</w:t>
      </w:r>
    </w:p>
    <w:p w14:paraId="573D82E0"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OS 545 µm, lisätieto tähän</w:t>
      </w:r>
    </w:p>
    <w:p w14:paraId="6BE2C06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3A7FDC3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Värinäkö: Värinäkö -teksti tähän</w:t>
      </w:r>
    </w:p>
    <w:p w14:paraId="104B142F" w14:textId="783F968F" w:rsidR="004B0BE7" w:rsidRDefault="004B0BE7" w:rsidP="00005F56">
      <w:pPr>
        <w:pStyle w:val="Snt1"/>
        <w:pBdr>
          <w:top w:val="single" w:sz="4" w:space="1" w:color="00B050"/>
          <w:left w:val="single" w:sz="4" w:space="4" w:color="00B050"/>
          <w:bottom w:val="single" w:sz="4" w:space="1" w:color="00B050"/>
          <w:right w:val="single" w:sz="4" w:space="4" w:color="00B050"/>
        </w:pBdr>
      </w:pPr>
      <w:r>
        <w:t>Muut tutkimukset: Muut tutkimukset -teksti tähän</w:t>
      </w:r>
    </w:p>
    <w:p w14:paraId="2176553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519A7E9E" w14:textId="5FAF170C" w:rsidR="007B10C8" w:rsidRDefault="007B10C8" w:rsidP="00C879C4">
      <w:pPr>
        <w:pStyle w:val="Snt1"/>
      </w:pPr>
    </w:p>
    <w:p w14:paraId="070C1E67" w14:textId="77777777" w:rsidR="007B10C8" w:rsidRDefault="007B10C8" w:rsidP="00C879C4">
      <w:pPr>
        <w:pStyle w:val="Snt1"/>
      </w:pPr>
    </w:p>
    <w:p w14:paraId="3F7F1BCF" w14:textId="48A16E80" w:rsidR="00C879C4" w:rsidRPr="0082643A" w:rsidRDefault="00C879C4" w:rsidP="00C879C4">
      <w:pPr>
        <w:pStyle w:val="Snt1"/>
      </w:pPr>
      <w:r w:rsidRPr="0082643A">
        <w:t xml:space="preserve">4. </w:t>
      </w:r>
      <w:r w:rsidR="002976FD">
        <w:t>VAPAAEHTOINEN</w:t>
      </w:r>
      <w:r w:rsidRPr="0082643A">
        <w:t xml:space="preserve"> </w:t>
      </w:r>
      <w:r w:rsidR="007C5B89">
        <w:t xml:space="preserve">nolla tai </w:t>
      </w:r>
      <w:r w:rsidRPr="0082643A">
        <w:t>yksi</w:t>
      </w:r>
      <w:r>
        <w:t xml:space="preserve"> [</w:t>
      </w:r>
      <w:r w:rsidR="007C5B89">
        <w:t>0</w:t>
      </w:r>
      <w:r>
        <w:t>..1</w:t>
      </w:r>
      <w:r w:rsidRPr="0082643A">
        <w:t xml:space="preserve">] entry </w:t>
      </w:r>
    </w:p>
    <w:p w14:paraId="0A5AB011" w14:textId="1864E1B8" w:rsidR="00C879C4" w:rsidRDefault="00C879C4" w:rsidP="00C879C4">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w:t>
      </w:r>
      <w:r w:rsidR="002F3F31">
        <w:t>ian CDA 2018</w:t>
      </w:r>
      <w:r>
        <w:t>)</w:t>
      </w:r>
    </w:p>
    <w:p w14:paraId="542123D0" w14:textId="10CB1530" w:rsidR="00C879C4" w:rsidRDefault="00C879C4" w:rsidP="00C879C4">
      <w:pPr>
        <w:pStyle w:val="Snt2"/>
      </w:pPr>
      <w:r>
        <w:t>b. PAKOLLINEN yksi [</w:t>
      </w:r>
      <w:r w:rsidRPr="0095153D">
        <w:t>1..1]</w:t>
      </w:r>
      <w:r>
        <w:t xml:space="preserve"> templateId, jonka arvon PITÄÄ OLLA </w:t>
      </w:r>
      <w:r w:rsidRPr="00B44714">
        <w:t>@root=</w:t>
      </w:r>
      <w:r w:rsidR="00CB7277">
        <w:t>”1.2.246.537.6.894.</w:t>
      </w:r>
      <w:r w:rsidR="00A67BF1" w:rsidRPr="00A67BF1">
        <w:t>10</w:t>
      </w:r>
      <w:r w:rsidR="001B0EE9">
        <w:t>1</w:t>
      </w:r>
      <w:r>
        <w:t>” (</w:t>
      </w:r>
      <w:r w:rsidR="00A67BF1" w:rsidRPr="00A67BF1">
        <w:t>Lääkeaineen käyttö tutkimuksessa -entry</w:t>
      </w:r>
      <w:r>
        <w:t>)</w:t>
      </w:r>
      <w:r w:rsidR="00166FB8">
        <w:t xml:space="preserve"> </w:t>
      </w:r>
    </w:p>
    <w:p w14:paraId="436B55F7" w14:textId="2B87AA38" w:rsidR="007B10C8" w:rsidRDefault="007B10C8" w:rsidP="007B10C8">
      <w:pPr>
        <w:pStyle w:val="Snt2"/>
      </w:pPr>
      <w:r w:rsidRPr="000B0BA4">
        <w:t>c. PAKOLLINEN yksi [1..</w:t>
      </w:r>
      <w:r>
        <w:t xml:space="preserve">1] </w:t>
      </w:r>
      <w:hyperlink w:anchor="_Lääkeaineen_käyttö_tutkimuksessa" w:history="1">
        <w:r w:rsidRPr="007B10C8">
          <w:rPr>
            <w:rStyle w:val="Hyperlinkki"/>
          </w:rPr>
          <w:t>Lääkeaineen käyttö tutkimuksessa</w:t>
        </w:r>
      </w:hyperlink>
      <w:r>
        <w:t xml:space="preserve"> (101) observation</w:t>
      </w:r>
    </w:p>
    <w:p w14:paraId="78A05606" w14:textId="122D1A65" w:rsidR="001B0EE9" w:rsidRPr="0082643A" w:rsidRDefault="001B0EE9" w:rsidP="001B0EE9">
      <w:pPr>
        <w:pStyle w:val="Snt1"/>
      </w:pPr>
      <w:r>
        <w:lastRenderedPageBreak/>
        <w:t>5</w:t>
      </w:r>
      <w:r w:rsidRPr="0082643A">
        <w:t xml:space="preserve">. </w:t>
      </w:r>
      <w:r w:rsidR="007C5B89">
        <w:t xml:space="preserve">VAPAAEHTOINEN nolla tai yksi [0..1] </w:t>
      </w:r>
      <w:r w:rsidRPr="0082643A">
        <w:t xml:space="preserve">entry </w:t>
      </w:r>
    </w:p>
    <w:p w14:paraId="3A111938" w14:textId="71340484" w:rsidR="001B0EE9" w:rsidRDefault="001B0EE9" w:rsidP="001B0EE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(Optometrian </w:t>
      </w:r>
      <w:r w:rsidR="002F3F31">
        <w:t>CDA 2018</w:t>
      </w:r>
      <w:r>
        <w:t>)</w:t>
      </w:r>
    </w:p>
    <w:p w14:paraId="3D0148B1" w14:textId="747575F0" w:rsidR="001B0EE9" w:rsidRDefault="001B0EE9" w:rsidP="001B0EE9">
      <w:pPr>
        <w:pStyle w:val="Snt2"/>
      </w:pPr>
      <w:r>
        <w:t>b. PAKOLLINEN yksi [</w:t>
      </w:r>
      <w:r w:rsidRPr="0095153D">
        <w:t>1..1]</w:t>
      </w:r>
      <w:r>
        <w:t xml:space="preserve"> templateId, jonka arvon PITÄÄ OLLA </w:t>
      </w:r>
      <w:r w:rsidRPr="00B44714">
        <w:t>@root=</w:t>
      </w:r>
      <w:r w:rsidR="00CB7277">
        <w:t>”1.2.246.537.6.894.</w:t>
      </w:r>
      <w:r w:rsidRPr="001B0EE9">
        <w:t>104</w:t>
      </w:r>
      <w:r>
        <w:t>” (</w:t>
      </w:r>
      <w:r w:rsidRPr="001B0EE9">
        <w:t>Silmän alueen ulkoisten osien tutkiminen entry</w:t>
      </w:r>
      <w:r>
        <w:t>)</w:t>
      </w:r>
      <w:r w:rsidR="00166FB8">
        <w:t xml:space="preserve"> o</w:t>
      </w:r>
      <w:r w:rsidR="002F3F31">
        <w:t>bservation</w:t>
      </w:r>
    </w:p>
    <w:p w14:paraId="0C73A471" w14:textId="1735D2CB" w:rsidR="007B10C8" w:rsidRDefault="007B10C8" w:rsidP="007B10C8">
      <w:pPr>
        <w:pStyle w:val="Snt2"/>
      </w:pPr>
      <w:r w:rsidRPr="000B0BA4">
        <w:t>c. PAKOLLINEN yksi [1..</w:t>
      </w:r>
      <w:r>
        <w:t xml:space="preserve">1] </w:t>
      </w:r>
      <w:hyperlink w:anchor="_Silmän_alueen_ulkoisten" w:history="1">
        <w:r w:rsidRPr="007B10C8">
          <w:rPr>
            <w:rStyle w:val="Hyperlinkki"/>
          </w:rPr>
          <w:t>Silmän alueen ulkoisten osien tutkiminen</w:t>
        </w:r>
      </w:hyperlink>
      <w:r>
        <w:t xml:space="preserve"> (104) observation</w:t>
      </w:r>
    </w:p>
    <w:p w14:paraId="6B0559A8" w14:textId="1104C377" w:rsidR="00D21583" w:rsidRPr="0082643A" w:rsidRDefault="00D21583" w:rsidP="00D21583">
      <w:pPr>
        <w:pStyle w:val="Snt1"/>
      </w:pPr>
      <w:r>
        <w:t>6</w:t>
      </w:r>
      <w:r w:rsidRPr="0082643A">
        <w:t xml:space="preserve">. </w:t>
      </w:r>
      <w:r w:rsidR="007C5B89">
        <w:t xml:space="preserve">VAPAAEHTOINEN nolla tai yksi [0..1] </w:t>
      </w:r>
      <w:r w:rsidRPr="0082643A">
        <w:t xml:space="preserve">entry </w:t>
      </w:r>
    </w:p>
    <w:p w14:paraId="474D7618" w14:textId="739E3064" w:rsidR="00D21583" w:rsidRDefault="00D21583" w:rsidP="00D21583">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01B85E80" w14:textId="665186EB" w:rsidR="00D21583" w:rsidRDefault="00D21583" w:rsidP="00D21583">
      <w:pPr>
        <w:pStyle w:val="Snt2"/>
      </w:pPr>
      <w:r>
        <w:t>b. PAKOLLINEN yksi [</w:t>
      </w:r>
      <w:r w:rsidRPr="0095153D">
        <w:t>1..1]</w:t>
      </w:r>
      <w:r>
        <w:t xml:space="preserve"> templateId, jonka arvon PITÄÄ OLLA </w:t>
      </w:r>
      <w:r w:rsidRPr="00B44714">
        <w:t>@root=</w:t>
      </w:r>
      <w:r w:rsidR="00CB7277">
        <w:t>”1.2.246.537.6.894.</w:t>
      </w:r>
      <w:r w:rsidR="00132113" w:rsidRPr="00132113">
        <w:t>106</w:t>
      </w:r>
      <w:r>
        <w:t>” (</w:t>
      </w:r>
      <w:r w:rsidR="00132113" w:rsidRPr="00132113">
        <w:t>Kyynelnesteen tutkiminen entry</w:t>
      </w:r>
      <w:r>
        <w:t xml:space="preserve">) </w:t>
      </w:r>
    </w:p>
    <w:p w14:paraId="537CAC43" w14:textId="4074A1F7" w:rsidR="007B10C8" w:rsidRDefault="007B10C8" w:rsidP="007B10C8">
      <w:pPr>
        <w:pStyle w:val="Snt2"/>
      </w:pPr>
      <w:r w:rsidRPr="000B0BA4">
        <w:t>c. PAKOLLINEN yksi [1..</w:t>
      </w:r>
      <w:r>
        <w:t xml:space="preserve">1] </w:t>
      </w:r>
      <w:hyperlink w:anchor="_Kyynelnesteen_tutkiminen_-" w:history="1">
        <w:r w:rsidRPr="007B10C8">
          <w:rPr>
            <w:rStyle w:val="Hyperlinkki"/>
          </w:rPr>
          <w:t>Kyynelnesteen tutkiminen</w:t>
        </w:r>
      </w:hyperlink>
      <w:r>
        <w:t xml:space="preserve"> (106) observation</w:t>
      </w:r>
    </w:p>
    <w:p w14:paraId="6893D481" w14:textId="5A93BAE4" w:rsidR="00E33645" w:rsidRPr="0082643A" w:rsidRDefault="00E33645" w:rsidP="00E33645">
      <w:pPr>
        <w:pStyle w:val="Snt1"/>
      </w:pPr>
      <w:r>
        <w:t>7</w:t>
      </w:r>
      <w:r w:rsidRPr="0082643A">
        <w:t xml:space="preserve">. </w:t>
      </w:r>
      <w:r w:rsidR="007C5B89">
        <w:t xml:space="preserve">VAPAAEHTOINEN nolla tai yksi [0..1] </w:t>
      </w:r>
      <w:r w:rsidRPr="0082643A">
        <w:t xml:space="preserve">entry </w:t>
      </w:r>
    </w:p>
    <w:p w14:paraId="0A4C3F4B" w14:textId="16B350A9" w:rsidR="00E33645" w:rsidRDefault="00E33645" w:rsidP="00E3364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2A24DF56" w14:textId="6788DA2C" w:rsidR="00E33645" w:rsidRDefault="00E33645" w:rsidP="00E33645">
      <w:pPr>
        <w:pStyle w:val="Snt2"/>
      </w:pPr>
      <w:r>
        <w:t>b. PAKOLLINEN yksi [</w:t>
      </w:r>
      <w:r w:rsidRPr="0095153D">
        <w:t>1..1]</w:t>
      </w:r>
      <w:r>
        <w:t xml:space="preserve"> templateId, jonka arvon PITÄÄ OLLA </w:t>
      </w:r>
      <w:r w:rsidRPr="00B44714">
        <w:t>@root=</w:t>
      </w:r>
      <w:r w:rsidR="00CB7277">
        <w:t>”1.2.246.537.6.894.</w:t>
      </w:r>
      <w:r w:rsidRPr="00E33645">
        <w:t>108</w:t>
      </w:r>
      <w:r>
        <w:t>” (</w:t>
      </w:r>
      <w:r w:rsidRPr="00E33645">
        <w:t>Sidekalvon tutkiminen entry</w:t>
      </w:r>
      <w:r>
        <w:t xml:space="preserve">) </w:t>
      </w:r>
    </w:p>
    <w:p w14:paraId="550BCFD2" w14:textId="5A1A1EA0" w:rsidR="007B10C8" w:rsidRDefault="007B10C8" w:rsidP="007B10C8">
      <w:pPr>
        <w:pStyle w:val="Snt2"/>
      </w:pPr>
      <w:r w:rsidRPr="000B0BA4">
        <w:t>c. PAKOLLINEN yksi [1..</w:t>
      </w:r>
      <w:r>
        <w:t xml:space="preserve">1] </w:t>
      </w:r>
      <w:hyperlink w:anchor="_Sidekalvon_tutkiminen-_observation" w:history="1">
        <w:r w:rsidRPr="007B10C8">
          <w:rPr>
            <w:rStyle w:val="Hyperlinkki"/>
          </w:rPr>
          <w:t>Sidekalvon tutkiminen</w:t>
        </w:r>
      </w:hyperlink>
      <w:r>
        <w:t xml:space="preserve"> (108) observation</w:t>
      </w:r>
    </w:p>
    <w:p w14:paraId="4E3D7376" w14:textId="6C32D7FF" w:rsidR="00E33645" w:rsidRPr="0082643A" w:rsidRDefault="00E33645" w:rsidP="00E33645">
      <w:pPr>
        <w:pStyle w:val="Snt1"/>
      </w:pPr>
      <w:r>
        <w:t>8</w:t>
      </w:r>
      <w:r w:rsidRPr="0082643A">
        <w:t xml:space="preserve">. </w:t>
      </w:r>
      <w:r w:rsidR="007C5B89">
        <w:t xml:space="preserve">VAPAAEHTOINEN nolla tai yksi [0..1] </w:t>
      </w:r>
      <w:r w:rsidRPr="0082643A">
        <w:t xml:space="preserve">entry </w:t>
      </w:r>
    </w:p>
    <w:p w14:paraId="26835CD2" w14:textId="782A1F42" w:rsidR="00E33645" w:rsidRDefault="00E33645" w:rsidP="00E3364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188CADCC" w14:textId="45B2CCF4" w:rsidR="00E33645" w:rsidRDefault="00E33645" w:rsidP="00E33645">
      <w:pPr>
        <w:pStyle w:val="Snt2"/>
      </w:pPr>
      <w:r>
        <w:t>b. PAKOLLINEN yksi [</w:t>
      </w:r>
      <w:r w:rsidRPr="0095153D">
        <w:t>1..1]</w:t>
      </w:r>
      <w:r>
        <w:t xml:space="preserve"> templateId, jonka arvon PITÄÄ OLLA </w:t>
      </w:r>
      <w:r w:rsidRPr="00B44714">
        <w:t>@root=</w:t>
      </w:r>
      <w:r w:rsidR="00CB7277">
        <w:t>”1.2.246.537.6.894.</w:t>
      </w:r>
      <w:r w:rsidRPr="00E33645">
        <w:t>110</w:t>
      </w:r>
      <w:r>
        <w:t>” (</w:t>
      </w:r>
      <w:r w:rsidRPr="00E33645">
        <w:t>Kovakalvon tutkiminen entry</w:t>
      </w:r>
      <w:r>
        <w:t xml:space="preserve">) </w:t>
      </w:r>
    </w:p>
    <w:p w14:paraId="132B5557" w14:textId="13A2C89A" w:rsidR="007B10C8" w:rsidRDefault="007B10C8" w:rsidP="007B10C8">
      <w:pPr>
        <w:pStyle w:val="Snt2"/>
      </w:pPr>
      <w:r w:rsidRPr="000B0BA4">
        <w:t>c. PAKOLLINEN yksi [1..</w:t>
      </w:r>
      <w:r>
        <w:t xml:space="preserve">1] </w:t>
      </w:r>
      <w:hyperlink w:anchor="_Kovakalvon_tutkiminen-_observation" w:history="1">
        <w:r>
          <w:rPr>
            <w:rStyle w:val="Hyperlinkki"/>
          </w:rPr>
          <w:t>Kovakalvon</w:t>
        </w:r>
        <w:r w:rsidRPr="007B10C8">
          <w:rPr>
            <w:rStyle w:val="Hyperlinkki"/>
          </w:rPr>
          <w:t xml:space="preserve"> tutkiminen</w:t>
        </w:r>
      </w:hyperlink>
      <w:r>
        <w:t xml:space="preserve"> (110) observation</w:t>
      </w:r>
    </w:p>
    <w:p w14:paraId="0D511B59" w14:textId="77FF2A10" w:rsidR="008A6C3A" w:rsidRPr="0082643A" w:rsidRDefault="008A6C3A" w:rsidP="008A6C3A">
      <w:pPr>
        <w:pStyle w:val="Snt1"/>
      </w:pPr>
      <w:r>
        <w:t>9</w:t>
      </w:r>
      <w:r w:rsidRPr="0082643A">
        <w:t xml:space="preserve">. </w:t>
      </w:r>
      <w:r w:rsidR="007C5B89">
        <w:t xml:space="preserve">VAPAAEHTOINEN nolla tai yksi [0..1] </w:t>
      </w:r>
      <w:r w:rsidRPr="0082643A">
        <w:t xml:space="preserve">entry </w:t>
      </w:r>
    </w:p>
    <w:p w14:paraId="7B92CDDD" w14:textId="02FE2C34" w:rsidR="008A6C3A" w:rsidRDefault="008A6C3A" w:rsidP="008A6C3A">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49F0A1C1" w14:textId="13EDE819" w:rsidR="008A6C3A" w:rsidRDefault="008A6C3A" w:rsidP="008A6C3A">
      <w:pPr>
        <w:pStyle w:val="Snt2"/>
      </w:pPr>
      <w:r>
        <w:t>b. PAKOLLINEN yksi [</w:t>
      </w:r>
      <w:r w:rsidRPr="0095153D">
        <w:t>1..1]</w:t>
      </w:r>
      <w:r>
        <w:t xml:space="preserve"> templateId, jonka arvon PITÄÄ OLLA </w:t>
      </w:r>
      <w:r w:rsidRPr="00B44714">
        <w:t>@root=</w:t>
      </w:r>
      <w:r w:rsidR="00CB7277">
        <w:t>”1.2.246.537.6.894.</w:t>
      </w:r>
      <w:r w:rsidRPr="008A6C3A">
        <w:t>112</w:t>
      </w:r>
      <w:r>
        <w:t xml:space="preserve">” </w:t>
      </w:r>
      <w:r w:rsidR="00E43F0E">
        <w:t>(</w:t>
      </w:r>
      <w:r w:rsidRPr="008A6C3A">
        <w:t>Sarveiskalvon tutkiminen entry</w:t>
      </w:r>
      <w:r>
        <w:t xml:space="preserve">) </w:t>
      </w:r>
    </w:p>
    <w:p w14:paraId="1CD85A1D" w14:textId="0D59B53E" w:rsidR="007B10C8" w:rsidRDefault="007B10C8" w:rsidP="007B10C8">
      <w:pPr>
        <w:pStyle w:val="Snt2"/>
      </w:pPr>
      <w:r w:rsidRPr="000B0BA4">
        <w:t>c. PAKOLLINEN yksi [1..</w:t>
      </w:r>
      <w:r>
        <w:t xml:space="preserve">1] </w:t>
      </w:r>
      <w:hyperlink w:anchor="_Sidekalvon_tutkiminen-_observation" w:history="1">
        <w:r>
          <w:rPr>
            <w:rStyle w:val="Hyperlinkki"/>
          </w:rPr>
          <w:t>Sarveiskalvon</w:t>
        </w:r>
        <w:r w:rsidRPr="007B10C8">
          <w:rPr>
            <w:rStyle w:val="Hyperlinkki"/>
          </w:rPr>
          <w:t xml:space="preserve"> tutkiminen</w:t>
        </w:r>
      </w:hyperlink>
      <w:r>
        <w:t xml:space="preserve"> (112) observation</w:t>
      </w:r>
    </w:p>
    <w:p w14:paraId="6A1468E7" w14:textId="267A0658" w:rsidR="00E43F0E" w:rsidRPr="0082643A" w:rsidRDefault="00E43F0E" w:rsidP="00E43F0E">
      <w:pPr>
        <w:pStyle w:val="Snt1"/>
      </w:pPr>
      <w:r>
        <w:t>10</w:t>
      </w:r>
      <w:r w:rsidRPr="0082643A">
        <w:t xml:space="preserve">. </w:t>
      </w:r>
      <w:r w:rsidR="007C5B89">
        <w:t xml:space="preserve">VAPAAEHTOINEN nolla tai yksi [0..1] </w:t>
      </w:r>
      <w:r w:rsidRPr="0082643A">
        <w:t xml:space="preserve">entry </w:t>
      </w:r>
    </w:p>
    <w:p w14:paraId="2C0956FC" w14:textId="6BF278DE" w:rsidR="00E43F0E" w:rsidRDefault="00E43F0E" w:rsidP="00E43F0E">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7D5ADF0E" w14:textId="5D361C77" w:rsidR="00E43F0E" w:rsidRDefault="00E43F0E" w:rsidP="00E43F0E">
      <w:pPr>
        <w:pStyle w:val="Snt2"/>
      </w:pPr>
      <w:r>
        <w:t>b. PAKOLLINEN yksi [</w:t>
      </w:r>
      <w:r w:rsidRPr="0095153D">
        <w:t>1..1]</w:t>
      </w:r>
      <w:r>
        <w:t xml:space="preserve"> templateId, jonka arvon PITÄÄ OLLA </w:t>
      </w:r>
      <w:r w:rsidRPr="00B44714">
        <w:t>@root=</w:t>
      </w:r>
      <w:r w:rsidR="00CB7277">
        <w:t>”1.2.246.537.6.894.</w:t>
      </w:r>
      <w:r w:rsidRPr="008A6C3A">
        <w:t>11</w:t>
      </w:r>
      <w:r>
        <w:t>4” (</w:t>
      </w:r>
      <w:r w:rsidRPr="00E43F0E">
        <w:t>Etukammiotilan tutkiminen entry</w:t>
      </w:r>
      <w:r>
        <w:t xml:space="preserve">) </w:t>
      </w:r>
    </w:p>
    <w:p w14:paraId="3DFCC468" w14:textId="4EE612F9" w:rsidR="007B10C8" w:rsidRDefault="007B10C8" w:rsidP="007B10C8">
      <w:pPr>
        <w:pStyle w:val="Snt2"/>
      </w:pPr>
      <w:r w:rsidRPr="000B0BA4">
        <w:t>c. PAKOLLINEN yksi [1..</w:t>
      </w:r>
      <w:r>
        <w:t xml:space="preserve">1] </w:t>
      </w:r>
      <w:hyperlink w:anchor="_Etukammiotilan_tutkiminen_-" w:history="1">
        <w:r w:rsidRPr="007B10C8">
          <w:rPr>
            <w:rStyle w:val="Hyperlinkki"/>
          </w:rPr>
          <w:t>Etukammiotilan tutkiminen</w:t>
        </w:r>
      </w:hyperlink>
      <w:r>
        <w:t xml:space="preserve"> (114) observation</w:t>
      </w:r>
    </w:p>
    <w:p w14:paraId="7E4C708D" w14:textId="11D8AF90" w:rsidR="00E43F0E" w:rsidRPr="0082643A" w:rsidRDefault="00E43F0E" w:rsidP="00E43F0E">
      <w:pPr>
        <w:pStyle w:val="Snt1"/>
      </w:pPr>
      <w:r>
        <w:t>11</w:t>
      </w:r>
      <w:r w:rsidRPr="0082643A">
        <w:t xml:space="preserve">. </w:t>
      </w:r>
      <w:r w:rsidR="007C5B89">
        <w:t xml:space="preserve">VAPAAEHTOINEN nolla tai yksi [0..1] </w:t>
      </w:r>
      <w:r w:rsidRPr="0082643A">
        <w:t xml:space="preserve">entry </w:t>
      </w:r>
    </w:p>
    <w:p w14:paraId="5586BD0B" w14:textId="5013BC69" w:rsidR="00E43F0E" w:rsidRDefault="00E43F0E" w:rsidP="00E43F0E">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2D0F3786" w14:textId="276A469A" w:rsidR="00E43F0E" w:rsidRDefault="00E43F0E" w:rsidP="00E43F0E">
      <w:pPr>
        <w:pStyle w:val="Snt2"/>
      </w:pPr>
      <w:r>
        <w:t>b. PAKOLLINEN yksi [</w:t>
      </w:r>
      <w:r w:rsidRPr="0095153D">
        <w:t>1..1]</w:t>
      </w:r>
      <w:r>
        <w:t xml:space="preserve"> templateId, jonka arvon PITÄÄ OLLA </w:t>
      </w:r>
      <w:r w:rsidRPr="00B44714">
        <w:t>@root=</w:t>
      </w:r>
      <w:r w:rsidR="00CB7277">
        <w:t>”1.2.246.537.6.894.</w:t>
      </w:r>
      <w:r w:rsidRPr="008A6C3A">
        <w:t>11</w:t>
      </w:r>
      <w:r>
        <w:t>6” (</w:t>
      </w:r>
      <w:r w:rsidRPr="00E43F0E">
        <w:t>Värikalvon tutkiminen entry</w:t>
      </w:r>
      <w:r>
        <w:t xml:space="preserve">) </w:t>
      </w:r>
    </w:p>
    <w:p w14:paraId="2BE60D36" w14:textId="6E9AB7BC" w:rsidR="007B10C8" w:rsidRDefault="007B10C8" w:rsidP="007B10C8">
      <w:pPr>
        <w:pStyle w:val="Snt2"/>
      </w:pPr>
      <w:r w:rsidRPr="000B0BA4">
        <w:t>c. PAKOLLINEN yksi [1..</w:t>
      </w:r>
      <w:r>
        <w:t xml:space="preserve">1] </w:t>
      </w:r>
      <w:hyperlink w:anchor="_Etukammiotilan_tutkiminen_-" w:history="1">
        <w:r>
          <w:rPr>
            <w:rStyle w:val="Hyperlinkki"/>
          </w:rPr>
          <w:t>Värikalvon</w:t>
        </w:r>
        <w:r w:rsidRPr="007B10C8">
          <w:rPr>
            <w:rStyle w:val="Hyperlinkki"/>
          </w:rPr>
          <w:t xml:space="preserve"> tutkiminen</w:t>
        </w:r>
      </w:hyperlink>
      <w:r>
        <w:t xml:space="preserve"> (116) observation</w:t>
      </w:r>
    </w:p>
    <w:p w14:paraId="3756400A" w14:textId="1BCD99ED" w:rsidR="00DE1AD5" w:rsidRPr="0082643A" w:rsidRDefault="00DE1AD5" w:rsidP="00DE1AD5">
      <w:pPr>
        <w:pStyle w:val="Snt1"/>
      </w:pPr>
      <w:r>
        <w:t>11</w:t>
      </w:r>
      <w:r w:rsidRPr="0082643A">
        <w:t xml:space="preserve">. </w:t>
      </w:r>
      <w:r w:rsidR="007C5B89">
        <w:t xml:space="preserve">VAPAAEHTOINEN nolla tai yksi [0..1] </w:t>
      </w:r>
      <w:r w:rsidRPr="0082643A">
        <w:t xml:space="preserve">entry </w:t>
      </w:r>
    </w:p>
    <w:p w14:paraId="02E38B04" w14:textId="202FD7F2"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6E58C196" w14:textId="63D7BE0C" w:rsidR="00DE1AD5" w:rsidRDefault="00DE1AD5" w:rsidP="00DE1AD5">
      <w:pPr>
        <w:pStyle w:val="Snt2"/>
      </w:pPr>
      <w:r>
        <w:t>b. PAKOLLINEN yksi [</w:t>
      </w:r>
      <w:r w:rsidRPr="0095153D">
        <w:t>1..1]</w:t>
      </w:r>
      <w:r>
        <w:t xml:space="preserve"> templateId, jonka arvon PITÄÄ OLLA </w:t>
      </w:r>
      <w:r w:rsidRPr="00B44714">
        <w:t>@root=</w:t>
      </w:r>
      <w:r w:rsidR="00CB7277">
        <w:t>”1.2.246.537.6.894.</w:t>
      </w:r>
      <w:r w:rsidRPr="008A6C3A">
        <w:t>11</w:t>
      </w:r>
      <w:r>
        <w:t>8” (</w:t>
      </w:r>
      <w:r w:rsidRPr="00DE1AD5">
        <w:t>Mykiön tutkiminen entry</w:t>
      </w:r>
      <w:r>
        <w:t xml:space="preserve">) </w:t>
      </w:r>
    </w:p>
    <w:p w14:paraId="1A72985C" w14:textId="7BCA609D" w:rsidR="007B10C8" w:rsidRDefault="007B10C8" w:rsidP="00435808">
      <w:pPr>
        <w:pStyle w:val="Snt2"/>
      </w:pPr>
      <w:r w:rsidRPr="000B0BA4">
        <w:t>c. PAKOLLINEN yksi [1..</w:t>
      </w:r>
      <w:r>
        <w:t xml:space="preserve">1] </w:t>
      </w:r>
      <w:hyperlink w:anchor="_Etukammiotilan_tutkiminen_-" w:history="1">
        <w:r>
          <w:rPr>
            <w:rStyle w:val="Hyperlinkki"/>
          </w:rPr>
          <w:t>Mykiön</w:t>
        </w:r>
        <w:r w:rsidRPr="007B10C8">
          <w:rPr>
            <w:rStyle w:val="Hyperlinkki"/>
          </w:rPr>
          <w:t xml:space="preserve"> tutkiminen</w:t>
        </w:r>
      </w:hyperlink>
      <w:r>
        <w:t xml:space="preserve"> (118) observation</w:t>
      </w:r>
    </w:p>
    <w:p w14:paraId="1E14F9DF" w14:textId="6B9CF944" w:rsidR="00DE1AD5" w:rsidRPr="0082643A" w:rsidRDefault="00DE1AD5" w:rsidP="00DE1AD5">
      <w:pPr>
        <w:pStyle w:val="Snt1"/>
      </w:pPr>
      <w:r>
        <w:t>12</w:t>
      </w:r>
      <w:r w:rsidRPr="0082643A">
        <w:t xml:space="preserve">. </w:t>
      </w:r>
      <w:r w:rsidR="007C5B89">
        <w:t xml:space="preserve">VAPAAEHTOINEN nolla tai yksi [0..1] </w:t>
      </w:r>
      <w:r w:rsidRPr="0082643A">
        <w:t xml:space="preserve">entry </w:t>
      </w:r>
    </w:p>
    <w:p w14:paraId="25C296B6" w14:textId="667C238C" w:rsidR="00DE1AD5" w:rsidRDefault="00DE1AD5" w:rsidP="00DE1AD5">
      <w:pPr>
        <w:pStyle w:val="Snt2"/>
      </w:pPr>
      <w:r w:rsidRPr="0095153D">
        <w:lastRenderedPageBreak/>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351C8E86" w14:textId="3C8ABBAC" w:rsidR="00DE1AD5" w:rsidRDefault="00DE1AD5" w:rsidP="00DE1AD5">
      <w:pPr>
        <w:pStyle w:val="Snt2"/>
      </w:pPr>
      <w:r>
        <w:t>b. PAKOLLINEN yksi [</w:t>
      </w:r>
      <w:r w:rsidRPr="0095153D">
        <w:t>1..1]</w:t>
      </w:r>
      <w:r>
        <w:t xml:space="preserve"> templateId, jonka arvon PITÄÄ OLLA </w:t>
      </w:r>
      <w:r w:rsidRPr="00B44714">
        <w:t>@root=</w:t>
      </w:r>
      <w:r w:rsidR="00CB7277">
        <w:t>”1.2.246.537.6.894.</w:t>
      </w:r>
      <w:r w:rsidRPr="008A6C3A">
        <w:t>1</w:t>
      </w:r>
      <w:r>
        <w:t>21” (</w:t>
      </w:r>
      <w:r w:rsidRPr="00DE1AD5">
        <w:t>Muut silmän etuosasta tehdyt havainnot -entry</w:t>
      </w:r>
      <w:r>
        <w:t xml:space="preserve">) </w:t>
      </w:r>
    </w:p>
    <w:p w14:paraId="28E3C68B" w14:textId="7281ED2B" w:rsidR="00435808" w:rsidRDefault="00435808" w:rsidP="00435808">
      <w:pPr>
        <w:pStyle w:val="Snt2"/>
      </w:pPr>
      <w:r w:rsidRPr="000B0BA4">
        <w:t>c. PAKOLLINEN yksi [1..</w:t>
      </w:r>
      <w:r>
        <w:t xml:space="preserve">1] </w:t>
      </w:r>
      <w:hyperlink w:anchor="_Muut_silmän_etuosasta" w:history="1">
        <w:r w:rsidRPr="00435808">
          <w:rPr>
            <w:rStyle w:val="Hyperlinkki"/>
          </w:rPr>
          <w:t>Muut silmän etuosasta tehdyt havainnot</w:t>
        </w:r>
      </w:hyperlink>
      <w:r>
        <w:t xml:space="preserve"> (121) observation</w:t>
      </w:r>
    </w:p>
    <w:p w14:paraId="78CE6ED0" w14:textId="3B78A346" w:rsidR="00DE1AD5" w:rsidRPr="0082643A" w:rsidRDefault="00DE1AD5" w:rsidP="00DE1AD5">
      <w:pPr>
        <w:pStyle w:val="Snt1"/>
      </w:pPr>
      <w:r>
        <w:t>13</w:t>
      </w:r>
      <w:r w:rsidRPr="0082643A">
        <w:t xml:space="preserve">. </w:t>
      </w:r>
      <w:r w:rsidR="007C5B89">
        <w:t xml:space="preserve">VAPAAEHTOINEN nolla tai yksi [0..1] </w:t>
      </w:r>
      <w:r w:rsidRPr="0082643A">
        <w:t xml:space="preserve">entry </w:t>
      </w:r>
    </w:p>
    <w:p w14:paraId="227E15B4" w14:textId="436C9A62"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5A1362D8" w14:textId="51325A86" w:rsidR="00DE1AD5" w:rsidRDefault="00DE1AD5" w:rsidP="00DE1AD5">
      <w:pPr>
        <w:pStyle w:val="Snt2"/>
      </w:pPr>
      <w:r>
        <w:t>b. PAKOLLINEN yksi [</w:t>
      </w:r>
      <w:r w:rsidRPr="0095153D">
        <w:t>1..1]</w:t>
      </w:r>
      <w:r>
        <w:t xml:space="preserve"> templateId, jonka arvon PITÄÄ OLLA </w:t>
      </w:r>
      <w:r w:rsidRPr="00B44714">
        <w:t>@root=</w:t>
      </w:r>
      <w:r w:rsidR="00CB7277">
        <w:t>”1.2.246.537.6.894.</w:t>
      </w:r>
      <w:r w:rsidRPr="008A6C3A">
        <w:t>1</w:t>
      </w:r>
      <w:r>
        <w:t>22” (</w:t>
      </w:r>
      <w:r w:rsidRPr="00DE1AD5">
        <w:t>Lasiaisen tutkiminen entry</w:t>
      </w:r>
      <w:r>
        <w:t xml:space="preserve">) </w:t>
      </w:r>
    </w:p>
    <w:p w14:paraId="70B4D07E" w14:textId="30713715" w:rsidR="00435808" w:rsidRDefault="00435808" w:rsidP="00435808">
      <w:pPr>
        <w:pStyle w:val="Snt2"/>
      </w:pPr>
      <w:r w:rsidRPr="000B0BA4">
        <w:t>c. PAKOLLINEN yksi [1..</w:t>
      </w:r>
      <w:r>
        <w:t xml:space="preserve">1] </w:t>
      </w:r>
      <w:hyperlink w:anchor="_Lasiaisen_tutkiminen_-" w:history="1">
        <w:r w:rsidRPr="00435808">
          <w:rPr>
            <w:rStyle w:val="Hyperlinkki"/>
          </w:rPr>
          <w:t>Lasiaisen tutkiminen</w:t>
        </w:r>
      </w:hyperlink>
      <w:r>
        <w:t xml:space="preserve"> (122) observation</w:t>
      </w:r>
    </w:p>
    <w:p w14:paraId="4DFFBF1B" w14:textId="49BE50E6" w:rsidR="00500FDB" w:rsidRPr="0082643A" w:rsidRDefault="00500FDB" w:rsidP="00500FDB">
      <w:pPr>
        <w:pStyle w:val="Snt1"/>
      </w:pPr>
      <w:r>
        <w:t>14</w:t>
      </w:r>
      <w:r w:rsidRPr="0082643A">
        <w:t xml:space="preserve">. </w:t>
      </w:r>
      <w:r w:rsidR="007C5B89">
        <w:t xml:space="preserve">VAPAAEHTOINEN nolla tai yksi [0..1] </w:t>
      </w:r>
      <w:r w:rsidRPr="0082643A">
        <w:t xml:space="preserve">entry </w:t>
      </w:r>
    </w:p>
    <w:p w14:paraId="67533E4E" w14:textId="386B8A5A" w:rsidR="00500FDB" w:rsidRDefault="00500FDB" w:rsidP="00500FDB">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7F8A2BD2" w14:textId="7CD79F1E" w:rsidR="00500FDB" w:rsidRDefault="00500FDB" w:rsidP="00500FDB">
      <w:pPr>
        <w:pStyle w:val="Snt2"/>
      </w:pPr>
      <w:r>
        <w:t>b. PAKOLLINEN yksi [</w:t>
      </w:r>
      <w:r w:rsidRPr="0095153D">
        <w:t>1..1]</w:t>
      </w:r>
      <w:r>
        <w:t xml:space="preserve"> templateId, jonka arvon PITÄÄ OLLA </w:t>
      </w:r>
      <w:r w:rsidRPr="00B44714">
        <w:t>@root=</w:t>
      </w:r>
      <w:r w:rsidR="00CB7277">
        <w:t>”1.2.246.537.6.894.</w:t>
      </w:r>
      <w:r w:rsidRPr="008A6C3A">
        <w:t>1</w:t>
      </w:r>
      <w:r>
        <w:t>2</w:t>
      </w:r>
      <w:r w:rsidR="00D44960">
        <w:t>4</w:t>
      </w:r>
      <w:r>
        <w:t>” (</w:t>
      </w:r>
      <w:r w:rsidR="00D44960" w:rsidRPr="00D44960">
        <w:t>Silmänpohjan tutkiminen entry</w:t>
      </w:r>
      <w:r>
        <w:t xml:space="preserve">) </w:t>
      </w:r>
    </w:p>
    <w:p w14:paraId="56C58C52" w14:textId="4F759D0D" w:rsidR="00435808" w:rsidRDefault="00435808" w:rsidP="00435808">
      <w:pPr>
        <w:pStyle w:val="Snt2"/>
      </w:pPr>
      <w:r w:rsidRPr="000B0BA4">
        <w:t>c. PAKOLLINEN yksi [1..</w:t>
      </w:r>
      <w:r>
        <w:t xml:space="preserve">1] </w:t>
      </w:r>
      <w:hyperlink w:anchor="_Lasiaisen_tutkiminen_-" w:history="1">
        <w:r>
          <w:rPr>
            <w:rStyle w:val="Hyperlinkki"/>
          </w:rPr>
          <w:t>Silmänpohjan</w:t>
        </w:r>
        <w:r w:rsidRPr="00435808">
          <w:rPr>
            <w:rStyle w:val="Hyperlinkki"/>
          </w:rPr>
          <w:t xml:space="preserve"> tutkiminen</w:t>
        </w:r>
      </w:hyperlink>
      <w:r>
        <w:t xml:space="preserve"> (124) observation</w:t>
      </w:r>
    </w:p>
    <w:p w14:paraId="1011DC84" w14:textId="1BA670A5" w:rsidR="00856850" w:rsidRPr="0082643A" w:rsidRDefault="00856850" w:rsidP="00856850">
      <w:pPr>
        <w:pStyle w:val="Snt1"/>
      </w:pPr>
      <w:r>
        <w:t>15</w:t>
      </w:r>
      <w:r w:rsidRPr="0082643A">
        <w:t xml:space="preserve">. </w:t>
      </w:r>
      <w:r w:rsidR="007C5B89">
        <w:t xml:space="preserve">VAPAAEHTOINEN nolla tai yksi [0..1] </w:t>
      </w:r>
      <w:r w:rsidRPr="0082643A">
        <w:t xml:space="preserve">entry </w:t>
      </w:r>
    </w:p>
    <w:p w14:paraId="18457884" w14:textId="10A775FD"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3C2D1B26" w14:textId="6CB1B173" w:rsidR="00856850" w:rsidRDefault="00856850" w:rsidP="00856850">
      <w:pPr>
        <w:pStyle w:val="Snt2"/>
      </w:pPr>
      <w:r>
        <w:t>b. PAKOLLINEN yksi [</w:t>
      </w:r>
      <w:r w:rsidRPr="0095153D">
        <w:t>1..1]</w:t>
      </w:r>
      <w:r>
        <w:t xml:space="preserve"> templateId, jonka arvon PITÄÄ OLLA </w:t>
      </w:r>
      <w:r w:rsidRPr="00B44714">
        <w:t>@root=</w:t>
      </w:r>
      <w:r w:rsidR="00CB7277">
        <w:t>”1.2.246.537.6.894.</w:t>
      </w:r>
      <w:r w:rsidRPr="008A6C3A">
        <w:t>1</w:t>
      </w:r>
      <w:r>
        <w:t>30” (</w:t>
      </w:r>
      <w:r w:rsidRPr="00856850">
        <w:t>Muita havaintoja silmän takaosaan -entry</w:t>
      </w:r>
      <w:r>
        <w:t xml:space="preserve">) </w:t>
      </w:r>
    </w:p>
    <w:p w14:paraId="780A8BA9" w14:textId="3B8AED57" w:rsidR="00435808" w:rsidRDefault="00435808" w:rsidP="00435808">
      <w:pPr>
        <w:pStyle w:val="Snt2"/>
      </w:pPr>
      <w:r w:rsidRPr="000B0BA4">
        <w:t>c. PAKOLLINEN yksi [1..</w:t>
      </w:r>
      <w:r>
        <w:t xml:space="preserve">1] </w:t>
      </w:r>
      <w:hyperlink w:anchor="_Muita_havaintoja_silmän" w:history="1">
        <w:r w:rsidRPr="00435808">
          <w:rPr>
            <w:rStyle w:val="Hyperlinkki"/>
          </w:rPr>
          <w:t>Muita havaintoja silmän takaosaan</w:t>
        </w:r>
      </w:hyperlink>
      <w:r>
        <w:t xml:space="preserve"> (130) observation</w:t>
      </w:r>
    </w:p>
    <w:p w14:paraId="0398D4B7" w14:textId="30EA4DE0" w:rsidR="00856850" w:rsidRPr="0082643A" w:rsidRDefault="00856850" w:rsidP="00856850">
      <w:pPr>
        <w:pStyle w:val="Snt1"/>
      </w:pPr>
      <w:r>
        <w:t>16</w:t>
      </w:r>
      <w:r w:rsidRPr="0082643A">
        <w:t xml:space="preserve">. </w:t>
      </w:r>
      <w:r w:rsidR="007C5B89">
        <w:t xml:space="preserve">VAPAAEHTOINEN nolla tai yksi [0..1] </w:t>
      </w:r>
      <w:r w:rsidRPr="0082643A">
        <w:t xml:space="preserve">entry </w:t>
      </w:r>
    </w:p>
    <w:p w14:paraId="19253258" w14:textId="036635D8"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430926D8" w14:textId="39F0E0E9" w:rsidR="00856850" w:rsidRDefault="00856850" w:rsidP="00856850">
      <w:pPr>
        <w:pStyle w:val="Snt2"/>
      </w:pPr>
      <w:r>
        <w:t>b. PAKOLLINEN yksi [</w:t>
      </w:r>
      <w:r w:rsidRPr="0095153D">
        <w:t>1..1]</w:t>
      </w:r>
      <w:r>
        <w:t xml:space="preserve"> templateId, jonka arvon PITÄÄ OLLA </w:t>
      </w:r>
      <w:r w:rsidRPr="00B44714">
        <w:t>@root=</w:t>
      </w:r>
      <w:r w:rsidR="00CB7277">
        <w:t>”1.2.246.537.6.894.</w:t>
      </w:r>
      <w:r w:rsidRPr="008A6C3A">
        <w:t>1</w:t>
      </w:r>
      <w:r>
        <w:t>31” (</w:t>
      </w:r>
      <w:r w:rsidRPr="00856850">
        <w:t>Silmän terveystarkastuksessa tehty muu havainto -entry</w:t>
      </w:r>
      <w:r>
        <w:t xml:space="preserve">) </w:t>
      </w:r>
    </w:p>
    <w:p w14:paraId="02DF075F" w14:textId="0CACD248" w:rsidR="00435808" w:rsidRDefault="00435808" w:rsidP="00435808">
      <w:pPr>
        <w:pStyle w:val="Snt2"/>
      </w:pPr>
      <w:r w:rsidRPr="000B0BA4">
        <w:t>c. PAKOLLINEN yksi [1..</w:t>
      </w:r>
      <w:r>
        <w:t xml:space="preserve">1] </w:t>
      </w:r>
      <w:hyperlink w:anchor="_Silmän_terveystarkastuksessa_tehty" w:history="1">
        <w:r w:rsidRPr="00435808">
          <w:rPr>
            <w:rStyle w:val="Hyperlinkki"/>
          </w:rPr>
          <w:t>Silmän terveystarkastuksessa tehty muu havainto</w:t>
        </w:r>
      </w:hyperlink>
      <w:r>
        <w:t xml:space="preserve"> (131) observation</w:t>
      </w:r>
    </w:p>
    <w:p w14:paraId="5E6D8A25" w14:textId="313C6AD7" w:rsidR="00856850" w:rsidRPr="0082643A" w:rsidRDefault="00856850" w:rsidP="00856850">
      <w:pPr>
        <w:pStyle w:val="Snt1"/>
      </w:pPr>
      <w:r>
        <w:t>17</w:t>
      </w:r>
      <w:r w:rsidRPr="0082643A">
        <w:t xml:space="preserve">. </w:t>
      </w:r>
      <w:r w:rsidR="007C5B89">
        <w:t xml:space="preserve">VAPAAEHTOINEN nolla tai yksi [0..1] </w:t>
      </w:r>
      <w:r w:rsidRPr="0082643A">
        <w:t xml:space="preserve">entry </w:t>
      </w:r>
    </w:p>
    <w:p w14:paraId="2B59A614" w14:textId="032C4529"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294511AD" w14:textId="36BB3876" w:rsidR="00856850" w:rsidRDefault="00856850" w:rsidP="00856850">
      <w:pPr>
        <w:pStyle w:val="Snt2"/>
      </w:pPr>
      <w:r>
        <w:t>b. PAKOLLINEN yksi [</w:t>
      </w:r>
      <w:r w:rsidRPr="0095153D">
        <w:t>1..1]</w:t>
      </w:r>
      <w:r>
        <w:t xml:space="preserve"> templateId, jonka arvon PITÄÄ OLLA </w:t>
      </w:r>
      <w:r w:rsidRPr="00B44714">
        <w:t>@root=</w:t>
      </w:r>
      <w:r w:rsidR="00CB7277">
        <w:t>”1.2.246.537.6.894.</w:t>
      </w:r>
      <w:r w:rsidRPr="008A6C3A">
        <w:t>1</w:t>
      </w:r>
      <w:r>
        <w:t>32” (</w:t>
      </w:r>
      <w:r w:rsidRPr="00856850">
        <w:t>Näkökenttätutkimus -entry</w:t>
      </w:r>
      <w:r>
        <w:t xml:space="preserve">) </w:t>
      </w:r>
    </w:p>
    <w:p w14:paraId="72D14C1F" w14:textId="794F4140" w:rsidR="00435808" w:rsidRDefault="00435808" w:rsidP="00435808">
      <w:pPr>
        <w:pStyle w:val="Snt2"/>
      </w:pPr>
      <w:r w:rsidRPr="000B0BA4">
        <w:t>c. PAKOLLINEN yksi [1..</w:t>
      </w:r>
      <w:r>
        <w:t xml:space="preserve">1] </w:t>
      </w:r>
      <w:hyperlink w:anchor="_Näkökenttätutkimus_-_observation" w:history="1">
        <w:r w:rsidRPr="00435808">
          <w:rPr>
            <w:rStyle w:val="Hyperlinkki"/>
          </w:rPr>
          <w:t>Näkökenttätutkimus</w:t>
        </w:r>
      </w:hyperlink>
      <w:r>
        <w:t xml:space="preserve"> (132) observation</w:t>
      </w:r>
    </w:p>
    <w:p w14:paraId="0F012D0D" w14:textId="011E3B3E" w:rsidR="0047541A" w:rsidRPr="0082643A" w:rsidRDefault="0047541A" w:rsidP="0047541A">
      <w:pPr>
        <w:pStyle w:val="Snt1"/>
      </w:pPr>
      <w:r>
        <w:t>18</w:t>
      </w:r>
      <w:r w:rsidRPr="0082643A">
        <w:t xml:space="preserve">. </w:t>
      </w:r>
      <w:r w:rsidR="007C5B89">
        <w:t xml:space="preserve">VAPAAEHTOINEN nolla tai yksi [0..1] </w:t>
      </w:r>
      <w:r w:rsidRPr="0082643A">
        <w:t xml:space="preserve">entry </w:t>
      </w:r>
    </w:p>
    <w:p w14:paraId="3B2A0797" w14:textId="5465F762" w:rsidR="0047541A" w:rsidRDefault="0047541A" w:rsidP="0047541A">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56720AB7" w14:textId="2B717BDB" w:rsidR="0047541A" w:rsidRDefault="0047541A" w:rsidP="0047541A">
      <w:pPr>
        <w:pStyle w:val="Snt2"/>
      </w:pPr>
      <w:r>
        <w:t>b. PAKOLLINEN yksi [</w:t>
      </w:r>
      <w:r w:rsidRPr="0095153D">
        <w:t>1..1]</w:t>
      </w:r>
      <w:r>
        <w:t xml:space="preserve"> templateId, jonka arvon PITÄÄ OLLA </w:t>
      </w:r>
      <w:r w:rsidRPr="00B44714">
        <w:t>@root=</w:t>
      </w:r>
      <w:r w:rsidR="00CB7277">
        <w:t>”1.2.246.537.6.894.</w:t>
      </w:r>
      <w:r w:rsidRPr="008A6C3A">
        <w:t>1</w:t>
      </w:r>
      <w:r>
        <w:t>37” (</w:t>
      </w:r>
      <w:r w:rsidRPr="0047541A">
        <w:t>Silmänpaineen mittaus entry</w:t>
      </w:r>
      <w:r w:rsidR="002517FE">
        <w:t xml:space="preserve">) </w:t>
      </w:r>
    </w:p>
    <w:p w14:paraId="4208C811" w14:textId="4A1043D7" w:rsidR="002517FE" w:rsidRDefault="002517FE" w:rsidP="002517FE">
      <w:pPr>
        <w:pStyle w:val="Snt2"/>
      </w:pPr>
      <w:r>
        <w:t xml:space="preserve">c. </w:t>
      </w:r>
      <w:r w:rsidRPr="002517FE">
        <w:t xml:space="preserve">PAKOLLINEN yksi [1..1] </w:t>
      </w:r>
      <w:hyperlink w:anchor="_Silmänpaineen_mittaus_-" w:history="1">
        <w:r w:rsidRPr="00435808">
          <w:rPr>
            <w:rStyle w:val="Hyperlinkki"/>
          </w:rPr>
          <w:t>Silmänpaineen mittaus</w:t>
        </w:r>
      </w:hyperlink>
      <w:r w:rsidR="00435808">
        <w:t xml:space="preserve"> (137)</w:t>
      </w:r>
      <w:r>
        <w:t xml:space="preserve"> organizer</w:t>
      </w:r>
    </w:p>
    <w:p w14:paraId="7922AF12" w14:textId="69DECF24" w:rsidR="00C31299" w:rsidRPr="0082643A" w:rsidRDefault="00C31299" w:rsidP="00C31299">
      <w:pPr>
        <w:pStyle w:val="Snt1"/>
      </w:pPr>
      <w:r>
        <w:t>19</w:t>
      </w:r>
      <w:r w:rsidRPr="0082643A">
        <w:t xml:space="preserve">. </w:t>
      </w:r>
      <w:r w:rsidR="007C5B89">
        <w:t xml:space="preserve">VAPAAEHTOINEN nolla tai yksi [0..1] </w:t>
      </w:r>
      <w:r w:rsidRPr="0082643A">
        <w:t xml:space="preserve">entry </w:t>
      </w:r>
    </w:p>
    <w:p w14:paraId="42A34957" w14:textId="66D03B00" w:rsidR="00C31299" w:rsidRDefault="00C31299" w:rsidP="00C3129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0D415591" w14:textId="46E6302C" w:rsidR="00C31299" w:rsidRDefault="00C31299" w:rsidP="00C31299">
      <w:pPr>
        <w:pStyle w:val="Snt2"/>
      </w:pPr>
      <w:r>
        <w:t>b. PAKOLLINEN yksi [</w:t>
      </w:r>
      <w:r w:rsidRPr="0095153D">
        <w:t>1..1]</w:t>
      </w:r>
      <w:r>
        <w:t xml:space="preserve"> templateId, jonka arvon PITÄÄ OLLA </w:t>
      </w:r>
      <w:r w:rsidRPr="00B44714">
        <w:t>@root=</w:t>
      </w:r>
      <w:r w:rsidR="009F2FAF">
        <w:t>”1.2.246.537.6.894.</w:t>
      </w:r>
      <w:r w:rsidR="009F2FAF" w:rsidRPr="008A6C3A">
        <w:t>1</w:t>
      </w:r>
      <w:r w:rsidR="009F2FAF">
        <w:t xml:space="preserve">46” </w:t>
      </w:r>
      <w:r>
        <w:t>(</w:t>
      </w:r>
      <w:r w:rsidRPr="00C31299">
        <w:t xml:space="preserve">Sarveiskalvon </w:t>
      </w:r>
      <w:r w:rsidR="00456F54">
        <w:t xml:space="preserve">paksuuden </w:t>
      </w:r>
      <w:r w:rsidR="00E95BA4">
        <w:t>mittaus</w:t>
      </w:r>
      <w:r w:rsidRPr="00C31299">
        <w:t xml:space="preserve"> entry</w:t>
      </w:r>
      <w:r w:rsidR="00AC0B33">
        <w:t xml:space="preserve">) </w:t>
      </w:r>
    </w:p>
    <w:p w14:paraId="0BF2D5D8" w14:textId="7C572F1A" w:rsidR="00AC0B33" w:rsidRDefault="00AC0B33" w:rsidP="00AC0B33">
      <w:pPr>
        <w:pStyle w:val="Snt2"/>
      </w:pPr>
      <w:r>
        <w:t xml:space="preserve">c. </w:t>
      </w:r>
      <w:r w:rsidRPr="002517FE">
        <w:t xml:space="preserve">PAKOLLINEN yksi [1..1] </w:t>
      </w:r>
      <w:hyperlink w:anchor="_Sarveiskalvon_mittaus_-" w:history="1">
        <w:r w:rsidRPr="00435808">
          <w:rPr>
            <w:rStyle w:val="Hyperlinkki"/>
          </w:rPr>
          <w:t>Sarveiskalvon</w:t>
        </w:r>
        <w:r w:rsidR="00456F54">
          <w:rPr>
            <w:rStyle w:val="Hyperlinkki"/>
          </w:rPr>
          <w:t xml:space="preserve"> paksuuden</w:t>
        </w:r>
        <w:r w:rsidRPr="00435808">
          <w:rPr>
            <w:rStyle w:val="Hyperlinkki"/>
          </w:rPr>
          <w:t xml:space="preserve"> mittaus</w:t>
        </w:r>
      </w:hyperlink>
      <w:r>
        <w:t xml:space="preserve"> </w:t>
      </w:r>
      <w:r w:rsidR="00435808">
        <w:t xml:space="preserve">(146) </w:t>
      </w:r>
      <w:r>
        <w:t>organizer</w:t>
      </w:r>
    </w:p>
    <w:p w14:paraId="6C444F87" w14:textId="3920AF81" w:rsidR="005B5406" w:rsidRPr="0082643A" w:rsidRDefault="005B5406" w:rsidP="005B5406">
      <w:pPr>
        <w:pStyle w:val="Snt1"/>
      </w:pPr>
      <w:r>
        <w:t>20</w:t>
      </w:r>
      <w:r w:rsidRPr="0082643A">
        <w:t xml:space="preserve">. </w:t>
      </w:r>
      <w:r w:rsidR="007C5B89">
        <w:t xml:space="preserve">VAPAAEHTOINEN nolla tai yksi [0..1] </w:t>
      </w:r>
      <w:r w:rsidRPr="0082643A">
        <w:t xml:space="preserve">entry </w:t>
      </w:r>
    </w:p>
    <w:p w14:paraId="13ABEB7A" w14:textId="07D2DCA8" w:rsidR="005B5406" w:rsidRDefault="005B5406" w:rsidP="005B5406">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4A673774" w14:textId="7EE0847F" w:rsidR="00435808" w:rsidRDefault="005B5406" w:rsidP="005B5406">
      <w:pPr>
        <w:pStyle w:val="Snt2"/>
      </w:pPr>
      <w:r>
        <w:lastRenderedPageBreak/>
        <w:t>b. PAKOLLINEN yksi [</w:t>
      </w:r>
      <w:r w:rsidRPr="0095153D">
        <w:t>1..1]</w:t>
      </w:r>
      <w:r>
        <w:t xml:space="preserve"> templateId, jonka arvon PITÄÄ OLLA </w:t>
      </w:r>
      <w:r w:rsidRPr="00B44714">
        <w:t>@root=</w:t>
      </w:r>
      <w:r w:rsidR="009F2FAF">
        <w:t>”1.2.246.537.6.894.</w:t>
      </w:r>
      <w:r w:rsidR="009F2FAF" w:rsidRPr="008A6C3A">
        <w:t>1</w:t>
      </w:r>
      <w:r w:rsidR="009F2FAF">
        <w:t>44”</w:t>
      </w:r>
      <w:r>
        <w:t xml:space="preserve"> (</w:t>
      </w:r>
      <w:r w:rsidRPr="005B5406">
        <w:t>Värinäkö -entry</w:t>
      </w:r>
      <w:r>
        <w:t>)</w:t>
      </w:r>
    </w:p>
    <w:p w14:paraId="45755D7E" w14:textId="6BC54237" w:rsidR="005B5406" w:rsidRDefault="00435808" w:rsidP="00435808">
      <w:pPr>
        <w:pStyle w:val="Snt2"/>
      </w:pPr>
      <w:r>
        <w:t xml:space="preserve">c. </w:t>
      </w:r>
      <w:r w:rsidRPr="002517FE">
        <w:t xml:space="preserve">PAKOLLINEN yksi [1..1] </w:t>
      </w:r>
      <w:hyperlink w:anchor="_Värinäkö_-_observation" w:history="1">
        <w:r>
          <w:rPr>
            <w:rStyle w:val="Hyperlinkki"/>
          </w:rPr>
          <w:t>Värinäkö</w:t>
        </w:r>
      </w:hyperlink>
      <w:r>
        <w:t xml:space="preserve"> (144) observation</w:t>
      </w:r>
      <w:r w:rsidR="005B5406">
        <w:t xml:space="preserve"> </w:t>
      </w:r>
    </w:p>
    <w:p w14:paraId="3EA94BC7" w14:textId="4966699D" w:rsidR="001C1E4F" w:rsidRPr="0082643A" w:rsidRDefault="001C1E4F" w:rsidP="001C1E4F">
      <w:pPr>
        <w:pStyle w:val="Snt1"/>
      </w:pPr>
      <w:r>
        <w:t>21</w:t>
      </w:r>
      <w:r w:rsidRPr="0082643A">
        <w:t xml:space="preserve">. </w:t>
      </w:r>
      <w:r w:rsidR="007C5B89">
        <w:t xml:space="preserve">VAPAAEHTOINEN nolla tai yksi [0..1] </w:t>
      </w:r>
      <w:r w:rsidRPr="0082643A">
        <w:t xml:space="preserve">entry </w:t>
      </w:r>
    </w:p>
    <w:p w14:paraId="7FCCF77E" w14:textId="0647F0CE" w:rsidR="001C1E4F" w:rsidRDefault="001C1E4F" w:rsidP="001C1E4F">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753F93AF" w14:textId="1C8B141B" w:rsidR="001C1E4F" w:rsidRDefault="001C1E4F" w:rsidP="001C1E4F">
      <w:pPr>
        <w:pStyle w:val="Snt2"/>
      </w:pPr>
      <w:r>
        <w:t>b. PAKOLLINEN yksi [</w:t>
      </w:r>
      <w:r w:rsidRPr="0095153D">
        <w:t>1..1]</w:t>
      </w:r>
      <w:r>
        <w:t xml:space="preserve"> templateId, jonka arvon PITÄÄ OLLA </w:t>
      </w:r>
      <w:r w:rsidRPr="00B44714">
        <w:t>@root=</w:t>
      </w:r>
      <w:r w:rsidR="009F2FAF">
        <w:t>”1.2.246.537.6.894.</w:t>
      </w:r>
      <w:r w:rsidR="009F2FAF" w:rsidRPr="008A6C3A">
        <w:t>1</w:t>
      </w:r>
      <w:r w:rsidR="009F2FAF">
        <w:t>50”</w:t>
      </w:r>
      <w:r>
        <w:t xml:space="preserve"> (</w:t>
      </w:r>
      <w:r w:rsidRPr="001C1E4F">
        <w:t>Muut tutkimukset -entry</w:t>
      </w:r>
      <w:r>
        <w:t xml:space="preserve">) </w:t>
      </w:r>
    </w:p>
    <w:p w14:paraId="1B2AE772" w14:textId="46C87258" w:rsidR="00A67BF1" w:rsidRDefault="00435808" w:rsidP="00AB79D1">
      <w:pPr>
        <w:pStyle w:val="Snt2"/>
      </w:pPr>
      <w:r>
        <w:t xml:space="preserve">c. </w:t>
      </w:r>
      <w:r w:rsidRPr="002517FE">
        <w:t xml:space="preserve">PAKOLLINEN yksi [1..1] </w:t>
      </w:r>
      <w:hyperlink w:anchor="_Muut_tutkimukset-_observation" w:history="1">
        <w:r w:rsidRPr="00435808">
          <w:rPr>
            <w:rStyle w:val="Hyperlinkki"/>
          </w:rPr>
          <w:t>Muut tutkimukset</w:t>
        </w:r>
      </w:hyperlink>
      <w:r>
        <w:t xml:space="preserve"> (</w:t>
      </w:r>
      <w:r w:rsidR="003E4493">
        <w:t>150</w:t>
      </w:r>
      <w:r>
        <w:t>) observation</w:t>
      </w:r>
    </w:p>
    <w:bookmarkStart w:id="852" w:name="_Lääkeaineen_käyttö_tutkimuksessa"/>
    <w:bookmarkEnd w:id="852"/>
    <w:p w14:paraId="723B7D78" w14:textId="6BC7A667" w:rsidR="002976FD" w:rsidRPr="00815A0E" w:rsidRDefault="007F4C6D" w:rsidP="00166FB8">
      <w:pPr>
        <w:pStyle w:val="Otsikko3"/>
      </w:pPr>
      <w:r>
        <w:fldChar w:fldCharType="begin"/>
      </w:r>
      <w:r>
        <w:instrText xml:space="preserve"> HYPERLINK  \l "_Silmien_terveystarkastus" </w:instrText>
      </w:r>
      <w:r>
        <w:fldChar w:fldCharType="separate"/>
      </w:r>
      <w:bookmarkStart w:id="853" w:name="_Toc525564935"/>
      <w:r w:rsidR="002976FD" w:rsidRPr="007F4C6D">
        <w:rPr>
          <w:rStyle w:val="Hyperlinkki"/>
        </w:rPr>
        <w:t>Lääkeaineen käyttö tutkimuksessa</w:t>
      </w:r>
      <w:r>
        <w:fldChar w:fldCharType="end"/>
      </w:r>
      <w:r w:rsidR="002976FD" w:rsidRPr="00487841">
        <w:t xml:space="preserve"> </w:t>
      </w:r>
      <w:r w:rsidR="002976FD">
        <w:t xml:space="preserve">- </w:t>
      </w:r>
      <w:r w:rsidR="002976FD" w:rsidRPr="00487841">
        <w:t>observation</w:t>
      </w:r>
      <w:bookmarkEnd w:id="85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976FD" w:rsidRPr="0099795E" w14:paraId="6B11D5DC" w14:textId="77777777" w:rsidTr="001B0EE9">
        <w:tc>
          <w:tcPr>
            <w:tcW w:w="9236" w:type="dxa"/>
          </w:tcPr>
          <w:p w14:paraId="6F495369" w14:textId="689ADB46" w:rsidR="002976FD" w:rsidRPr="00A878B7" w:rsidRDefault="002976FD"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D21583">
              <w:rPr>
                <w:rFonts w:eastAsiaTheme="majorEastAsia" w:cstheme="majorHAnsi"/>
                <w:bCs/>
                <w:sz w:val="18"/>
                <w:szCs w:val="26"/>
                <w:lang w:val="en-US"/>
              </w:rPr>
              <w:t>entry/</w:t>
            </w:r>
            <w:r>
              <w:rPr>
                <w:rFonts w:eastAsiaTheme="majorEastAsia" w:cstheme="majorHAnsi"/>
                <w:bCs/>
                <w:sz w:val="18"/>
                <w:szCs w:val="26"/>
                <w:lang w:val="en-US"/>
              </w:rPr>
              <w:t>observation</w:t>
            </w:r>
          </w:p>
        </w:tc>
      </w:tr>
    </w:tbl>
    <w:p w14:paraId="2646365C" w14:textId="77777777" w:rsidR="002976FD" w:rsidRPr="00370659" w:rsidRDefault="002976FD" w:rsidP="002976FD">
      <w:pPr>
        <w:pStyle w:val="Snt1"/>
        <w:ind w:left="0" w:firstLine="0"/>
        <w:rPr>
          <w:lang w:val="en-US"/>
        </w:rPr>
      </w:pPr>
    </w:p>
    <w:p w14:paraId="6EA02E60" w14:textId="77777777" w:rsidR="002976FD" w:rsidRPr="0003454B" w:rsidRDefault="002976FD" w:rsidP="002976F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28F6FA3" w14:textId="11B402A8" w:rsidR="00AB79D1" w:rsidRPr="0003454B" w:rsidRDefault="00AB79D1" w:rsidP="00AB79D1">
      <w:pPr>
        <w:pStyle w:val="Snt1"/>
      </w:pPr>
      <w:r>
        <w:t xml:space="preserve">2. </w:t>
      </w:r>
      <w:r w:rsidRPr="0003454B">
        <w:t xml:space="preserve">PAKOLLINEN yksi </w:t>
      </w:r>
      <w:r w:rsidRPr="007E0AC1">
        <w:t>[1..1]</w:t>
      </w:r>
      <w:r>
        <w:t xml:space="preserve"> id/@root</w:t>
      </w:r>
    </w:p>
    <w:p w14:paraId="1220199B" w14:textId="2D7C08E7" w:rsidR="002976FD" w:rsidRPr="00AE0334" w:rsidRDefault="00AB79D1" w:rsidP="002976FD">
      <w:pPr>
        <w:pStyle w:val="Snt1"/>
      </w:pPr>
      <w:r>
        <w:t>3</w:t>
      </w:r>
      <w:r w:rsidR="002976FD" w:rsidRPr="0003454B">
        <w:t xml:space="preserve">. PAKOLLINEN yksi [1..1] </w:t>
      </w:r>
      <w:r w:rsidR="002976FD" w:rsidRPr="00AE0334">
        <w:t>code/@code="</w:t>
      </w:r>
      <w:r w:rsidR="002976FD">
        <w:t>101</w:t>
      </w:r>
      <w:r w:rsidR="002976FD" w:rsidRPr="00AE0334">
        <w:t>"</w:t>
      </w:r>
      <w:r w:rsidR="002976FD">
        <w:t xml:space="preserve"> </w:t>
      </w:r>
      <w:r w:rsidR="001B0EE9" w:rsidRPr="001B0EE9">
        <w:t xml:space="preserve">Lääkeaineen käyttö tutkimuksessa </w:t>
      </w:r>
      <w:r w:rsidR="002976FD">
        <w:t>(codeSystem</w:t>
      </w:r>
      <w:r w:rsidR="002976FD" w:rsidRPr="00AE0334">
        <w:t xml:space="preserve">: </w:t>
      </w:r>
      <w:r w:rsidR="00CB7277">
        <w:t xml:space="preserve">1.2.246.537.6.894 </w:t>
      </w:r>
      <w:r w:rsidR="001B0EE9" w:rsidRPr="001B0EE9">
        <w:t>Optometria/Tietosisältö - Silmien terveystarkastus</w:t>
      </w:r>
      <w:r w:rsidR="002976FD" w:rsidRPr="00AE0334">
        <w:t>)</w:t>
      </w:r>
    </w:p>
    <w:p w14:paraId="7483052E" w14:textId="719F3C48" w:rsidR="002976FD" w:rsidRDefault="00AB79D1" w:rsidP="002976FD">
      <w:pPr>
        <w:pStyle w:val="Snt1"/>
      </w:pPr>
      <w:r>
        <w:t>4</w:t>
      </w:r>
      <w:r w:rsidR="002976FD">
        <w:t>. PAKOLLINEN yksi [1..1] text</w:t>
      </w:r>
    </w:p>
    <w:p w14:paraId="616AA68D" w14:textId="77777777" w:rsidR="002976FD" w:rsidRDefault="002976FD" w:rsidP="002976FD">
      <w:pPr>
        <w:pStyle w:val="Snt2"/>
      </w:pPr>
      <w:r>
        <w:t>a. PAKOLLINEN yksi [1..1] reference/@value, viitattavan näyttömuoto-osion xml-ID annetaan II-tietotyypillä</w:t>
      </w:r>
    </w:p>
    <w:p w14:paraId="3BB03363" w14:textId="4434AB7D" w:rsidR="002976FD" w:rsidRDefault="00AB79D1" w:rsidP="001B0EE9">
      <w:pPr>
        <w:pStyle w:val="Snt1"/>
      </w:pPr>
      <w:r>
        <w:t>5</w:t>
      </w:r>
      <w:r w:rsidR="002976FD" w:rsidRPr="0003454B">
        <w:t>. PAKOLLINEN yksi [1..1] value</w:t>
      </w:r>
      <w:r w:rsidR="002976FD">
        <w:t xml:space="preserve"> </w:t>
      </w:r>
      <w:r w:rsidR="001B0EE9" w:rsidRPr="001B0EE9">
        <w:t xml:space="preserve">Lääkeaineen käyttö tutkimuksessa </w:t>
      </w:r>
      <w:r w:rsidR="002976FD">
        <w:t>(10</w:t>
      </w:r>
      <w:r w:rsidR="001B0EE9">
        <w:t>1</w:t>
      </w:r>
      <w:r w:rsidR="002976FD">
        <w:t>),</w:t>
      </w:r>
      <w:r w:rsidR="002976FD" w:rsidRPr="0003454B">
        <w:t xml:space="preserve"> </w:t>
      </w:r>
      <w:r w:rsidR="00C93E49">
        <w:t>arvo annetaan</w:t>
      </w:r>
      <w:r w:rsidR="002976FD">
        <w:t xml:space="preserve"> </w:t>
      </w:r>
      <w:r w:rsidR="001B0EE9">
        <w:t>ST</w:t>
      </w:r>
      <w:r w:rsidR="002976FD">
        <w:t>-tietotyy</w:t>
      </w:r>
      <w:r w:rsidR="002976FD" w:rsidRPr="0003454B">
        <w:t>pillä</w:t>
      </w:r>
      <w:r w:rsidR="002976FD" w:rsidRPr="00490494">
        <w:t xml:space="preserve"> </w:t>
      </w:r>
    </w:p>
    <w:bookmarkStart w:id="854" w:name="_Silmän_alueen_ulkoisten"/>
    <w:bookmarkEnd w:id="854"/>
    <w:p w14:paraId="45F51C51" w14:textId="0883C689" w:rsidR="001B0EE9" w:rsidRPr="00815A0E" w:rsidRDefault="007F4C6D" w:rsidP="00166FB8">
      <w:pPr>
        <w:pStyle w:val="Otsikko3"/>
      </w:pPr>
      <w:r>
        <w:fldChar w:fldCharType="begin"/>
      </w:r>
      <w:r>
        <w:instrText xml:space="preserve"> HYPERLINK  \l "_Silmien_terveystarkastus" </w:instrText>
      </w:r>
      <w:r>
        <w:fldChar w:fldCharType="separate"/>
      </w:r>
      <w:bookmarkStart w:id="855" w:name="_Toc525564936"/>
      <w:r w:rsidR="001B0EE9" w:rsidRPr="007F4C6D">
        <w:rPr>
          <w:rStyle w:val="Hyperlinkki"/>
        </w:rPr>
        <w:t>Silmän alueen ulkoisten osien tutkiminen</w:t>
      </w:r>
      <w:r>
        <w:fldChar w:fldCharType="end"/>
      </w:r>
      <w:r w:rsidR="001B0EE9" w:rsidRPr="001B0EE9">
        <w:t xml:space="preserve"> </w:t>
      </w:r>
      <w:r w:rsidR="001B0EE9">
        <w:t xml:space="preserve">- </w:t>
      </w:r>
      <w:r w:rsidR="00166FB8">
        <w:t>o</w:t>
      </w:r>
      <w:r w:rsidR="002F3F31">
        <w:t>bservation</w:t>
      </w:r>
      <w:bookmarkEnd w:id="85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B0EE9" w:rsidRPr="0099795E" w14:paraId="6EC9B387" w14:textId="77777777" w:rsidTr="001B0EE9">
        <w:tc>
          <w:tcPr>
            <w:tcW w:w="9236" w:type="dxa"/>
          </w:tcPr>
          <w:p w14:paraId="674C2238" w14:textId="3E189185" w:rsidR="001B0EE9" w:rsidRPr="00A878B7" w:rsidRDefault="001B0EE9"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F9458B" w14:textId="77777777" w:rsidR="001B0EE9" w:rsidRPr="00370659" w:rsidRDefault="001B0EE9" w:rsidP="001B0EE9">
      <w:pPr>
        <w:pStyle w:val="Snt1"/>
        <w:ind w:left="0" w:firstLine="0"/>
        <w:rPr>
          <w:lang w:val="en-US"/>
        </w:rPr>
      </w:pPr>
    </w:p>
    <w:p w14:paraId="57EDB6F1" w14:textId="6B4BAE82" w:rsidR="001B0EE9" w:rsidRPr="0003454B" w:rsidRDefault="001B0EE9" w:rsidP="001B0EE9">
      <w:pPr>
        <w:pStyle w:val="Snt1"/>
      </w:pPr>
      <w:r>
        <w:t>1</w:t>
      </w:r>
      <w:r w:rsidRPr="0003454B">
        <w:t>.</w:t>
      </w:r>
      <w:r>
        <w:t xml:space="preserve"> </w:t>
      </w:r>
      <w:r w:rsidR="00166FB8">
        <w:t>PAKOLLINEN</w:t>
      </w:r>
      <w:r w:rsidRPr="0003454B">
        <w:t xml:space="preserve"> yksi </w:t>
      </w:r>
      <w:r w:rsidRPr="007E0AC1">
        <w:t>[1..1] @classCode="</w:t>
      </w:r>
      <w:r>
        <w:t>OBS</w:t>
      </w:r>
      <w:r w:rsidRPr="007E0AC1">
        <w:t xml:space="preserve">" </w:t>
      </w:r>
      <w:r>
        <w:t>ja yksi [</w:t>
      </w:r>
      <w:r w:rsidRPr="0003454B">
        <w:t xml:space="preserve">1..1] @moodCode="EVN" </w:t>
      </w:r>
    </w:p>
    <w:p w14:paraId="0C365E2C" w14:textId="634A2008" w:rsidR="00AB79D1" w:rsidRPr="0003454B" w:rsidRDefault="00AB79D1" w:rsidP="00AB79D1">
      <w:pPr>
        <w:pStyle w:val="Snt1"/>
      </w:pPr>
      <w:r>
        <w:t xml:space="preserve">2. </w:t>
      </w:r>
      <w:r w:rsidRPr="0003454B">
        <w:t xml:space="preserve">PAKOLLINEN yksi </w:t>
      </w:r>
      <w:r w:rsidRPr="007E0AC1">
        <w:t>[1..1]</w:t>
      </w:r>
      <w:r>
        <w:t xml:space="preserve"> id/@root</w:t>
      </w:r>
    </w:p>
    <w:p w14:paraId="55902666" w14:textId="2B46A16A" w:rsidR="001B0EE9" w:rsidRPr="00AE0334" w:rsidRDefault="00AB79D1" w:rsidP="001B0EE9">
      <w:pPr>
        <w:pStyle w:val="Snt1"/>
      </w:pPr>
      <w:r>
        <w:t>3</w:t>
      </w:r>
      <w:r w:rsidR="001B0EE9" w:rsidRPr="0003454B">
        <w:t xml:space="preserve">. PAKOLLINEN yksi [1..1] </w:t>
      </w:r>
      <w:r w:rsidR="001B0EE9" w:rsidRPr="00AE0334">
        <w:t>code/@code="</w:t>
      </w:r>
      <w:r w:rsidR="001B0EE9">
        <w:t>104</w:t>
      </w:r>
      <w:r w:rsidR="001B0EE9" w:rsidRPr="00AE0334">
        <w:t>"</w:t>
      </w:r>
      <w:r w:rsidR="001B0EE9">
        <w:t xml:space="preserve"> </w:t>
      </w:r>
      <w:r w:rsidR="001B0EE9" w:rsidRPr="001B0EE9">
        <w:t xml:space="preserve">Silmän alueen ulkoisten osien tutkiminen </w:t>
      </w:r>
      <w:r w:rsidR="001B0EE9">
        <w:t>(codeSystem</w:t>
      </w:r>
      <w:r w:rsidR="001B0EE9" w:rsidRPr="00AE0334">
        <w:t xml:space="preserve">: </w:t>
      </w:r>
      <w:r w:rsidR="00CB7277">
        <w:t xml:space="preserve">1.2.246.537.6.894 </w:t>
      </w:r>
      <w:r w:rsidR="001B0EE9" w:rsidRPr="001B0EE9">
        <w:t>Optometria/Tietosisältö - Silmien terveystarkastus</w:t>
      </w:r>
      <w:r w:rsidR="001B0EE9" w:rsidRPr="00AE0334">
        <w:t>)</w:t>
      </w:r>
    </w:p>
    <w:p w14:paraId="161DF1A5" w14:textId="2225DBE6" w:rsidR="001B0EE9" w:rsidRDefault="00AB79D1" w:rsidP="001B0EE9">
      <w:pPr>
        <w:pStyle w:val="Snt1"/>
      </w:pPr>
      <w:r>
        <w:t>4</w:t>
      </w:r>
      <w:r w:rsidR="001B0EE9">
        <w:t>. PAKOLLINEN yksi [1..1] text</w:t>
      </w:r>
    </w:p>
    <w:p w14:paraId="15CC1193" w14:textId="77777777" w:rsidR="001B0EE9" w:rsidRDefault="001B0EE9" w:rsidP="001B0EE9">
      <w:pPr>
        <w:pStyle w:val="Snt2"/>
      </w:pPr>
      <w:r>
        <w:t>a. PAKOLLINEN yksi [1..1] reference/@value, viitattavan näyttömuoto-osion xml-ID annetaan II-tietotyypillä</w:t>
      </w:r>
    </w:p>
    <w:p w14:paraId="15E23146" w14:textId="70FF07DC" w:rsidR="0099183E" w:rsidRDefault="00AB79D1" w:rsidP="0099183E">
      <w:pPr>
        <w:pStyle w:val="Snt1"/>
      </w:pPr>
      <w:r>
        <w:t>5</w:t>
      </w:r>
      <w:r w:rsidR="001B0EE9" w:rsidRPr="0003454B">
        <w:t>. PAKOLLINEN yksi [1..1] value</w:t>
      </w:r>
      <w:r w:rsidR="001B0EE9">
        <w:t xml:space="preserve"> </w:t>
      </w:r>
      <w:r w:rsidR="001B0EE9" w:rsidRPr="001B0EE9">
        <w:t xml:space="preserve">Silmän alueen ulkoisten osien tutkiminen </w:t>
      </w:r>
      <w:r w:rsidR="001B0EE9">
        <w:t>(104),</w:t>
      </w:r>
      <w:r w:rsidR="001B0EE9" w:rsidRPr="0003454B">
        <w:t xml:space="preserve"> </w:t>
      </w:r>
      <w:r w:rsidR="0099183E">
        <w:t xml:space="preserve">arvo annetaan luokituksesta </w:t>
      </w:r>
      <w:r w:rsidR="0099183E" w:rsidRPr="0099183E">
        <w:t xml:space="preserve">Optometria - Silmän havainto tai löydös </w:t>
      </w:r>
      <w:r w:rsidR="0099183E">
        <w:t xml:space="preserve">(codeSystem: </w:t>
      </w:r>
      <w:r w:rsidR="0099183E" w:rsidRPr="0099183E">
        <w:t>1.2.246.537.6.892.201601</w:t>
      </w:r>
      <w:r w:rsidR="0099183E">
        <w:t>)</w:t>
      </w:r>
      <w:r w:rsidR="007C5B89">
        <w:t xml:space="preserve"> </w:t>
      </w:r>
      <w:r w:rsidR="00AC0454">
        <w:t>CV</w:t>
      </w:r>
      <w:r w:rsidR="007C5B89">
        <w:t>-tietotyypillä</w:t>
      </w:r>
      <w:r w:rsidR="0099183E">
        <w:t xml:space="preserve"> </w:t>
      </w:r>
    </w:p>
    <w:p w14:paraId="1F2CFBF3" w14:textId="2B24C25A" w:rsidR="00166FB8" w:rsidRDefault="00AB79D1" w:rsidP="00166FB8">
      <w:pPr>
        <w:pStyle w:val="Snt1"/>
      </w:pPr>
      <w:r>
        <w:t>6</w:t>
      </w:r>
      <w:r w:rsidR="00166FB8">
        <w:t xml:space="preserve">. </w:t>
      </w:r>
      <w:r w:rsidR="00132113">
        <w:t xml:space="preserve">EHDOLLISESTI PAKOLLINEN </w:t>
      </w:r>
      <w:r w:rsidR="00562340">
        <w:t xml:space="preserve">nolla tai </w:t>
      </w:r>
      <w:r w:rsidR="00166FB8">
        <w:t xml:space="preserve">yksi </w:t>
      </w:r>
      <w:r w:rsidR="00166FB8" w:rsidRPr="0003454B">
        <w:t>[</w:t>
      </w:r>
      <w:r w:rsidR="00562340">
        <w:t>0</w:t>
      </w:r>
      <w:r w:rsidR="00166FB8" w:rsidRPr="0003454B">
        <w:t>..1]</w:t>
      </w:r>
      <w:r w:rsidR="00166FB8">
        <w:t xml:space="preserve"> </w:t>
      </w:r>
      <w:r w:rsidR="00166FB8" w:rsidRPr="009315BE">
        <w:t>entryRelationship</w:t>
      </w:r>
    </w:p>
    <w:p w14:paraId="5BD0E0C9" w14:textId="07B92266" w:rsidR="00132113" w:rsidRDefault="00132113" w:rsidP="00132113">
      <w:pPr>
        <w:pStyle w:val="Snt2"/>
      </w:pPr>
      <w:r w:rsidRPr="00132113">
        <w:t>{</w:t>
      </w:r>
      <w:r w:rsidR="007C5B89">
        <w:t>JOS</w:t>
      </w:r>
      <w:r w:rsidRPr="00132113">
        <w:t xml:space="preserve"> codeid 104 = 2}</w:t>
      </w:r>
    </w:p>
    <w:p w14:paraId="1BCA56B9" w14:textId="5BCE9AC8" w:rsidR="00166FB8" w:rsidRDefault="00166FB8" w:rsidP="00166FB8">
      <w:pPr>
        <w:pStyle w:val="Snt2"/>
      </w:pPr>
      <w:r>
        <w:t xml:space="preserve">a. PAKOLLINEN </w:t>
      </w:r>
      <w:r w:rsidRPr="00AA0A88">
        <w:t>yksi [1..1]</w:t>
      </w:r>
      <w:r>
        <w:t xml:space="preserve"> @typeCode=</w:t>
      </w:r>
      <w:r w:rsidR="00AB79D1">
        <w:t>”COMP”</w:t>
      </w:r>
    </w:p>
    <w:p w14:paraId="060121C4" w14:textId="3655E894" w:rsidR="00C879C4" w:rsidRDefault="00166FB8" w:rsidP="001A2223">
      <w:pPr>
        <w:pStyle w:val="Snt2"/>
      </w:pPr>
      <w:r>
        <w:t xml:space="preserve">b. PAKOLLINEN </w:t>
      </w:r>
      <w:r w:rsidRPr="00AA0A88">
        <w:t>yksi [1..1]</w:t>
      </w:r>
      <w:r>
        <w:t xml:space="preserve"> </w:t>
      </w:r>
      <w:hyperlink w:anchor="_Silmän_alueen_ulkoisista" w:history="1">
        <w:r w:rsidRPr="00D84F34">
          <w:rPr>
            <w:rStyle w:val="Hyperlinkki"/>
          </w:rPr>
          <w:t>Silmän alueen ulkoisista osista tehty havainto</w:t>
        </w:r>
      </w:hyperlink>
      <w:r>
        <w:t xml:space="preserve"> (105) observation</w:t>
      </w:r>
    </w:p>
    <w:bookmarkStart w:id="856" w:name="_Silmän_alueen_ulkoisista"/>
    <w:bookmarkEnd w:id="856"/>
    <w:p w14:paraId="1FFA7377" w14:textId="06552D4B" w:rsidR="002F3F31" w:rsidRPr="00815A0E" w:rsidRDefault="00D84F34" w:rsidP="002F3F31">
      <w:pPr>
        <w:pStyle w:val="Otsikko4"/>
      </w:pPr>
      <w:r>
        <w:fldChar w:fldCharType="begin"/>
      </w:r>
      <w:r>
        <w:instrText xml:space="preserve"> HYPERLINK  \l "_Silmän_alueen_ulkoisten" </w:instrText>
      </w:r>
      <w:r>
        <w:fldChar w:fldCharType="separate"/>
      </w:r>
      <w:bookmarkStart w:id="857" w:name="_Toc525564937"/>
      <w:r w:rsidR="002F3F31" w:rsidRPr="00D84F34">
        <w:rPr>
          <w:rStyle w:val="Hyperlinkki"/>
        </w:rPr>
        <w:t>Silmän alueen ulkoisista osista tehty havainto</w:t>
      </w:r>
      <w:r>
        <w:fldChar w:fldCharType="end"/>
      </w:r>
      <w:r w:rsidR="002F3F31">
        <w:t xml:space="preserve"> - observation</w:t>
      </w:r>
      <w:bookmarkEnd w:id="85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F3F31" w:rsidRPr="0099795E" w14:paraId="519AEF25" w14:textId="77777777" w:rsidTr="00D21583">
        <w:tc>
          <w:tcPr>
            <w:tcW w:w="9236" w:type="dxa"/>
          </w:tcPr>
          <w:p w14:paraId="662C6E93" w14:textId="0E596090" w:rsidR="002F3F31" w:rsidRPr="00A878B7" w:rsidRDefault="002F3F31" w:rsidP="00D21583">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r w:rsidR="00D21583">
              <w:rPr>
                <w:rFonts w:eastAsiaTheme="majorEastAsia" w:cstheme="majorHAnsi"/>
                <w:bCs/>
                <w:sz w:val="18"/>
                <w:szCs w:val="26"/>
                <w:lang w:val="en-US"/>
              </w:rPr>
              <w:t>/entryRelationship/observation</w:t>
            </w:r>
          </w:p>
        </w:tc>
      </w:tr>
    </w:tbl>
    <w:p w14:paraId="3FD52DF1" w14:textId="77777777" w:rsidR="002F3F31" w:rsidRPr="00370659" w:rsidRDefault="002F3F31" w:rsidP="002F3F31">
      <w:pPr>
        <w:pStyle w:val="Snt1"/>
        <w:ind w:left="0" w:firstLine="0"/>
        <w:rPr>
          <w:lang w:val="en-US"/>
        </w:rPr>
      </w:pPr>
    </w:p>
    <w:p w14:paraId="705045AC" w14:textId="77777777" w:rsidR="002F3F31" w:rsidRPr="0003454B" w:rsidRDefault="002F3F31" w:rsidP="002F3F31">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28DD07E" w14:textId="02DD738B" w:rsidR="002F3F31" w:rsidRPr="00AE0334" w:rsidRDefault="002F3F31" w:rsidP="002F3F31">
      <w:pPr>
        <w:pStyle w:val="Snt1"/>
      </w:pPr>
      <w:r>
        <w:t>2</w:t>
      </w:r>
      <w:r w:rsidRPr="0003454B">
        <w:t xml:space="preserve">. PAKOLLINEN yksi [1..1] </w:t>
      </w:r>
      <w:r w:rsidRPr="00AE0334">
        <w:t>code/@code="</w:t>
      </w:r>
      <w:r>
        <w:t>10</w:t>
      </w:r>
      <w:r w:rsidR="009F53E5">
        <w:t>5</w:t>
      </w:r>
      <w:r w:rsidRPr="00AE0334">
        <w:t>"</w:t>
      </w:r>
      <w:r>
        <w:t xml:space="preserve"> </w:t>
      </w:r>
      <w:r w:rsidR="001D3694" w:rsidRPr="00166FB8">
        <w:t>Silmän alueen ulkoisista osista tehty havainto</w:t>
      </w:r>
      <w:r w:rsidR="001D3694">
        <w:t xml:space="preserve"> </w:t>
      </w:r>
      <w:r>
        <w:t>(codeSystem</w:t>
      </w:r>
      <w:r w:rsidRPr="00AE0334">
        <w:t xml:space="preserve">: </w:t>
      </w:r>
      <w:r w:rsidR="00CB7277">
        <w:t xml:space="preserve">1.2.246.537.6.894 </w:t>
      </w:r>
      <w:r w:rsidRPr="001B0EE9">
        <w:t>Optometria/Tietosisältö - Silmien terveystarkastus</w:t>
      </w:r>
      <w:r w:rsidRPr="00AE0334">
        <w:t>)</w:t>
      </w:r>
    </w:p>
    <w:p w14:paraId="2584591A" w14:textId="77777777" w:rsidR="002F3F31" w:rsidRDefault="002F3F31" w:rsidP="002F3F31">
      <w:pPr>
        <w:pStyle w:val="Snt1"/>
      </w:pPr>
      <w:r>
        <w:t>3. PAKOLLINEN yksi [1..1] text</w:t>
      </w:r>
    </w:p>
    <w:p w14:paraId="615B006D" w14:textId="77777777" w:rsidR="002F3F31" w:rsidRDefault="002F3F31" w:rsidP="002F3F31">
      <w:pPr>
        <w:pStyle w:val="Snt2"/>
      </w:pPr>
      <w:r>
        <w:lastRenderedPageBreak/>
        <w:t>a. PAKOLLINEN yksi [1..1] reference/@value, viitattavan näyttömuoto-osion xml-ID annetaan II-tietotyypillä</w:t>
      </w:r>
    </w:p>
    <w:p w14:paraId="7B2C4876" w14:textId="535616ED" w:rsidR="002F3F31" w:rsidRDefault="002F3F31" w:rsidP="002F3F31">
      <w:pPr>
        <w:pStyle w:val="Snt1"/>
      </w:pPr>
      <w:r>
        <w:t>4</w:t>
      </w:r>
      <w:r w:rsidRPr="0003454B">
        <w:t>. PAKOLLINEN yksi [1..1] value</w:t>
      </w:r>
      <w:r>
        <w:t xml:space="preserve"> </w:t>
      </w:r>
      <w:r w:rsidR="001D3694" w:rsidRPr="00166FB8">
        <w:t>Silmän alueen ulkoisista osista tehty havainto</w:t>
      </w:r>
      <w:r w:rsidR="001D3694">
        <w:t xml:space="preserve"> </w:t>
      </w:r>
      <w:r>
        <w:t>(10</w:t>
      </w:r>
      <w:r w:rsidR="001D3694">
        <w:t>5</w:t>
      </w:r>
      <w:r>
        <w:t>),</w:t>
      </w:r>
      <w:r w:rsidRPr="0003454B">
        <w:t xml:space="preserve"> </w:t>
      </w:r>
      <w:r w:rsidR="00C93E49">
        <w:t>arvo annetaan</w:t>
      </w:r>
      <w:r>
        <w:t xml:space="preserve"> </w:t>
      </w:r>
      <w:r w:rsidR="001D3694">
        <w:t>ST-tietotyypillä</w:t>
      </w:r>
      <w:r>
        <w:t xml:space="preserve"> </w:t>
      </w:r>
    </w:p>
    <w:bookmarkStart w:id="858" w:name="_Kyynelnesteen_tutkiminen_-"/>
    <w:bookmarkEnd w:id="858"/>
    <w:p w14:paraId="2CA1E1DA" w14:textId="37DE0B47" w:rsidR="00132113" w:rsidRPr="00815A0E" w:rsidRDefault="007F4C6D" w:rsidP="00132113">
      <w:pPr>
        <w:pStyle w:val="Otsikko3"/>
      </w:pPr>
      <w:r>
        <w:fldChar w:fldCharType="begin"/>
      </w:r>
      <w:r>
        <w:instrText xml:space="preserve"> HYPERLINK  \l "_Silmien_terveystarkastus" </w:instrText>
      </w:r>
      <w:r>
        <w:fldChar w:fldCharType="separate"/>
      </w:r>
      <w:bookmarkStart w:id="859" w:name="_Toc525564938"/>
      <w:r w:rsidR="00132113" w:rsidRPr="007F4C6D">
        <w:rPr>
          <w:rStyle w:val="Hyperlinkki"/>
        </w:rPr>
        <w:t>Kyynelnesteen tutkiminen</w:t>
      </w:r>
      <w:r>
        <w:fldChar w:fldCharType="end"/>
      </w:r>
      <w:r w:rsidR="00132113">
        <w:t xml:space="preserve"> - observation</w:t>
      </w:r>
      <w:bookmarkEnd w:id="85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99795E" w14:paraId="25F72E33" w14:textId="77777777" w:rsidTr="00C16710">
        <w:tc>
          <w:tcPr>
            <w:tcW w:w="9236" w:type="dxa"/>
          </w:tcPr>
          <w:p w14:paraId="59622A22"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6B417D2" w14:textId="77777777" w:rsidR="00132113" w:rsidRPr="00370659" w:rsidRDefault="00132113" w:rsidP="00132113">
      <w:pPr>
        <w:pStyle w:val="Snt1"/>
        <w:ind w:left="0" w:firstLine="0"/>
        <w:rPr>
          <w:lang w:val="en-US"/>
        </w:rPr>
      </w:pPr>
    </w:p>
    <w:p w14:paraId="16029D19" w14:textId="77777777" w:rsidR="00132113" w:rsidRPr="0003454B" w:rsidRDefault="00132113" w:rsidP="00132113">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8821812"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7D517855" w14:textId="1370D4D1" w:rsidR="00132113" w:rsidRPr="00AE0334" w:rsidRDefault="001A2223" w:rsidP="00132113">
      <w:pPr>
        <w:pStyle w:val="Snt1"/>
      </w:pPr>
      <w:r>
        <w:t>3</w:t>
      </w:r>
      <w:r w:rsidR="00132113" w:rsidRPr="0003454B">
        <w:t xml:space="preserve">. PAKOLLINEN yksi [1..1] </w:t>
      </w:r>
      <w:r w:rsidR="00132113" w:rsidRPr="00AE0334">
        <w:t>code/@code="</w:t>
      </w:r>
      <w:r w:rsidR="00132113">
        <w:t>10</w:t>
      </w:r>
      <w:r w:rsidR="00E33645">
        <w:t>6</w:t>
      </w:r>
      <w:r w:rsidR="00132113" w:rsidRPr="00AE0334">
        <w:t>"</w:t>
      </w:r>
      <w:r w:rsidR="00132113">
        <w:t xml:space="preserve"> </w:t>
      </w:r>
      <w:r w:rsidR="00132113" w:rsidRPr="00132113">
        <w:t xml:space="preserve">Kyynelnesteen tutkiminen </w:t>
      </w:r>
      <w:r w:rsidR="00132113">
        <w:t>(codeSystem</w:t>
      </w:r>
      <w:r w:rsidR="00132113" w:rsidRPr="00AE0334">
        <w:t xml:space="preserve">: </w:t>
      </w:r>
      <w:r w:rsidR="00CB7277">
        <w:t xml:space="preserve">1.2.246.537.6.894 </w:t>
      </w:r>
      <w:r w:rsidR="00132113" w:rsidRPr="001B0EE9">
        <w:t>Optometria/Tietosisältö - Silmien terveystarkastus</w:t>
      </w:r>
      <w:r w:rsidR="00132113" w:rsidRPr="00AE0334">
        <w:t>)</w:t>
      </w:r>
    </w:p>
    <w:p w14:paraId="3982542F" w14:textId="3640B0B0" w:rsidR="00132113" w:rsidRDefault="001A2223" w:rsidP="00132113">
      <w:pPr>
        <w:pStyle w:val="Snt1"/>
      </w:pPr>
      <w:r>
        <w:t>4</w:t>
      </w:r>
      <w:r w:rsidR="00132113">
        <w:t>. PAKOLLINEN yksi [1..1] text</w:t>
      </w:r>
    </w:p>
    <w:p w14:paraId="57E459ED" w14:textId="77777777" w:rsidR="00132113" w:rsidRDefault="00132113" w:rsidP="00132113">
      <w:pPr>
        <w:pStyle w:val="Snt2"/>
      </w:pPr>
      <w:r>
        <w:t>a. PAKOLLINEN yksi [1..1] reference/@value, viitattavan näyttömuoto-osion xml-ID annetaan II-tietotyypillä</w:t>
      </w:r>
    </w:p>
    <w:p w14:paraId="6E5AC48B" w14:textId="5549FF7E" w:rsidR="00132113" w:rsidRDefault="001A2223" w:rsidP="00132113">
      <w:pPr>
        <w:pStyle w:val="Snt1"/>
      </w:pPr>
      <w:r>
        <w:t>5</w:t>
      </w:r>
      <w:r w:rsidR="00132113" w:rsidRPr="0003454B">
        <w:t>. PAKOLLINEN yksi [1..1] value</w:t>
      </w:r>
      <w:r w:rsidR="00132113">
        <w:t xml:space="preserve"> </w:t>
      </w:r>
      <w:r w:rsidR="00132113" w:rsidRPr="00132113">
        <w:t xml:space="preserve">Kyynelnesteen tutkiminen </w:t>
      </w:r>
      <w:r w:rsidR="00132113">
        <w:t>(106),</w:t>
      </w:r>
      <w:r w:rsidR="00132113" w:rsidRPr="0003454B">
        <w:t xml:space="preserve"> </w:t>
      </w:r>
      <w:r w:rsidR="00132113">
        <w:t xml:space="preserve">arvo annetaan luokituksesta </w:t>
      </w:r>
      <w:r w:rsidR="00132113" w:rsidRPr="0099183E">
        <w:t xml:space="preserve">Optometria - Silmän havainto tai löydös </w:t>
      </w:r>
      <w:r w:rsidR="00132113">
        <w:t xml:space="preserve">(codeSystem: </w:t>
      </w:r>
      <w:r w:rsidR="00132113" w:rsidRPr="0099183E">
        <w:t>1.2.246.537.6.892.201601</w:t>
      </w:r>
      <w:r w:rsidR="00132113">
        <w:t xml:space="preserve">) </w:t>
      </w:r>
    </w:p>
    <w:p w14:paraId="2B32F478" w14:textId="4AABF35E" w:rsidR="00132113" w:rsidRDefault="001A2223" w:rsidP="00132113">
      <w:pPr>
        <w:pStyle w:val="Snt1"/>
      </w:pPr>
      <w:r>
        <w:t>6</w:t>
      </w:r>
      <w:r w:rsidR="00132113">
        <w:t xml:space="preserve">. </w:t>
      </w:r>
      <w:r w:rsidR="00562340">
        <w:t xml:space="preserve">EHDOLLISESTI PAKOLLINEN nolla tai yksi [0..1] </w:t>
      </w:r>
      <w:r w:rsidR="00132113" w:rsidRPr="009315BE">
        <w:t>entryRelationship</w:t>
      </w:r>
    </w:p>
    <w:p w14:paraId="3949C1E3" w14:textId="647BD71A" w:rsidR="00132113" w:rsidRDefault="00562340" w:rsidP="00132113">
      <w:pPr>
        <w:pStyle w:val="Snt2"/>
      </w:pPr>
      <w:r>
        <w:t xml:space="preserve">{JOS </w:t>
      </w:r>
      <w:r w:rsidR="00132113" w:rsidRPr="00132113">
        <w:t>codeid 106 = 2}</w:t>
      </w:r>
    </w:p>
    <w:p w14:paraId="5CD96FB1" w14:textId="5949FC38" w:rsidR="00132113" w:rsidRDefault="00132113" w:rsidP="00132113">
      <w:pPr>
        <w:pStyle w:val="Snt2"/>
      </w:pPr>
      <w:r>
        <w:t xml:space="preserve">a. PAKOLLINEN </w:t>
      </w:r>
      <w:r w:rsidRPr="00AA0A88">
        <w:t>yksi [1..1]</w:t>
      </w:r>
      <w:r>
        <w:t xml:space="preserve"> @typeCode=</w:t>
      </w:r>
      <w:r w:rsidR="00AB79D1">
        <w:t>”COMP”</w:t>
      </w:r>
    </w:p>
    <w:p w14:paraId="1C9EB9D0" w14:textId="165CA513" w:rsidR="00132113" w:rsidRDefault="00132113" w:rsidP="00132113">
      <w:pPr>
        <w:pStyle w:val="Snt2"/>
      </w:pPr>
      <w:r>
        <w:t xml:space="preserve">b. PAKOLLINEN </w:t>
      </w:r>
      <w:r w:rsidRPr="00AA0A88">
        <w:t>yksi [1..1]</w:t>
      </w:r>
      <w:r>
        <w:t xml:space="preserve"> </w:t>
      </w:r>
      <w:hyperlink w:anchor="_Kyynelnesteestä_tehty_havainto" w:history="1">
        <w:r w:rsidRPr="00D84F34">
          <w:rPr>
            <w:rStyle w:val="Hyperlinkki"/>
          </w:rPr>
          <w:t>Kyynelnesteestä tehty havainto</w:t>
        </w:r>
      </w:hyperlink>
      <w:r w:rsidRPr="00132113">
        <w:t xml:space="preserve"> </w:t>
      </w:r>
      <w:r>
        <w:t>(107) observation</w:t>
      </w:r>
    </w:p>
    <w:bookmarkStart w:id="860" w:name="_Kyynelnesteestä_tehty_havainto"/>
    <w:bookmarkEnd w:id="860"/>
    <w:p w14:paraId="2B079869" w14:textId="5EA059D9" w:rsidR="00132113" w:rsidRPr="00815A0E" w:rsidRDefault="00D84F34" w:rsidP="00132113">
      <w:pPr>
        <w:pStyle w:val="Otsikko4"/>
      </w:pPr>
      <w:r>
        <w:fldChar w:fldCharType="begin"/>
      </w:r>
      <w:r>
        <w:instrText xml:space="preserve"> HYPERLINK  \l "_Kyynelnesteen_tutkiminen_-" </w:instrText>
      </w:r>
      <w:r>
        <w:fldChar w:fldCharType="separate"/>
      </w:r>
      <w:bookmarkStart w:id="861" w:name="_Toc525564939"/>
      <w:r w:rsidR="00132113" w:rsidRPr="00D84F34">
        <w:rPr>
          <w:rStyle w:val="Hyperlinkki"/>
        </w:rPr>
        <w:t>Kyynelnesteestä tehty havainto</w:t>
      </w:r>
      <w:r>
        <w:fldChar w:fldCharType="end"/>
      </w:r>
      <w:r w:rsidR="00132113" w:rsidRPr="00132113">
        <w:t xml:space="preserve"> </w:t>
      </w:r>
      <w:r w:rsidR="00132113">
        <w:t>- observation</w:t>
      </w:r>
      <w:bookmarkEnd w:id="86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99795E" w14:paraId="7C62EAED" w14:textId="77777777" w:rsidTr="00C16710">
        <w:tc>
          <w:tcPr>
            <w:tcW w:w="9236" w:type="dxa"/>
          </w:tcPr>
          <w:p w14:paraId="5D6EBD59"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DB8001" w14:textId="77777777" w:rsidR="00132113" w:rsidRPr="00370659" w:rsidRDefault="00132113" w:rsidP="00132113">
      <w:pPr>
        <w:pStyle w:val="Snt1"/>
        <w:ind w:left="0" w:firstLine="0"/>
        <w:rPr>
          <w:lang w:val="en-US"/>
        </w:rPr>
      </w:pPr>
    </w:p>
    <w:p w14:paraId="74CA9494" w14:textId="77777777" w:rsidR="00132113" w:rsidRPr="0003454B" w:rsidRDefault="00132113" w:rsidP="00132113">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AB2F977" w14:textId="3E3D6E3D" w:rsidR="00132113" w:rsidRPr="00AE0334" w:rsidRDefault="00132113" w:rsidP="00132113">
      <w:pPr>
        <w:pStyle w:val="Snt1"/>
      </w:pPr>
      <w:r>
        <w:t>2</w:t>
      </w:r>
      <w:r w:rsidRPr="0003454B">
        <w:t xml:space="preserve">. PAKOLLINEN yksi [1..1] </w:t>
      </w:r>
      <w:r w:rsidRPr="00AE0334">
        <w:t>code/@code="</w:t>
      </w:r>
      <w:r>
        <w:t>107</w:t>
      </w:r>
      <w:r w:rsidRPr="00AE0334">
        <w:t>"</w:t>
      </w:r>
      <w:r>
        <w:t xml:space="preserve"> </w:t>
      </w:r>
      <w:r w:rsidRPr="00132113">
        <w:t xml:space="preserve">Kyynelnesteestä tehty havainto </w:t>
      </w:r>
      <w:r>
        <w:t>(codeSystem</w:t>
      </w:r>
      <w:r w:rsidRPr="00AE0334">
        <w:t xml:space="preserve">: </w:t>
      </w:r>
      <w:r w:rsidR="00CB7277">
        <w:t xml:space="preserve">1.2.246.537.6.894 </w:t>
      </w:r>
      <w:r w:rsidRPr="001B0EE9">
        <w:t>Optometria/Tietosisältö - Silmien terveystarkastus</w:t>
      </w:r>
      <w:r w:rsidRPr="00AE0334">
        <w:t>)</w:t>
      </w:r>
    </w:p>
    <w:p w14:paraId="5F18FBE8" w14:textId="77777777" w:rsidR="00132113" w:rsidRDefault="00132113" w:rsidP="00132113">
      <w:pPr>
        <w:pStyle w:val="Snt1"/>
      </w:pPr>
      <w:r>
        <w:t>3. PAKOLLINEN yksi [1..1] text</w:t>
      </w:r>
    </w:p>
    <w:p w14:paraId="5C84DD87" w14:textId="77777777" w:rsidR="00132113" w:rsidRDefault="00132113" w:rsidP="00132113">
      <w:pPr>
        <w:pStyle w:val="Snt2"/>
      </w:pPr>
      <w:r>
        <w:t>a. PAKOLLINEN yksi [1..1] reference/@value, viitattavan näyttömuoto-osion xml-ID annetaan II-tietotyypillä</w:t>
      </w:r>
    </w:p>
    <w:p w14:paraId="7033739C" w14:textId="55BAEAA2" w:rsidR="00132113" w:rsidRDefault="00132113" w:rsidP="00132113">
      <w:pPr>
        <w:pStyle w:val="Snt1"/>
      </w:pPr>
      <w:r>
        <w:t>4</w:t>
      </w:r>
      <w:r w:rsidRPr="0003454B">
        <w:t>. PAKOLLINEN yksi [1..1] value</w:t>
      </w:r>
      <w:r>
        <w:t xml:space="preserve"> </w:t>
      </w:r>
      <w:r w:rsidR="00E33645" w:rsidRPr="00132113">
        <w:t xml:space="preserve">Kyynelnesteestä tehty havainto </w:t>
      </w:r>
      <w:r>
        <w:t>(10</w:t>
      </w:r>
      <w:r w:rsidR="00E33645">
        <w:t>7</w:t>
      </w:r>
      <w:r>
        <w:t>),</w:t>
      </w:r>
      <w:r w:rsidRPr="0003454B">
        <w:t xml:space="preserve"> </w:t>
      </w:r>
      <w:r w:rsidR="00C93E49">
        <w:t>arvo annetaan</w:t>
      </w:r>
      <w:r>
        <w:t xml:space="preserve"> ST-tietotyypillä </w:t>
      </w:r>
    </w:p>
    <w:bookmarkStart w:id="862" w:name="_Sidekalvon_tutkiminen-_observation"/>
    <w:bookmarkEnd w:id="862"/>
    <w:p w14:paraId="1A41FE61" w14:textId="38B8F75F" w:rsidR="00E33645" w:rsidRPr="00815A0E" w:rsidRDefault="007F4C6D" w:rsidP="00E33645">
      <w:pPr>
        <w:pStyle w:val="Otsikko3"/>
      </w:pPr>
      <w:r>
        <w:fldChar w:fldCharType="begin"/>
      </w:r>
      <w:r>
        <w:instrText xml:space="preserve"> HYPERLINK  \l "_Silmien_terveystarkastus" </w:instrText>
      </w:r>
      <w:r>
        <w:fldChar w:fldCharType="separate"/>
      </w:r>
      <w:bookmarkStart w:id="863" w:name="_Toc525564940"/>
      <w:r w:rsidR="00E33645" w:rsidRPr="007F4C6D">
        <w:rPr>
          <w:rStyle w:val="Hyperlinkki"/>
        </w:rPr>
        <w:t>Sidekalvon tutkiminen</w:t>
      </w:r>
      <w:r>
        <w:fldChar w:fldCharType="end"/>
      </w:r>
      <w:r w:rsidR="00E33645">
        <w:t>- observation</w:t>
      </w:r>
      <w:bookmarkEnd w:id="86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99795E" w14:paraId="59622019" w14:textId="77777777" w:rsidTr="00C16710">
        <w:tc>
          <w:tcPr>
            <w:tcW w:w="9236" w:type="dxa"/>
          </w:tcPr>
          <w:p w14:paraId="70C890A6"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763939" w14:textId="77777777" w:rsidR="00E33645" w:rsidRPr="00370659" w:rsidRDefault="00E33645" w:rsidP="00E33645">
      <w:pPr>
        <w:pStyle w:val="Snt1"/>
        <w:ind w:left="0" w:firstLine="0"/>
        <w:rPr>
          <w:lang w:val="en-US"/>
        </w:rPr>
      </w:pPr>
    </w:p>
    <w:p w14:paraId="667E06E3"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B81F155"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BDB21BD" w14:textId="5F606C8A" w:rsidR="00E33645" w:rsidRPr="00AE0334" w:rsidRDefault="001A2223" w:rsidP="00E33645">
      <w:pPr>
        <w:pStyle w:val="Snt1"/>
      </w:pPr>
      <w:r>
        <w:t>3</w:t>
      </w:r>
      <w:r w:rsidR="00E33645" w:rsidRPr="0003454B">
        <w:t xml:space="preserve">. PAKOLLINEN yksi [1..1] </w:t>
      </w:r>
      <w:r w:rsidR="00E33645" w:rsidRPr="00AE0334">
        <w:t>code/@code="</w:t>
      </w:r>
      <w:r w:rsidR="00E33645">
        <w:t>108</w:t>
      </w:r>
      <w:r w:rsidR="00E33645" w:rsidRPr="00AE0334">
        <w:t>"</w:t>
      </w:r>
      <w:r w:rsidR="00E33645">
        <w:t xml:space="preserve"> </w:t>
      </w:r>
      <w:r w:rsidR="00E33645" w:rsidRPr="00E33645">
        <w:t xml:space="preserve">Sidekalvon tutkiminen </w:t>
      </w:r>
      <w:r w:rsidR="00E33645">
        <w:t>(codeSystem</w:t>
      </w:r>
      <w:r w:rsidR="00E33645" w:rsidRPr="00AE0334">
        <w:t xml:space="preserve">: </w:t>
      </w:r>
      <w:r w:rsidR="00CB7277">
        <w:t xml:space="preserve">1.2.246.537.6.894 </w:t>
      </w:r>
      <w:r w:rsidR="00E33645" w:rsidRPr="001B0EE9">
        <w:t>Optometria/Tietosisältö - Silmien terveystarkastus</w:t>
      </w:r>
      <w:r w:rsidR="00E33645" w:rsidRPr="00AE0334">
        <w:t>)</w:t>
      </w:r>
    </w:p>
    <w:p w14:paraId="70A9F905" w14:textId="0BF591A5" w:rsidR="00E33645" w:rsidRDefault="001A2223" w:rsidP="00E33645">
      <w:pPr>
        <w:pStyle w:val="Snt1"/>
      </w:pPr>
      <w:r>
        <w:t>4</w:t>
      </w:r>
      <w:r w:rsidR="00E33645">
        <w:t>. PAKOLLINEN yksi [1..1] text</w:t>
      </w:r>
    </w:p>
    <w:p w14:paraId="43C318D9" w14:textId="77777777" w:rsidR="00E33645" w:rsidRDefault="00E33645" w:rsidP="00E33645">
      <w:pPr>
        <w:pStyle w:val="Snt2"/>
      </w:pPr>
      <w:r>
        <w:t>a. PAKOLLINEN yksi [1..1] reference/@value, viitattavan näyttömuoto-osion xml-ID annetaan II-tietotyypillä</w:t>
      </w:r>
    </w:p>
    <w:p w14:paraId="2E9D0331" w14:textId="2C41CE56" w:rsidR="00E33645" w:rsidRDefault="001A2223" w:rsidP="00E33645">
      <w:pPr>
        <w:pStyle w:val="Snt1"/>
      </w:pPr>
      <w:r>
        <w:t>5</w:t>
      </w:r>
      <w:r w:rsidR="00E33645" w:rsidRPr="0003454B">
        <w:t>. PAKOLLINEN yksi [1..1] value</w:t>
      </w:r>
      <w:r w:rsidR="00E33645">
        <w:t xml:space="preserve"> </w:t>
      </w:r>
      <w:r w:rsidR="00E33645" w:rsidRPr="00E33645">
        <w:t xml:space="preserve">Sidekalvon tutkiminen </w:t>
      </w:r>
      <w:r w:rsidR="00E33645">
        <w:t>(108),</w:t>
      </w:r>
      <w:r w:rsidR="00E33645" w:rsidRPr="0003454B">
        <w:t xml:space="preserve"> </w:t>
      </w:r>
      <w:r w:rsidR="00E33645">
        <w:t xml:space="preserve">arvo annetaan luokituksesta </w:t>
      </w:r>
      <w:r w:rsidR="00E33645" w:rsidRPr="0099183E">
        <w:t xml:space="preserve">Optometria - Silmän havainto tai löydös </w:t>
      </w:r>
      <w:r w:rsidR="00E33645">
        <w:t xml:space="preserve">(codeSystem: </w:t>
      </w:r>
      <w:r w:rsidR="00E33645" w:rsidRPr="0099183E">
        <w:t>1.2.246.537.6.892.201601</w:t>
      </w:r>
      <w:r w:rsidR="00E33645">
        <w:t xml:space="preserve">) </w:t>
      </w:r>
    </w:p>
    <w:p w14:paraId="589037C8" w14:textId="2D56567D" w:rsidR="00E33645" w:rsidRDefault="001A2223" w:rsidP="00E33645">
      <w:pPr>
        <w:pStyle w:val="Snt1"/>
      </w:pPr>
      <w:r>
        <w:t>6</w:t>
      </w:r>
      <w:r w:rsidR="00E33645">
        <w:t xml:space="preserve">. </w:t>
      </w:r>
      <w:r w:rsidR="00562340">
        <w:t xml:space="preserve">EHDOLLISESTI PAKOLLINEN nolla tai yksi [0..1] </w:t>
      </w:r>
      <w:r w:rsidR="00E33645" w:rsidRPr="009315BE">
        <w:t>entryRelationship</w:t>
      </w:r>
    </w:p>
    <w:p w14:paraId="2FB8CA59" w14:textId="28783474" w:rsidR="00E33645" w:rsidRDefault="00562340" w:rsidP="00E33645">
      <w:pPr>
        <w:pStyle w:val="Snt2"/>
      </w:pPr>
      <w:r>
        <w:t xml:space="preserve">{JOS </w:t>
      </w:r>
      <w:r w:rsidR="00E33645" w:rsidRPr="00132113">
        <w:t>codeid 10</w:t>
      </w:r>
      <w:r w:rsidR="00E33645">
        <w:t>8</w:t>
      </w:r>
      <w:r w:rsidR="00E33645" w:rsidRPr="00132113">
        <w:t xml:space="preserve"> = 2}</w:t>
      </w:r>
    </w:p>
    <w:p w14:paraId="5F37983D" w14:textId="594FE5A8" w:rsidR="00E33645" w:rsidRDefault="00E33645" w:rsidP="00E33645">
      <w:pPr>
        <w:pStyle w:val="Snt2"/>
      </w:pPr>
      <w:r>
        <w:t xml:space="preserve">a. PAKOLLINEN </w:t>
      </w:r>
      <w:r w:rsidRPr="00AA0A88">
        <w:t>yksi [1..1]</w:t>
      </w:r>
      <w:r>
        <w:t xml:space="preserve"> @typeCode=</w:t>
      </w:r>
      <w:r w:rsidR="00AB79D1">
        <w:t>”COMP”</w:t>
      </w:r>
    </w:p>
    <w:p w14:paraId="72D8492E" w14:textId="0DA4CC84" w:rsidR="00E33645" w:rsidRDefault="00E33645" w:rsidP="00E33645">
      <w:pPr>
        <w:pStyle w:val="Snt2"/>
      </w:pPr>
      <w:r>
        <w:lastRenderedPageBreak/>
        <w:t xml:space="preserve">b. PAKOLLINEN </w:t>
      </w:r>
      <w:r w:rsidRPr="00AA0A88">
        <w:t>yksi [1..1]</w:t>
      </w:r>
      <w:r>
        <w:t xml:space="preserve"> </w:t>
      </w:r>
      <w:hyperlink w:anchor="_Sidekalvosta_tehty_havainto-" w:history="1">
        <w:r w:rsidRPr="00D84F34">
          <w:rPr>
            <w:rStyle w:val="Hyperlinkki"/>
          </w:rPr>
          <w:t>Sidekalvosta tehty havainto</w:t>
        </w:r>
      </w:hyperlink>
      <w:r w:rsidRPr="00E33645">
        <w:t xml:space="preserve"> </w:t>
      </w:r>
      <w:r>
        <w:t>(109) observation</w:t>
      </w:r>
    </w:p>
    <w:bookmarkStart w:id="864" w:name="_Sidekalvosta_tehty_havainto-"/>
    <w:bookmarkEnd w:id="864"/>
    <w:p w14:paraId="31DED709" w14:textId="5B821EC4" w:rsidR="00E33645" w:rsidRPr="00815A0E" w:rsidRDefault="00D84F34" w:rsidP="00E33645">
      <w:pPr>
        <w:pStyle w:val="Otsikko4"/>
      </w:pPr>
      <w:r>
        <w:fldChar w:fldCharType="begin"/>
      </w:r>
      <w:r>
        <w:instrText xml:space="preserve"> HYPERLINK  \l "_Sidekalvon_tutkiminen-_observation" </w:instrText>
      </w:r>
      <w:r>
        <w:fldChar w:fldCharType="separate"/>
      </w:r>
      <w:bookmarkStart w:id="865" w:name="_Toc525564941"/>
      <w:r w:rsidR="00E33645" w:rsidRPr="00D84F34">
        <w:rPr>
          <w:rStyle w:val="Hyperlinkki"/>
        </w:rPr>
        <w:t>Sidekalvosta tehty havainto</w:t>
      </w:r>
      <w:r>
        <w:fldChar w:fldCharType="end"/>
      </w:r>
      <w:r w:rsidR="00E33645">
        <w:t>- observation</w:t>
      </w:r>
      <w:bookmarkEnd w:id="86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99795E" w14:paraId="1DF976D1" w14:textId="77777777" w:rsidTr="00C16710">
        <w:tc>
          <w:tcPr>
            <w:tcW w:w="9236" w:type="dxa"/>
          </w:tcPr>
          <w:p w14:paraId="4CEC3D53"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064FE55A" w14:textId="77777777" w:rsidR="00E33645" w:rsidRPr="00370659" w:rsidRDefault="00E33645" w:rsidP="00E33645">
      <w:pPr>
        <w:pStyle w:val="Snt1"/>
        <w:ind w:left="0" w:firstLine="0"/>
        <w:rPr>
          <w:lang w:val="en-US"/>
        </w:rPr>
      </w:pPr>
    </w:p>
    <w:p w14:paraId="421E74BA"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570E4E7" w14:textId="19985993" w:rsidR="00E33645" w:rsidRPr="00AE0334" w:rsidRDefault="00E33645" w:rsidP="00E33645">
      <w:pPr>
        <w:pStyle w:val="Snt1"/>
      </w:pPr>
      <w:r>
        <w:t>2</w:t>
      </w:r>
      <w:r w:rsidRPr="0003454B">
        <w:t xml:space="preserve">. PAKOLLINEN yksi [1..1] </w:t>
      </w:r>
      <w:r w:rsidRPr="00AE0334">
        <w:t>code/@code="</w:t>
      </w:r>
      <w:r>
        <w:t>109</w:t>
      </w:r>
      <w:r w:rsidRPr="00AE0334">
        <w:t>"</w:t>
      </w:r>
      <w:r>
        <w:t xml:space="preserve"> </w:t>
      </w:r>
      <w:r w:rsidRPr="00E33645">
        <w:t xml:space="preserve">Sidekalvosta tehty havainto </w:t>
      </w:r>
      <w:r>
        <w:t>(codeSystem</w:t>
      </w:r>
      <w:r w:rsidRPr="00AE0334">
        <w:t xml:space="preserve">: </w:t>
      </w:r>
      <w:r w:rsidR="00CB7277">
        <w:t xml:space="preserve">1.2.246.537.6.894 </w:t>
      </w:r>
      <w:r w:rsidRPr="001B0EE9">
        <w:t>Optometria/Tietosisältö - Silmien terveystarkastus</w:t>
      </w:r>
      <w:r w:rsidRPr="00AE0334">
        <w:t>)</w:t>
      </w:r>
    </w:p>
    <w:p w14:paraId="770A49E1" w14:textId="77777777" w:rsidR="00E33645" w:rsidRDefault="00E33645" w:rsidP="00E33645">
      <w:pPr>
        <w:pStyle w:val="Snt1"/>
      </w:pPr>
      <w:r>
        <w:t>3. PAKOLLINEN yksi [1..1] text</w:t>
      </w:r>
    </w:p>
    <w:p w14:paraId="60C14661" w14:textId="77777777" w:rsidR="00E33645" w:rsidRDefault="00E33645" w:rsidP="00E33645">
      <w:pPr>
        <w:pStyle w:val="Snt2"/>
      </w:pPr>
      <w:r>
        <w:t>a. PAKOLLINEN yksi [1..1] reference/@value, viitattavan näyttömuoto-osion xml-ID annetaan II-tietotyypillä</w:t>
      </w:r>
    </w:p>
    <w:p w14:paraId="71B5EB00" w14:textId="04B12DB4" w:rsidR="00E33645" w:rsidRDefault="00E33645" w:rsidP="00E33645">
      <w:pPr>
        <w:pStyle w:val="Snt1"/>
      </w:pPr>
      <w:r>
        <w:t>4</w:t>
      </w:r>
      <w:r w:rsidRPr="0003454B">
        <w:t>. PAKOLLINEN yksi [1..1] value</w:t>
      </w:r>
      <w:r>
        <w:t xml:space="preserve"> </w:t>
      </w:r>
      <w:r w:rsidRPr="00E33645">
        <w:t xml:space="preserve">Sidekalvosta tehty havainto </w:t>
      </w:r>
      <w:r>
        <w:t>(109),</w:t>
      </w:r>
      <w:r w:rsidRPr="0003454B">
        <w:t xml:space="preserve"> </w:t>
      </w:r>
      <w:r w:rsidR="00C93E49">
        <w:t>arvo annetaan</w:t>
      </w:r>
      <w:r>
        <w:t xml:space="preserve"> ST-tietotyypillä </w:t>
      </w:r>
    </w:p>
    <w:bookmarkStart w:id="866" w:name="_Kovakalvon_tutkiminen-_observation"/>
    <w:bookmarkEnd w:id="866"/>
    <w:p w14:paraId="45C9D3E1" w14:textId="62E3AB55" w:rsidR="00E33645" w:rsidRPr="00815A0E" w:rsidRDefault="007F4C6D" w:rsidP="00E33645">
      <w:pPr>
        <w:pStyle w:val="Otsikko3"/>
      </w:pPr>
      <w:r>
        <w:fldChar w:fldCharType="begin"/>
      </w:r>
      <w:r>
        <w:instrText xml:space="preserve"> HYPERLINK  \l "_Silmien_terveystarkastus" </w:instrText>
      </w:r>
      <w:r>
        <w:fldChar w:fldCharType="separate"/>
      </w:r>
      <w:bookmarkStart w:id="867" w:name="_Toc525564942"/>
      <w:r w:rsidR="00E33645" w:rsidRPr="007F4C6D">
        <w:rPr>
          <w:rStyle w:val="Hyperlinkki"/>
        </w:rPr>
        <w:t>Kovakalvon tutkiminen</w:t>
      </w:r>
      <w:r>
        <w:fldChar w:fldCharType="end"/>
      </w:r>
      <w:r w:rsidR="00E33645">
        <w:t>- observation</w:t>
      </w:r>
      <w:bookmarkEnd w:id="86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99795E" w14:paraId="1F5565FB" w14:textId="77777777" w:rsidTr="00C16710">
        <w:tc>
          <w:tcPr>
            <w:tcW w:w="9236" w:type="dxa"/>
          </w:tcPr>
          <w:p w14:paraId="6AD242B1"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A361465" w14:textId="77777777" w:rsidR="00E33645" w:rsidRPr="00370659" w:rsidRDefault="00E33645" w:rsidP="00E33645">
      <w:pPr>
        <w:pStyle w:val="Snt1"/>
        <w:ind w:left="0" w:firstLine="0"/>
        <w:rPr>
          <w:lang w:val="en-US"/>
        </w:rPr>
      </w:pPr>
    </w:p>
    <w:p w14:paraId="77B921BB"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252DE3F"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1450083C" w14:textId="6CEAC204" w:rsidR="00E33645" w:rsidRPr="00AE0334" w:rsidRDefault="001A2223" w:rsidP="00E33645">
      <w:pPr>
        <w:pStyle w:val="Snt1"/>
      </w:pPr>
      <w:r>
        <w:t>3</w:t>
      </w:r>
      <w:r w:rsidR="00E33645" w:rsidRPr="0003454B">
        <w:t xml:space="preserve">. PAKOLLINEN yksi [1..1] </w:t>
      </w:r>
      <w:r w:rsidR="00E33645" w:rsidRPr="00AE0334">
        <w:t>code/@code="</w:t>
      </w:r>
      <w:r w:rsidR="00E33645">
        <w:t>1</w:t>
      </w:r>
      <w:r w:rsidR="00E43F0E">
        <w:t>10</w:t>
      </w:r>
      <w:r w:rsidR="00E33645" w:rsidRPr="00AE0334">
        <w:t>"</w:t>
      </w:r>
      <w:r w:rsidR="00E33645">
        <w:t xml:space="preserve"> </w:t>
      </w:r>
      <w:r w:rsidR="00E33645" w:rsidRPr="00E33645">
        <w:t xml:space="preserve">Kovakalvon tutkiminen </w:t>
      </w:r>
      <w:r w:rsidR="00E33645">
        <w:t>(codeSystem</w:t>
      </w:r>
      <w:r w:rsidR="00E33645" w:rsidRPr="00AE0334">
        <w:t xml:space="preserve">: </w:t>
      </w:r>
      <w:r w:rsidR="00CB7277">
        <w:t xml:space="preserve">1.2.246.537.6.894 </w:t>
      </w:r>
      <w:r w:rsidR="00E33645" w:rsidRPr="001B0EE9">
        <w:t>Optometria/Tietosisältö - Silmien terveystarkastus</w:t>
      </w:r>
      <w:r w:rsidR="00E33645" w:rsidRPr="00AE0334">
        <w:t>)</w:t>
      </w:r>
    </w:p>
    <w:p w14:paraId="5D589EAA" w14:textId="512679FB" w:rsidR="00E33645" w:rsidRDefault="001A2223" w:rsidP="00E33645">
      <w:pPr>
        <w:pStyle w:val="Snt1"/>
      </w:pPr>
      <w:r>
        <w:t>4</w:t>
      </w:r>
      <w:r w:rsidR="00E33645">
        <w:t>. PAKOLLINEN yksi [1..1] text</w:t>
      </w:r>
    </w:p>
    <w:p w14:paraId="2BCBDACB" w14:textId="77777777" w:rsidR="00E33645" w:rsidRDefault="00E33645" w:rsidP="00E33645">
      <w:pPr>
        <w:pStyle w:val="Snt2"/>
      </w:pPr>
      <w:r>
        <w:t>a. PAKOLLINEN yksi [1..1] reference/@value, viitattavan näyttömuoto-osion xml-ID annetaan II-tietotyypillä</w:t>
      </w:r>
    </w:p>
    <w:p w14:paraId="46955AF6" w14:textId="67C9CF88" w:rsidR="00E33645" w:rsidRDefault="001A2223" w:rsidP="00E33645">
      <w:pPr>
        <w:pStyle w:val="Snt1"/>
      </w:pPr>
      <w:r>
        <w:t>5</w:t>
      </w:r>
      <w:r w:rsidR="00E33645" w:rsidRPr="0003454B">
        <w:t>. PAKOLLINEN yksi [1..1] value</w:t>
      </w:r>
      <w:r w:rsidR="00E33645">
        <w:t xml:space="preserve"> </w:t>
      </w:r>
      <w:r w:rsidR="00E33645" w:rsidRPr="00E33645">
        <w:t xml:space="preserve">Kovakalvon tutkiminen </w:t>
      </w:r>
      <w:r w:rsidR="00E33645">
        <w:t>(110),</w:t>
      </w:r>
      <w:r w:rsidR="00E33645" w:rsidRPr="0003454B">
        <w:t xml:space="preserve"> </w:t>
      </w:r>
      <w:r w:rsidR="00E33645">
        <w:t xml:space="preserve">arvo annetaan luokituksesta </w:t>
      </w:r>
      <w:r w:rsidR="00E33645" w:rsidRPr="0099183E">
        <w:t xml:space="preserve">Optometria - Silmän havainto tai löydös </w:t>
      </w:r>
      <w:r w:rsidR="00E33645">
        <w:t xml:space="preserve">(codeSystem: </w:t>
      </w:r>
      <w:r w:rsidR="00E33645" w:rsidRPr="0099183E">
        <w:t>1.2.246.537.6.892.201601</w:t>
      </w:r>
      <w:r w:rsidR="00E33645">
        <w:t xml:space="preserve">) </w:t>
      </w:r>
    </w:p>
    <w:p w14:paraId="6ACF7890" w14:textId="2157124C" w:rsidR="00E33645" w:rsidRDefault="001A2223" w:rsidP="00E33645">
      <w:pPr>
        <w:pStyle w:val="Snt1"/>
      </w:pPr>
      <w:r>
        <w:t>6</w:t>
      </w:r>
      <w:r w:rsidR="00E33645">
        <w:t xml:space="preserve">. </w:t>
      </w:r>
      <w:r w:rsidR="00562340">
        <w:t xml:space="preserve">EHDOLLISESTI PAKOLLINEN nolla tai yksi [0..1] </w:t>
      </w:r>
      <w:r w:rsidR="00E33645" w:rsidRPr="009315BE">
        <w:t>entryRelationship</w:t>
      </w:r>
    </w:p>
    <w:p w14:paraId="34512D6A" w14:textId="0578B669" w:rsidR="00E33645" w:rsidRDefault="00562340" w:rsidP="00E33645">
      <w:pPr>
        <w:pStyle w:val="Snt2"/>
      </w:pPr>
      <w:r>
        <w:t xml:space="preserve">{JOS </w:t>
      </w:r>
      <w:r w:rsidR="00E33645" w:rsidRPr="00132113">
        <w:t>codeid 1</w:t>
      </w:r>
      <w:r w:rsidR="00E33645">
        <w:t>10</w:t>
      </w:r>
      <w:r w:rsidR="00E33645" w:rsidRPr="00132113">
        <w:t xml:space="preserve"> = 2}</w:t>
      </w:r>
    </w:p>
    <w:p w14:paraId="29481426" w14:textId="1488ADDC" w:rsidR="00E33645" w:rsidRDefault="00E33645" w:rsidP="00E33645">
      <w:pPr>
        <w:pStyle w:val="Snt2"/>
      </w:pPr>
      <w:r>
        <w:t xml:space="preserve">a. PAKOLLINEN </w:t>
      </w:r>
      <w:r w:rsidRPr="00AA0A88">
        <w:t>yksi [1..1]</w:t>
      </w:r>
      <w:r>
        <w:t xml:space="preserve"> @typeCode=</w:t>
      </w:r>
      <w:r w:rsidR="00AB79D1">
        <w:t>”COMP”</w:t>
      </w:r>
    </w:p>
    <w:p w14:paraId="4D39CB13" w14:textId="4A6DC013" w:rsidR="00E33645" w:rsidRDefault="00E33645" w:rsidP="00E33645">
      <w:pPr>
        <w:pStyle w:val="Snt2"/>
      </w:pPr>
      <w:r>
        <w:t xml:space="preserve">b. PAKOLLINEN </w:t>
      </w:r>
      <w:r w:rsidRPr="00AA0A88">
        <w:t>yksi [1..1]</w:t>
      </w:r>
      <w:r>
        <w:t xml:space="preserve"> </w:t>
      </w:r>
      <w:hyperlink w:anchor="_Kovakalvosta_tehty_havainto" w:history="1">
        <w:r w:rsidRPr="00D84F34">
          <w:rPr>
            <w:rStyle w:val="Hyperlinkki"/>
          </w:rPr>
          <w:t>Kovakalvosta tehty havainto</w:t>
        </w:r>
      </w:hyperlink>
      <w:r w:rsidRPr="00E33645">
        <w:t xml:space="preserve"> </w:t>
      </w:r>
      <w:r>
        <w:t>(111) observation</w:t>
      </w:r>
    </w:p>
    <w:bookmarkStart w:id="868" w:name="_Kovakalvosta_tehty_havainto"/>
    <w:bookmarkEnd w:id="868"/>
    <w:p w14:paraId="04D92B19" w14:textId="5DBC326D" w:rsidR="00E33645" w:rsidRPr="00815A0E" w:rsidRDefault="00D84F34" w:rsidP="00E33645">
      <w:pPr>
        <w:pStyle w:val="Otsikko4"/>
      </w:pPr>
      <w:r>
        <w:fldChar w:fldCharType="begin"/>
      </w:r>
      <w:r>
        <w:instrText xml:space="preserve"> HYPERLINK  \l "_Kovakalvon_tutkiminen-_observation" </w:instrText>
      </w:r>
      <w:r>
        <w:fldChar w:fldCharType="separate"/>
      </w:r>
      <w:bookmarkStart w:id="869" w:name="_Toc525564943"/>
      <w:r w:rsidR="00E33645" w:rsidRPr="00D84F34">
        <w:rPr>
          <w:rStyle w:val="Hyperlinkki"/>
        </w:rPr>
        <w:t>Kovakalvosta tehty havainto</w:t>
      </w:r>
      <w:r>
        <w:fldChar w:fldCharType="end"/>
      </w:r>
      <w:r w:rsidR="00E43F0E">
        <w:t xml:space="preserve"> </w:t>
      </w:r>
      <w:r w:rsidR="00E33645">
        <w:t>- observation</w:t>
      </w:r>
      <w:bookmarkEnd w:id="86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99795E" w14:paraId="19DEE5E6" w14:textId="77777777" w:rsidTr="00C16710">
        <w:tc>
          <w:tcPr>
            <w:tcW w:w="9236" w:type="dxa"/>
          </w:tcPr>
          <w:p w14:paraId="1A571575"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7266B78" w14:textId="77777777" w:rsidR="00E33645" w:rsidRPr="00370659" w:rsidRDefault="00E33645" w:rsidP="00E33645">
      <w:pPr>
        <w:pStyle w:val="Snt1"/>
        <w:ind w:left="0" w:firstLine="0"/>
        <w:rPr>
          <w:lang w:val="en-US"/>
        </w:rPr>
      </w:pPr>
    </w:p>
    <w:p w14:paraId="37F595F0"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6385ECA1" w14:textId="04F4A167" w:rsidR="00E33645" w:rsidRPr="00AE0334" w:rsidRDefault="00E33645" w:rsidP="00E33645">
      <w:pPr>
        <w:pStyle w:val="Snt1"/>
      </w:pPr>
      <w:r>
        <w:t>2</w:t>
      </w:r>
      <w:r w:rsidRPr="0003454B">
        <w:t xml:space="preserve">. PAKOLLINEN yksi [1..1] </w:t>
      </w:r>
      <w:r w:rsidRPr="00AE0334">
        <w:t>code/@code="</w:t>
      </w:r>
      <w:r>
        <w:t>111</w:t>
      </w:r>
      <w:r w:rsidRPr="00AE0334">
        <w:t>"</w:t>
      </w:r>
      <w:r>
        <w:t xml:space="preserve"> </w:t>
      </w:r>
      <w:r w:rsidRPr="00E33645">
        <w:t xml:space="preserve">Kovakalvosta tehty havainto </w:t>
      </w:r>
      <w:r>
        <w:t>(codeSystem</w:t>
      </w:r>
      <w:r w:rsidRPr="00AE0334">
        <w:t xml:space="preserve">: </w:t>
      </w:r>
      <w:r w:rsidR="00CB7277">
        <w:t xml:space="preserve">1.2.246.537.6.894 </w:t>
      </w:r>
      <w:r w:rsidRPr="001B0EE9">
        <w:t>Optometria/Tietosisältö - Silmien terveystarkastus</w:t>
      </w:r>
      <w:r w:rsidRPr="00AE0334">
        <w:t>)</w:t>
      </w:r>
    </w:p>
    <w:p w14:paraId="23D3D187" w14:textId="77777777" w:rsidR="00E33645" w:rsidRDefault="00E33645" w:rsidP="00E33645">
      <w:pPr>
        <w:pStyle w:val="Snt1"/>
      </w:pPr>
      <w:r>
        <w:t>3. PAKOLLINEN yksi [1..1] text</w:t>
      </w:r>
    </w:p>
    <w:p w14:paraId="1019F73F" w14:textId="77777777" w:rsidR="00E33645" w:rsidRDefault="00E33645" w:rsidP="00E33645">
      <w:pPr>
        <w:pStyle w:val="Snt2"/>
      </w:pPr>
      <w:r>
        <w:t>a. PAKOLLINEN yksi [1..1] reference/@value, viitattavan näyttömuoto-osion xml-ID annetaan II-tietotyypillä</w:t>
      </w:r>
    </w:p>
    <w:p w14:paraId="4F2EDF23" w14:textId="37E0A8D0" w:rsidR="00E33645" w:rsidRDefault="00E33645" w:rsidP="00E33645">
      <w:pPr>
        <w:pStyle w:val="Snt1"/>
      </w:pPr>
      <w:r>
        <w:t>4</w:t>
      </w:r>
      <w:r w:rsidRPr="0003454B">
        <w:t>. PAKOLLINEN yksi [1..1] value</w:t>
      </w:r>
      <w:r>
        <w:t xml:space="preserve"> </w:t>
      </w:r>
      <w:r w:rsidR="008A6C3A" w:rsidRPr="008A6C3A">
        <w:t xml:space="preserve">Kovakalvosta tehty havainto </w:t>
      </w:r>
      <w:r>
        <w:t>(1</w:t>
      </w:r>
      <w:r w:rsidR="008A6C3A">
        <w:t>11</w:t>
      </w:r>
      <w:r>
        <w:t>),</w:t>
      </w:r>
      <w:r w:rsidRPr="0003454B">
        <w:t xml:space="preserve"> </w:t>
      </w:r>
      <w:r w:rsidR="00C93E49">
        <w:t>arvo annetaan</w:t>
      </w:r>
      <w:r>
        <w:t xml:space="preserve"> ST-tietotyypillä </w:t>
      </w:r>
    </w:p>
    <w:bookmarkStart w:id="870" w:name="_Sarveiskalvon_tutkiminen_-"/>
    <w:bookmarkEnd w:id="870"/>
    <w:p w14:paraId="7C7682C3" w14:textId="7382BAC9" w:rsidR="00E43F0E" w:rsidRPr="00815A0E" w:rsidRDefault="007F4C6D" w:rsidP="00E43F0E">
      <w:pPr>
        <w:pStyle w:val="Otsikko3"/>
      </w:pPr>
      <w:r>
        <w:fldChar w:fldCharType="begin"/>
      </w:r>
      <w:r>
        <w:instrText xml:space="preserve"> HYPERLINK  \l "_Silmien_terveystarkastus" </w:instrText>
      </w:r>
      <w:r>
        <w:fldChar w:fldCharType="separate"/>
      </w:r>
      <w:bookmarkStart w:id="871" w:name="_Toc525564944"/>
      <w:r w:rsidR="00E43F0E" w:rsidRPr="007F4C6D">
        <w:rPr>
          <w:rStyle w:val="Hyperlinkki"/>
        </w:rPr>
        <w:t>Sarveiskalvon tutkiminen</w:t>
      </w:r>
      <w:r>
        <w:fldChar w:fldCharType="end"/>
      </w:r>
      <w:r w:rsidR="00E43F0E" w:rsidRPr="00E43F0E">
        <w:t xml:space="preserve"> </w:t>
      </w:r>
      <w:r w:rsidR="00E43F0E">
        <w:t>- observation</w:t>
      </w:r>
      <w:bookmarkEnd w:id="87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99795E" w14:paraId="6F4F27DE" w14:textId="77777777" w:rsidTr="00C16710">
        <w:tc>
          <w:tcPr>
            <w:tcW w:w="9236" w:type="dxa"/>
          </w:tcPr>
          <w:p w14:paraId="69835B36"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B95626" w14:textId="77777777" w:rsidR="00E43F0E" w:rsidRPr="00370659" w:rsidRDefault="00E43F0E" w:rsidP="00E43F0E">
      <w:pPr>
        <w:pStyle w:val="Snt1"/>
        <w:ind w:left="0" w:firstLine="0"/>
        <w:rPr>
          <w:lang w:val="en-US"/>
        </w:rPr>
      </w:pPr>
    </w:p>
    <w:p w14:paraId="432ADC3A"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3F23E77"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5E4F708A" w14:textId="12D461AB" w:rsidR="00E43F0E" w:rsidRPr="00AE0334" w:rsidRDefault="001A2223" w:rsidP="00E43F0E">
      <w:pPr>
        <w:pStyle w:val="Snt1"/>
      </w:pPr>
      <w:r>
        <w:lastRenderedPageBreak/>
        <w:t>3</w:t>
      </w:r>
      <w:r w:rsidR="00E43F0E" w:rsidRPr="0003454B">
        <w:t xml:space="preserve">. PAKOLLINEN yksi [1..1] </w:t>
      </w:r>
      <w:r w:rsidR="00E43F0E" w:rsidRPr="00AE0334">
        <w:t>code/@code="</w:t>
      </w:r>
      <w:r w:rsidR="00E43F0E">
        <w:t>112</w:t>
      </w:r>
      <w:r w:rsidR="00E43F0E" w:rsidRPr="00AE0334">
        <w:t>"</w:t>
      </w:r>
      <w:r w:rsidR="00E43F0E">
        <w:t xml:space="preserve"> </w:t>
      </w:r>
      <w:r w:rsidR="00E43F0E" w:rsidRPr="00E43F0E">
        <w:t xml:space="preserve">Sarveiskalvon tutkiminen </w:t>
      </w:r>
      <w:r w:rsidR="00E43F0E">
        <w:t>(codeSystem</w:t>
      </w:r>
      <w:r w:rsidR="00E43F0E" w:rsidRPr="00AE0334">
        <w:t xml:space="preserve">: </w:t>
      </w:r>
      <w:r w:rsidR="00CB7277">
        <w:t xml:space="preserve">1.2.246.537.6.894 </w:t>
      </w:r>
      <w:r w:rsidR="00E43F0E" w:rsidRPr="001B0EE9">
        <w:t>Optometria/Tietosisältö - Silmien terveystarkastus</w:t>
      </w:r>
      <w:r w:rsidR="00E43F0E" w:rsidRPr="00AE0334">
        <w:t>)</w:t>
      </w:r>
    </w:p>
    <w:p w14:paraId="289D4550" w14:textId="6D0C691E" w:rsidR="00E43F0E" w:rsidRDefault="001A2223" w:rsidP="00E43F0E">
      <w:pPr>
        <w:pStyle w:val="Snt1"/>
      </w:pPr>
      <w:r>
        <w:t>4</w:t>
      </w:r>
      <w:r w:rsidR="00E43F0E">
        <w:t>. PAKOLLINEN yksi [1..1] text</w:t>
      </w:r>
    </w:p>
    <w:p w14:paraId="3478C61C" w14:textId="77777777" w:rsidR="00E43F0E" w:rsidRDefault="00E43F0E" w:rsidP="00E43F0E">
      <w:pPr>
        <w:pStyle w:val="Snt2"/>
      </w:pPr>
      <w:r>
        <w:t>a. PAKOLLINEN yksi [1..1] reference/@value, viitattavan näyttömuoto-osion xml-ID annetaan II-tietotyypillä</w:t>
      </w:r>
    </w:p>
    <w:p w14:paraId="1854F4EB" w14:textId="121C2BEE" w:rsidR="00E43F0E" w:rsidRDefault="001A2223" w:rsidP="00E43F0E">
      <w:pPr>
        <w:pStyle w:val="Snt1"/>
      </w:pPr>
      <w:r>
        <w:t>5</w:t>
      </w:r>
      <w:r w:rsidR="00E43F0E" w:rsidRPr="0003454B">
        <w:t>. PAKOLLINEN yksi [1..1] value</w:t>
      </w:r>
      <w:r w:rsidR="00E43F0E">
        <w:t xml:space="preserve"> </w:t>
      </w:r>
      <w:r w:rsidR="00E43F0E" w:rsidRPr="00E43F0E">
        <w:t xml:space="preserve">Sarveiskalvon tutkiminen </w:t>
      </w:r>
      <w:r w:rsidR="00E43F0E">
        <w:t>(112),</w:t>
      </w:r>
      <w:r w:rsidR="00E43F0E" w:rsidRPr="0003454B">
        <w:t xml:space="preserve"> </w:t>
      </w:r>
      <w:r w:rsidR="00E43F0E">
        <w:t xml:space="preserve">arvo annetaan luokituksesta </w:t>
      </w:r>
      <w:r w:rsidR="00E43F0E" w:rsidRPr="0099183E">
        <w:t xml:space="preserve">Optometria - Silmän havainto tai löydös </w:t>
      </w:r>
      <w:r w:rsidR="00E43F0E">
        <w:t xml:space="preserve">(codeSystem: </w:t>
      </w:r>
      <w:r w:rsidR="00E43F0E" w:rsidRPr="0099183E">
        <w:t>1.2.246.537.6.892.201601</w:t>
      </w:r>
      <w:r w:rsidR="00E43F0E">
        <w:t xml:space="preserve">) </w:t>
      </w:r>
    </w:p>
    <w:p w14:paraId="0E449F8F" w14:textId="203FCE3D" w:rsidR="00E43F0E" w:rsidRDefault="001A2223" w:rsidP="00E43F0E">
      <w:pPr>
        <w:pStyle w:val="Snt1"/>
      </w:pPr>
      <w:r>
        <w:t>6</w:t>
      </w:r>
      <w:r w:rsidR="00E43F0E">
        <w:t xml:space="preserve">. </w:t>
      </w:r>
      <w:r w:rsidR="00562340">
        <w:t xml:space="preserve">EHDOLLISESTI PAKOLLINEN nolla tai yksi [0..1] </w:t>
      </w:r>
      <w:r w:rsidR="00E43F0E" w:rsidRPr="009315BE">
        <w:t>entryRelationship</w:t>
      </w:r>
    </w:p>
    <w:p w14:paraId="79A9EFA9" w14:textId="60C1A250" w:rsidR="00E43F0E" w:rsidRDefault="00562340" w:rsidP="00E43F0E">
      <w:pPr>
        <w:pStyle w:val="Snt2"/>
      </w:pPr>
      <w:r>
        <w:t xml:space="preserve">{JOS </w:t>
      </w:r>
      <w:r w:rsidR="00E43F0E" w:rsidRPr="00132113">
        <w:t>codeid 1</w:t>
      </w:r>
      <w:r w:rsidR="00E43F0E">
        <w:t>12</w:t>
      </w:r>
      <w:r w:rsidR="00E43F0E" w:rsidRPr="00132113">
        <w:t xml:space="preserve"> = 2}</w:t>
      </w:r>
    </w:p>
    <w:p w14:paraId="075C27E0" w14:textId="5B1B5A5D" w:rsidR="00E43F0E" w:rsidRDefault="00E43F0E" w:rsidP="00E43F0E">
      <w:pPr>
        <w:pStyle w:val="Snt2"/>
      </w:pPr>
      <w:r>
        <w:t xml:space="preserve">a. PAKOLLINEN </w:t>
      </w:r>
      <w:r w:rsidRPr="00AA0A88">
        <w:t>yksi [1..1]</w:t>
      </w:r>
      <w:r>
        <w:t xml:space="preserve"> @typeCode=</w:t>
      </w:r>
      <w:r w:rsidR="00AB79D1">
        <w:t>”COMP”</w:t>
      </w:r>
    </w:p>
    <w:p w14:paraId="4181D825" w14:textId="1691BCCF" w:rsidR="00E43F0E" w:rsidRDefault="00E43F0E" w:rsidP="001A2223">
      <w:pPr>
        <w:pStyle w:val="Snt2"/>
      </w:pPr>
      <w:r>
        <w:t xml:space="preserve">b. PAKOLLINEN </w:t>
      </w:r>
      <w:r w:rsidRPr="00AA0A88">
        <w:t>yksi [1..1]</w:t>
      </w:r>
      <w:r>
        <w:t xml:space="preserve"> </w:t>
      </w:r>
      <w:hyperlink w:anchor="_Sarveiskalvosta_tehty_havainto" w:history="1">
        <w:r w:rsidRPr="00D84F34">
          <w:rPr>
            <w:rStyle w:val="Hyperlinkki"/>
          </w:rPr>
          <w:t>Sarveiskalvosta tehty havainto</w:t>
        </w:r>
      </w:hyperlink>
      <w:r w:rsidRPr="00E43F0E">
        <w:t xml:space="preserve"> </w:t>
      </w:r>
      <w:r>
        <w:t>(113) observation</w:t>
      </w:r>
    </w:p>
    <w:bookmarkStart w:id="872" w:name="_Sarveiskalvosta_tehty_havainto"/>
    <w:bookmarkEnd w:id="872"/>
    <w:p w14:paraId="2D4DD830" w14:textId="01F00101" w:rsidR="00E43F0E" w:rsidRPr="00815A0E" w:rsidRDefault="00D84F34" w:rsidP="00E43F0E">
      <w:pPr>
        <w:pStyle w:val="Otsikko4"/>
      </w:pPr>
      <w:r>
        <w:fldChar w:fldCharType="begin"/>
      </w:r>
      <w:r>
        <w:instrText xml:space="preserve"> HYPERLINK  \l "_Sarveiskalvon_tutkiminen_-" </w:instrText>
      </w:r>
      <w:r>
        <w:fldChar w:fldCharType="separate"/>
      </w:r>
      <w:bookmarkStart w:id="873" w:name="_Toc525564945"/>
      <w:r w:rsidR="00E43F0E" w:rsidRPr="00D84F34">
        <w:rPr>
          <w:rStyle w:val="Hyperlinkki"/>
        </w:rPr>
        <w:t>Sarveiskalvosta tehty havainto</w:t>
      </w:r>
      <w:r>
        <w:fldChar w:fldCharType="end"/>
      </w:r>
      <w:r w:rsidR="00E43F0E">
        <w:t xml:space="preserve"> - observation</w:t>
      </w:r>
      <w:bookmarkEnd w:id="87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99795E" w14:paraId="1A5951D8" w14:textId="77777777" w:rsidTr="00C16710">
        <w:tc>
          <w:tcPr>
            <w:tcW w:w="9236" w:type="dxa"/>
          </w:tcPr>
          <w:p w14:paraId="1E6B6DA0"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FA58037" w14:textId="77777777" w:rsidR="00E43F0E" w:rsidRPr="00370659" w:rsidRDefault="00E43F0E" w:rsidP="00E43F0E">
      <w:pPr>
        <w:pStyle w:val="Snt1"/>
        <w:ind w:left="0" w:firstLine="0"/>
        <w:rPr>
          <w:lang w:val="en-US"/>
        </w:rPr>
      </w:pPr>
    </w:p>
    <w:p w14:paraId="3B34B963"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0B8EB18" w14:textId="1AF01891" w:rsidR="00E43F0E" w:rsidRPr="00AE0334" w:rsidRDefault="00E43F0E" w:rsidP="00E43F0E">
      <w:pPr>
        <w:pStyle w:val="Snt1"/>
      </w:pPr>
      <w:r>
        <w:t>2</w:t>
      </w:r>
      <w:r w:rsidRPr="0003454B">
        <w:t xml:space="preserve">. PAKOLLINEN yksi [1..1] </w:t>
      </w:r>
      <w:r w:rsidRPr="00AE0334">
        <w:t>code/@code="</w:t>
      </w:r>
      <w:r>
        <w:t>113</w:t>
      </w:r>
      <w:r w:rsidRPr="00AE0334">
        <w:t>"</w:t>
      </w:r>
      <w:r>
        <w:t xml:space="preserve"> </w:t>
      </w:r>
      <w:r w:rsidRPr="00E43F0E">
        <w:t xml:space="preserve">Sarveiskalvosta tehty havainto </w:t>
      </w:r>
      <w:r>
        <w:t>(codeSystem</w:t>
      </w:r>
      <w:r w:rsidRPr="00AE0334">
        <w:t xml:space="preserve">: </w:t>
      </w:r>
      <w:r w:rsidR="00CB7277">
        <w:t xml:space="preserve">1.2.246.537.6.894 </w:t>
      </w:r>
      <w:r w:rsidRPr="001B0EE9">
        <w:t>Optometria/Tietosisältö - Silmien terveystarkastus</w:t>
      </w:r>
      <w:r w:rsidRPr="00AE0334">
        <w:t>)</w:t>
      </w:r>
    </w:p>
    <w:p w14:paraId="011FF9A6" w14:textId="77777777" w:rsidR="00E43F0E" w:rsidRDefault="00E43F0E" w:rsidP="00E43F0E">
      <w:pPr>
        <w:pStyle w:val="Snt1"/>
      </w:pPr>
      <w:r>
        <w:t>3. PAKOLLINEN yksi [1..1] text</w:t>
      </w:r>
    </w:p>
    <w:p w14:paraId="42B90795" w14:textId="77777777" w:rsidR="00E43F0E" w:rsidRDefault="00E43F0E" w:rsidP="00E43F0E">
      <w:pPr>
        <w:pStyle w:val="Snt2"/>
      </w:pPr>
      <w:r>
        <w:t>a. PAKOLLINEN yksi [1..1] reference/@value, viitattavan näyttömuoto-osion xml-ID annetaan II-tietotyypillä</w:t>
      </w:r>
    </w:p>
    <w:p w14:paraId="4F64B466" w14:textId="07EB4207" w:rsidR="00E43F0E" w:rsidRDefault="00E43F0E" w:rsidP="00E43F0E">
      <w:pPr>
        <w:pStyle w:val="Snt1"/>
      </w:pPr>
      <w:r>
        <w:t>4</w:t>
      </w:r>
      <w:r w:rsidRPr="0003454B">
        <w:t>. PAKOLLINEN yksi [1..1] value</w:t>
      </w:r>
      <w:r>
        <w:t xml:space="preserve"> </w:t>
      </w:r>
      <w:r w:rsidRPr="00E43F0E">
        <w:t xml:space="preserve">Sarveiskalvosta tehty havainto </w:t>
      </w:r>
      <w:r>
        <w:t>(113),</w:t>
      </w:r>
      <w:r w:rsidRPr="0003454B">
        <w:t xml:space="preserve"> </w:t>
      </w:r>
      <w:r w:rsidR="00C93E49">
        <w:t>arvo annetaan</w:t>
      </w:r>
      <w:r>
        <w:t xml:space="preserve"> ST-tietotyypillä </w:t>
      </w:r>
    </w:p>
    <w:bookmarkStart w:id="874" w:name="_Etukammiotilan_tutkiminen_-"/>
    <w:bookmarkEnd w:id="874"/>
    <w:p w14:paraId="6620F371" w14:textId="436E351D" w:rsidR="00E43F0E" w:rsidRPr="00815A0E" w:rsidRDefault="007F4C6D" w:rsidP="00E43F0E">
      <w:pPr>
        <w:pStyle w:val="Otsikko3"/>
      </w:pPr>
      <w:r>
        <w:fldChar w:fldCharType="begin"/>
      </w:r>
      <w:r>
        <w:instrText xml:space="preserve"> HYPERLINK  \l "_Silmien_terveystarkastus" </w:instrText>
      </w:r>
      <w:r>
        <w:fldChar w:fldCharType="separate"/>
      </w:r>
      <w:bookmarkStart w:id="875" w:name="_Toc525564946"/>
      <w:r w:rsidR="00E43F0E" w:rsidRPr="007F4C6D">
        <w:rPr>
          <w:rStyle w:val="Hyperlinkki"/>
        </w:rPr>
        <w:t>Etukammiotilan tutkiminen</w:t>
      </w:r>
      <w:r>
        <w:fldChar w:fldCharType="end"/>
      </w:r>
      <w:r w:rsidR="00E43F0E">
        <w:t xml:space="preserve"> - observation</w:t>
      </w:r>
      <w:bookmarkEnd w:id="87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99795E" w14:paraId="34774727" w14:textId="77777777" w:rsidTr="00C16710">
        <w:tc>
          <w:tcPr>
            <w:tcW w:w="9236" w:type="dxa"/>
          </w:tcPr>
          <w:p w14:paraId="19282745"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EF168C6" w14:textId="77777777" w:rsidR="00E43F0E" w:rsidRPr="00370659" w:rsidRDefault="00E43F0E" w:rsidP="00E43F0E">
      <w:pPr>
        <w:pStyle w:val="Snt1"/>
        <w:ind w:left="0" w:firstLine="0"/>
        <w:rPr>
          <w:lang w:val="en-US"/>
        </w:rPr>
      </w:pPr>
    </w:p>
    <w:p w14:paraId="6E4D6A50"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58D67EF"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2AF47EF7" w14:textId="210B2BD3" w:rsidR="00E43F0E" w:rsidRPr="00AE0334" w:rsidRDefault="001A2223" w:rsidP="00E43F0E">
      <w:pPr>
        <w:pStyle w:val="Snt1"/>
      </w:pPr>
      <w:r>
        <w:t>3</w:t>
      </w:r>
      <w:r w:rsidR="00E43F0E" w:rsidRPr="0003454B">
        <w:t xml:space="preserve">. PAKOLLINEN yksi [1..1] </w:t>
      </w:r>
      <w:r w:rsidR="00E43F0E" w:rsidRPr="00AE0334">
        <w:t>code/@code="</w:t>
      </w:r>
      <w:r w:rsidR="00E43F0E">
        <w:t>114</w:t>
      </w:r>
      <w:r w:rsidR="00E43F0E" w:rsidRPr="00AE0334">
        <w:t>"</w:t>
      </w:r>
      <w:r w:rsidR="00E43F0E">
        <w:t xml:space="preserve"> </w:t>
      </w:r>
      <w:r w:rsidR="00E43F0E" w:rsidRPr="00E43F0E">
        <w:t xml:space="preserve">Etukammiotilan tutkiminen </w:t>
      </w:r>
      <w:r w:rsidR="00E43F0E">
        <w:t>(codeSystem</w:t>
      </w:r>
      <w:r w:rsidR="00E43F0E" w:rsidRPr="00AE0334">
        <w:t xml:space="preserve">: </w:t>
      </w:r>
      <w:r w:rsidR="00CB7277">
        <w:t xml:space="preserve">1.2.246.537.6.894 </w:t>
      </w:r>
      <w:r w:rsidR="00E43F0E" w:rsidRPr="001B0EE9">
        <w:t>Optometria/Tietosisältö - Silmien terveystarkastus</w:t>
      </w:r>
      <w:r w:rsidR="00E43F0E" w:rsidRPr="00AE0334">
        <w:t>)</w:t>
      </w:r>
    </w:p>
    <w:p w14:paraId="00B7A5F9" w14:textId="6B8FA78D" w:rsidR="00E43F0E" w:rsidRDefault="001A2223" w:rsidP="00E43F0E">
      <w:pPr>
        <w:pStyle w:val="Snt1"/>
      </w:pPr>
      <w:r>
        <w:t>4</w:t>
      </w:r>
      <w:r w:rsidR="00E43F0E">
        <w:t>. PAKOLLINEN yksi [1..1] text</w:t>
      </w:r>
    </w:p>
    <w:p w14:paraId="2066E593" w14:textId="77777777" w:rsidR="00E43F0E" w:rsidRDefault="00E43F0E" w:rsidP="00E43F0E">
      <w:pPr>
        <w:pStyle w:val="Snt2"/>
      </w:pPr>
      <w:r>
        <w:t>a. PAKOLLINEN yksi [1..1] reference/@value, viitattavan näyttömuoto-osion xml-ID annetaan II-tietotyypillä</w:t>
      </w:r>
    </w:p>
    <w:p w14:paraId="26820103" w14:textId="608D173E" w:rsidR="00E43F0E" w:rsidRDefault="001A2223" w:rsidP="00E43F0E">
      <w:pPr>
        <w:pStyle w:val="Snt1"/>
      </w:pPr>
      <w:r>
        <w:t>5</w:t>
      </w:r>
      <w:r w:rsidR="00E43F0E" w:rsidRPr="0003454B">
        <w:t>. PAKOLLINEN yksi [1..1] value</w:t>
      </w:r>
      <w:r w:rsidR="00E43F0E">
        <w:t xml:space="preserve"> </w:t>
      </w:r>
      <w:r w:rsidR="00E43F0E" w:rsidRPr="00E43F0E">
        <w:t xml:space="preserve">Etukammiotilan tutkiminen </w:t>
      </w:r>
      <w:r w:rsidR="00E43F0E">
        <w:t>(114),</w:t>
      </w:r>
      <w:r w:rsidR="00E43F0E" w:rsidRPr="0003454B">
        <w:t xml:space="preserve"> </w:t>
      </w:r>
      <w:r w:rsidR="00E43F0E">
        <w:t xml:space="preserve">arvo annetaan luokituksesta </w:t>
      </w:r>
      <w:r w:rsidR="00E43F0E" w:rsidRPr="0099183E">
        <w:t xml:space="preserve">Optometria - Silmän havainto tai löydös </w:t>
      </w:r>
      <w:r w:rsidR="00E43F0E">
        <w:t xml:space="preserve">(codeSystem: </w:t>
      </w:r>
      <w:r w:rsidR="00E43F0E" w:rsidRPr="0099183E">
        <w:t>1.2.246.537.6.892.201601</w:t>
      </w:r>
      <w:r w:rsidR="00E43F0E">
        <w:t xml:space="preserve">) </w:t>
      </w:r>
    </w:p>
    <w:p w14:paraId="646D8F71" w14:textId="526973DF" w:rsidR="00E43F0E" w:rsidRDefault="001A2223" w:rsidP="00E43F0E">
      <w:pPr>
        <w:pStyle w:val="Snt1"/>
      </w:pPr>
      <w:r>
        <w:t>6</w:t>
      </w:r>
      <w:r w:rsidR="00E43F0E">
        <w:t xml:space="preserve">. </w:t>
      </w:r>
      <w:r w:rsidR="00562340">
        <w:t xml:space="preserve">EHDOLLISESTI PAKOLLINEN nolla tai yksi [0..1] </w:t>
      </w:r>
      <w:r w:rsidR="00E43F0E" w:rsidRPr="009315BE">
        <w:t>entryRelationship</w:t>
      </w:r>
    </w:p>
    <w:p w14:paraId="5A24BED9" w14:textId="6ED1E8A0" w:rsidR="00E43F0E" w:rsidRDefault="00562340" w:rsidP="00E43F0E">
      <w:pPr>
        <w:pStyle w:val="Snt2"/>
      </w:pPr>
      <w:r>
        <w:t xml:space="preserve">{JOS </w:t>
      </w:r>
      <w:r w:rsidR="00E43F0E" w:rsidRPr="00132113">
        <w:t>codeid 1</w:t>
      </w:r>
      <w:r w:rsidR="00E43F0E">
        <w:t>14</w:t>
      </w:r>
      <w:r w:rsidR="00E43F0E" w:rsidRPr="00132113">
        <w:t xml:space="preserve"> = 2}</w:t>
      </w:r>
    </w:p>
    <w:p w14:paraId="4EBA766E" w14:textId="51674F58" w:rsidR="00E43F0E" w:rsidRDefault="00E43F0E" w:rsidP="00E43F0E">
      <w:pPr>
        <w:pStyle w:val="Snt2"/>
      </w:pPr>
      <w:r>
        <w:t xml:space="preserve">a. PAKOLLINEN </w:t>
      </w:r>
      <w:r w:rsidRPr="00AA0A88">
        <w:t>yksi [1..1]</w:t>
      </w:r>
      <w:r>
        <w:t xml:space="preserve"> @typeCode=</w:t>
      </w:r>
      <w:r w:rsidR="00AB79D1">
        <w:t>”COMP”</w:t>
      </w:r>
    </w:p>
    <w:p w14:paraId="52049C02" w14:textId="37C9C765" w:rsidR="00E43F0E" w:rsidRDefault="00E43F0E" w:rsidP="001A2223">
      <w:pPr>
        <w:pStyle w:val="Snt2"/>
      </w:pPr>
      <w:r>
        <w:t xml:space="preserve">b. PAKOLLINEN </w:t>
      </w:r>
      <w:r w:rsidRPr="00AA0A88">
        <w:t>yksi [1..1]</w:t>
      </w:r>
      <w:r>
        <w:t xml:space="preserve"> </w:t>
      </w:r>
      <w:hyperlink w:anchor="_Etukammiotilasta_tehty_havainto" w:history="1">
        <w:r w:rsidRPr="00D84F34">
          <w:rPr>
            <w:rStyle w:val="Hyperlinkki"/>
          </w:rPr>
          <w:t>Etukammiotilasta tehty havainto</w:t>
        </w:r>
      </w:hyperlink>
      <w:r w:rsidRPr="00E43F0E">
        <w:t xml:space="preserve"> </w:t>
      </w:r>
      <w:r>
        <w:t>(115) observation</w:t>
      </w:r>
    </w:p>
    <w:bookmarkStart w:id="876" w:name="_Etukammiotilasta_tehty_havainto"/>
    <w:bookmarkEnd w:id="876"/>
    <w:p w14:paraId="15E1D305" w14:textId="193810C8" w:rsidR="00E43F0E" w:rsidRPr="00815A0E" w:rsidRDefault="00D84F34" w:rsidP="00E43F0E">
      <w:pPr>
        <w:pStyle w:val="Otsikko4"/>
      </w:pPr>
      <w:r>
        <w:fldChar w:fldCharType="begin"/>
      </w:r>
      <w:r>
        <w:instrText xml:space="preserve"> HYPERLINK  \l "_Etukammiotilan_tutkiminen_-" </w:instrText>
      </w:r>
      <w:r>
        <w:fldChar w:fldCharType="separate"/>
      </w:r>
      <w:bookmarkStart w:id="877" w:name="_Toc525564947"/>
      <w:r w:rsidR="00E43F0E" w:rsidRPr="00D84F34">
        <w:rPr>
          <w:rStyle w:val="Hyperlinkki"/>
        </w:rPr>
        <w:t>Etukammiotilasta tehty havainto</w:t>
      </w:r>
      <w:r>
        <w:fldChar w:fldCharType="end"/>
      </w:r>
      <w:r w:rsidR="00E43F0E">
        <w:t xml:space="preserve"> - observation</w:t>
      </w:r>
      <w:bookmarkEnd w:id="87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99795E" w14:paraId="416D6911" w14:textId="77777777" w:rsidTr="00C16710">
        <w:tc>
          <w:tcPr>
            <w:tcW w:w="9236" w:type="dxa"/>
          </w:tcPr>
          <w:p w14:paraId="13691593"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D6481A7" w14:textId="77777777" w:rsidR="00E43F0E" w:rsidRPr="00370659" w:rsidRDefault="00E43F0E" w:rsidP="00E43F0E">
      <w:pPr>
        <w:pStyle w:val="Snt1"/>
        <w:ind w:left="0" w:firstLine="0"/>
        <w:rPr>
          <w:lang w:val="en-US"/>
        </w:rPr>
      </w:pPr>
    </w:p>
    <w:p w14:paraId="33CE9A4B"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801F2AF" w14:textId="55C11ACE" w:rsidR="00E43F0E" w:rsidRPr="00AE0334" w:rsidRDefault="00E43F0E" w:rsidP="00E43F0E">
      <w:pPr>
        <w:pStyle w:val="Snt1"/>
      </w:pPr>
      <w:r>
        <w:t>2</w:t>
      </w:r>
      <w:r w:rsidRPr="0003454B">
        <w:t xml:space="preserve">. PAKOLLINEN yksi [1..1] </w:t>
      </w:r>
      <w:r w:rsidRPr="00AE0334">
        <w:t>code/@code="</w:t>
      </w:r>
      <w:r>
        <w:t>115</w:t>
      </w:r>
      <w:r w:rsidRPr="00AE0334">
        <w:t>"</w:t>
      </w:r>
      <w:r>
        <w:t xml:space="preserve"> </w:t>
      </w:r>
      <w:r w:rsidRPr="00E43F0E">
        <w:t xml:space="preserve">Etukammiotilasta tehty havainto </w:t>
      </w:r>
      <w:r>
        <w:t>(codeSystem</w:t>
      </w:r>
      <w:r w:rsidRPr="00AE0334">
        <w:t xml:space="preserve">: </w:t>
      </w:r>
      <w:r w:rsidR="00CB7277">
        <w:t xml:space="preserve">1.2.246.537.6.894 </w:t>
      </w:r>
      <w:r w:rsidRPr="001B0EE9">
        <w:t>Optometria/Tietosisältö - Silmien terveystarkastus</w:t>
      </w:r>
      <w:r w:rsidRPr="00AE0334">
        <w:t>)</w:t>
      </w:r>
    </w:p>
    <w:p w14:paraId="1DC7E956" w14:textId="77777777" w:rsidR="00E43F0E" w:rsidRDefault="00E43F0E" w:rsidP="00E43F0E">
      <w:pPr>
        <w:pStyle w:val="Snt1"/>
      </w:pPr>
      <w:r>
        <w:t>3. PAKOLLINEN yksi [1..1] text</w:t>
      </w:r>
    </w:p>
    <w:p w14:paraId="194F3FD7" w14:textId="77777777" w:rsidR="00E43F0E" w:rsidRDefault="00E43F0E" w:rsidP="00E43F0E">
      <w:pPr>
        <w:pStyle w:val="Snt2"/>
      </w:pPr>
      <w:r>
        <w:t>a. PAKOLLINEN yksi [1..1] reference/@value, viitattavan näyttömuoto-osion xml-ID annetaan II-tietotyypillä</w:t>
      </w:r>
    </w:p>
    <w:p w14:paraId="1050EC68" w14:textId="6C2E244E" w:rsidR="00E43F0E" w:rsidRDefault="00E43F0E" w:rsidP="00E43F0E">
      <w:pPr>
        <w:pStyle w:val="Snt1"/>
      </w:pPr>
      <w:r>
        <w:lastRenderedPageBreak/>
        <w:t>4</w:t>
      </w:r>
      <w:r w:rsidRPr="0003454B">
        <w:t>. PAKOLLINEN yksi [1..1] value</w:t>
      </w:r>
      <w:r>
        <w:t xml:space="preserve"> </w:t>
      </w:r>
      <w:r w:rsidRPr="00E43F0E">
        <w:t xml:space="preserve">Etukammiotilasta tehty havainto </w:t>
      </w:r>
      <w:r>
        <w:t>(115),</w:t>
      </w:r>
      <w:r w:rsidRPr="0003454B">
        <w:t xml:space="preserve"> </w:t>
      </w:r>
      <w:r w:rsidR="00C93E49">
        <w:t>arvo annetaan</w:t>
      </w:r>
      <w:r>
        <w:t xml:space="preserve"> ST-tietotyypillä </w:t>
      </w:r>
    </w:p>
    <w:bookmarkStart w:id="878" w:name="_Värikalvon_tutkiminen_-"/>
    <w:bookmarkEnd w:id="878"/>
    <w:p w14:paraId="3B7464A8" w14:textId="1ADE492B" w:rsidR="00257209" w:rsidRPr="00815A0E" w:rsidRDefault="007F4C6D" w:rsidP="00257209">
      <w:pPr>
        <w:pStyle w:val="Otsikko3"/>
      </w:pPr>
      <w:r>
        <w:fldChar w:fldCharType="begin"/>
      </w:r>
      <w:r>
        <w:instrText xml:space="preserve"> HYPERLINK  \l "_Silmien_terveystarkastus" </w:instrText>
      </w:r>
      <w:r>
        <w:fldChar w:fldCharType="separate"/>
      </w:r>
      <w:bookmarkStart w:id="879" w:name="_Toc525564948"/>
      <w:r w:rsidR="00257209" w:rsidRPr="007F4C6D">
        <w:rPr>
          <w:rStyle w:val="Hyperlinkki"/>
        </w:rPr>
        <w:t>Värikalvon tutkiminen</w:t>
      </w:r>
      <w:r>
        <w:fldChar w:fldCharType="end"/>
      </w:r>
      <w:r w:rsidR="00257209">
        <w:t xml:space="preserve"> - observation</w:t>
      </w:r>
      <w:bookmarkEnd w:id="87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99795E" w14:paraId="55F644B9" w14:textId="77777777" w:rsidTr="00C16710">
        <w:tc>
          <w:tcPr>
            <w:tcW w:w="9236" w:type="dxa"/>
          </w:tcPr>
          <w:p w14:paraId="7B4660A3"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B7629E" w14:textId="77777777" w:rsidR="00257209" w:rsidRPr="00370659" w:rsidRDefault="00257209" w:rsidP="00257209">
      <w:pPr>
        <w:pStyle w:val="Snt1"/>
        <w:ind w:left="0" w:firstLine="0"/>
        <w:rPr>
          <w:lang w:val="en-US"/>
        </w:rPr>
      </w:pPr>
    </w:p>
    <w:p w14:paraId="0D4F3971" w14:textId="77777777" w:rsidR="00257209" w:rsidRPr="0003454B" w:rsidRDefault="00257209" w:rsidP="0025720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410A2FB"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335B6910" w14:textId="76479F12" w:rsidR="00257209" w:rsidRPr="00AE0334" w:rsidRDefault="001A2223" w:rsidP="00257209">
      <w:pPr>
        <w:pStyle w:val="Snt1"/>
      </w:pPr>
      <w:r>
        <w:t>3</w:t>
      </w:r>
      <w:r w:rsidR="00257209" w:rsidRPr="0003454B">
        <w:t xml:space="preserve">. PAKOLLINEN yksi [1..1] </w:t>
      </w:r>
      <w:r w:rsidR="00257209" w:rsidRPr="00AE0334">
        <w:t>code/@code="</w:t>
      </w:r>
      <w:r w:rsidR="00257209">
        <w:t>116</w:t>
      </w:r>
      <w:r w:rsidR="00257209" w:rsidRPr="00AE0334">
        <w:t>"</w:t>
      </w:r>
      <w:r w:rsidR="00257209">
        <w:t xml:space="preserve"> </w:t>
      </w:r>
      <w:r w:rsidR="00257209" w:rsidRPr="00257209">
        <w:t xml:space="preserve">Värikalvon tutkiminen </w:t>
      </w:r>
      <w:r w:rsidR="00257209">
        <w:t>(codeSystem</w:t>
      </w:r>
      <w:r w:rsidR="00257209" w:rsidRPr="00AE0334">
        <w:t xml:space="preserve">: </w:t>
      </w:r>
      <w:r w:rsidR="00CB7277">
        <w:t xml:space="preserve">1.2.246.537.6.894 </w:t>
      </w:r>
      <w:r w:rsidR="00257209" w:rsidRPr="001B0EE9">
        <w:t>Optometria/Tietosisältö - Silmien terveystarkastus</w:t>
      </w:r>
      <w:r w:rsidR="00257209" w:rsidRPr="00AE0334">
        <w:t>)</w:t>
      </w:r>
    </w:p>
    <w:p w14:paraId="54DA4974" w14:textId="0162CE2F" w:rsidR="00257209" w:rsidRDefault="001A2223" w:rsidP="00257209">
      <w:pPr>
        <w:pStyle w:val="Snt1"/>
      </w:pPr>
      <w:r>
        <w:t>4</w:t>
      </w:r>
      <w:r w:rsidR="00257209">
        <w:t>. PAKOLLINEN yksi [1..1] text</w:t>
      </w:r>
    </w:p>
    <w:p w14:paraId="5540BB49" w14:textId="77777777" w:rsidR="00257209" w:rsidRDefault="00257209" w:rsidP="00257209">
      <w:pPr>
        <w:pStyle w:val="Snt2"/>
      </w:pPr>
      <w:r>
        <w:t>a. PAKOLLINEN yksi [1..1] reference/@value, viitattavan näyttömuoto-osion xml-ID annetaan II-tietotyypillä</w:t>
      </w:r>
    </w:p>
    <w:p w14:paraId="2F5DB8AF" w14:textId="3B77EC51" w:rsidR="00257209" w:rsidRDefault="001A2223" w:rsidP="00257209">
      <w:pPr>
        <w:pStyle w:val="Snt1"/>
      </w:pPr>
      <w:r>
        <w:t>5</w:t>
      </w:r>
      <w:r w:rsidR="00257209" w:rsidRPr="0003454B">
        <w:t>. PAKOLLINEN yksi [1..1] value</w:t>
      </w:r>
      <w:r w:rsidR="00257209">
        <w:t xml:space="preserve"> </w:t>
      </w:r>
      <w:r w:rsidR="00DE1AD5" w:rsidRPr="00DE1AD5">
        <w:t xml:space="preserve">Värikalvon tutkiminen </w:t>
      </w:r>
      <w:r w:rsidR="00257209">
        <w:t>(11</w:t>
      </w:r>
      <w:r w:rsidR="00DE1AD5">
        <w:t>6</w:t>
      </w:r>
      <w:r w:rsidR="00257209">
        <w:t>),</w:t>
      </w:r>
      <w:r w:rsidR="00257209" w:rsidRPr="0003454B">
        <w:t xml:space="preserve"> </w:t>
      </w:r>
      <w:r w:rsidR="00257209">
        <w:t xml:space="preserve">arvo annetaan luokituksesta </w:t>
      </w:r>
      <w:r w:rsidR="00257209" w:rsidRPr="0099183E">
        <w:t xml:space="preserve">Optometria - Silmän havainto tai löydös </w:t>
      </w:r>
      <w:r w:rsidR="00257209">
        <w:t xml:space="preserve">(codeSystem: </w:t>
      </w:r>
      <w:r w:rsidR="00257209" w:rsidRPr="0099183E">
        <w:t>1.2.246.537.6.892.201601</w:t>
      </w:r>
      <w:r w:rsidR="00257209">
        <w:t xml:space="preserve">) </w:t>
      </w:r>
    </w:p>
    <w:p w14:paraId="3982F142" w14:textId="3CFBEF44" w:rsidR="00257209" w:rsidRDefault="001A2223" w:rsidP="00257209">
      <w:pPr>
        <w:pStyle w:val="Snt1"/>
      </w:pPr>
      <w:r>
        <w:t>6</w:t>
      </w:r>
      <w:r w:rsidR="00257209">
        <w:t xml:space="preserve">. </w:t>
      </w:r>
      <w:r w:rsidR="00562340">
        <w:t xml:space="preserve">EHDOLLISESTI PAKOLLINEN nolla tai yksi [0..1] </w:t>
      </w:r>
      <w:r w:rsidR="00257209" w:rsidRPr="009315BE">
        <w:t>entryRelationship</w:t>
      </w:r>
    </w:p>
    <w:p w14:paraId="6F6E4917" w14:textId="02DBDA65" w:rsidR="00257209" w:rsidRDefault="00562340" w:rsidP="00257209">
      <w:pPr>
        <w:pStyle w:val="Snt2"/>
      </w:pPr>
      <w:r>
        <w:t xml:space="preserve">{JOS </w:t>
      </w:r>
      <w:r w:rsidR="00257209" w:rsidRPr="00132113">
        <w:t>codeid 1</w:t>
      </w:r>
      <w:r w:rsidR="00257209">
        <w:t>1</w:t>
      </w:r>
      <w:r w:rsidR="00DE1AD5">
        <w:t>6</w:t>
      </w:r>
      <w:r w:rsidR="00257209" w:rsidRPr="00132113">
        <w:t xml:space="preserve"> = 2}</w:t>
      </w:r>
    </w:p>
    <w:p w14:paraId="74F6E892" w14:textId="70CBE9DA" w:rsidR="00257209" w:rsidRDefault="00257209" w:rsidP="00257209">
      <w:pPr>
        <w:pStyle w:val="Snt2"/>
      </w:pPr>
      <w:r>
        <w:t xml:space="preserve">a. PAKOLLINEN </w:t>
      </w:r>
      <w:r w:rsidRPr="00AA0A88">
        <w:t>yksi [1..1]</w:t>
      </w:r>
      <w:r>
        <w:t xml:space="preserve"> @typeCode=</w:t>
      </w:r>
      <w:r w:rsidR="00AB79D1">
        <w:t>”COMP”</w:t>
      </w:r>
    </w:p>
    <w:p w14:paraId="5832A4F7" w14:textId="754455E4" w:rsidR="00257209" w:rsidRDefault="00257209" w:rsidP="001A2223">
      <w:pPr>
        <w:pStyle w:val="Snt2"/>
      </w:pPr>
      <w:r>
        <w:t xml:space="preserve">b. PAKOLLINEN </w:t>
      </w:r>
      <w:r w:rsidRPr="00AA0A88">
        <w:t>yksi [1..1]</w:t>
      </w:r>
      <w:r>
        <w:t xml:space="preserve"> </w:t>
      </w:r>
      <w:hyperlink w:anchor="_Värikalvosta_tehty_havainto" w:history="1">
        <w:r w:rsidR="00DE1AD5" w:rsidRPr="00D84F34">
          <w:rPr>
            <w:rStyle w:val="Hyperlinkki"/>
          </w:rPr>
          <w:t>Värikalvosta tehty havainto</w:t>
        </w:r>
      </w:hyperlink>
      <w:r w:rsidR="00DE1AD5" w:rsidRPr="00DE1AD5">
        <w:t xml:space="preserve"> </w:t>
      </w:r>
      <w:r>
        <w:t>(11</w:t>
      </w:r>
      <w:r w:rsidR="00DE1AD5">
        <w:t>7</w:t>
      </w:r>
      <w:r>
        <w:t>) observation</w:t>
      </w:r>
    </w:p>
    <w:bookmarkStart w:id="880" w:name="_Värikalvosta_tehty_havainto"/>
    <w:bookmarkEnd w:id="880"/>
    <w:p w14:paraId="29EF6A9A" w14:textId="44D89178" w:rsidR="00257209" w:rsidRPr="00815A0E" w:rsidRDefault="00D84F34" w:rsidP="00DE1AD5">
      <w:pPr>
        <w:pStyle w:val="Otsikko4"/>
      </w:pPr>
      <w:r>
        <w:fldChar w:fldCharType="begin"/>
      </w:r>
      <w:r>
        <w:instrText xml:space="preserve"> HYPERLINK  \l "_Värikalvon_tutkiminen_-" </w:instrText>
      </w:r>
      <w:r>
        <w:fldChar w:fldCharType="separate"/>
      </w:r>
      <w:bookmarkStart w:id="881" w:name="_Toc525564949"/>
      <w:r w:rsidR="00DE1AD5" w:rsidRPr="00D84F34">
        <w:rPr>
          <w:rStyle w:val="Hyperlinkki"/>
        </w:rPr>
        <w:t>Värikalvosta tehty havainto</w:t>
      </w:r>
      <w:r>
        <w:fldChar w:fldCharType="end"/>
      </w:r>
      <w:r w:rsidR="00DE1AD5">
        <w:t xml:space="preserve"> </w:t>
      </w:r>
      <w:r w:rsidR="00257209">
        <w:t>- observation</w:t>
      </w:r>
      <w:bookmarkEnd w:id="88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99795E" w14:paraId="10070AAE" w14:textId="77777777" w:rsidTr="00C16710">
        <w:tc>
          <w:tcPr>
            <w:tcW w:w="9236" w:type="dxa"/>
          </w:tcPr>
          <w:p w14:paraId="60D96BBD"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316097" w14:textId="77777777" w:rsidR="00257209" w:rsidRPr="00370659" w:rsidRDefault="00257209" w:rsidP="00257209">
      <w:pPr>
        <w:pStyle w:val="Snt1"/>
        <w:ind w:left="0" w:firstLine="0"/>
        <w:rPr>
          <w:lang w:val="en-US"/>
        </w:rPr>
      </w:pPr>
    </w:p>
    <w:p w14:paraId="76538793" w14:textId="77777777" w:rsidR="00257209" w:rsidRPr="0003454B" w:rsidRDefault="00257209" w:rsidP="0025720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D850304" w14:textId="242FA877" w:rsidR="00257209" w:rsidRPr="00AE0334" w:rsidRDefault="00257209" w:rsidP="00257209">
      <w:pPr>
        <w:pStyle w:val="Snt1"/>
      </w:pPr>
      <w:r>
        <w:t>2</w:t>
      </w:r>
      <w:r w:rsidRPr="0003454B">
        <w:t xml:space="preserve">. PAKOLLINEN yksi [1..1] </w:t>
      </w:r>
      <w:r w:rsidRPr="00AE0334">
        <w:t>code/@code="</w:t>
      </w:r>
      <w:r>
        <w:t>11</w:t>
      </w:r>
      <w:r w:rsidR="00DE1AD5">
        <w:t>7</w:t>
      </w:r>
      <w:r w:rsidRPr="00AE0334">
        <w:t>"</w:t>
      </w:r>
      <w:r>
        <w:t xml:space="preserve"> </w:t>
      </w:r>
      <w:r w:rsidR="00DE1AD5" w:rsidRPr="00DE1AD5">
        <w:t xml:space="preserve">Värikalvosta tehty havainto </w:t>
      </w:r>
      <w:r>
        <w:t>(codeSystem</w:t>
      </w:r>
      <w:r w:rsidRPr="00AE0334">
        <w:t xml:space="preserve">: </w:t>
      </w:r>
      <w:r w:rsidR="00CB7277">
        <w:t xml:space="preserve">1.2.246.537.6.894 </w:t>
      </w:r>
      <w:r w:rsidRPr="001B0EE9">
        <w:t>Optometria/Tietosisältö - Silmien terveystarkastus</w:t>
      </w:r>
      <w:r w:rsidRPr="00AE0334">
        <w:t>)</w:t>
      </w:r>
    </w:p>
    <w:p w14:paraId="72D1B0F4" w14:textId="77777777" w:rsidR="00257209" w:rsidRDefault="00257209" w:rsidP="00257209">
      <w:pPr>
        <w:pStyle w:val="Snt1"/>
      </w:pPr>
      <w:r>
        <w:t>3. PAKOLLINEN yksi [1..1] text</w:t>
      </w:r>
    </w:p>
    <w:p w14:paraId="717E6E42" w14:textId="77777777" w:rsidR="00257209" w:rsidRDefault="00257209" w:rsidP="00257209">
      <w:pPr>
        <w:pStyle w:val="Snt2"/>
      </w:pPr>
      <w:r>
        <w:t>a. PAKOLLINEN yksi [1..1] reference/@value, viitattavan näyttömuoto-osion xml-ID annetaan II-tietotyypillä</w:t>
      </w:r>
    </w:p>
    <w:p w14:paraId="1A58D04A" w14:textId="535E9C52" w:rsidR="00257209" w:rsidRDefault="00257209" w:rsidP="00257209">
      <w:pPr>
        <w:pStyle w:val="Snt1"/>
      </w:pPr>
      <w:r>
        <w:t>4</w:t>
      </w:r>
      <w:r w:rsidRPr="0003454B">
        <w:t>. PAKOLLINEN yksi [1..1] value</w:t>
      </w:r>
      <w:r>
        <w:t xml:space="preserve"> </w:t>
      </w:r>
      <w:r w:rsidR="00DE1AD5" w:rsidRPr="00DE1AD5">
        <w:t xml:space="preserve">Värikalvosta tehty havainto </w:t>
      </w:r>
      <w:r>
        <w:t>(11</w:t>
      </w:r>
      <w:r w:rsidR="00DE1AD5">
        <w:t>7</w:t>
      </w:r>
      <w:r>
        <w:t>),</w:t>
      </w:r>
      <w:r w:rsidRPr="0003454B">
        <w:t xml:space="preserve"> </w:t>
      </w:r>
      <w:r w:rsidR="00C93E49">
        <w:t>arvo annetaan</w:t>
      </w:r>
      <w:r>
        <w:t xml:space="preserve"> ST-tietotyypillä </w:t>
      </w:r>
    </w:p>
    <w:bookmarkStart w:id="882" w:name="_Mykiön_tutkiminen_-"/>
    <w:bookmarkEnd w:id="882"/>
    <w:p w14:paraId="54325C2F" w14:textId="64B8D6B7" w:rsidR="00DE1AD5" w:rsidRPr="00815A0E" w:rsidRDefault="007F4C6D" w:rsidP="00DE1AD5">
      <w:pPr>
        <w:pStyle w:val="Otsikko3"/>
      </w:pPr>
      <w:r>
        <w:fldChar w:fldCharType="begin"/>
      </w:r>
      <w:r>
        <w:instrText xml:space="preserve"> HYPERLINK  \l "_Silmien_terveystarkastus" </w:instrText>
      </w:r>
      <w:r>
        <w:fldChar w:fldCharType="separate"/>
      </w:r>
      <w:bookmarkStart w:id="883" w:name="_Toc525564950"/>
      <w:r w:rsidR="00DE1AD5" w:rsidRPr="007F4C6D">
        <w:rPr>
          <w:rStyle w:val="Hyperlinkki"/>
        </w:rPr>
        <w:t>Mykiön tutkiminen</w:t>
      </w:r>
      <w:r>
        <w:fldChar w:fldCharType="end"/>
      </w:r>
      <w:r w:rsidR="00DE1AD5">
        <w:t xml:space="preserve"> - observation</w:t>
      </w:r>
      <w:bookmarkEnd w:id="88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99795E" w14:paraId="534D6BF4" w14:textId="77777777" w:rsidTr="00C16710">
        <w:tc>
          <w:tcPr>
            <w:tcW w:w="9236" w:type="dxa"/>
          </w:tcPr>
          <w:p w14:paraId="2B0754D0"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C3358EA" w14:textId="77777777" w:rsidR="00DE1AD5" w:rsidRPr="00370659" w:rsidRDefault="00DE1AD5" w:rsidP="00DE1AD5">
      <w:pPr>
        <w:pStyle w:val="Snt1"/>
        <w:ind w:left="0" w:firstLine="0"/>
        <w:rPr>
          <w:lang w:val="en-US"/>
        </w:rPr>
      </w:pPr>
    </w:p>
    <w:p w14:paraId="38E6EAB7"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EA5644A"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DC742EE" w14:textId="6096E90A" w:rsidR="00DE1AD5" w:rsidRPr="00AE0334" w:rsidRDefault="001A2223" w:rsidP="00DE1AD5">
      <w:pPr>
        <w:pStyle w:val="Snt1"/>
      </w:pPr>
      <w:r>
        <w:t>3</w:t>
      </w:r>
      <w:r w:rsidR="00DE1AD5" w:rsidRPr="0003454B">
        <w:t xml:space="preserve">. PAKOLLINEN yksi [1..1] </w:t>
      </w:r>
      <w:r w:rsidR="00DE1AD5" w:rsidRPr="00AE0334">
        <w:t>code/@code="</w:t>
      </w:r>
      <w:r w:rsidR="00DE1AD5">
        <w:t>118</w:t>
      </w:r>
      <w:r w:rsidR="00DE1AD5" w:rsidRPr="00AE0334">
        <w:t>"</w:t>
      </w:r>
      <w:r w:rsidR="00DE1AD5">
        <w:t xml:space="preserve"> </w:t>
      </w:r>
      <w:r w:rsidR="00DE1AD5" w:rsidRPr="00DE1AD5">
        <w:t xml:space="preserve">Mykiön tutkiminen </w:t>
      </w:r>
      <w:r w:rsidR="00DE1AD5">
        <w:t>(codeSystem</w:t>
      </w:r>
      <w:r w:rsidR="00DE1AD5" w:rsidRPr="00AE0334">
        <w:t xml:space="preserve">: </w:t>
      </w:r>
      <w:r w:rsidR="00CB7277">
        <w:t xml:space="preserve">1.2.246.537.6.894 </w:t>
      </w:r>
      <w:r w:rsidR="00DE1AD5" w:rsidRPr="001B0EE9">
        <w:t>Optometria/Tietosisältö - Silmien terveystarkastus</w:t>
      </w:r>
      <w:r w:rsidR="00DE1AD5" w:rsidRPr="00AE0334">
        <w:t>)</w:t>
      </w:r>
    </w:p>
    <w:p w14:paraId="305F4CC6" w14:textId="1D044880" w:rsidR="00DE1AD5" w:rsidRDefault="001A2223" w:rsidP="00DE1AD5">
      <w:pPr>
        <w:pStyle w:val="Snt1"/>
      </w:pPr>
      <w:r>
        <w:t>4</w:t>
      </w:r>
      <w:r w:rsidR="00DE1AD5">
        <w:t>. PAKOLLINEN yksi [1..1] text</w:t>
      </w:r>
    </w:p>
    <w:p w14:paraId="53111721" w14:textId="77777777" w:rsidR="00DE1AD5" w:rsidRDefault="00DE1AD5" w:rsidP="00DE1AD5">
      <w:pPr>
        <w:pStyle w:val="Snt2"/>
      </w:pPr>
      <w:r>
        <w:t>a. PAKOLLINEN yksi [1..1] reference/@value, viitattavan näyttömuoto-osion xml-ID annetaan II-tietotyypillä</w:t>
      </w:r>
    </w:p>
    <w:p w14:paraId="51B1269A" w14:textId="0D7167B8" w:rsidR="00DE1AD5" w:rsidRDefault="001A2223" w:rsidP="00DE1AD5">
      <w:pPr>
        <w:pStyle w:val="Snt1"/>
      </w:pPr>
      <w:r>
        <w:t>5</w:t>
      </w:r>
      <w:r w:rsidR="00DE1AD5" w:rsidRPr="0003454B">
        <w:t>. PAKOLLINEN yksi [1..1] value</w:t>
      </w:r>
      <w:r w:rsidR="00DE1AD5">
        <w:t xml:space="preserve"> </w:t>
      </w:r>
      <w:r w:rsidR="00DE1AD5" w:rsidRPr="00DE1AD5">
        <w:t xml:space="preserve">Mykiön tutkiminen </w:t>
      </w:r>
      <w:r w:rsidR="00DE1AD5">
        <w:t>(118),</w:t>
      </w:r>
      <w:r w:rsidR="00DE1AD5" w:rsidRPr="0003454B">
        <w:t xml:space="preserve"> </w:t>
      </w:r>
      <w:r w:rsidR="00DE1AD5">
        <w:t xml:space="preserve">arvo annetaan luokituksesta </w:t>
      </w:r>
      <w:r w:rsidR="00DE1AD5" w:rsidRPr="0099183E">
        <w:t xml:space="preserve">Optometria - Silmän havainto tai löydös </w:t>
      </w:r>
      <w:r w:rsidR="00DE1AD5">
        <w:t xml:space="preserve">(codeSystem: </w:t>
      </w:r>
      <w:r w:rsidR="00DE1AD5" w:rsidRPr="0099183E">
        <w:t>1.2.246.537.6.892.201601</w:t>
      </w:r>
      <w:r w:rsidR="00DE1AD5">
        <w:t xml:space="preserve">) </w:t>
      </w:r>
    </w:p>
    <w:p w14:paraId="1422C514" w14:textId="37B7C724" w:rsidR="00DE1AD5" w:rsidRDefault="001A2223" w:rsidP="00DE1AD5">
      <w:pPr>
        <w:pStyle w:val="Snt1"/>
      </w:pPr>
      <w:r>
        <w:t>6</w:t>
      </w:r>
      <w:r w:rsidR="00DE1AD5">
        <w:t xml:space="preserve">. </w:t>
      </w:r>
      <w:r w:rsidR="00562340">
        <w:t xml:space="preserve">EHDOLLISESTI PAKOLLINEN nolla tai yksi [0..1] </w:t>
      </w:r>
      <w:r w:rsidR="00DE1AD5" w:rsidRPr="009315BE">
        <w:t>entryRelationship</w:t>
      </w:r>
    </w:p>
    <w:p w14:paraId="14EF4FA8" w14:textId="49509922" w:rsidR="00DE1AD5" w:rsidRDefault="00562340" w:rsidP="00DE1AD5">
      <w:pPr>
        <w:pStyle w:val="Snt2"/>
      </w:pPr>
      <w:r>
        <w:t xml:space="preserve">{JOS </w:t>
      </w:r>
      <w:r w:rsidR="00DE1AD5" w:rsidRPr="00132113">
        <w:t>codeid 1</w:t>
      </w:r>
      <w:r w:rsidR="00DE1AD5">
        <w:t>18</w:t>
      </w:r>
      <w:r w:rsidR="00DE1AD5" w:rsidRPr="00132113">
        <w:t xml:space="preserve"> = 2}</w:t>
      </w:r>
    </w:p>
    <w:p w14:paraId="3BCFAD22" w14:textId="32FDB8C5" w:rsidR="00DE1AD5" w:rsidRDefault="00DE1AD5" w:rsidP="00DE1AD5">
      <w:pPr>
        <w:pStyle w:val="Snt2"/>
      </w:pPr>
      <w:r>
        <w:t xml:space="preserve">a. PAKOLLINEN </w:t>
      </w:r>
      <w:r w:rsidRPr="00AA0A88">
        <w:t>yksi [1..1]</w:t>
      </w:r>
      <w:r>
        <w:t xml:space="preserve"> @typeCode=</w:t>
      </w:r>
      <w:r w:rsidR="00AB79D1">
        <w:t>”COMP”</w:t>
      </w:r>
    </w:p>
    <w:p w14:paraId="2931C7AC" w14:textId="5C5879B1" w:rsidR="00DE1AD5" w:rsidRDefault="00DE1AD5" w:rsidP="00DE1AD5">
      <w:pPr>
        <w:pStyle w:val="Snt2"/>
      </w:pPr>
      <w:r>
        <w:t xml:space="preserve">b. PAKOLLINEN </w:t>
      </w:r>
      <w:r w:rsidRPr="00AA0A88">
        <w:t>yksi [1..1]</w:t>
      </w:r>
      <w:r>
        <w:t xml:space="preserve"> </w:t>
      </w:r>
      <w:hyperlink w:anchor="_Mykiöstä_tehty_havainto" w:history="1">
        <w:r w:rsidRPr="00D84F34">
          <w:rPr>
            <w:rStyle w:val="Hyperlinkki"/>
          </w:rPr>
          <w:t>Mykiöstä tehty havainto</w:t>
        </w:r>
      </w:hyperlink>
      <w:r w:rsidRPr="00DE1AD5">
        <w:t xml:space="preserve"> </w:t>
      </w:r>
      <w:r>
        <w:t>(119) observation</w:t>
      </w:r>
    </w:p>
    <w:p w14:paraId="75C5CE8C" w14:textId="77777777" w:rsidR="00DE1AD5" w:rsidRDefault="00DE1AD5" w:rsidP="00DE1AD5">
      <w:pPr>
        <w:pStyle w:val="Snt1"/>
      </w:pPr>
    </w:p>
    <w:bookmarkStart w:id="884" w:name="_Mykiöstä_tehty_havainto"/>
    <w:bookmarkEnd w:id="884"/>
    <w:p w14:paraId="4091D27C" w14:textId="33D5A75E" w:rsidR="00DE1AD5" w:rsidRPr="00815A0E" w:rsidRDefault="00D84F34" w:rsidP="00DE1AD5">
      <w:pPr>
        <w:pStyle w:val="Otsikko4"/>
      </w:pPr>
      <w:r>
        <w:lastRenderedPageBreak/>
        <w:fldChar w:fldCharType="begin"/>
      </w:r>
      <w:r>
        <w:instrText xml:space="preserve"> HYPERLINK  \l "_Mykiön_tutkiminen_-" </w:instrText>
      </w:r>
      <w:r>
        <w:fldChar w:fldCharType="separate"/>
      </w:r>
      <w:bookmarkStart w:id="885" w:name="_Toc525564951"/>
      <w:r w:rsidR="00DE1AD5" w:rsidRPr="00D84F34">
        <w:rPr>
          <w:rStyle w:val="Hyperlinkki"/>
        </w:rPr>
        <w:t>Mykiöstä tehty havainto</w:t>
      </w:r>
      <w:r>
        <w:fldChar w:fldCharType="end"/>
      </w:r>
      <w:r w:rsidR="00DE1AD5" w:rsidRPr="00DE1AD5">
        <w:t xml:space="preserve"> </w:t>
      </w:r>
      <w:r w:rsidR="00DE1AD5">
        <w:t>- observation</w:t>
      </w:r>
      <w:bookmarkEnd w:id="8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99795E" w14:paraId="29DA1E1A" w14:textId="77777777" w:rsidTr="00C16710">
        <w:tc>
          <w:tcPr>
            <w:tcW w:w="9236" w:type="dxa"/>
          </w:tcPr>
          <w:p w14:paraId="3544C22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2FC1988C" w14:textId="77777777" w:rsidR="00DE1AD5" w:rsidRPr="00370659" w:rsidRDefault="00DE1AD5" w:rsidP="00DE1AD5">
      <w:pPr>
        <w:pStyle w:val="Snt1"/>
        <w:ind w:left="0" w:firstLine="0"/>
        <w:rPr>
          <w:lang w:val="en-US"/>
        </w:rPr>
      </w:pPr>
    </w:p>
    <w:p w14:paraId="3106092E"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F9AE6C7" w14:textId="2943ABAA" w:rsidR="00DE1AD5" w:rsidRPr="00AE0334" w:rsidRDefault="00DE1AD5" w:rsidP="00DE1AD5">
      <w:pPr>
        <w:pStyle w:val="Snt1"/>
      </w:pPr>
      <w:r>
        <w:t>2</w:t>
      </w:r>
      <w:r w:rsidRPr="0003454B">
        <w:t xml:space="preserve">. PAKOLLINEN yksi [1..1] </w:t>
      </w:r>
      <w:r w:rsidRPr="00AE0334">
        <w:t>code/@code="</w:t>
      </w:r>
      <w:r w:rsidR="00A40A3E">
        <w:t>119</w:t>
      </w:r>
      <w:r w:rsidRPr="00AE0334">
        <w:t>"</w:t>
      </w:r>
      <w:r>
        <w:t xml:space="preserve"> </w:t>
      </w:r>
      <w:r w:rsidR="00A40A3E">
        <w:t>Mykiöstä</w:t>
      </w:r>
      <w:r w:rsidRPr="00DE1AD5">
        <w:t xml:space="preserve"> tehty havainto </w:t>
      </w:r>
      <w:r>
        <w:t>(codeSystem</w:t>
      </w:r>
      <w:r w:rsidRPr="00AE0334">
        <w:t xml:space="preserve">: </w:t>
      </w:r>
      <w:r w:rsidR="00CB7277">
        <w:t xml:space="preserve">1.2.246.537.6.894 </w:t>
      </w:r>
      <w:r w:rsidRPr="001B0EE9">
        <w:t>Optometria/Tietosisältö - Silmien terveystarkastus</w:t>
      </w:r>
      <w:r w:rsidRPr="00AE0334">
        <w:t>)</w:t>
      </w:r>
    </w:p>
    <w:p w14:paraId="04943B8F" w14:textId="77777777" w:rsidR="00DE1AD5" w:rsidRDefault="00DE1AD5" w:rsidP="00DE1AD5">
      <w:pPr>
        <w:pStyle w:val="Snt1"/>
      </w:pPr>
      <w:r>
        <w:t>3. PAKOLLINEN yksi [1..1] text</w:t>
      </w:r>
    </w:p>
    <w:p w14:paraId="45BD9991" w14:textId="77777777" w:rsidR="00DE1AD5" w:rsidRDefault="00DE1AD5" w:rsidP="00DE1AD5">
      <w:pPr>
        <w:pStyle w:val="Snt2"/>
      </w:pPr>
      <w:r>
        <w:t>a. PAKOLLINEN yksi [1..1] reference/@value, viitattavan näyttömuoto-osion xml-ID annetaan II-tietotyypillä</w:t>
      </w:r>
    </w:p>
    <w:p w14:paraId="7B2CE21D" w14:textId="241D5B12" w:rsidR="00DE1AD5" w:rsidRPr="00D479A0" w:rsidRDefault="00DE1AD5" w:rsidP="001A2223">
      <w:pPr>
        <w:pStyle w:val="Snt1"/>
      </w:pPr>
      <w:r>
        <w:t>4</w:t>
      </w:r>
      <w:r w:rsidRPr="0003454B">
        <w:t>. PAKOLLINEN yksi [1..1] value</w:t>
      </w:r>
      <w:r>
        <w:t xml:space="preserve"> </w:t>
      </w:r>
      <w:r w:rsidRPr="00DE1AD5">
        <w:t xml:space="preserve">Mykiöstä tehty havainto </w:t>
      </w:r>
      <w:r>
        <w:t>(119),</w:t>
      </w:r>
      <w:r w:rsidRPr="0003454B">
        <w:t xml:space="preserve"> </w:t>
      </w:r>
      <w:r w:rsidR="00C93E49">
        <w:t>arvo annetaan</w:t>
      </w:r>
      <w:r>
        <w:t xml:space="preserve"> ST-tietotyypillä </w:t>
      </w:r>
    </w:p>
    <w:bookmarkStart w:id="886" w:name="_Muut_silmän_etuosasta"/>
    <w:bookmarkEnd w:id="886"/>
    <w:p w14:paraId="7D6D4755" w14:textId="59BA16D0" w:rsidR="00DE1AD5" w:rsidRPr="00815A0E" w:rsidRDefault="007F4C6D" w:rsidP="00DE1AD5">
      <w:pPr>
        <w:pStyle w:val="Otsikko3"/>
      </w:pPr>
      <w:r>
        <w:fldChar w:fldCharType="begin"/>
      </w:r>
      <w:r>
        <w:instrText xml:space="preserve"> HYPERLINK  \l "_Silmien_terveystarkastus" </w:instrText>
      </w:r>
      <w:r>
        <w:fldChar w:fldCharType="separate"/>
      </w:r>
      <w:bookmarkStart w:id="887" w:name="_Toc525564952"/>
      <w:r w:rsidR="00DE1AD5" w:rsidRPr="007F4C6D">
        <w:rPr>
          <w:rStyle w:val="Hyperlinkki"/>
        </w:rPr>
        <w:t>Muut silmän etuosasta tehdyt havainnot</w:t>
      </w:r>
      <w:r>
        <w:fldChar w:fldCharType="end"/>
      </w:r>
      <w:r w:rsidR="00DE1AD5">
        <w:t xml:space="preserve"> - observation</w:t>
      </w:r>
      <w:bookmarkEnd w:id="88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99795E" w14:paraId="687E2A7A" w14:textId="77777777" w:rsidTr="00C16710">
        <w:tc>
          <w:tcPr>
            <w:tcW w:w="9236" w:type="dxa"/>
          </w:tcPr>
          <w:p w14:paraId="64569425"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B307EC2" w14:textId="77777777" w:rsidR="00DE1AD5" w:rsidRPr="00370659" w:rsidRDefault="00DE1AD5" w:rsidP="00DE1AD5">
      <w:pPr>
        <w:pStyle w:val="Snt1"/>
        <w:ind w:left="0" w:firstLine="0"/>
        <w:rPr>
          <w:lang w:val="en-US"/>
        </w:rPr>
      </w:pPr>
    </w:p>
    <w:p w14:paraId="1E7BBCA8"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2101065"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C014D41" w14:textId="29579A56" w:rsidR="00DE1AD5" w:rsidRPr="00AE0334" w:rsidRDefault="001A2223" w:rsidP="00DE1AD5">
      <w:pPr>
        <w:pStyle w:val="Snt1"/>
      </w:pPr>
      <w:r>
        <w:t>3</w:t>
      </w:r>
      <w:r w:rsidR="00DE1AD5" w:rsidRPr="0003454B">
        <w:t xml:space="preserve">. PAKOLLINEN yksi [1..1] </w:t>
      </w:r>
      <w:r w:rsidR="00DE1AD5" w:rsidRPr="00AE0334">
        <w:t>code/@code="</w:t>
      </w:r>
      <w:r w:rsidR="00A114EC">
        <w:t>121</w:t>
      </w:r>
      <w:r w:rsidR="00DE1AD5" w:rsidRPr="00AE0334">
        <w:t>"</w:t>
      </w:r>
      <w:r w:rsidR="00DE1AD5">
        <w:t xml:space="preserve"> </w:t>
      </w:r>
      <w:r w:rsidR="00A114EC">
        <w:t>Muut silmän etuosasta tehdyt havainnot</w:t>
      </w:r>
      <w:r w:rsidR="00DE1AD5" w:rsidRPr="00DE1AD5">
        <w:t xml:space="preserve"> </w:t>
      </w:r>
      <w:r w:rsidR="00DE1AD5">
        <w:t>(codeSystem</w:t>
      </w:r>
      <w:r w:rsidR="00DE1AD5" w:rsidRPr="00AE0334">
        <w:t xml:space="preserve">: </w:t>
      </w:r>
      <w:r w:rsidR="00CB7277">
        <w:t xml:space="preserve">1.2.246.537.6.894 </w:t>
      </w:r>
      <w:r w:rsidR="00DE1AD5" w:rsidRPr="001B0EE9">
        <w:t>Optometria/Tietosisältö - Silmien terveystarkastus</w:t>
      </w:r>
      <w:r w:rsidR="00DE1AD5" w:rsidRPr="00AE0334">
        <w:t>)</w:t>
      </w:r>
    </w:p>
    <w:p w14:paraId="28FD7062" w14:textId="15379DD1" w:rsidR="00DE1AD5" w:rsidRDefault="001A2223" w:rsidP="00DE1AD5">
      <w:pPr>
        <w:pStyle w:val="Snt1"/>
      </w:pPr>
      <w:r>
        <w:t>4</w:t>
      </w:r>
      <w:r w:rsidR="00DE1AD5">
        <w:t>. PAKOLLINEN yksi [1..1] text</w:t>
      </w:r>
    </w:p>
    <w:p w14:paraId="1DCD3B2B" w14:textId="77777777" w:rsidR="00DE1AD5" w:rsidRDefault="00DE1AD5" w:rsidP="00DE1AD5">
      <w:pPr>
        <w:pStyle w:val="Snt2"/>
      </w:pPr>
      <w:r>
        <w:t>a. PAKOLLINEN yksi [1..1] reference/@value, viitattavan näyttömuoto-osion xml-ID annetaan II-tietotyypillä</w:t>
      </w:r>
    </w:p>
    <w:p w14:paraId="227C7115" w14:textId="20C8A0EC" w:rsidR="00DE1AD5" w:rsidRDefault="001A2223" w:rsidP="00DE1AD5">
      <w:pPr>
        <w:pStyle w:val="Snt1"/>
      </w:pPr>
      <w:r>
        <w:t>5</w:t>
      </w:r>
      <w:r w:rsidR="00DE1AD5" w:rsidRPr="0003454B">
        <w:t>. PAKOLLINEN yksi [1..1] value</w:t>
      </w:r>
      <w:r w:rsidR="00DE1AD5">
        <w:t xml:space="preserve"> </w:t>
      </w:r>
      <w:r w:rsidR="00DE1AD5" w:rsidRPr="00DE1AD5">
        <w:t>Muut silmän etuosasta tehdyt havainnot</w:t>
      </w:r>
      <w:r w:rsidR="00DE1AD5">
        <w:t xml:space="preserve"> (121),</w:t>
      </w:r>
      <w:r w:rsidR="00DE1AD5" w:rsidRPr="0003454B">
        <w:t xml:space="preserve"> </w:t>
      </w:r>
      <w:r w:rsidR="00C93E49">
        <w:t>arvo annetaan</w:t>
      </w:r>
      <w:r w:rsidR="00DE1AD5">
        <w:t xml:space="preserve"> ST-tietotyypillä </w:t>
      </w:r>
    </w:p>
    <w:bookmarkStart w:id="888" w:name="_Lasiaisen_tutkiminen_-"/>
    <w:bookmarkEnd w:id="888"/>
    <w:p w14:paraId="7645F466" w14:textId="71658D1A" w:rsidR="00DE1AD5" w:rsidRPr="00815A0E" w:rsidRDefault="007F4C6D" w:rsidP="00DE1AD5">
      <w:pPr>
        <w:pStyle w:val="Otsikko3"/>
      </w:pPr>
      <w:r>
        <w:fldChar w:fldCharType="begin"/>
      </w:r>
      <w:r>
        <w:instrText xml:space="preserve"> HYPERLINK  \l "_Silmien_terveystarkastus" </w:instrText>
      </w:r>
      <w:r>
        <w:fldChar w:fldCharType="separate"/>
      </w:r>
      <w:bookmarkStart w:id="889" w:name="_Toc525564953"/>
      <w:r w:rsidR="00DE1AD5" w:rsidRPr="007F4C6D">
        <w:rPr>
          <w:rStyle w:val="Hyperlinkki"/>
        </w:rPr>
        <w:t>Lasiaisen tutkiminen</w:t>
      </w:r>
      <w:r>
        <w:fldChar w:fldCharType="end"/>
      </w:r>
      <w:r w:rsidR="00DE1AD5">
        <w:t xml:space="preserve"> - observation</w:t>
      </w:r>
      <w:bookmarkEnd w:id="8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99795E" w14:paraId="35328F80" w14:textId="77777777" w:rsidTr="00C16710">
        <w:tc>
          <w:tcPr>
            <w:tcW w:w="9236" w:type="dxa"/>
          </w:tcPr>
          <w:p w14:paraId="74BDECC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FB7F44B" w14:textId="77777777" w:rsidR="00DE1AD5" w:rsidRPr="00370659" w:rsidRDefault="00DE1AD5" w:rsidP="00DE1AD5">
      <w:pPr>
        <w:pStyle w:val="Snt1"/>
        <w:ind w:left="0" w:firstLine="0"/>
        <w:rPr>
          <w:lang w:val="en-US"/>
        </w:rPr>
      </w:pPr>
    </w:p>
    <w:p w14:paraId="7F23D66E"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5938621"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1CE63D76" w14:textId="5C575806" w:rsidR="00DE1AD5" w:rsidRPr="00AE0334" w:rsidRDefault="001A2223" w:rsidP="00DE1AD5">
      <w:pPr>
        <w:pStyle w:val="Snt1"/>
      </w:pPr>
      <w:r>
        <w:t>3</w:t>
      </w:r>
      <w:r w:rsidR="00DE1AD5" w:rsidRPr="0003454B">
        <w:t xml:space="preserve">. PAKOLLINEN yksi [1..1] </w:t>
      </w:r>
      <w:r w:rsidR="00DE1AD5" w:rsidRPr="00AE0334">
        <w:t>code/@code="</w:t>
      </w:r>
      <w:r w:rsidR="00DE1AD5">
        <w:t>1</w:t>
      </w:r>
      <w:r w:rsidR="005E7993">
        <w:t>22</w:t>
      </w:r>
      <w:r w:rsidR="00DE1AD5" w:rsidRPr="00AE0334">
        <w:t>"</w:t>
      </w:r>
      <w:r w:rsidR="00DE1AD5">
        <w:t xml:space="preserve"> </w:t>
      </w:r>
      <w:r w:rsidR="005E7993" w:rsidRPr="005E7993">
        <w:t xml:space="preserve">Lasiaisen tutkiminen </w:t>
      </w:r>
      <w:r w:rsidR="00DE1AD5">
        <w:t>(codeSystem</w:t>
      </w:r>
      <w:r w:rsidR="00DE1AD5" w:rsidRPr="00AE0334">
        <w:t xml:space="preserve">: </w:t>
      </w:r>
      <w:r w:rsidR="00CB7277">
        <w:t xml:space="preserve">1.2.246.537.6.894 </w:t>
      </w:r>
      <w:r w:rsidR="00DE1AD5" w:rsidRPr="001B0EE9">
        <w:t>Optometria/Tietosisältö - Silmien terveystarkastus</w:t>
      </w:r>
      <w:r w:rsidR="00DE1AD5" w:rsidRPr="00AE0334">
        <w:t>)</w:t>
      </w:r>
    </w:p>
    <w:p w14:paraId="47D0A950" w14:textId="4E550520" w:rsidR="00DE1AD5" w:rsidRDefault="001A2223" w:rsidP="00DE1AD5">
      <w:pPr>
        <w:pStyle w:val="Snt1"/>
      </w:pPr>
      <w:r>
        <w:t>4</w:t>
      </w:r>
      <w:r w:rsidR="00DE1AD5">
        <w:t>. PAKOLLINEN yksi [1..1] text</w:t>
      </w:r>
    </w:p>
    <w:p w14:paraId="2AFC4CE9" w14:textId="77777777" w:rsidR="00DE1AD5" w:rsidRDefault="00DE1AD5" w:rsidP="00DE1AD5">
      <w:pPr>
        <w:pStyle w:val="Snt2"/>
      </w:pPr>
      <w:r>
        <w:t>a. PAKOLLINEN yksi [1..1] reference/@value, viitattavan näyttömuoto-osion xml-ID annetaan II-tietotyypillä</w:t>
      </w:r>
    </w:p>
    <w:p w14:paraId="2C1F613C" w14:textId="49366E4D" w:rsidR="00DE1AD5" w:rsidRDefault="001A2223" w:rsidP="00DE1AD5">
      <w:pPr>
        <w:pStyle w:val="Snt1"/>
      </w:pPr>
      <w:r>
        <w:t>5</w:t>
      </w:r>
      <w:r w:rsidR="00DE1AD5" w:rsidRPr="0003454B">
        <w:t>. PAKOLLINEN yksi [1..1] value</w:t>
      </w:r>
      <w:r w:rsidR="00DE1AD5">
        <w:t xml:space="preserve"> </w:t>
      </w:r>
      <w:r w:rsidR="005E7993" w:rsidRPr="005E7993">
        <w:t xml:space="preserve">Lasiaisen tutkiminen </w:t>
      </w:r>
      <w:r w:rsidR="00DE1AD5">
        <w:t>(1</w:t>
      </w:r>
      <w:r w:rsidR="005E7993">
        <w:t>22</w:t>
      </w:r>
      <w:r w:rsidR="00DE1AD5">
        <w:t>),</w:t>
      </w:r>
      <w:r w:rsidR="00DE1AD5" w:rsidRPr="0003454B">
        <w:t xml:space="preserve"> </w:t>
      </w:r>
      <w:r w:rsidR="00DE1AD5">
        <w:t xml:space="preserve">arvo annetaan luokituksesta </w:t>
      </w:r>
      <w:r w:rsidR="00DE1AD5" w:rsidRPr="0099183E">
        <w:t xml:space="preserve">Optometria - Silmän havainto tai löydös </w:t>
      </w:r>
      <w:r w:rsidR="00DE1AD5">
        <w:t xml:space="preserve">(codeSystem: </w:t>
      </w:r>
      <w:r w:rsidR="00DE1AD5" w:rsidRPr="0099183E">
        <w:t>1.2.246.537.6.892.201601</w:t>
      </w:r>
      <w:r w:rsidR="00DE1AD5">
        <w:t xml:space="preserve">) </w:t>
      </w:r>
    </w:p>
    <w:p w14:paraId="4AE2056D" w14:textId="50A0D3BF" w:rsidR="00DE1AD5" w:rsidRDefault="001A2223" w:rsidP="00DE1AD5">
      <w:pPr>
        <w:pStyle w:val="Snt1"/>
      </w:pPr>
      <w:r>
        <w:t>6</w:t>
      </w:r>
      <w:r w:rsidR="00DE1AD5">
        <w:t xml:space="preserve">. </w:t>
      </w:r>
      <w:r w:rsidR="00562340">
        <w:t xml:space="preserve">EHDOLLISESTI PAKOLLINEN nolla tai yksi [0..1] </w:t>
      </w:r>
      <w:r w:rsidR="00DE1AD5" w:rsidRPr="009315BE">
        <w:t>entryRelationship</w:t>
      </w:r>
    </w:p>
    <w:p w14:paraId="5BF6FD23" w14:textId="533AEF0A" w:rsidR="00DE1AD5" w:rsidRDefault="00562340" w:rsidP="00DE1AD5">
      <w:pPr>
        <w:pStyle w:val="Snt2"/>
      </w:pPr>
      <w:r>
        <w:t xml:space="preserve">{JOS </w:t>
      </w:r>
      <w:r w:rsidR="00DE1AD5" w:rsidRPr="00132113">
        <w:t>codeid 1</w:t>
      </w:r>
      <w:r w:rsidR="005E7993">
        <w:t xml:space="preserve">22 </w:t>
      </w:r>
      <w:r w:rsidR="00DE1AD5" w:rsidRPr="00132113">
        <w:t>= 2}</w:t>
      </w:r>
    </w:p>
    <w:p w14:paraId="2D5A200D" w14:textId="64581195" w:rsidR="00DE1AD5" w:rsidRDefault="00DE1AD5" w:rsidP="00DE1AD5">
      <w:pPr>
        <w:pStyle w:val="Snt2"/>
      </w:pPr>
      <w:r>
        <w:t xml:space="preserve">a. PAKOLLINEN </w:t>
      </w:r>
      <w:r w:rsidRPr="00AA0A88">
        <w:t>yksi [1..1]</w:t>
      </w:r>
      <w:r>
        <w:t xml:space="preserve"> @typeCode=</w:t>
      </w:r>
      <w:r w:rsidR="00AB79D1">
        <w:t>”COMP”</w:t>
      </w:r>
    </w:p>
    <w:p w14:paraId="2589F4DE" w14:textId="2EE3CC37" w:rsidR="00DE1AD5" w:rsidRDefault="00DE1AD5" w:rsidP="001A2223">
      <w:pPr>
        <w:pStyle w:val="Snt2"/>
      </w:pPr>
      <w:r>
        <w:t xml:space="preserve">b. PAKOLLINEN </w:t>
      </w:r>
      <w:r w:rsidRPr="00AA0A88">
        <w:t>yksi [1..1]</w:t>
      </w:r>
      <w:r>
        <w:t xml:space="preserve"> </w:t>
      </w:r>
      <w:hyperlink w:anchor="_Lasiaisesta_tehty_havainto" w:history="1">
        <w:r w:rsidR="005E7993" w:rsidRPr="00D84F34">
          <w:rPr>
            <w:rStyle w:val="Hyperlinkki"/>
          </w:rPr>
          <w:t>Lasiaisesta tehty havainto</w:t>
        </w:r>
      </w:hyperlink>
      <w:r w:rsidR="005E7993" w:rsidRPr="005E7993">
        <w:t xml:space="preserve"> </w:t>
      </w:r>
      <w:r>
        <w:t>(1</w:t>
      </w:r>
      <w:r w:rsidR="005E7993">
        <w:t>23</w:t>
      </w:r>
      <w:r>
        <w:t>) observation</w:t>
      </w:r>
    </w:p>
    <w:bookmarkStart w:id="890" w:name="_Lasiaisesta_tehty_havainto"/>
    <w:bookmarkEnd w:id="890"/>
    <w:p w14:paraId="3883B5E6" w14:textId="36ED1916" w:rsidR="00DE1AD5" w:rsidRPr="00815A0E" w:rsidRDefault="00D84F34" w:rsidP="005E7993">
      <w:pPr>
        <w:pStyle w:val="Otsikko4"/>
      </w:pPr>
      <w:r>
        <w:fldChar w:fldCharType="begin"/>
      </w:r>
      <w:r>
        <w:instrText xml:space="preserve"> HYPERLINK  \l "_Lasiaisen_tutkiminen_-" </w:instrText>
      </w:r>
      <w:r>
        <w:fldChar w:fldCharType="separate"/>
      </w:r>
      <w:bookmarkStart w:id="891" w:name="_Toc525564954"/>
      <w:r w:rsidR="005E7993" w:rsidRPr="00D84F34">
        <w:rPr>
          <w:rStyle w:val="Hyperlinkki"/>
        </w:rPr>
        <w:t>Lasiaisesta tehty havainto</w:t>
      </w:r>
      <w:r>
        <w:fldChar w:fldCharType="end"/>
      </w:r>
      <w:r w:rsidR="005E7993">
        <w:t xml:space="preserve"> </w:t>
      </w:r>
      <w:r w:rsidR="00DE1AD5">
        <w:t>- observation</w:t>
      </w:r>
      <w:bookmarkEnd w:id="89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99795E" w14:paraId="29EC0C63" w14:textId="77777777" w:rsidTr="00C16710">
        <w:tc>
          <w:tcPr>
            <w:tcW w:w="9236" w:type="dxa"/>
          </w:tcPr>
          <w:p w14:paraId="2FE61CCF"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FA40DFA" w14:textId="77777777" w:rsidR="00DE1AD5" w:rsidRPr="00370659" w:rsidRDefault="00DE1AD5" w:rsidP="00DE1AD5">
      <w:pPr>
        <w:pStyle w:val="Snt1"/>
        <w:ind w:left="0" w:firstLine="0"/>
        <w:rPr>
          <w:lang w:val="en-US"/>
        </w:rPr>
      </w:pPr>
    </w:p>
    <w:p w14:paraId="33B90BC2"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D04E672" w14:textId="22FDB11B" w:rsidR="00DE1AD5" w:rsidRPr="00AE0334" w:rsidRDefault="00DE1AD5" w:rsidP="00DE1AD5">
      <w:pPr>
        <w:pStyle w:val="Snt1"/>
      </w:pPr>
      <w:r>
        <w:t>2</w:t>
      </w:r>
      <w:r w:rsidRPr="0003454B">
        <w:t xml:space="preserve">. PAKOLLINEN yksi [1..1] </w:t>
      </w:r>
      <w:r w:rsidRPr="00AE0334">
        <w:t>code/@code="</w:t>
      </w:r>
      <w:r>
        <w:t>1</w:t>
      </w:r>
      <w:r w:rsidR="005E7993">
        <w:t>23</w:t>
      </w:r>
      <w:r w:rsidRPr="00AE0334">
        <w:t>"</w:t>
      </w:r>
      <w:r>
        <w:t xml:space="preserve"> </w:t>
      </w:r>
      <w:r w:rsidR="005E7993" w:rsidRPr="005E7993">
        <w:t xml:space="preserve">Lasiaisesta tehty havainto </w:t>
      </w:r>
      <w:r>
        <w:t>(codeSystem</w:t>
      </w:r>
      <w:r w:rsidRPr="00AE0334">
        <w:t xml:space="preserve">: </w:t>
      </w:r>
      <w:r w:rsidR="00CB7277">
        <w:t xml:space="preserve">1.2.246.537.6.894 </w:t>
      </w:r>
      <w:r w:rsidRPr="001B0EE9">
        <w:t>Optometria/Tietosisältö - Silmien terveystarkastus</w:t>
      </w:r>
      <w:r w:rsidRPr="00AE0334">
        <w:t>)</w:t>
      </w:r>
    </w:p>
    <w:p w14:paraId="20097C82" w14:textId="77777777" w:rsidR="00DE1AD5" w:rsidRDefault="00DE1AD5" w:rsidP="00DE1AD5">
      <w:pPr>
        <w:pStyle w:val="Snt1"/>
      </w:pPr>
      <w:r>
        <w:lastRenderedPageBreak/>
        <w:t>3. PAKOLLINEN yksi [1..1] text</w:t>
      </w:r>
    </w:p>
    <w:p w14:paraId="26FA3995" w14:textId="77777777" w:rsidR="00DE1AD5" w:rsidRDefault="00DE1AD5" w:rsidP="00DE1AD5">
      <w:pPr>
        <w:pStyle w:val="Snt2"/>
      </w:pPr>
      <w:r>
        <w:t>a. PAKOLLINEN yksi [1..1] reference/@value, viitattavan näyttömuoto-osion xml-ID annetaan II-tietotyypillä</w:t>
      </w:r>
    </w:p>
    <w:p w14:paraId="687FBF00" w14:textId="79801220" w:rsidR="00DE1AD5" w:rsidRDefault="00DE1AD5" w:rsidP="00DE1AD5">
      <w:pPr>
        <w:pStyle w:val="Snt1"/>
      </w:pPr>
      <w:r>
        <w:t>4</w:t>
      </w:r>
      <w:r w:rsidRPr="0003454B">
        <w:t>. PAKOLLINEN yksi [1..1] value</w:t>
      </w:r>
      <w:r>
        <w:t xml:space="preserve"> </w:t>
      </w:r>
      <w:r w:rsidR="005E7993" w:rsidRPr="005E7993">
        <w:t xml:space="preserve">Lasiaisesta tehty havainto </w:t>
      </w:r>
      <w:r>
        <w:t>(1</w:t>
      </w:r>
      <w:r w:rsidR="005E7993">
        <w:t>23</w:t>
      </w:r>
      <w:r>
        <w:t>),</w:t>
      </w:r>
      <w:r w:rsidRPr="0003454B">
        <w:t xml:space="preserve"> </w:t>
      </w:r>
      <w:r w:rsidR="00C93E49">
        <w:t>arvo annetaan</w:t>
      </w:r>
      <w:r>
        <w:t xml:space="preserve"> ST-tietotyypillä </w:t>
      </w:r>
    </w:p>
    <w:bookmarkStart w:id="892" w:name="_Silmänpohjan_tutkiminen_-"/>
    <w:bookmarkEnd w:id="892"/>
    <w:p w14:paraId="2E68D3B9" w14:textId="6A3230ED" w:rsidR="00D44960" w:rsidRPr="00815A0E" w:rsidRDefault="007F4C6D" w:rsidP="00D44960">
      <w:pPr>
        <w:pStyle w:val="Otsikko3"/>
      </w:pPr>
      <w:r>
        <w:fldChar w:fldCharType="begin"/>
      </w:r>
      <w:r>
        <w:instrText xml:space="preserve"> HYPERLINK  \l "_Silmien_terveystarkastus" </w:instrText>
      </w:r>
      <w:r>
        <w:fldChar w:fldCharType="separate"/>
      </w:r>
      <w:bookmarkStart w:id="893" w:name="_Toc525564955"/>
      <w:r w:rsidR="00D44960" w:rsidRPr="007F4C6D">
        <w:rPr>
          <w:rStyle w:val="Hyperlinkki"/>
        </w:rPr>
        <w:t>Silmänpohjan tutkiminen</w:t>
      </w:r>
      <w:r>
        <w:fldChar w:fldCharType="end"/>
      </w:r>
      <w:r w:rsidR="00D44960">
        <w:t xml:space="preserve"> - observation</w:t>
      </w:r>
      <w:bookmarkEnd w:id="89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99795E" w14:paraId="3D45CBF7" w14:textId="77777777" w:rsidTr="00C16710">
        <w:tc>
          <w:tcPr>
            <w:tcW w:w="9236" w:type="dxa"/>
          </w:tcPr>
          <w:p w14:paraId="068F29DE"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9AEA3EA" w14:textId="77777777" w:rsidR="00D44960" w:rsidRPr="00370659" w:rsidRDefault="00D44960" w:rsidP="00D44960">
      <w:pPr>
        <w:pStyle w:val="Snt1"/>
        <w:ind w:left="0" w:firstLine="0"/>
        <w:rPr>
          <w:lang w:val="en-US"/>
        </w:rPr>
      </w:pPr>
    </w:p>
    <w:p w14:paraId="7BD31209" w14:textId="77777777" w:rsidR="00D44960" w:rsidRPr="0003454B" w:rsidRDefault="00D44960" w:rsidP="00D4496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147BE7C"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6B67CECA" w14:textId="755B5AA9" w:rsidR="00D44960" w:rsidRPr="00AE0334" w:rsidRDefault="001A2223" w:rsidP="00D44960">
      <w:pPr>
        <w:pStyle w:val="Snt1"/>
      </w:pPr>
      <w:r>
        <w:t>3</w:t>
      </w:r>
      <w:r w:rsidR="00D44960" w:rsidRPr="0003454B">
        <w:t xml:space="preserve">. PAKOLLINEN yksi [1..1] </w:t>
      </w:r>
      <w:r w:rsidR="00D44960" w:rsidRPr="00AE0334">
        <w:t>code/@code="</w:t>
      </w:r>
      <w:r w:rsidR="00D44960">
        <w:t>12</w:t>
      </w:r>
      <w:r w:rsidR="00FA18E5">
        <w:t>4</w:t>
      </w:r>
      <w:r w:rsidR="00D44960" w:rsidRPr="00AE0334">
        <w:t>"</w:t>
      </w:r>
      <w:r w:rsidR="00D44960">
        <w:t xml:space="preserve"> </w:t>
      </w:r>
      <w:r w:rsidR="00C64F68" w:rsidRPr="00C64F68">
        <w:t xml:space="preserve">Silmänpohjan tutkiminen </w:t>
      </w:r>
      <w:r w:rsidR="00D44960">
        <w:t>(codeSystem</w:t>
      </w:r>
      <w:r w:rsidR="00D44960" w:rsidRPr="00AE0334">
        <w:t xml:space="preserve">: </w:t>
      </w:r>
      <w:r w:rsidR="00CB7277">
        <w:t xml:space="preserve">1.2.246.537.6.894 </w:t>
      </w:r>
      <w:r w:rsidR="00D44960" w:rsidRPr="001B0EE9">
        <w:t>Optometria/Tietosisältö - Silmien terveystarkastus</w:t>
      </w:r>
      <w:r w:rsidR="00D44960" w:rsidRPr="00AE0334">
        <w:t>)</w:t>
      </w:r>
    </w:p>
    <w:p w14:paraId="08750E67" w14:textId="7297FF64" w:rsidR="00D44960" w:rsidRDefault="001A2223" w:rsidP="00D44960">
      <w:pPr>
        <w:pStyle w:val="Snt1"/>
      </w:pPr>
      <w:r>
        <w:t>4</w:t>
      </w:r>
      <w:r w:rsidR="00D44960">
        <w:t>. PAKOLLINEN yksi [1..1] text</w:t>
      </w:r>
    </w:p>
    <w:p w14:paraId="0DB63201" w14:textId="77777777" w:rsidR="00D44960" w:rsidRDefault="00D44960" w:rsidP="00D44960">
      <w:pPr>
        <w:pStyle w:val="Snt2"/>
      </w:pPr>
      <w:r>
        <w:t>a. PAKOLLINEN yksi [1..1] reference/@value, viitattavan näyttömuoto-osion xml-ID annetaan II-tietotyypillä</w:t>
      </w:r>
    </w:p>
    <w:p w14:paraId="21A906C3" w14:textId="2BDAC933" w:rsidR="00D44960" w:rsidRDefault="001A2223" w:rsidP="00D44960">
      <w:pPr>
        <w:pStyle w:val="Snt1"/>
      </w:pPr>
      <w:r>
        <w:t>5</w:t>
      </w:r>
      <w:r w:rsidR="00D44960" w:rsidRPr="0003454B">
        <w:t>. PAKOLLINEN yksi [1..1] value</w:t>
      </w:r>
      <w:r w:rsidR="00D44960">
        <w:t xml:space="preserve"> </w:t>
      </w:r>
      <w:r w:rsidR="00C64F68" w:rsidRPr="00C64F68">
        <w:t xml:space="preserve">Silmänpohjan tutkiminen </w:t>
      </w:r>
      <w:r w:rsidR="00D44960">
        <w:t>(12</w:t>
      </w:r>
      <w:r w:rsidR="00C64F68">
        <w:t>4</w:t>
      </w:r>
      <w:r w:rsidR="00D44960">
        <w:t>),</w:t>
      </w:r>
      <w:r w:rsidR="00D44960" w:rsidRPr="0003454B">
        <w:t xml:space="preserve"> </w:t>
      </w:r>
      <w:r w:rsidR="00D44960">
        <w:t xml:space="preserve">arvo annetaan luokituksesta </w:t>
      </w:r>
      <w:r w:rsidR="00D44960" w:rsidRPr="0099183E">
        <w:t xml:space="preserve">Optometria - Silmän havainto tai löydös </w:t>
      </w:r>
      <w:r w:rsidR="00D44960">
        <w:t xml:space="preserve">(codeSystem: </w:t>
      </w:r>
      <w:r w:rsidR="00D44960" w:rsidRPr="0099183E">
        <w:t>1.2.246.537.6.892.201601</w:t>
      </w:r>
      <w:r w:rsidR="00D44960">
        <w:t xml:space="preserve">) </w:t>
      </w:r>
    </w:p>
    <w:p w14:paraId="6C753BBB" w14:textId="4D84CDB9" w:rsidR="00D44960" w:rsidRDefault="001A2223" w:rsidP="00D44960">
      <w:pPr>
        <w:pStyle w:val="Snt1"/>
      </w:pPr>
      <w:r>
        <w:t>6</w:t>
      </w:r>
      <w:r w:rsidR="00D44960">
        <w:t xml:space="preserve">. </w:t>
      </w:r>
      <w:r w:rsidR="00562340">
        <w:t xml:space="preserve">EHDOLLISESTI PAKOLLINEN nolla tai yksi [0..1] </w:t>
      </w:r>
      <w:r w:rsidR="00D44960" w:rsidRPr="009315BE">
        <w:t>entryRelationship</w:t>
      </w:r>
    </w:p>
    <w:p w14:paraId="68816D6B" w14:textId="40015013" w:rsidR="00D44960" w:rsidRDefault="00562340" w:rsidP="00D44960">
      <w:pPr>
        <w:pStyle w:val="Snt2"/>
      </w:pPr>
      <w:r>
        <w:t xml:space="preserve">{JOS </w:t>
      </w:r>
      <w:r w:rsidR="00D44960" w:rsidRPr="00132113">
        <w:t>codeid 1</w:t>
      </w:r>
      <w:r w:rsidR="00D44960">
        <w:t>2</w:t>
      </w:r>
      <w:r w:rsidR="00C64F68">
        <w:t>4</w:t>
      </w:r>
      <w:r w:rsidR="00D44960">
        <w:t xml:space="preserve"> </w:t>
      </w:r>
      <w:r w:rsidR="00D44960" w:rsidRPr="00132113">
        <w:t>= 2}</w:t>
      </w:r>
    </w:p>
    <w:p w14:paraId="484F7EB5" w14:textId="2F8CE8E9" w:rsidR="00D44960" w:rsidRDefault="00D44960" w:rsidP="00C64F68">
      <w:pPr>
        <w:pStyle w:val="Snt2"/>
        <w:numPr>
          <w:ilvl w:val="0"/>
          <w:numId w:val="17"/>
        </w:numPr>
      </w:pPr>
      <w:r>
        <w:t xml:space="preserve">PAKOLLINEN </w:t>
      </w:r>
      <w:r w:rsidRPr="00AA0A88">
        <w:t>yksi [1..1]</w:t>
      </w:r>
      <w:r>
        <w:t xml:space="preserve"> @typeCode=</w:t>
      </w:r>
      <w:r w:rsidR="00AB79D1">
        <w:t>”COMP”</w:t>
      </w:r>
    </w:p>
    <w:p w14:paraId="2856C5EA" w14:textId="6BE49707" w:rsidR="00C64F68" w:rsidRDefault="00C64F68" w:rsidP="00C64F68">
      <w:pPr>
        <w:pStyle w:val="Snt2"/>
        <w:numPr>
          <w:ilvl w:val="0"/>
          <w:numId w:val="17"/>
        </w:numPr>
      </w:pPr>
      <w:r>
        <w:t xml:space="preserve">PAKOLLINEN </w:t>
      </w:r>
      <w:r w:rsidRPr="00AA0A88">
        <w:t>yksi [1..1]</w:t>
      </w:r>
      <w:r>
        <w:t xml:space="preserve"> </w:t>
      </w:r>
      <w:hyperlink w:anchor="_Silmänpohjasta_tehty_havainto" w:history="1">
        <w:r w:rsidRPr="00AE704F">
          <w:rPr>
            <w:rStyle w:val="Hyperlinkki"/>
          </w:rPr>
          <w:t>Silmänpohjasta tehty havainto</w:t>
        </w:r>
      </w:hyperlink>
      <w:r w:rsidRPr="00C64F68">
        <w:t xml:space="preserve"> </w:t>
      </w:r>
      <w:r>
        <w:t>(125) observation</w:t>
      </w:r>
    </w:p>
    <w:p w14:paraId="0236CA5A" w14:textId="22FA7B6E" w:rsidR="00C64F68" w:rsidRDefault="001A2223" w:rsidP="00C64F68">
      <w:pPr>
        <w:pStyle w:val="Snt1"/>
      </w:pPr>
      <w:r>
        <w:t>7</w:t>
      </w:r>
      <w:r w:rsidR="00C64F68">
        <w:t xml:space="preserve">. </w:t>
      </w:r>
      <w:r w:rsidR="00965A24">
        <w:t>VAPAAEHTOINEN</w:t>
      </w:r>
      <w:r w:rsidR="00562340">
        <w:t xml:space="preserve"> nolla tai yksi [0..1] </w:t>
      </w:r>
      <w:r w:rsidR="00C64F68" w:rsidRPr="009315BE">
        <w:t>entryRelationship</w:t>
      </w:r>
    </w:p>
    <w:p w14:paraId="3B2B6730" w14:textId="03E10C3C" w:rsidR="00C64F68" w:rsidRDefault="00C64F68" w:rsidP="00C64F68">
      <w:pPr>
        <w:pStyle w:val="Snt2"/>
      </w:pPr>
      <w:r>
        <w:t xml:space="preserve">a. PAKOLLINEN </w:t>
      </w:r>
      <w:r w:rsidRPr="00AA0A88">
        <w:t>yksi [1..1]</w:t>
      </w:r>
      <w:r>
        <w:t xml:space="preserve"> @typeCode=</w:t>
      </w:r>
      <w:r w:rsidR="00AB79D1">
        <w:t>”COMP”</w:t>
      </w:r>
    </w:p>
    <w:p w14:paraId="1C4D6E53" w14:textId="71D9FD1D" w:rsidR="00C64F68" w:rsidRDefault="00C64F68" w:rsidP="00C64F68">
      <w:pPr>
        <w:pStyle w:val="Snt2"/>
      </w:pPr>
      <w:r>
        <w:t xml:space="preserve">c. PAKOLLINEN </w:t>
      </w:r>
      <w:r w:rsidRPr="00AA0A88">
        <w:t>yksi [1..1]</w:t>
      </w:r>
      <w:r>
        <w:t xml:space="preserve"> </w:t>
      </w:r>
      <w:hyperlink w:anchor="_Makulasta_tehty_havainto" w:history="1">
        <w:r w:rsidRPr="00AE704F">
          <w:rPr>
            <w:rStyle w:val="Hyperlinkki"/>
          </w:rPr>
          <w:t>Makulasta tehty havainto</w:t>
        </w:r>
      </w:hyperlink>
      <w:r w:rsidRPr="00C64F68">
        <w:t xml:space="preserve"> </w:t>
      </w:r>
      <w:r>
        <w:t>(126) observation</w:t>
      </w:r>
    </w:p>
    <w:p w14:paraId="23EA4A5F" w14:textId="31CBBC46" w:rsidR="00C64F68" w:rsidRDefault="001A2223" w:rsidP="00C64F68">
      <w:pPr>
        <w:pStyle w:val="Snt1"/>
      </w:pPr>
      <w:r>
        <w:t>8</w:t>
      </w:r>
      <w:r w:rsidR="00C64F68">
        <w:t xml:space="preserve">. </w:t>
      </w:r>
      <w:r w:rsidR="00965A24">
        <w:t>VAPAAEHTOINEN</w:t>
      </w:r>
      <w:r w:rsidR="00562340">
        <w:t xml:space="preserve"> nolla tai yksi [0..1] </w:t>
      </w:r>
      <w:r w:rsidR="00C64F68" w:rsidRPr="009315BE">
        <w:t>entryRelationship</w:t>
      </w:r>
    </w:p>
    <w:p w14:paraId="56E8D31D" w14:textId="5281C8EF" w:rsidR="00C64F68" w:rsidRDefault="00C64F68" w:rsidP="00C64F68">
      <w:pPr>
        <w:pStyle w:val="Snt2"/>
      </w:pPr>
      <w:r>
        <w:t xml:space="preserve">a. PAKOLLINEN </w:t>
      </w:r>
      <w:r w:rsidRPr="00AA0A88">
        <w:t>yksi [1..1]</w:t>
      </w:r>
      <w:r>
        <w:t xml:space="preserve"> @typeCode=</w:t>
      </w:r>
      <w:r w:rsidR="00AB79D1">
        <w:t>”COMP”</w:t>
      </w:r>
    </w:p>
    <w:p w14:paraId="46E2EED6" w14:textId="7894A2DA" w:rsidR="00C64F68" w:rsidRDefault="00C64F68" w:rsidP="00C64F68">
      <w:pPr>
        <w:pStyle w:val="Snt2"/>
      </w:pPr>
      <w:r>
        <w:t xml:space="preserve">b. PAKOLLINEN </w:t>
      </w:r>
      <w:r w:rsidRPr="00AA0A88">
        <w:t>yksi [1..1]</w:t>
      </w:r>
      <w:r>
        <w:t xml:space="preserve"> </w:t>
      </w:r>
      <w:hyperlink w:anchor="_Näköhermon_päästä_tehty" w:history="1">
        <w:r w:rsidRPr="00AE704F">
          <w:rPr>
            <w:rStyle w:val="Hyperlinkki"/>
          </w:rPr>
          <w:t>Näköhermon päästä tehty havainto</w:t>
        </w:r>
      </w:hyperlink>
      <w:r w:rsidRPr="00C64F68">
        <w:t xml:space="preserve"> </w:t>
      </w:r>
      <w:r>
        <w:t>(127) observation</w:t>
      </w:r>
    </w:p>
    <w:p w14:paraId="661D9D18" w14:textId="2ECC7021" w:rsidR="00C64F68" w:rsidRDefault="001A2223" w:rsidP="00C64F68">
      <w:pPr>
        <w:pStyle w:val="Snt1"/>
      </w:pPr>
      <w:r>
        <w:t>9</w:t>
      </w:r>
      <w:r w:rsidR="00C64F68">
        <w:t xml:space="preserve">. </w:t>
      </w:r>
      <w:r w:rsidR="00965A24">
        <w:t>VAPAAEHTOINEN</w:t>
      </w:r>
      <w:r w:rsidR="00562340">
        <w:t xml:space="preserve"> nolla tai yksi [0..1] </w:t>
      </w:r>
      <w:r w:rsidR="00C64F68" w:rsidRPr="009315BE">
        <w:t>entryRelationship</w:t>
      </w:r>
    </w:p>
    <w:p w14:paraId="10DA2FF9" w14:textId="06338EB5" w:rsidR="00C64F68" w:rsidRDefault="00C64F68" w:rsidP="00C64F68">
      <w:pPr>
        <w:pStyle w:val="Snt2"/>
      </w:pPr>
      <w:r>
        <w:t xml:space="preserve">a. PAKOLLINEN </w:t>
      </w:r>
      <w:r w:rsidRPr="00AA0A88">
        <w:t>yksi [1..1]</w:t>
      </w:r>
      <w:r>
        <w:t xml:space="preserve"> @typeCode=</w:t>
      </w:r>
      <w:r w:rsidR="00AB79D1">
        <w:t>”COMP”</w:t>
      </w:r>
    </w:p>
    <w:p w14:paraId="1D6F2B3E" w14:textId="1ED90005" w:rsidR="00C64F68" w:rsidRDefault="00C64F68" w:rsidP="00C64F68">
      <w:pPr>
        <w:pStyle w:val="Snt2"/>
      </w:pPr>
      <w:r>
        <w:t xml:space="preserve">b. PAKOLLINEN </w:t>
      </w:r>
      <w:r w:rsidRPr="00AA0A88">
        <w:t>yksi [1..1]</w:t>
      </w:r>
      <w:r>
        <w:t xml:space="preserve"> </w:t>
      </w:r>
      <w:hyperlink w:anchor="_Silmänpohjan_verisuonistosta_tehty" w:history="1">
        <w:r w:rsidRPr="00AE704F">
          <w:rPr>
            <w:rStyle w:val="Hyperlinkki"/>
          </w:rPr>
          <w:t>Silmänpohjan verisuonistosta tehty havainto</w:t>
        </w:r>
      </w:hyperlink>
      <w:r w:rsidRPr="00C64F68">
        <w:t xml:space="preserve"> </w:t>
      </w:r>
      <w:r>
        <w:t>(128) observation</w:t>
      </w:r>
    </w:p>
    <w:p w14:paraId="7A247665" w14:textId="3FEC8A8F" w:rsidR="00C64F68" w:rsidRDefault="001A2223" w:rsidP="00C64F68">
      <w:pPr>
        <w:pStyle w:val="Snt1"/>
      </w:pPr>
      <w:r>
        <w:t>10</w:t>
      </w:r>
      <w:r w:rsidR="00C64F68">
        <w:t xml:space="preserve">. </w:t>
      </w:r>
      <w:r w:rsidR="00965A24">
        <w:t>VAPAAEHTOINEN</w:t>
      </w:r>
      <w:r w:rsidR="00562340">
        <w:t xml:space="preserve"> nolla tai yksi [0..1] </w:t>
      </w:r>
      <w:r w:rsidR="00C64F68" w:rsidRPr="009315BE">
        <w:t>entryRelationship</w:t>
      </w:r>
    </w:p>
    <w:p w14:paraId="7C604C73" w14:textId="447FF377" w:rsidR="00C64F68" w:rsidRDefault="00C64F68" w:rsidP="00C64F68">
      <w:pPr>
        <w:pStyle w:val="Snt2"/>
      </w:pPr>
      <w:r>
        <w:t xml:space="preserve">a. PAKOLLINEN </w:t>
      </w:r>
      <w:r w:rsidRPr="00AA0A88">
        <w:t>yksi [1..1]</w:t>
      </w:r>
      <w:r>
        <w:t xml:space="preserve"> @typeCode=</w:t>
      </w:r>
      <w:r w:rsidR="00AB79D1">
        <w:t>”COMP”</w:t>
      </w:r>
    </w:p>
    <w:p w14:paraId="605C9866" w14:textId="19A865F8" w:rsidR="00D44960" w:rsidRDefault="00C64F68" w:rsidP="001A2223">
      <w:pPr>
        <w:pStyle w:val="Snt2"/>
      </w:pPr>
      <w:r>
        <w:t xml:space="preserve">b. PAKOLLINEN </w:t>
      </w:r>
      <w:r w:rsidRPr="00AA0A88">
        <w:t>yksi [1..1]</w:t>
      </w:r>
      <w:r>
        <w:t xml:space="preserve"> </w:t>
      </w:r>
      <w:hyperlink w:anchor="_Silmänpohjasta_tehty_muu" w:history="1">
        <w:r w:rsidRPr="00AE704F">
          <w:rPr>
            <w:rStyle w:val="Hyperlinkki"/>
          </w:rPr>
          <w:t>Silmänpohjasta tehty muu havainto</w:t>
        </w:r>
      </w:hyperlink>
      <w:r w:rsidRPr="00C64F68">
        <w:t xml:space="preserve"> </w:t>
      </w:r>
      <w:r>
        <w:t>(129) observation</w:t>
      </w:r>
    </w:p>
    <w:bookmarkStart w:id="894" w:name="_Silmänpohjasta_tehty_havainto"/>
    <w:bookmarkEnd w:id="894"/>
    <w:p w14:paraId="5B4F5E44" w14:textId="0ACE64A9" w:rsidR="00D44960" w:rsidRPr="00815A0E" w:rsidRDefault="00AE704F" w:rsidP="00C64F68">
      <w:pPr>
        <w:pStyle w:val="Otsikko4"/>
      </w:pPr>
      <w:r>
        <w:fldChar w:fldCharType="begin"/>
      </w:r>
      <w:r>
        <w:instrText xml:space="preserve"> HYPERLINK  \l "_Silmänpohjan_tutkiminen_-" </w:instrText>
      </w:r>
      <w:r>
        <w:fldChar w:fldCharType="separate"/>
      </w:r>
      <w:bookmarkStart w:id="895" w:name="_Toc525564956"/>
      <w:r w:rsidR="00C64F68" w:rsidRPr="00AE704F">
        <w:rPr>
          <w:rStyle w:val="Hyperlinkki"/>
        </w:rPr>
        <w:t>Silmänpohjasta tehty havainto</w:t>
      </w:r>
      <w:r>
        <w:fldChar w:fldCharType="end"/>
      </w:r>
      <w:r w:rsidR="00C64F68">
        <w:t xml:space="preserve"> </w:t>
      </w:r>
      <w:r w:rsidR="00D44960">
        <w:t>- observation</w:t>
      </w:r>
      <w:bookmarkEnd w:id="89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99795E" w14:paraId="497998C1" w14:textId="77777777" w:rsidTr="00C16710">
        <w:tc>
          <w:tcPr>
            <w:tcW w:w="9236" w:type="dxa"/>
          </w:tcPr>
          <w:p w14:paraId="0EE02F0C"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8E60332" w14:textId="77777777" w:rsidR="00D44960" w:rsidRPr="00370659" w:rsidRDefault="00D44960" w:rsidP="00D44960">
      <w:pPr>
        <w:pStyle w:val="Snt1"/>
        <w:ind w:left="0" w:firstLine="0"/>
        <w:rPr>
          <w:lang w:val="en-US"/>
        </w:rPr>
      </w:pPr>
    </w:p>
    <w:p w14:paraId="0B158243" w14:textId="77777777" w:rsidR="00D44960" w:rsidRPr="0003454B" w:rsidRDefault="00D44960" w:rsidP="00D4496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33309CC" w14:textId="6171543A" w:rsidR="00D44960" w:rsidRPr="00AE0334" w:rsidRDefault="00D44960" w:rsidP="00D44960">
      <w:pPr>
        <w:pStyle w:val="Snt1"/>
      </w:pPr>
      <w:r>
        <w:t>2</w:t>
      </w:r>
      <w:r w:rsidRPr="0003454B">
        <w:t xml:space="preserve">. PAKOLLINEN yksi [1..1] </w:t>
      </w:r>
      <w:r w:rsidRPr="00AE0334">
        <w:t>code/@code="</w:t>
      </w:r>
      <w:r>
        <w:t>12</w:t>
      </w:r>
      <w:r w:rsidR="00C64F68">
        <w:t>5</w:t>
      </w:r>
      <w:r w:rsidRPr="00AE0334">
        <w:t>"</w:t>
      </w:r>
      <w:r>
        <w:t xml:space="preserve"> </w:t>
      </w:r>
      <w:r w:rsidR="00C64F68" w:rsidRPr="00C64F68">
        <w:t xml:space="preserve">Silmänpohjasta tehty havainto </w:t>
      </w:r>
      <w:r>
        <w:t>(codeSystem</w:t>
      </w:r>
      <w:r w:rsidRPr="00AE0334">
        <w:t xml:space="preserve">: </w:t>
      </w:r>
      <w:r w:rsidR="00CB7277">
        <w:t xml:space="preserve">1.2.246.537.6.894 </w:t>
      </w:r>
      <w:r w:rsidRPr="001B0EE9">
        <w:t>Optometria/Tietosisältö - Silmien terveystarkastus</w:t>
      </w:r>
      <w:r w:rsidRPr="00AE0334">
        <w:t>)</w:t>
      </w:r>
    </w:p>
    <w:p w14:paraId="680BBF8F" w14:textId="77777777" w:rsidR="00D44960" w:rsidRDefault="00D44960" w:rsidP="00D44960">
      <w:pPr>
        <w:pStyle w:val="Snt1"/>
      </w:pPr>
      <w:r>
        <w:t>3. PAKOLLINEN yksi [1..1] text</w:t>
      </w:r>
    </w:p>
    <w:p w14:paraId="25C0B2BC" w14:textId="77777777" w:rsidR="00D44960" w:rsidRDefault="00D44960" w:rsidP="00D44960">
      <w:pPr>
        <w:pStyle w:val="Snt2"/>
      </w:pPr>
      <w:r>
        <w:t>a. PAKOLLINEN yksi [1..1] reference/@value, viitattavan näyttömuoto-osion xml-ID annetaan II-tietotyypillä</w:t>
      </w:r>
    </w:p>
    <w:p w14:paraId="6C958B58" w14:textId="53B91308" w:rsidR="00D44960" w:rsidRDefault="00D44960" w:rsidP="00D44960">
      <w:pPr>
        <w:pStyle w:val="Snt1"/>
      </w:pPr>
      <w:r>
        <w:t>4</w:t>
      </w:r>
      <w:r w:rsidRPr="0003454B">
        <w:t>. PAKOLLINEN yksi [1..1] value</w:t>
      </w:r>
      <w:r>
        <w:t xml:space="preserve"> </w:t>
      </w:r>
      <w:r w:rsidR="00C64F68" w:rsidRPr="00C64F68">
        <w:t xml:space="preserve">Silmänpohjasta tehty havainto </w:t>
      </w:r>
      <w:r>
        <w:t>(12</w:t>
      </w:r>
      <w:r w:rsidR="00C64F68">
        <w:t>5</w:t>
      </w:r>
      <w:r>
        <w:t>),</w:t>
      </w:r>
      <w:r w:rsidRPr="0003454B">
        <w:t xml:space="preserve"> </w:t>
      </w:r>
      <w:r w:rsidR="00C93E49">
        <w:t>arvo annetaan</w:t>
      </w:r>
      <w:r>
        <w:t xml:space="preserve"> ST-tietotyypillä </w:t>
      </w:r>
    </w:p>
    <w:bookmarkStart w:id="896" w:name="_Makulasta_tehty_havainto"/>
    <w:bookmarkEnd w:id="896"/>
    <w:p w14:paraId="0A8A9B82" w14:textId="3A02344C" w:rsidR="00C64F68" w:rsidRPr="00815A0E" w:rsidRDefault="00AE704F" w:rsidP="00C64F68">
      <w:pPr>
        <w:pStyle w:val="Otsikko4"/>
      </w:pPr>
      <w:r>
        <w:fldChar w:fldCharType="begin"/>
      </w:r>
      <w:r>
        <w:instrText xml:space="preserve"> HYPERLINK  \l "_Silmänpohjan_tutkiminen_-" </w:instrText>
      </w:r>
      <w:r>
        <w:fldChar w:fldCharType="separate"/>
      </w:r>
      <w:bookmarkStart w:id="897" w:name="_Toc525564957"/>
      <w:r w:rsidR="00C64F68" w:rsidRPr="00AE704F">
        <w:rPr>
          <w:rStyle w:val="Hyperlinkki"/>
        </w:rPr>
        <w:t>Makulasta tehty havainto</w:t>
      </w:r>
      <w:r>
        <w:fldChar w:fldCharType="end"/>
      </w:r>
      <w:r w:rsidR="00C64F68">
        <w:t xml:space="preserve"> - observation</w:t>
      </w:r>
      <w:bookmarkEnd w:id="89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64F68" w:rsidRPr="0099795E" w14:paraId="7FCF12F4" w14:textId="77777777" w:rsidTr="00C16710">
        <w:tc>
          <w:tcPr>
            <w:tcW w:w="9236" w:type="dxa"/>
          </w:tcPr>
          <w:p w14:paraId="027C90E3" w14:textId="77777777" w:rsidR="00C64F68" w:rsidRPr="00A878B7" w:rsidRDefault="00C64F68"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46170737" w14:textId="77777777" w:rsidR="00C64F68" w:rsidRPr="00370659" w:rsidRDefault="00C64F68" w:rsidP="00C64F68">
      <w:pPr>
        <w:pStyle w:val="Snt1"/>
        <w:ind w:left="0" w:firstLine="0"/>
        <w:rPr>
          <w:lang w:val="en-US"/>
        </w:rPr>
      </w:pPr>
    </w:p>
    <w:p w14:paraId="7C7C9B06" w14:textId="77777777" w:rsidR="00C64F68" w:rsidRPr="0003454B" w:rsidRDefault="00C64F68" w:rsidP="00C64F68">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3543169" w14:textId="101B06CE" w:rsidR="00C64F68" w:rsidRPr="00AE0334" w:rsidRDefault="00C64F68" w:rsidP="00C64F68">
      <w:pPr>
        <w:pStyle w:val="Snt1"/>
      </w:pPr>
      <w:r>
        <w:lastRenderedPageBreak/>
        <w:t>2</w:t>
      </w:r>
      <w:r w:rsidRPr="0003454B">
        <w:t xml:space="preserve">. PAKOLLINEN yksi [1..1] </w:t>
      </w:r>
      <w:r w:rsidRPr="00AE0334">
        <w:t>code/@code="</w:t>
      </w:r>
      <w:r>
        <w:t>12</w:t>
      </w:r>
      <w:r w:rsidR="00C16710">
        <w:t>6</w:t>
      </w:r>
      <w:r w:rsidRPr="00AE0334">
        <w:t>"</w:t>
      </w:r>
      <w:r>
        <w:t xml:space="preserve"> </w:t>
      </w:r>
      <w:r w:rsidR="00C16710" w:rsidRPr="00C16710">
        <w:t xml:space="preserve">Makulasta tehty havainto </w:t>
      </w:r>
      <w:r>
        <w:t>(codeSystem</w:t>
      </w:r>
      <w:r w:rsidRPr="00AE0334">
        <w:t xml:space="preserve">: </w:t>
      </w:r>
      <w:r w:rsidR="00CB7277">
        <w:t xml:space="preserve">1.2.246.537.6.894 </w:t>
      </w:r>
      <w:r w:rsidRPr="001B0EE9">
        <w:t>Optometria/Tietosisältö - Silmien terveystarkastus</w:t>
      </w:r>
      <w:r w:rsidRPr="00AE0334">
        <w:t>)</w:t>
      </w:r>
    </w:p>
    <w:p w14:paraId="5FF86947" w14:textId="77777777" w:rsidR="00C64F68" w:rsidRDefault="00C64F68" w:rsidP="00C64F68">
      <w:pPr>
        <w:pStyle w:val="Snt1"/>
      </w:pPr>
      <w:r>
        <w:t>3. PAKOLLINEN yksi [1..1] text</w:t>
      </w:r>
    </w:p>
    <w:p w14:paraId="57EBA45B" w14:textId="77777777" w:rsidR="00C64F68" w:rsidRDefault="00C64F68" w:rsidP="00C64F68">
      <w:pPr>
        <w:pStyle w:val="Snt2"/>
      </w:pPr>
      <w:r>
        <w:t>a. PAKOLLINEN yksi [1..1] reference/@value, viitattavan näyttömuoto-osion xml-ID annetaan II-tietotyypillä</w:t>
      </w:r>
    </w:p>
    <w:p w14:paraId="060D0F8E" w14:textId="77E0C94D" w:rsidR="00C64F68" w:rsidRDefault="00C64F68" w:rsidP="00C64F68">
      <w:pPr>
        <w:pStyle w:val="Snt1"/>
      </w:pPr>
      <w:r>
        <w:t>4</w:t>
      </w:r>
      <w:r w:rsidRPr="0003454B">
        <w:t>. PAKOLLINEN yksi [1..1] value</w:t>
      </w:r>
      <w:r>
        <w:t xml:space="preserve"> </w:t>
      </w:r>
      <w:r w:rsidR="00C16710" w:rsidRPr="00C16710">
        <w:t>Makulasta tehty havainto</w:t>
      </w:r>
      <w:r w:rsidRPr="00C64F68">
        <w:t xml:space="preserve"> </w:t>
      </w:r>
      <w:r>
        <w:t>(12</w:t>
      </w:r>
      <w:r w:rsidR="00C16710">
        <w:t>6</w:t>
      </w:r>
      <w:r>
        <w:t>),</w:t>
      </w:r>
      <w:r w:rsidRPr="0003454B">
        <w:t xml:space="preserve"> </w:t>
      </w:r>
      <w:r w:rsidR="00C93E49">
        <w:t>arvo annetaan</w:t>
      </w:r>
      <w:r>
        <w:t xml:space="preserve"> ST-tietotyypillä </w:t>
      </w:r>
    </w:p>
    <w:bookmarkStart w:id="898" w:name="_Näköhermon_päästä_tehty"/>
    <w:bookmarkEnd w:id="898"/>
    <w:p w14:paraId="249FB77C" w14:textId="20288A1D" w:rsidR="00C16710" w:rsidRPr="00815A0E" w:rsidRDefault="00AE704F" w:rsidP="00C16710">
      <w:pPr>
        <w:pStyle w:val="Otsikko4"/>
      </w:pPr>
      <w:r>
        <w:fldChar w:fldCharType="begin"/>
      </w:r>
      <w:r>
        <w:instrText xml:space="preserve"> HYPERLINK  \l "_Silmänpohjan_tutkiminen_-" </w:instrText>
      </w:r>
      <w:r>
        <w:fldChar w:fldCharType="separate"/>
      </w:r>
      <w:bookmarkStart w:id="899" w:name="_Toc525564958"/>
      <w:r w:rsidR="00C16710" w:rsidRPr="00AE704F">
        <w:rPr>
          <w:rStyle w:val="Hyperlinkki"/>
        </w:rPr>
        <w:t>Näköhermon päästä tehty havainto</w:t>
      </w:r>
      <w:r>
        <w:fldChar w:fldCharType="end"/>
      </w:r>
      <w:r w:rsidR="00C16710">
        <w:t xml:space="preserve"> - observation</w:t>
      </w:r>
      <w:bookmarkEnd w:id="89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99795E" w14:paraId="53AEE3CD" w14:textId="77777777" w:rsidTr="00C16710">
        <w:tc>
          <w:tcPr>
            <w:tcW w:w="9236" w:type="dxa"/>
          </w:tcPr>
          <w:p w14:paraId="1E4EE4DE"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766106D" w14:textId="77777777" w:rsidR="00C16710" w:rsidRPr="00370659" w:rsidRDefault="00C16710" w:rsidP="00C16710">
      <w:pPr>
        <w:pStyle w:val="Snt1"/>
        <w:ind w:left="0" w:firstLine="0"/>
        <w:rPr>
          <w:lang w:val="en-US"/>
        </w:rPr>
      </w:pPr>
    </w:p>
    <w:p w14:paraId="21912773"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8A33860" w14:textId="1FF83EB8" w:rsidR="00C16710" w:rsidRPr="00AE0334" w:rsidRDefault="00C16710" w:rsidP="00C16710">
      <w:pPr>
        <w:pStyle w:val="Snt1"/>
      </w:pPr>
      <w:r>
        <w:t>2</w:t>
      </w:r>
      <w:r w:rsidRPr="0003454B">
        <w:t xml:space="preserve">. PAKOLLINEN yksi [1..1] </w:t>
      </w:r>
      <w:r w:rsidRPr="00AE0334">
        <w:t>code/@code="</w:t>
      </w:r>
      <w:r>
        <w:t>127</w:t>
      </w:r>
      <w:r w:rsidRPr="00AE0334">
        <w:t>"</w:t>
      </w:r>
      <w:r>
        <w:t xml:space="preserve"> </w:t>
      </w:r>
      <w:r w:rsidRPr="00C16710">
        <w:t xml:space="preserve">Näköhermon päästä tehty havainto </w:t>
      </w:r>
      <w:r>
        <w:t>(codeSystem</w:t>
      </w:r>
      <w:r w:rsidRPr="00AE0334">
        <w:t xml:space="preserve">: </w:t>
      </w:r>
      <w:r w:rsidR="00CB7277">
        <w:t xml:space="preserve">1.2.246.537.6.894 </w:t>
      </w:r>
      <w:r w:rsidRPr="001B0EE9">
        <w:t>Optometria/Tietosisältö - Silmien terveystarkastus</w:t>
      </w:r>
      <w:r w:rsidRPr="00AE0334">
        <w:t>)</w:t>
      </w:r>
    </w:p>
    <w:p w14:paraId="08B68D4D" w14:textId="77777777" w:rsidR="00C16710" w:rsidRDefault="00C16710" w:rsidP="00C16710">
      <w:pPr>
        <w:pStyle w:val="Snt1"/>
      </w:pPr>
      <w:r>
        <w:t>3. PAKOLLINEN yksi [1..1] text</w:t>
      </w:r>
    </w:p>
    <w:p w14:paraId="5E576EF4" w14:textId="77777777" w:rsidR="00C16710" w:rsidRDefault="00C16710" w:rsidP="00C16710">
      <w:pPr>
        <w:pStyle w:val="Snt2"/>
      </w:pPr>
      <w:r>
        <w:t>a. PAKOLLINEN yksi [1..1] reference/@value, viitattavan näyttömuoto-osion xml-ID annetaan II-tietotyypillä</w:t>
      </w:r>
    </w:p>
    <w:p w14:paraId="5B487861" w14:textId="118AD53D" w:rsidR="00C16710" w:rsidRDefault="00C16710" w:rsidP="00C16710">
      <w:pPr>
        <w:pStyle w:val="Snt1"/>
      </w:pPr>
      <w:r>
        <w:t>4</w:t>
      </w:r>
      <w:r w:rsidRPr="0003454B">
        <w:t>. PAKOLLINEN yksi [1..1] value</w:t>
      </w:r>
      <w:r>
        <w:t xml:space="preserve"> </w:t>
      </w:r>
      <w:r w:rsidRPr="00C16710">
        <w:t xml:space="preserve">Näköhermon päästä tehty havainto </w:t>
      </w:r>
      <w:r>
        <w:t>(127),</w:t>
      </w:r>
      <w:r w:rsidRPr="0003454B">
        <w:t xml:space="preserve"> </w:t>
      </w:r>
      <w:r w:rsidR="00C93E49">
        <w:t>arvo annetaan</w:t>
      </w:r>
      <w:r>
        <w:t xml:space="preserve"> ST-tietotyypillä </w:t>
      </w:r>
    </w:p>
    <w:bookmarkStart w:id="900" w:name="_Silmänpohjan_verisuonistosta_tehty"/>
    <w:bookmarkEnd w:id="900"/>
    <w:p w14:paraId="277F55B7" w14:textId="47BB48C9" w:rsidR="00C16710" w:rsidRPr="00815A0E" w:rsidRDefault="00AE704F" w:rsidP="00C16710">
      <w:pPr>
        <w:pStyle w:val="Otsikko4"/>
      </w:pPr>
      <w:r>
        <w:fldChar w:fldCharType="begin"/>
      </w:r>
      <w:r>
        <w:instrText xml:space="preserve"> HYPERLINK  \l "_Silmänpohjan_tutkiminen_-" </w:instrText>
      </w:r>
      <w:r>
        <w:fldChar w:fldCharType="separate"/>
      </w:r>
      <w:bookmarkStart w:id="901" w:name="_Toc525564959"/>
      <w:r w:rsidR="00C16710" w:rsidRPr="00AE704F">
        <w:rPr>
          <w:rStyle w:val="Hyperlinkki"/>
        </w:rPr>
        <w:t>Silmänpohjan verisuonistosta tehty havainto</w:t>
      </w:r>
      <w:r>
        <w:fldChar w:fldCharType="end"/>
      </w:r>
      <w:r w:rsidR="00C16710">
        <w:t xml:space="preserve"> - observation</w:t>
      </w:r>
      <w:bookmarkEnd w:id="90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99795E" w14:paraId="5F3E8FF9" w14:textId="77777777" w:rsidTr="00C16710">
        <w:tc>
          <w:tcPr>
            <w:tcW w:w="9236" w:type="dxa"/>
          </w:tcPr>
          <w:p w14:paraId="5B080F44"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E262F5A" w14:textId="77777777" w:rsidR="00C16710" w:rsidRPr="00370659" w:rsidRDefault="00C16710" w:rsidP="00C16710">
      <w:pPr>
        <w:pStyle w:val="Snt1"/>
        <w:ind w:left="0" w:firstLine="0"/>
        <w:rPr>
          <w:lang w:val="en-US"/>
        </w:rPr>
      </w:pPr>
    </w:p>
    <w:p w14:paraId="19F37F1E"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D605946" w14:textId="6290BC3E" w:rsidR="00C16710" w:rsidRPr="00AE0334" w:rsidRDefault="00C16710" w:rsidP="00C16710">
      <w:pPr>
        <w:pStyle w:val="Snt1"/>
      </w:pPr>
      <w:r>
        <w:t>2</w:t>
      </w:r>
      <w:r w:rsidRPr="0003454B">
        <w:t xml:space="preserve">. PAKOLLINEN yksi [1..1] </w:t>
      </w:r>
      <w:r w:rsidRPr="00AE0334">
        <w:t>code/@code="</w:t>
      </w:r>
      <w:r>
        <w:t>128</w:t>
      </w:r>
      <w:r w:rsidRPr="00AE0334">
        <w:t>"</w:t>
      </w:r>
      <w:r>
        <w:t xml:space="preserve"> </w:t>
      </w:r>
      <w:r w:rsidRPr="00C16710">
        <w:t xml:space="preserve">Silmänpohjan verisuonistosta tehty havainto </w:t>
      </w:r>
      <w:r>
        <w:t>(codeSystem</w:t>
      </w:r>
      <w:r w:rsidRPr="00AE0334">
        <w:t xml:space="preserve">: </w:t>
      </w:r>
      <w:r w:rsidR="00CB7277">
        <w:t xml:space="preserve">1.2.246.537.6.894 </w:t>
      </w:r>
      <w:r w:rsidRPr="001B0EE9">
        <w:t>Optometria/Tietosisältö - Silmien terveystarkastus</w:t>
      </w:r>
      <w:r w:rsidRPr="00AE0334">
        <w:t>)</w:t>
      </w:r>
    </w:p>
    <w:p w14:paraId="644D8ED2" w14:textId="77777777" w:rsidR="00C16710" w:rsidRDefault="00C16710" w:rsidP="00C16710">
      <w:pPr>
        <w:pStyle w:val="Snt1"/>
      </w:pPr>
      <w:r>
        <w:t>3. PAKOLLINEN yksi [1..1] text</w:t>
      </w:r>
    </w:p>
    <w:p w14:paraId="0E6CF791" w14:textId="77777777" w:rsidR="00C16710" w:rsidRDefault="00C16710" w:rsidP="00C16710">
      <w:pPr>
        <w:pStyle w:val="Snt2"/>
      </w:pPr>
      <w:r>
        <w:t>a. PAKOLLINEN yksi [1..1] reference/@value, viitattavan näyttömuoto-osion xml-ID annetaan II-tietotyypillä</w:t>
      </w:r>
    </w:p>
    <w:p w14:paraId="05623106" w14:textId="65929154" w:rsidR="00C16710" w:rsidRDefault="00C16710" w:rsidP="00C16710">
      <w:pPr>
        <w:pStyle w:val="Snt1"/>
      </w:pPr>
      <w:r>
        <w:t>4</w:t>
      </w:r>
      <w:r w:rsidRPr="0003454B">
        <w:t>. PAKOLLINEN yksi [1..1] value</w:t>
      </w:r>
      <w:r>
        <w:t xml:space="preserve"> </w:t>
      </w:r>
      <w:r w:rsidRPr="00C16710">
        <w:t xml:space="preserve">Silmänpohjan verisuonistosta tehty havainto </w:t>
      </w:r>
      <w:r>
        <w:t>(128),</w:t>
      </w:r>
      <w:r w:rsidRPr="0003454B">
        <w:t xml:space="preserve"> </w:t>
      </w:r>
      <w:r w:rsidR="00C93E49">
        <w:t>arvo annetaan</w:t>
      </w:r>
      <w:r>
        <w:t xml:space="preserve"> ST-tietotyypillä </w:t>
      </w:r>
    </w:p>
    <w:bookmarkStart w:id="902" w:name="_Silmänpohjasta_tehty_muu"/>
    <w:bookmarkEnd w:id="902"/>
    <w:p w14:paraId="61D58248" w14:textId="3FF4A8C0" w:rsidR="00C16710" w:rsidRPr="00815A0E" w:rsidRDefault="00AE704F" w:rsidP="00C16710">
      <w:pPr>
        <w:pStyle w:val="Otsikko4"/>
      </w:pPr>
      <w:r>
        <w:fldChar w:fldCharType="begin"/>
      </w:r>
      <w:r>
        <w:instrText xml:space="preserve"> HYPERLINK  \l "_Silmänpohjan_tutkiminen_-" </w:instrText>
      </w:r>
      <w:r>
        <w:fldChar w:fldCharType="separate"/>
      </w:r>
      <w:bookmarkStart w:id="903" w:name="_Toc525564960"/>
      <w:r w:rsidR="00C16710" w:rsidRPr="00AE704F">
        <w:rPr>
          <w:rStyle w:val="Hyperlinkki"/>
        </w:rPr>
        <w:t>Silmänpohjasta tehty muu havainto</w:t>
      </w:r>
      <w:r>
        <w:fldChar w:fldCharType="end"/>
      </w:r>
      <w:r w:rsidR="00C16710">
        <w:t xml:space="preserve"> - observation</w:t>
      </w:r>
      <w:bookmarkEnd w:id="90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99795E" w14:paraId="65618841" w14:textId="77777777" w:rsidTr="00C16710">
        <w:tc>
          <w:tcPr>
            <w:tcW w:w="9236" w:type="dxa"/>
          </w:tcPr>
          <w:p w14:paraId="56F3E33D"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9B5116F" w14:textId="77777777" w:rsidR="00C16710" w:rsidRPr="00370659" w:rsidRDefault="00C16710" w:rsidP="00C16710">
      <w:pPr>
        <w:pStyle w:val="Snt1"/>
        <w:ind w:left="0" w:firstLine="0"/>
        <w:rPr>
          <w:lang w:val="en-US"/>
        </w:rPr>
      </w:pPr>
    </w:p>
    <w:p w14:paraId="626AB7C6"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31908B6" w14:textId="622C6EC9" w:rsidR="00C16710" w:rsidRPr="00AE0334" w:rsidRDefault="00C16710" w:rsidP="00C16710">
      <w:pPr>
        <w:pStyle w:val="Snt1"/>
      </w:pPr>
      <w:r>
        <w:t>2</w:t>
      </w:r>
      <w:r w:rsidRPr="0003454B">
        <w:t xml:space="preserve">. PAKOLLINEN yksi [1..1] </w:t>
      </w:r>
      <w:r w:rsidRPr="00AE0334">
        <w:t>code/@code="</w:t>
      </w:r>
      <w:r>
        <w:t>129</w:t>
      </w:r>
      <w:r w:rsidRPr="00AE0334">
        <w:t>"</w:t>
      </w:r>
      <w:r>
        <w:t xml:space="preserve"> </w:t>
      </w:r>
      <w:r w:rsidRPr="00C16710">
        <w:t xml:space="preserve">Silmänpohjasta tehty muu havainto </w:t>
      </w:r>
      <w:r>
        <w:t>(codeSystem</w:t>
      </w:r>
      <w:r w:rsidRPr="00AE0334">
        <w:t xml:space="preserve">: </w:t>
      </w:r>
      <w:r w:rsidR="00CB7277">
        <w:t xml:space="preserve">1.2.246.537.6.894 </w:t>
      </w:r>
      <w:r w:rsidRPr="001B0EE9">
        <w:t>Optometria/Tietosisältö - Silmien terveystarkastus</w:t>
      </w:r>
      <w:r w:rsidRPr="00AE0334">
        <w:t>)</w:t>
      </w:r>
    </w:p>
    <w:p w14:paraId="62700987" w14:textId="77777777" w:rsidR="00C16710" w:rsidRDefault="00C16710" w:rsidP="00C16710">
      <w:pPr>
        <w:pStyle w:val="Snt1"/>
      </w:pPr>
      <w:r>
        <w:t>3. PAKOLLINEN yksi [1..1] text</w:t>
      </w:r>
    </w:p>
    <w:p w14:paraId="7F2A70F5" w14:textId="77777777" w:rsidR="00C16710" w:rsidRDefault="00C16710" w:rsidP="00C16710">
      <w:pPr>
        <w:pStyle w:val="Snt2"/>
      </w:pPr>
      <w:r>
        <w:t>a. PAKOLLINEN yksi [1..1] reference/@value, viitattavan näyttömuoto-osion xml-ID annetaan II-tietotyypillä</w:t>
      </w:r>
    </w:p>
    <w:p w14:paraId="1A3C5CF2" w14:textId="5DA2EEA2" w:rsidR="00C16710" w:rsidRDefault="00C16710" w:rsidP="00C16710">
      <w:pPr>
        <w:pStyle w:val="Snt1"/>
      </w:pPr>
      <w:r>
        <w:t>4</w:t>
      </w:r>
      <w:r w:rsidRPr="0003454B">
        <w:t>. PAKOLLINEN yksi [1..1] value</w:t>
      </w:r>
      <w:r>
        <w:t xml:space="preserve"> </w:t>
      </w:r>
      <w:r w:rsidRPr="00C16710">
        <w:t xml:space="preserve">Silmänpohjasta tehty muu havainto </w:t>
      </w:r>
      <w:r>
        <w:t>(129),</w:t>
      </w:r>
      <w:r w:rsidRPr="0003454B">
        <w:t xml:space="preserve"> </w:t>
      </w:r>
      <w:r w:rsidR="00C93E49">
        <w:t>arvo annetaan</w:t>
      </w:r>
      <w:r>
        <w:t xml:space="preserve"> ST-tietotyypillä </w:t>
      </w:r>
    </w:p>
    <w:bookmarkStart w:id="904" w:name="_Muita_havaintoja_silmän"/>
    <w:bookmarkEnd w:id="904"/>
    <w:p w14:paraId="5F1ABD93" w14:textId="4C3203A8" w:rsidR="00856850" w:rsidRPr="00815A0E" w:rsidRDefault="007F4C6D" w:rsidP="00856850">
      <w:pPr>
        <w:pStyle w:val="Otsikko3"/>
      </w:pPr>
      <w:r>
        <w:fldChar w:fldCharType="begin"/>
      </w:r>
      <w:r>
        <w:instrText xml:space="preserve"> HYPERLINK  \l "_Silmien_terveystarkastus" </w:instrText>
      </w:r>
      <w:r>
        <w:fldChar w:fldCharType="separate"/>
      </w:r>
      <w:bookmarkStart w:id="905" w:name="_Toc525564961"/>
      <w:r w:rsidR="00856850" w:rsidRPr="007F4C6D">
        <w:rPr>
          <w:rStyle w:val="Hyperlinkki"/>
        </w:rPr>
        <w:t>Muita havaintoja silmän takaosaan</w:t>
      </w:r>
      <w:r>
        <w:fldChar w:fldCharType="end"/>
      </w:r>
      <w:r w:rsidR="00856850">
        <w:t xml:space="preserve"> - observation</w:t>
      </w:r>
      <w:bookmarkEnd w:id="90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99795E" w14:paraId="15274ABA" w14:textId="77777777" w:rsidTr="00585EB5">
        <w:tc>
          <w:tcPr>
            <w:tcW w:w="9236" w:type="dxa"/>
          </w:tcPr>
          <w:p w14:paraId="1FE7A81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F6A7E0A" w14:textId="77777777" w:rsidR="00856850" w:rsidRPr="00370659" w:rsidRDefault="00856850" w:rsidP="00856850">
      <w:pPr>
        <w:pStyle w:val="Snt1"/>
        <w:ind w:left="0" w:firstLine="0"/>
        <w:rPr>
          <w:lang w:val="en-US"/>
        </w:rPr>
      </w:pPr>
    </w:p>
    <w:p w14:paraId="53720F83"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DE67232"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59C9F22D" w14:textId="5C6B45EF" w:rsidR="00856850" w:rsidRPr="00AE0334" w:rsidRDefault="001A2223" w:rsidP="00856850">
      <w:pPr>
        <w:pStyle w:val="Snt1"/>
      </w:pPr>
      <w:r>
        <w:lastRenderedPageBreak/>
        <w:t>3</w:t>
      </w:r>
      <w:r w:rsidR="00856850" w:rsidRPr="0003454B">
        <w:t xml:space="preserve">. PAKOLLINEN yksi [1..1] </w:t>
      </w:r>
      <w:r w:rsidR="00856850" w:rsidRPr="00AE0334">
        <w:t>code/@code="</w:t>
      </w:r>
      <w:r w:rsidR="00856850">
        <w:t>130</w:t>
      </w:r>
      <w:r w:rsidR="00856850" w:rsidRPr="00AE0334">
        <w:t>"</w:t>
      </w:r>
      <w:r w:rsidR="00856850">
        <w:t xml:space="preserve"> </w:t>
      </w:r>
      <w:r w:rsidR="00856850" w:rsidRPr="00856850">
        <w:t xml:space="preserve">Muita havaintoja silmän takaosaan </w:t>
      </w:r>
      <w:r w:rsidR="00856850">
        <w:t>(codeSystem</w:t>
      </w:r>
      <w:r w:rsidR="00856850" w:rsidRPr="00AE0334">
        <w:t xml:space="preserve">: </w:t>
      </w:r>
      <w:r w:rsidR="00CB7277">
        <w:t xml:space="preserve">1.2.246.537.6.894 </w:t>
      </w:r>
      <w:r w:rsidR="00856850" w:rsidRPr="001B0EE9">
        <w:t>Optometria/Tietosisältö - Silmien terveystarkastus</w:t>
      </w:r>
      <w:r w:rsidR="00856850" w:rsidRPr="00AE0334">
        <w:t>)</w:t>
      </w:r>
    </w:p>
    <w:p w14:paraId="335C7D2B" w14:textId="58BE604F" w:rsidR="00856850" w:rsidRDefault="001A2223" w:rsidP="00856850">
      <w:pPr>
        <w:pStyle w:val="Snt1"/>
      </w:pPr>
      <w:r>
        <w:t>4</w:t>
      </w:r>
      <w:r w:rsidR="00856850">
        <w:t>. PAKOLLINEN yksi [1..1] text</w:t>
      </w:r>
    </w:p>
    <w:p w14:paraId="7E3AA5C5" w14:textId="77777777" w:rsidR="00856850" w:rsidRDefault="00856850" w:rsidP="00856850">
      <w:pPr>
        <w:pStyle w:val="Snt2"/>
      </w:pPr>
      <w:r>
        <w:t>a. PAKOLLINEN yksi [1..1] reference/@value, viitattavan näyttömuoto-osion xml-ID annetaan II-tietotyypillä</w:t>
      </w:r>
    </w:p>
    <w:p w14:paraId="2AF67DE3" w14:textId="1A66D54B" w:rsidR="00856850" w:rsidRDefault="001A2223" w:rsidP="00856850">
      <w:pPr>
        <w:pStyle w:val="Snt1"/>
      </w:pPr>
      <w:r>
        <w:t>5</w:t>
      </w:r>
      <w:r w:rsidR="00856850" w:rsidRPr="0003454B">
        <w:t>. PAKOLLINEN yksi [1..1] value</w:t>
      </w:r>
      <w:r w:rsidR="00856850">
        <w:t xml:space="preserve"> </w:t>
      </w:r>
      <w:r w:rsidR="00856850" w:rsidRPr="00856850">
        <w:t xml:space="preserve">Muita havaintoja silmän takaosaan </w:t>
      </w:r>
      <w:r w:rsidR="00856850">
        <w:t>(130),</w:t>
      </w:r>
      <w:r w:rsidR="00856850" w:rsidRPr="0003454B">
        <w:t xml:space="preserve"> </w:t>
      </w:r>
      <w:r w:rsidR="00C93E49">
        <w:t>arvo annetaan</w:t>
      </w:r>
      <w:r w:rsidR="00856850">
        <w:t xml:space="preserve"> ST-tietotyypillä </w:t>
      </w:r>
    </w:p>
    <w:bookmarkStart w:id="906" w:name="_Silmän_terveystarkastuksessa_tehty"/>
    <w:bookmarkEnd w:id="906"/>
    <w:p w14:paraId="267CB540" w14:textId="4AA6C5BC" w:rsidR="00856850" w:rsidRPr="00815A0E" w:rsidRDefault="007F4C6D" w:rsidP="00856850">
      <w:pPr>
        <w:pStyle w:val="Otsikko3"/>
      </w:pPr>
      <w:r>
        <w:fldChar w:fldCharType="begin"/>
      </w:r>
      <w:r>
        <w:instrText xml:space="preserve"> HYPERLINK  \l "_Silmien_terveystarkastus" </w:instrText>
      </w:r>
      <w:r>
        <w:fldChar w:fldCharType="separate"/>
      </w:r>
      <w:bookmarkStart w:id="907" w:name="_Toc525564962"/>
      <w:r w:rsidR="00856850" w:rsidRPr="007F4C6D">
        <w:rPr>
          <w:rStyle w:val="Hyperlinkki"/>
        </w:rPr>
        <w:t>Silmän terveystarkastuksessa tehty muu havainto</w:t>
      </w:r>
      <w:r>
        <w:fldChar w:fldCharType="end"/>
      </w:r>
      <w:r w:rsidR="00856850">
        <w:t xml:space="preserve"> - observation</w:t>
      </w:r>
      <w:bookmarkEnd w:id="90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99795E" w14:paraId="19100A7B" w14:textId="77777777" w:rsidTr="00585EB5">
        <w:tc>
          <w:tcPr>
            <w:tcW w:w="9236" w:type="dxa"/>
          </w:tcPr>
          <w:p w14:paraId="1942219C"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EDBFD" w14:textId="77777777" w:rsidR="00856850" w:rsidRPr="00370659" w:rsidRDefault="00856850" w:rsidP="00856850">
      <w:pPr>
        <w:pStyle w:val="Snt1"/>
        <w:ind w:left="0" w:firstLine="0"/>
        <w:rPr>
          <w:lang w:val="en-US"/>
        </w:rPr>
      </w:pPr>
    </w:p>
    <w:p w14:paraId="12FA4172"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0F6ADBE"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25AD5F4C" w14:textId="10F1DDF6" w:rsidR="00856850" w:rsidRPr="00AE0334" w:rsidRDefault="001A2223" w:rsidP="00856850">
      <w:pPr>
        <w:pStyle w:val="Snt1"/>
      </w:pPr>
      <w:r>
        <w:t>3</w:t>
      </w:r>
      <w:r w:rsidR="00856850" w:rsidRPr="0003454B">
        <w:t xml:space="preserve">. PAKOLLINEN yksi [1..1] </w:t>
      </w:r>
      <w:r w:rsidR="00856850" w:rsidRPr="00AE0334">
        <w:t>code/@code="</w:t>
      </w:r>
      <w:r w:rsidR="00856850">
        <w:t>131</w:t>
      </w:r>
      <w:r w:rsidR="00856850" w:rsidRPr="00AE0334">
        <w:t>"</w:t>
      </w:r>
      <w:r w:rsidR="00856850">
        <w:t xml:space="preserve"> </w:t>
      </w:r>
      <w:r w:rsidR="00856850" w:rsidRPr="00856850">
        <w:t xml:space="preserve">Silmän terveystarkastuksessa tehty muu havainto </w:t>
      </w:r>
      <w:r w:rsidR="00856850">
        <w:t>(codeSystem</w:t>
      </w:r>
      <w:r w:rsidR="00856850" w:rsidRPr="00AE0334">
        <w:t xml:space="preserve">: </w:t>
      </w:r>
      <w:r w:rsidR="00CB7277">
        <w:t xml:space="preserve">1.2.246.537.6.894 </w:t>
      </w:r>
      <w:r w:rsidR="00856850" w:rsidRPr="001B0EE9">
        <w:t>Optometria/Tietosisältö - Silmien terveystarkastus</w:t>
      </w:r>
      <w:r w:rsidR="00856850" w:rsidRPr="00AE0334">
        <w:t>)</w:t>
      </w:r>
    </w:p>
    <w:p w14:paraId="072DB8E2" w14:textId="018888E7" w:rsidR="00856850" w:rsidRDefault="001A2223" w:rsidP="00856850">
      <w:pPr>
        <w:pStyle w:val="Snt1"/>
      </w:pPr>
      <w:r>
        <w:t>4</w:t>
      </w:r>
      <w:r w:rsidR="00856850">
        <w:t>. PAKOLLINEN yksi [1..1] text</w:t>
      </w:r>
    </w:p>
    <w:p w14:paraId="001A7A84" w14:textId="77777777" w:rsidR="00856850" w:rsidRDefault="00856850" w:rsidP="00856850">
      <w:pPr>
        <w:pStyle w:val="Snt2"/>
      </w:pPr>
      <w:r>
        <w:t>a. PAKOLLINEN yksi [1..1] reference/@value, viitattavan näyttömuoto-osion xml-ID annetaan II-tietotyypillä</w:t>
      </w:r>
    </w:p>
    <w:p w14:paraId="12DAC737" w14:textId="29DCDB58" w:rsidR="00856850" w:rsidRDefault="001A2223" w:rsidP="00856850">
      <w:pPr>
        <w:pStyle w:val="Snt1"/>
      </w:pPr>
      <w:r>
        <w:t>5</w:t>
      </w:r>
      <w:r w:rsidR="00856850" w:rsidRPr="0003454B">
        <w:t>. PAKOLLINEN yksi [1..1] value</w:t>
      </w:r>
      <w:r w:rsidR="00856850">
        <w:t xml:space="preserve"> </w:t>
      </w:r>
      <w:r w:rsidR="00856850" w:rsidRPr="00856850">
        <w:t xml:space="preserve">Silmän terveystarkastuksessa tehty muu havainto </w:t>
      </w:r>
      <w:r w:rsidR="00856850">
        <w:t>(131),</w:t>
      </w:r>
      <w:r w:rsidR="00856850" w:rsidRPr="0003454B">
        <w:t xml:space="preserve"> </w:t>
      </w:r>
      <w:r w:rsidR="00C93E49">
        <w:t>arvo annetaan</w:t>
      </w:r>
      <w:r w:rsidR="00856850">
        <w:t xml:space="preserve"> ST-tietotyypillä </w:t>
      </w:r>
    </w:p>
    <w:bookmarkStart w:id="908" w:name="_Näkökenttätutkimus_-_observation"/>
    <w:bookmarkEnd w:id="908"/>
    <w:p w14:paraId="05F2284C" w14:textId="72CE9FB9" w:rsidR="00856850" w:rsidRPr="00815A0E" w:rsidRDefault="007F4C6D" w:rsidP="00856850">
      <w:pPr>
        <w:pStyle w:val="Otsikko3"/>
      </w:pPr>
      <w:r>
        <w:fldChar w:fldCharType="begin"/>
      </w:r>
      <w:r>
        <w:instrText xml:space="preserve"> HYPERLINK  \l "_Silmien_terveystarkastus" </w:instrText>
      </w:r>
      <w:r>
        <w:fldChar w:fldCharType="separate"/>
      </w:r>
      <w:bookmarkStart w:id="909" w:name="_Toc525564963"/>
      <w:r w:rsidR="00856850" w:rsidRPr="007F4C6D">
        <w:rPr>
          <w:rStyle w:val="Hyperlinkki"/>
        </w:rPr>
        <w:t>Näkökenttätutkimus</w:t>
      </w:r>
      <w:r>
        <w:fldChar w:fldCharType="end"/>
      </w:r>
      <w:r w:rsidR="00856850">
        <w:t xml:space="preserve"> - observation</w:t>
      </w:r>
      <w:bookmarkEnd w:id="9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99795E" w14:paraId="53B28055" w14:textId="77777777" w:rsidTr="00585EB5">
        <w:tc>
          <w:tcPr>
            <w:tcW w:w="9236" w:type="dxa"/>
          </w:tcPr>
          <w:p w14:paraId="3600B1D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1F21BD1" w14:textId="77777777" w:rsidR="00856850" w:rsidRPr="00370659" w:rsidRDefault="00856850" w:rsidP="00856850">
      <w:pPr>
        <w:pStyle w:val="Snt1"/>
        <w:ind w:left="0" w:firstLine="0"/>
        <w:rPr>
          <w:lang w:val="en-US"/>
        </w:rPr>
      </w:pPr>
    </w:p>
    <w:p w14:paraId="4021D9B9"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BD0BB9D"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6DAA5BE8" w14:textId="1EB85548" w:rsidR="00856850" w:rsidRPr="00AE0334" w:rsidRDefault="001A2223" w:rsidP="00856850">
      <w:pPr>
        <w:pStyle w:val="Snt1"/>
      </w:pPr>
      <w:r>
        <w:t>3</w:t>
      </w:r>
      <w:r w:rsidR="00856850" w:rsidRPr="0003454B">
        <w:t xml:space="preserve">. PAKOLLINEN yksi [1..1] </w:t>
      </w:r>
      <w:r w:rsidR="00856850" w:rsidRPr="00AE0334">
        <w:t>code/@code="</w:t>
      </w:r>
      <w:r w:rsidR="00856850">
        <w:t>132</w:t>
      </w:r>
      <w:r w:rsidR="00856850" w:rsidRPr="00AE0334">
        <w:t>"</w:t>
      </w:r>
      <w:r w:rsidR="00856850">
        <w:t xml:space="preserve"> </w:t>
      </w:r>
      <w:r w:rsidR="00856850" w:rsidRPr="00856850">
        <w:t xml:space="preserve">Näkökenttätutkimus </w:t>
      </w:r>
      <w:r w:rsidR="00856850">
        <w:t>(codeSystem</w:t>
      </w:r>
      <w:r w:rsidR="00856850" w:rsidRPr="00AE0334">
        <w:t xml:space="preserve">: </w:t>
      </w:r>
      <w:r w:rsidR="00CB7277">
        <w:t xml:space="preserve">1.2.246.537.6.894 </w:t>
      </w:r>
      <w:r w:rsidR="00856850" w:rsidRPr="001B0EE9">
        <w:t>Optometria/Tietosisältö - Silmien terveystarkastus</w:t>
      </w:r>
      <w:r w:rsidR="00856850" w:rsidRPr="00AE0334">
        <w:t>)</w:t>
      </w:r>
    </w:p>
    <w:p w14:paraId="3B94D1FC" w14:textId="0DC50AD7" w:rsidR="00856850" w:rsidRDefault="001A2223" w:rsidP="00856850">
      <w:pPr>
        <w:pStyle w:val="Snt1"/>
      </w:pPr>
      <w:r>
        <w:t>4</w:t>
      </w:r>
      <w:r w:rsidR="00856850">
        <w:t>. PAKOLLINEN yksi [1..1] text</w:t>
      </w:r>
    </w:p>
    <w:p w14:paraId="57489061" w14:textId="77777777" w:rsidR="00856850" w:rsidRDefault="00856850" w:rsidP="00856850">
      <w:pPr>
        <w:pStyle w:val="Snt2"/>
      </w:pPr>
      <w:r>
        <w:t>a. PAKOLLINEN yksi [1..1] reference/@value, viitattavan näyttömuoto-osion xml-ID annetaan II-tietotyypillä</w:t>
      </w:r>
    </w:p>
    <w:p w14:paraId="15D7BF4B" w14:textId="20AC80E0" w:rsidR="00856850" w:rsidRDefault="001A2223" w:rsidP="00856850">
      <w:pPr>
        <w:pStyle w:val="Snt1"/>
      </w:pPr>
      <w:r>
        <w:t>5</w:t>
      </w:r>
      <w:r w:rsidR="00856850" w:rsidRPr="0003454B">
        <w:t>. PAKOLLINEN yksi [1..1] value</w:t>
      </w:r>
      <w:r w:rsidR="00856850">
        <w:t xml:space="preserve"> </w:t>
      </w:r>
      <w:r w:rsidR="00856850" w:rsidRPr="00856850">
        <w:t xml:space="preserve">Näkökenttätutkimus </w:t>
      </w:r>
      <w:r w:rsidR="00856850">
        <w:t>(132),</w:t>
      </w:r>
      <w:r w:rsidR="00856850" w:rsidRPr="0003454B">
        <w:t xml:space="preserve"> </w:t>
      </w:r>
      <w:r w:rsidR="00C93E49">
        <w:t>arvo annetaan</w:t>
      </w:r>
      <w:r w:rsidR="00856850">
        <w:t xml:space="preserve"> ST-tietotyypillä </w:t>
      </w:r>
    </w:p>
    <w:bookmarkStart w:id="910" w:name="_Silmänpaineen_mittaus_-"/>
    <w:bookmarkEnd w:id="910"/>
    <w:p w14:paraId="5B3EEF2A" w14:textId="744F0AEC" w:rsidR="0019509E" w:rsidRDefault="007F4C6D" w:rsidP="0019509E">
      <w:pPr>
        <w:pStyle w:val="Otsikko3"/>
      </w:pPr>
      <w:r>
        <w:fldChar w:fldCharType="begin"/>
      </w:r>
      <w:r>
        <w:instrText xml:space="preserve"> HYPERLINK  \l "_Silmien_terveystarkastus" </w:instrText>
      </w:r>
      <w:r>
        <w:fldChar w:fldCharType="separate"/>
      </w:r>
      <w:bookmarkStart w:id="911" w:name="_Toc525564964"/>
      <w:r w:rsidR="0019509E" w:rsidRPr="007F4C6D">
        <w:rPr>
          <w:rStyle w:val="Hyperlinkki"/>
        </w:rPr>
        <w:t>Silmänpaineen mittaus</w:t>
      </w:r>
      <w:r>
        <w:fldChar w:fldCharType="end"/>
      </w:r>
      <w:r w:rsidR="0019509E">
        <w:t xml:space="preserve"> - </w:t>
      </w:r>
      <w:r w:rsidR="0019509E" w:rsidRPr="00487841">
        <w:t>organizer</w:t>
      </w:r>
      <w:bookmarkEnd w:id="911"/>
      <w:r w:rsidR="0019509E">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9509E" w:rsidRPr="0099795E" w14:paraId="37762531" w14:textId="77777777" w:rsidTr="00585EB5">
        <w:tc>
          <w:tcPr>
            <w:tcW w:w="9236" w:type="dxa"/>
          </w:tcPr>
          <w:p w14:paraId="186A0CB4" w14:textId="19FBA787" w:rsidR="0019509E" w:rsidRPr="00A878B7" w:rsidRDefault="0019509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4A7D8D6F" w14:textId="77777777" w:rsidR="0019509E" w:rsidRPr="00370659" w:rsidRDefault="0019509E" w:rsidP="0019509E">
      <w:pPr>
        <w:pStyle w:val="Snt1"/>
        <w:ind w:left="0" w:firstLine="0"/>
        <w:rPr>
          <w:lang w:val="en-US"/>
        </w:rPr>
      </w:pPr>
    </w:p>
    <w:p w14:paraId="4DA7C3D9" w14:textId="77777777" w:rsidR="0019509E" w:rsidRPr="007E0AC1" w:rsidRDefault="0019509E" w:rsidP="0019509E">
      <w:pPr>
        <w:pStyle w:val="Snt1"/>
      </w:pPr>
      <w:r w:rsidRPr="007E0AC1">
        <w:t>1. PAKOLLINEN yksi [1..1] @classCode="CLUSTER" ja yksi [1..1] @moodCode="EVN"</w:t>
      </w:r>
    </w:p>
    <w:p w14:paraId="4DD85CE7" w14:textId="77777777" w:rsidR="0019509E" w:rsidRDefault="0019509E" w:rsidP="0019509E">
      <w:pPr>
        <w:pStyle w:val="Snt1"/>
      </w:pPr>
      <w:r>
        <w:t xml:space="preserve">2. </w:t>
      </w:r>
      <w:r w:rsidRPr="0003454B">
        <w:t xml:space="preserve">PAKOLLINEN yksi </w:t>
      </w:r>
      <w:r w:rsidRPr="007E0AC1">
        <w:t>[1..1]</w:t>
      </w:r>
      <w:r>
        <w:t xml:space="preserve"> id/@root</w:t>
      </w:r>
    </w:p>
    <w:p w14:paraId="0070F00D" w14:textId="4227101F" w:rsidR="0019509E" w:rsidRDefault="0019509E" w:rsidP="0019509E">
      <w:pPr>
        <w:pStyle w:val="Snt1"/>
      </w:pPr>
      <w:r>
        <w:t>3</w:t>
      </w:r>
      <w:r w:rsidRPr="00AE0334">
        <w:t xml:space="preserve">. PAKOLLINEN yksi [1..1] </w:t>
      </w:r>
      <w:r w:rsidRPr="0082643A">
        <w:t>code/@code="</w:t>
      </w:r>
      <w:r>
        <w:t>137</w:t>
      </w:r>
      <w:r w:rsidRPr="0082643A">
        <w:t xml:space="preserve">" </w:t>
      </w:r>
      <w:r w:rsidRPr="0019509E">
        <w:t xml:space="preserve">Silmänpaineen mittaus </w:t>
      </w:r>
      <w:r>
        <w:t>(codeSystem</w:t>
      </w:r>
      <w:r w:rsidRPr="0095153D">
        <w:t xml:space="preserve">: </w:t>
      </w:r>
      <w:r w:rsidR="00CB7277">
        <w:t xml:space="preserve">1.2.246.537.6.894 </w:t>
      </w:r>
      <w:r w:rsidR="001D3C68" w:rsidRPr="001D3C68">
        <w:t>Optometria/Tietosisältö - Silmien terveystarkastus</w:t>
      </w:r>
      <w:r>
        <w:t>)</w:t>
      </w:r>
    </w:p>
    <w:p w14:paraId="07B5C5F1" w14:textId="16D1CAFD" w:rsidR="0019509E" w:rsidRDefault="0019509E" w:rsidP="0019509E">
      <w:pPr>
        <w:pStyle w:val="Snt1"/>
      </w:pPr>
      <w:r>
        <w:t xml:space="preserve">4. PAKOLLINEN </w:t>
      </w:r>
      <w:r w:rsidR="005E6042">
        <w:t>yksi [1..1] statusCode</w:t>
      </w:r>
      <w:r>
        <w:t>/@code=”</w:t>
      </w:r>
      <w:r w:rsidRPr="00C61ED5">
        <w:t>completed</w:t>
      </w:r>
      <w:r>
        <w:t>”</w:t>
      </w:r>
    </w:p>
    <w:p w14:paraId="63777043" w14:textId="77777777" w:rsidR="0019509E" w:rsidRDefault="0019509E" w:rsidP="0019509E">
      <w:pPr>
        <w:pStyle w:val="Snt1"/>
      </w:pPr>
      <w:r>
        <w:t>5. PAKOLLINEN yksi tai useampi [1..*] component</w:t>
      </w:r>
    </w:p>
    <w:p w14:paraId="781AAB24" w14:textId="3BBF2804" w:rsidR="0019509E" w:rsidRDefault="0019509E" w:rsidP="0019509E">
      <w:pPr>
        <w:pStyle w:val="Snt2"/>
      </w:pPr>
      <w:r>
        <w:t xml:space="preserve">a. PAKOLLINEN yksi [1..1] </w:t>
      </w:r>
      <w:hyperlink w:anchor="_Silmänpaine_-_observation" w:history="1">
        <w:r w:rsidR="00302766" w:rsidRPr="00AE704F">
          <w:rPr>
            <w:rStyle w:val="Hyperlinkki"/>
          </w:rPr>
          <w:t>Silmänpaine</w:t>
        </w:r>
      </w:hyperlink>
      <w:r w:rsidR="001D3C68" w:rsidRPr="001D3C68">
        <w:t xml:space="preserve"> </w:t>
      </w:r>
      <w:r>
        <w:t>(</w:t>
      </w:r>
      <w:r w:rsidR="00302766">
        <w:t>139</w:t>
      </w:r>
      <w:r>
        <w:t xml:space="preserve">) </w:t>
      </w:r>
      <w:r w:rsidR="00302766">
        <w:t>observation</w:t>
      </w:r>
    </w:p>
    <w:p w14:paraId="4182EF0B" w14:textId="77777777" w:rsidR="0029119A" w:rsidRDefault="0029119A" w:rsidP="00D21583">
      <w:pPr>
        <w:pStyle w:val="Snt1"/>
        <w:ind w:left="0" w:firstLine="0"/>
      </w:pPr>
    </w:p>
    <w:p w14:paraId="5180C6A1" w14:textId="1867F4FA" w:rsidR="00472A3E" w:rsidRDefault="001D3C68" w:rsidP="001A2223">
      <w:pPr>
        <w:pStyle w:val="Snt1"/>
        <w:ind w:left="0" w:firstLine="0"/>
      </w:pPr>
      <w:r w:rsidRPr="001A2223">
        <w:rPr>
          <w:b/>
        </w:rPr>
        <w:t>Toteutusohje:</w:t>
      </w:r>
      <w:r>
        <w:t xml:space="preserve"> </w:t>
      </w:r>
      <w:r w:rsidR="00AC0B33">
        <w:t xml:space="preserve">component.observation </w:t>
      </w:r>
      <w:r w:rsidRPr="001D3C68">
        <w:t xml:space="preserve">-rakennetta toistetaan per silmä </w:t>
      </w:r>
    </w:p>
    <w:bookmarkStart w:id="912" w:name="_Silmänpaine_-_observation"/>
    <w:bookmarkEnd w:id="912"/>
    <w:p w14:paraId="68B4B051" w14:textId="1AEB5849" w:rsidR="00472A3E" w:rsidRPr="00815A0E" w:rsidRDefault="00AE704F" w:rsidP="00302766">
      <w:pPr>
        <w:pStyle w:val="Otsikko4"/>
      </w:pPr>
      <w:r>
        <w:lastRenderedPageBreak/>
        <w:fldChar w:fldCharType="begin"/>
      </w:r>
      <w:r>
        <w:instrText xml:space="preserve"> HYPERLINK  \l "_Silmänpaineen_mittaus_-" </w:instrText>
      </w:r>
      <w:r>
        <w:fldChar w:fldCharType="separate"/>
      </w:r>
      <w:bookmarkStart w:id="913" w:name="_Toc525564965"/>
      <w:r w:rsidR="00472A3E" w:rsidRPr="00AE704F">
        <w:rPr>
          <w:rStyle w:val="Hyperlinkki"/>
        </w:rPr>
        <w:t>Silmänpaine</w:t>
      </w:r>
      <w:r>
        <w:fldChar w:fldCharType="end"/>
      </w:r>
      <w:r w:rsidR="00472A3E">
        <w:t xml:space="preserve"> - observation</w:t>
      </w:r>
      <w:bookmarkEnd w:id="913"/>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450"/>
      </w:tblGrid>
      <w:tr w:rsidR="00472A3E" w:rsidRPr="0099795E" w14:paraId="181C121F" w14:textId="77777777" w:rsidTr="00F70FE6">
        <w:tc>
          <w:tcPr>
            <w:tcW w:w="9450" w:type="dxa"/>
          </w:tcPr>
          <w:p w14:paraId="76DD052A" w14:textId="04A64F47" w:rsidR="00472A3E" w:rsidRPr="00A878B7" w:rsidRDefault="00472A3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B3478">
              <w:rPr>
                <w:rFonts w:eastAsiaTheme="majorEastAsia" w:cstheme="majorHAnsi"/>
                <w:bCs/>
                <w:sz w:val="18"/>
                <w:szCs w:val="26"/>
                <w:lang w:val="en-US"/>
              </w:rPr>
              <w:t>entry/organize</w:t>
            </w:r>
            <w:r w:rsidR="00F70FE6">
              <w:rPr>
                <w:rFonts w:eastAsiaTheme="majorEastAsia" w:cstheme="majorHAnsi"/>
                <w:bCs/>
                <w:sz w:val="18"/>
                <w:szCs w:val="26"/>
                <w:lang w:val="en-US"/>
              </w:rPr>
              <w:t>r/</w:t>
            </w:r>
            <w:r w:rsidR="008B3478">
              <w:rPr>
                <w:rFonts w:eastAsiaTheme="majorEastAsia" w:cstheme="majorHAnsi"/>
                <w:bCs/>
                <w:sz w:val="18"/>
                <w:szCs w:val="26"/>
                <w:lang w:val="en-US"/>
              </w:rPr>
              <w:t>component/observation</w:t>
            </w:r>
          </w:p>
        </w:tc>
      </w:tr>
    </w:tbl>
    <w:p w14:paraId="07EFFE77" w14:textId="77777777" w:rsidR="00472A3E" w:rsidRPr="00370659" w:rsidRDefault="00472A3E" w:rsidP="00472A3E">
      <w:pPr>
        <w:pStyle w:val="Snt1"/>
        <w:ind w:left="0" w:firstLine="0"/>
        <w:rPr>
          <w:lang w:val="en-US"/>
        </w:rPr>
      </w:pPr>
    </w:p>
    <w:p w14:paraId="1D01CE7C" w14:textId="77777777" w:rsidR="00472A3E" w:rsidRPr="0003454B" w:rsidRDefault="00472A3E" w:rsidP="00472A3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695B27D0" w14:textId="2EFDABB6" w:rsidR="00472A3E" w:rsidRPr="00AE0334" w:rsidRDefault="00472A3E" w:rsidP="00472A3E">
      <w:pPr>
        <w:pStyle w:val="Snt1"/>
      </w:pPr>
      <w:r>
        <w:t>2</w:t>
      </w:r>
      <w:r w:rsidRPr="0003454B">
        <w:t xml:space="preserve">. PAKOLLINEN yksi [1..1] </w:t>
      </w:r>
      <w:r w:rsidRPr="00AE0334">
        <w:t>code/@code="</w:t>
      </w:r>
      <w:r w:rsidR="0084537F" w:rsidRPr="008D44D4">
        <w:t>56844-4</w:t>
      </w:r>
      <w:r w:rsidRPr="00AE0334">
        <w:t>"</w:t>
      </w:r>
      <w:r>
        <w:t xml:space="preserve"> Silmänpaine</w:t>
      </w:r>
      <w:r w:rsidRPr="00856850">
        <w:t xml:space="preserve"> </w:t>
      </w:r>
      <w:r>
        <w:t>(codeSystem</w:t>
      </w:r>
      <w:r w:rsidRPr="00AE0334">
        <w:t xml:space="preserve">: </w:t>
      </w:r>
      <w:r w:rsidR="0084537F" w:rsidRPr="008D44D4">
        <w:t>1.2.246.537.6.96.2008</w:t>
      </w:r>
      <w:r w:rsidR="0084537F">
        <w:t xml:space="preserve"> </w:t>
      </w:r>
      <w:r w:rsidR="0084537F" w:rsidRPr="008D44D4">
        <w:t>FinLOINC - Fysiologiset mittaukset</w:t>
      </w:r>
      <w:r w:rsidRPr="00AE0334">
        <w:t>)</w:t>
      </w:r>
    </w:p>
    <w:p w14:paraId="69133C50" w14:textId="77777777" w:rsidR="00472A3E" w:rsidRDefault="00472A3E" w:rsidP="00472A3E">
      <w:pPr>
        <w:pStyle w:val="Snt1"/>
      </w:pPr>
      <w:r>
        <w:t>3. PAKOLLINEN yksi [1..1] text</w:t>
      </w:r>
    </w:p>
    <w:p w14:paraId="21FDBC87" w14:textId="248D9161" w:rsidR="00472A3E" w:rsidRDefault="00472A3E" w:rsidP="00472A3E">
      <w:pPr>
        <w:pStyle w:val="Snt2"/>
      </w:pPr>
      <w:r>
        <w:t>a. PAKOLLINEN yksi [1..1] reference/@value, viitattavan näyttömuoto-osion xml-ID annetaan II-tietotyypillä</w:t>
      </w:r>
    </w:p>
    <w:p w14:paraId="660F0848" w14:textId="63C0ECA7" w:rsidR="00472A3E" w:rsidRDefault="00472A3E" w:rsidP="00472A3E">
      <w:pPr>
        <w:pStyle w:val="Snt1"/>
      </w:pPr>
      <w:r>
        <w:t>4. PAKOLLINEN</w:t>
      </w:r>
      <w:r w:rsidRPr="00125567">
        <w:t xml:space="preserve"> </w:t>
      </w:r>
      <w:r>
        <w:t>yksi [1</w:t>
      </w:r>
      <w:r w:rsidRPr="00125567">
        <w:t>..1]</w:t>
      </w:r>
      <w:r>
        <w:t xml:space="preserve"> effectiveTime/@value </w:t>
      </w:r>
      <w:r w:rsidR="006B4372" w:rsidRPr="006B4372">
        <w:t xml:space="preserve">Silmänpaineen mittausajankohta </w:t>
      </w:r>
      <w:r>
        <w:t>(14</w:t>
      </w:r>
      <w:r w:rsidR="006B4372">
        <w:t>1</w:t>
      </w:r>
      <w:r>
        <w:t xml:space="preserve">), arvo annetaan </w:t>
      </w:r>
      <w:r w:rsidR="00110D6F">
        <w:t xml:space="preserve">sekuntin </w:t>
      </w:r>
      <w:r>
        <w:t>tarkkuudella TS-tietotyypillä</w:t>
      </w:r>
    </w:p>
    <w:p w14:paraId="47BA2FF3" w14:textId="7140C334" w:rsidR="00110D6F" w:rsidRDefault="00110D6F" w:rsidP="00472A3E">
      <w:pPr>
        <w:pStyle w:val="Snt1"/>
      </w:pPr>
    </w:p>
    <w:p w14:paraId="5C8D95F4" w14:textId="75D69564" w:rsidR="00110D6F" w:rsidRDefault="00110D6F" w:rsidP="00472A3E">
      <w:pPr>
        <w:pStyle w:val="Snt1"/>
      </w:pPr>
      <w:r w:rsidRPr="00110D6F">
        <w:rPr>
          <w:b/>
        </w:rPr>
        <w:t>Toteutusohje:</w:t>
      </w:r>
      <w:r>
        <w:t xml:space="preserve"> Järjestelmä täydentää sekunteiksi, mikäli käyttäjä antaa karkeamman arvon</w:t>
      </w:r>
    </w:p>
    <w:p w14:paraId="27F393CF" w14:textId="77777777" w:rsidR="00110D6F" w:rsidRDefault="00110D6F" w:rsidP="00472A3E">
      <w:pPr>
        <w:pStyle w:val="Snt1"/>
      </w:pPr>
    </w:p>
    <w:p w14:paraId="187D8EE8" w14:textId="7B43A08D" w:rsidR="00856642" w:rsidRDefault="00856642" w:rsidP="00856642">
      <w:pPr>
        <w:pStyle w:val="Snt1"/>
      </w:pPr>
      <w:r>
        <w:t>5</w:t>
      </w:r>
      <w:r w:rsidRPr="0003454B">
        <w:t>. PAKOLLINEN yksi [1..1] value</w:t>
      </w:r>
      <w:r>
        <w:t xml:space="preserve"> Silmänpaine</w:t>
      </w:r>
      <w:r w:rsidRPr="00856850">
        <w:t xml:space="preserve"> </w:t>
      </w:r>
      <w:r>
        <w:t>(139),</w:t>
      </w:r>
      <w:r w:rsidRPr="0003454B">
        <w:t xml:space="preserve"> </w:t>
      </w:r>
      <w:r w:rsidR="00C93E49">
        <w:t>arvo annetaan</w:t>
      </w:r>
      <w:r>
        <w:t xml:space="preserve"> PQ-tietotyypillä</w:t>
      </w:r>
      <w:r w:rsidR="00164ACD">
        <w:t>, yksikkö</w:t>
      </w:r>
      <w:r>
        <w:t xml:space="preserve"> </w:t>
      </w:r>
      <w:r w:rsidR="00164ACD" w:rsidRPr="00164ACD">
        <w:t>mm[Hg]</w:t>
      </w:r>
    </w:p>
    <w:p w14:paraId="0A30417B" w14:textId="6A79DD2D" w:rsidR="006B4372" w:rsidRDefault="00856642" w:rsidP="00472A3E">
      <w:pPr>
        <w:pStyle w:val="Snt1"/>
      </w:pPr>
      <w:r>
        <w:t>6</w:t>
      </w:r>
      <w:r w:rsidR="006B4372">
        <w:t xml:space="preserve">. PAKOLLINEN </w:t>
      </w:r>
      <w:r w:rsidR="006B4372" w:rsidRPr="00490494">
        <w:t>yksi [</w:t>
      </w:r>
      <w:r w:rsidR="006B4372">
        <w:t>1</w:t>
      </w:r>
      <w:r w:rsidR="006B4372" w:rsidRPr="00490494">
        <w:t>..1] targetSiteCod</w:t>
      </w:r>
      <w:r w:rsidR="006B4372">
        <w:t xml:space="preserve">e </w:t>
      </w:r>
      <w:r w:rsidR="006B4372" w:rsidRPr="006B4372">
        <w:t xml:space="preserve">Silmänpaineen mittauksen kohde </w:t>
      </w:r>
      <w:r w:rsidR="006B4372">
        <w:t>(138</w:t>
      </w:r>
      <w:r w:rsidR="006B4372" w:rsidRPr="00490494">
        <w:t xml:space="preserve">), arvo annetaan luokituksesta </w:t>
      </w:r>
      <w:r w:rsidR="006B4372" w:rsidRPr="006B4372">
        <w:t xml:space="preserve">THL - Silmän löydöksen sijainti </w:t>
      </w:r>
      <w:r w:rsidR="006B4372" w:rsidRPr="00490494">
        <w:t xml:space="preserve">(codeSystem: </w:t>
      </w:r>
      <w:r w:rsidR="006B4372" w:rsidRPr="006B4372">
        <w:t>1.2.246.537.6.3033.2014</w:t>
      </w:r>
      <w:r w:rsidR="006B4372" w:rsidRPr="00490494">
        <w:t xml:space="preserve">) </w:t>
      </w:r>
    </w:p>
    <w:p w14:paraId="21C23E80" w14:textId="5321617D" w:rsidR="006B4372" w:rsidRDefault="00856642" w:rsidP="006B4372">
      <w:pPr>
        <w:pStyle w:val="Snt1"/>
      </w:pPr>
      <w:r>
        <w:t>7</w:t>
      </w:r>
      <w:r w:rsidR="00472A3E" w:rsidRPr="0003454B">
        <w:t xml:space="preserve">. </w:t>
      </w:r>
      <w:r w:rsidR="007C5B89">
        <w:t xml:space="preserve">VAPAAEHTOINEN nolla tai yksi [0..1] </w:t>
      </w:r>
      <w:r w:rsidR="006B4372" w:rsidRPr="009315BE">
        <w:t>entryRelationship</w:t>
      </w:r>
    </w:p>
    <w:p w14:paraId="33E47A56" w14:textId="0E3D0287" w:rsidR="006B4372" w:rsidRDefault="006B4372" w:rsidP="006B4372">
      <w:pPr>
        <w:pStyle w:val="Snt2"/>
      </w:pPr>
      <w:r>
        <w:t xml:space="preserve">a. PAKOLLINEN </w:t>
      </w:r>
      <w:r w:rsidRPr="00AA0A88">
        <w:t>yksi [1..1]</w:t>
      </w:r>
      <w:r>
        <w:t xml:space="preserve"> @typeCode=</w:t>
      </w:r>
      <w:r w:rsidR="00AB79D1">
        <w:t>”COMP”</w:t>
      </w:r>
    </w:p>
    <w:p w14:paraId="585A1CFA" w14:textId="0E5EC30D" w:rsidR="00472A3E" w:rsidRDefault="006B4372" w:rsidP="00C76CE6">
      <w:pPr>
        <w:pStyle w:val="Snt2"/>
      </w:pPr>
      <w:r>
        <w:t xml:space="preserve">b. PAKOLLINEN </w:t>
      </w:r>
      <w:r w:rsidRPr="00AA0A88">
        <w:t>yksi [1..1]</w:t>
      </w:r>
      <w:r>
        <w:t xml:space="preserve"> </w:t>
      </w:r>
      <w:hyperlink w:anchor="_Lisätieto_silmänpaineen_mittauksest" w:history="1">
        <w:r w:rsidRPr="00AE704F">
          <w:rPr>
            <w:rStyle w:val="Hyperlinkki"/>
          </w:rPr>
          <w:t>Lisätieto silmänpaineen mittauksesta</w:t>
        </w:r>
      </w:hyperlink>
      <w:r w:rsidRPr="006B4372">
        <w:t xml:space="preserve"> </w:t>
      </w:r>
      <w:r>
        <w:t>(140) observation</w:t>
      </w:r>
    </w:p>
    <w:bookmarkStart w:id="914" w:name="_Lisätieto_silmänpaineen_mittauksest"/>
    <w:bookmarkEnd w:id="914"/>
    <w:p w14:paraId="00A818AC" w14:textId="658BB0CC" w:rsidR="008B3478" w:rsidRPr="00815A0E" w:rsidRDefault="00AE704F" w:rsidP="00302766">
      <w:pPr>
        <w:pStyle w:val="Otsikko5"/>
      </w:pPr>
      <w:r>
        <w:fldChar w:fldCharType="begin"/>
      </w:r>
      <w:r>
        <w:instrText xml:space="preserve"> HYPERLINK  \l "_Silmänpaine_-_observation" </w:instrText>
      </w:r>
      <w:r>
        <w:fldChar w:fldCharType="separate"/>
      </w:r>
      <w:bookmarkStart w:id="915" w:name="_Toc525564966"/>
      <w:r w:rsidR="008B3478" w:rsidRPr="00AE704F">
        <w:rPr>
          <w:rStyle w:val="Hyperlinkki"/>
        </w:rPr>
        <w:t>Lisätieto silmänpaineen mittauksesta</w:t>
      </w:r>
      <w:r>
        <w:fldChar w:fldCharType="end"/>
      </w:r>
      <w:r w:rsidR="008B3478">
        <w:t xml:space="preserve"> - observation</w:t>
      </w:r>
      <w:bookmarkEnd w:id="915"/>
    </w:p>
    <w:tbl>
      <w:tblPr>
        <w:tblStyle w:val="TaulukkoRuudukko"/>
        <w:tblW w:w="9236"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99795E" w14:paraId="31FA3161" w14:textId="77777777" w:rsidTr="008B3478">
        <w:tc>
          <w:tcPr>
            <w:tcW w:w="9236" w:type="dxa"/>
          </w:tcPr>
          <w:p w14:paraId="5CF0E39E" w14:textId="54B12F72" w:rsidR="008B3478" w:rsidRPr="00A878B7" w:rsidRDefault="008B3478" w:rsidP="008B3478">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r w:rsidR="009C74E5" w:rsidRPr="009C74E5">
              <w:rPr>
                <w:rFonts w:eastAsiaTheme="majorEastAsia" w:cstheme="majorHAnsi"/>
                <w:bCs/>
                <w:sz w:val="18"/>
                <w:szCs w:val="26"/>
                <w:lang w:val="en-US"/>
              </w:rPr>
              <w:t>/entryRelationship/observation</w:t>
            </w:r>
          </w:p>
        </w:tc>
      </w:tr>
    </w:tbl>
    <w:p w14:paraId="66453086" w14:textId="77777777" w:rsidR="008B3478" w:rsidRPr="00370659" w:rsidRDefault="008B3478" w:rsidP="008B3478">
      <w:pPr>
        <w:pStyle w:val="Snt1"/>
        <w:ind w:left="0" w:firstLine="0"/>
        <w:rPr>
          <w:lang w:val="en-US"/>
        </w:rPr>
      </w:pPr>
    </w:p>
    <w:p w14:paraId="0763802A" w14:textId="77777777" w:rsidR="008B3478" w:rsidRPr="0003454B" w:rsidRDefault="008B3478" w:rsidP="008B3478">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0F388BED" w14:textId="1A4EBF0B" w:rsidR="008B3478" w:rsidRPr="00AE0334" w:rsidRDefault="008B3478" w:rsidP="008B3478">
      <w:pPr>
        <w:pStyle w:val="Snt1"/>
      </w:pPr>
      <w:r>
        <w:t>2</w:t>
      </w:r>
      <w:r w:rsidRPr="0003454B">
        <w:t xml:space="preserve">. PAKOLLINEN yksi [1..1] </w:t>
      </w:r>
      <w:r w:rsidRPr="00AE0334">
        <w:t>code/@code="</w:t>
      </w:r>
      <w:r>
        <w:t>140</w:t>
      </w:r>
      <w:r w:rsidRPr="00AE0334">
        <w:t>"</w:t>
      </w:r>
      <w:r>
        <w:t xml:space="preserve"> </w:t>
      </w:r>
      <w:r w:rsidRPr="006B4372">
        <w:t>Lisätieto silmänpaineen mittauksesta</w:t>
      </w:r>
      <w:r w:rsidRPr="00856850">
        <w:t xml:space="preserve"> </w:t>
      </w:r>
      <w:r>
        <w:t>(codeSystem</w:t>
      </w:r>
      <w:r w:rsidRPr="00AE0334">
        <w:t xml:space="preserve">: </w:t>
      </w:r>
      <w:r w:rsidR="00CB7277">
        <w:t xml:space="preserve">1.2.246.537.6.894 </w:t>
      </w:r>
      <w:r w:rsidRPr="001B0EE9">
        <w:t>Optometria/Tietosisältö - Silmien terveystarkastus</w:t>
      </w:r>
      <w:r w:rsidRPr="00AE0334">
        <w:t>)</w:t>
      </w:r>
    </w:p>
    <w:p w14:paraId="075CAD36" w14:textId="77777777" w:rsidR="008B3478" w:rsidRDefault="008B3478" w:rsidP="008B3478">
      <w:pPr>
        <w:pStyle w:val="Snt1"/>
      </w:pPr>
      <w:r>
        <w:t>3. PAKOLLINEN yksi [1..1] text</w:t>
      </w:r>
    </w:p>
    <w:p w14:paraId="096DA73E" w14:textId="77777777" w:rsidR="008B3478" w:rsidRDefault="008B3478" w:rsidP="008B3478">
      <w:pPr>
        <w:pStyle w:val="Snt2"/>
      </w:pPr>
      <w:r>
        <w:t>a. PAKOLLINEN yksi [1..1] reference/@value, viitattavan näyttömuoto-osion xml-ID annetaan II-tietotyypillä</w:t>
      </w:r>
    </w:p>
    <w:p w14:paraId="6DBFB3A2" w14:textId="5A03C52A" w:rsidR="008B3478" w:rsidRDefault="008B3478" w:rsidP="001A2223">
      <w:pPr>
        <w:pStyle w:val="Snt1"/>
      </w:pPr>
      <w:r>
        <w:t>4</w:t>
      </w:r>
      <w:r w:rsidRPr="0003454B">
        <w:t>. PAKOLLINEN yksi [1..1] value</w:t>
      </w:r>
      <w:r>
        <w:t xml:space="preserve"> </w:t>
      </w:r>
      <w:r w:rsidRPr="006B4372">
        <w:t>Lisätieto silmänpaineen mittauksesta</w:t>
      </w:r>
      <w:r w:rsidRPr="00856850">
        <w:t xml:space="preserve"> </w:t>
      </w:r>
      <w:r>
        <w:t>(140),</w:t>
      </w:r>
      <w:r w:rsidRPr="0003454B">
        <w:t xml:space="preserve"> </w:t>
      </w:r>
      <w:r w:rsidR="00C93E49">
        <w:t>arvo annetaan</w:t>
      </w:r>
      <w:r>
        <w:t xml:space="preserve"> ST-tietotyypillä </w:t>
      </w:r>
    </w:p>
    <w:bookmarkStart w:id="916" w:name="_Sarveiskalvon_mittaus_-"/>
    <w:bookmarkEnd w:id="916"/>
    <w:p w14:paraId="7CA3E712" w14:textId="75EA951D" w:rsidR="008B3478" w:rsidRDefault="007F4C6D" w:rsidP="008B3478">
      <w:pPr>
        <w:pStyle w:val="Otsikko3"/>
      </w:pPr>
      <w:r>
        <w:fldChar w:fldCharType="begin"/>
      </w:r>
      <w:r>
        <w:instrText xml:space="preserve"> HYPERLINK  \l "_Silmien_terveystarkastus" </w:instrText>
      </w:r>
      <w:r>
        <w:fldChar w:fldCharType="separate"/>
      </w:r>
      <w:bookmarkStart w:id="917" w:name="_Toc525564967"/>
      <w:r w:rsidR="008B3478" w:rsidRPr="007F4C6D">
        <w:rPr>
          <w:rStyle w:val="Hyperlinkki"/>
        </w:rPr>
        <w:t>Sarveiskalvon</w:t>
      </w:r>
      <w:r w:rsidR="00456F54">
        <w:rPr>
          <w:rStyle w:val="Hyperlinkki"/>
        </w:rPr>
        <w:t xml:space="preserve"> paksuuden</w:t>
      </w:r>
      <w:r w:rsidR="008B3478" w:rsidRPr="007F4C6D">
        <w:rPr>
          <w:rStyle w:val="Hyperlinkki"/>
        </w:rPr>
        <w:t xml:space="preserve"> </w:t>
      </w:r>
      <w:r w:rsidR="00AC0B33" w:rsidRPr="007F4C6D">
        <w:rPr>
          <w:rStyle w:val="Hyperlinkki"/>
        </w:rPr>
        <w:t>mittaus</w:t>
      </w:r>
      <w:r>
        <w:fldChar w:fldCharType="end"/>
      </w:r>
      <w:r w:rsidR="008B3478">
        <w:t xml:space="preserve"> - </w:t>
      </w:r>
      <w:r w:rsidR="008B3478" w:rsidRPr="00487841">
        <w:t>organizer</w:t>
      </w:r>
      <w:bookmarkEnd w:id="917"/>
      <w:r w:rsidR="008B347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99795E" w14:paraId="7C6769A0" w14:textId="77777777" w:rsidTr="00585EB5">
        <w:tc>
          <w:tcPr>
            <w:tcW w:w="9236" w:type="dxa"/>
          </w:tcPr>
          <w:p w14:paraId="36E4A3A9" w14:textId="77777777" w:rsidR="008B3478" w:rsidRPr="00A878B7" w:rsidRDefault="008B3478"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264C1A29" w14:textId="77777777" w:rsidR="008B3478" w:rsidRPr="00370659" w:rsidRDefault="008B3478" w:rsidP="008B3478">
      <w:pPr>
        <w:pStyle w:val="Snt1"/>
        <w:ind w:left="0" w:firstLine="0"/>
        <w:rPr>
          <w:lang w:val="en-US"/>
        </w:rPr>
      </w:pPr>
    </w:p>
    <w:p w14:paraId="50945443" w14:textId="77777777" w:rsidR="008B3478" w:rsidRPr="007E0AC1" w:rsidRDefault="008B3478" w:rsidP="008B3478">
      <w:pPr>
        <w:pStyle w:val="Snt1"/>
      </w:pPr>
      <w:r w:rsidRPr="007E0AC1">
        <w:t>1. PAKOLLINEN yksi [1..1] @classCode="CLUSTER" ja yksi [1..1] @moodCode="EVN"</w:t>
      </w:r>
    </w:p>
    <w:p w14:paraId="65715F1C" w14:textId="77777777" w:rsidR="008B3478" w:rsidRDefault="008B3478" w:rsidP="008B3478">
      <w:pPr>
        <w:pStyle w:val="Snt1"/>
      </w:pPr>
      <w:r>
        <w:t xml:space="preserve">2. </w:t>
      </w:r>
      <w:r w:rsidRPr="0003454B">
        <w:t xml:space="preserve">PAKOLLINEN yksi </w:t>
      </w:r>
      <w:r w:rsidRPr="007E0AC1">
        <w:t>[1..1]</w:t>
      </w:r>
      <w:r>
        <w:t xml:space="preserve"> id/@root</w:t>
      </w:r>
    </w:p>
    <w:p w14:paraId="495AAE08" w14:textId="3817D832" w:rsidR="008B3478" w:rsidRDefault="008B3478" w:rsidP="008B3478">
      <w:pPr>
        <w:pStyle w:val="Snt1"/>
      </w:pPr>
      <w:r>
        <w:t>3</w:t>
      </w:r>
      <w:r w:rsidRPr="00AE0334">
        <w:t xml:space="preserve">. PAKOLLINEN yksi [1..1] </w:t>
      </w:r>
      <w:r w:rsidRPr="0082643A">
        <w:t>code/@code="</w:t>
      </w:r>
      <w:r>
        <w:t>1</w:t>
      </w:r>
      <w:r w:rsidR="00AC0B33">
        <w:t>46</w:t>
      </w:r>
      <w:r w:rsidRPr="0082643A">
        <w:t xml:space="preserve">" </w:t>
      </w:r>
      <w:r w:rsidR="00C31299" w:rsidRPr="00C31299">
        <w:t>Sarveiskalvon</w:t>
      </w:r>
      <w:r w:rsidR="00456F54">
        <w:t xml:space="preserve"> paksuuden</w:t>
      </w:r>
      <w:r w:rsidR="00C31299" w:rsidRPr="00C31299">
        <w:t xml:space="preserve"> </w:t>
      </w:r>
      <w:r w:rsidR="00AC0B33">
        <w:t>mittaus</w:t>
      </w:r>
      <w:r w:rsidR="00C31299" w:rsidRPr="00C31299">
        <w:t xml:space="preserve"> </w:t>
      </w:r>
      <w:r>
        <w:t>(codeSystem</w:t>
      </w:r>
      <w:r w:rsidRPr="0095153D">
        <w:t xml:space="preserve">: </w:t>
      </w:r>
      <w:r w:rsidR="00CB7277">
        <w:t xml:space="preserve">1.2.246.537.6.894 </w:t>
      </w:r>
      <w:r w:rsidRPr="001D3C68">
        <w:t>Optometria/Tietosisältö - Silmien terveystarkastus</w:t>
      </w:r>
      <w:r>
        <w:t>)</w:t>
      </w:r>
    </w:p>
    <w:p w14:paraId="36D34239" w14:textId="045E16DB" w:rsidR="008B3478" w:rsidRDefault="008B3478" w:rsidP="008B3478">
      <w:pPr>
        <w:pStyle w:val="Snt1"/>
      </w:pPr>
      <w:r>
        <w:t xml:space="preserve">4. PAKOLLINEN </w:t>
      </w:r>
      <w:r w:rsidR="005E6042">
        <w:t>yksi [1..1] statusCode</w:t>
      </w:r>
      <w:r>
        <w:t>/@code=”</w:t>
      </w:r>
      <w:r w:rsidRPr="00C61ED5">
        <w:t>completed</w:t>
      </w:r>
      <w:r>
        <w:t>”</w:t>
      </w:r>
    </w:p>
    <w:p w14:paraId="61A04BF6" w14:textId="77777777" w:rsidR="008B3478" w:rsidRDefault="008B3478" w:rsidP="008B3478">
      <w:pPr>
        <w:pStyle w:val="Snt1"/>
      </w:pPr>
      <w:r>
        <w:t>5. PAKOLLINEN yksi tai useampi [1..*] component</w:t>
      </w:r>
    </w:p>
    <w:p w14:paraId="5D8F129A" w14:textId="2F2111D3" w:rsidR="008B3478" w:rsidRDefault="008B3478" w:rsidP="008B3478">
      <w:pPr>
        <w:pStyle w:val="Snt2"/>
      </w:pPr>
      <w:r>
        <w:t xml:space="preserve">a. PAKOLLINEN yksi [1..1] </w:t>
      </w:r>
      <w:hyperlink w:anchor="_Sarveiskalvon_paksuus_-" w:history="1">
        <w:r w:rsidR="00C31299" w:rsidRPr="00AE704F">
          <w:rPr>
            <w:rStyle w:val="Hyperlinkki"/>
          </w:rPr>
          <w:t xml:space="preserve">Sarveiskalvon </w:t>
        </w:r>
        <w:r w:rsidR="000C1969" w:rsidRPr="00AE704F">
          <w:rPr>
            <w:rStyle w:val="Hyperlinkki"/>
          </w:rPr>
          <w:t>paksuus</w:t>
        </w:r>
      </w:hyperlink>
      <w:r w:rsidR="00C31299" w:rsidRPr="00C31299">
        <w:t xml:space="preserve"> </w:t>
      </w:r>
      <w:r>
        <w:t>(1</w:t>
      </w:r>
      <w:r w:rsidR="00C31299">
        <w:t>4</w:t>
      </w:r>
      <w:r w:rsidR="00AC0B33">
        <w:t>2</w:t>
      </w:r>
      <w:r>
        <w:t xml:space="preserve">) </w:t>
      </w:r>
      <w:r w:rsidR="000C1969">
        <w:t>observation</w:t>
      </w:r>
    </w:p>
    <w:p w14:paraId="4EF2964C" w14:textId="77777777" w:rsidR="00C31299" w:rsidRDefault="00C31299" w:rsidP="008B3478">
      <w:pPr>
        <w:pStyle w:val="Snt1"/>
        <w:ind w:left="0" w:firstLine="0"/>
      </w:pPr>
    </w:p>
    <w:p w14:paraId="1F14C9F6" w14:textId="369B32C8" w:rsidR="00C31299" w:rsidRDefault="00AC0B33" w:rsidP="008B3478">
      <w:pPr>
        <w:pStyle w:val="Snt1"/>
        <w:ind w:left="0" w:firstLine="0"/>
      </w:pPr>
      <w:r w:rsidRPr="00965A24">
        <w:rPr>
          <w:b/>
        </w:rPr>
        <w:t>Toteutusohje:</w:t>
      </w:r>
      <w:r>
        <w:t xml:space="preserve"> component.observation </w:t>
      </w:r>
      <w:r w:rsidRPr="001D3C68">
        <w:t xml:space="preserve">-rakennetta toistetaan per silmä </w:t>
      </w:r>
    </w:p>
    <w:bookmarkStart w:id="918" w:name="_Sarveiskalvon_paksuus_-"/>
    <w:bookmarkEnd w:id="918"/>
    <w:p w14:paraId="462C8181" w14:textId="41123804" w:rsidR="00C31299" w:rsidRPr="00815A0E" w:rsidRDefault="00AE704F" w:rsidP="000C1969">
      <w:pPr>
        <w:pStyle w:val="Otsikko4"/>
      </w:pPr>
      <w:r>
        <w:lastRenderedPageBreak/>
        <w:fldChar w:fldCharType="begin"/>
      </w:r>
      <w:r>
        <w:instrText xml:space="preserve"> HYPERLINK  \l "_Sarveiskalvon_mittaus_-" </w:instrText>
      </w:r>
      <w:r>
        <w:fldChar w:fldCharType="separate"/>
      </w:r>
      <w:bookmarkStart w:id="919" w:name="_Toc525564968"/>
      <w:r w:rsidR="00C31299" w:rsidRPr="00AE704F">
        <w:rPr>
          <w:rStyle w:val="Hyperlinkki"/>
        </w:rPr>
        <w:t>Sarveiskalvon paksuus</w:t>
      </w:r>
      <w:r>
        <w:fldChar w:fldCharType="end"/>
      </w:r>
      <w:r w:rsidR="00C31299">
        <w:t xml:space="preserve"> - observation</w:t>
      </w:r>
      <w:bookmarkEnd w:id="919"/>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60"/>
      </w:tblGrid>
      <w:tr w:rsidR="00C31299" w:rsidRPr="0099795E" w14:paraId="6ED815B3" w14:textId="77777777" w:rsidTr="00F70FE6">
        <w:tc>
          <w:tcPr>
            <w:tcW w:w="9360" w:type="dxa"/>
          </w:tcPr>
          <w:p w14:paraId="347104F6" w14:textId="2C760973" w:rsidR="00C31299" w:rsidRPr="00A878B7" w:rsidRDefault="00C31299"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w:t>
            </w:r>
            <w:r w:rsidR="00F70FE6">
              <w:rPr>
                <w:rFonts w:eastAsiaTheme="majorEastAsia" w:cstheme="majorHAnsi"/>
                <w:bCs/>
                <w:sz w:val="18"/>
                <w:szCs w:val="26"/>
                <w:lang w:val="en-US"/>
              </w:rPr>
              <w:t>y/organizer/</w:t>
            </w:r>
            <w:r>
              <w:rPr>
                <w:rFonts w:eastAsiaTheme="majorEastAsia" w:cstheme="majorHAnsi"/>
                <w:bCs/>
                <w:sz w:val="18"/>
                <w:szCs w:val="26"/>
                <w:lang w:val="en-US"/>
              </w:rPr>
              <w:t>component/observation</w:t>
            </w:r>
            <w:r w:rsidR="0055090E">
              <w:rPr>
                <w:rFonts w:eastAsiaTheme="majorEastAsia" w:cstheme="majorHAnsi"/>
                <w:bCs/>
                <w:sz w:val="18"/>
                <w:szCs w:val="26"/>
                <w:lang w:val="en-US"/>
              </w:rPr>
              <w:t xml:space="preserve"> </w:t>
            </w:r>
          </w:p>
        </w:tc>
      </w:tr>
    </w:tbl>
    <w:p w14:paraId="72C5670A" w14:textId="77777777" w:rsidR="00C31299" w:rsidRPr="00370659" w:rsidRDefault="00C31299" w:rsidP="00C31299">
      <w:pPr>
        <w:pStyle w:val="Snt1"/>
        <w:ind w:left="0" w:firstLine="0"/>
        <w:rPr>
          <w:lang w:val="en-US"/>
        </w:rPr>
      </w:pPr>
    </w:p>
    <w:p w14:paraId="1A0EE3F2" w14:textId="77777777" w:rsidR="00C31299" w:rsidRPr="0003454B" w:rsidRDefault="00C31299" w:rsidP="00C3129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84B7163" w14:textId="42B77349" w:rsidR="00C31299" w:rsidRPr="00AE0334" w:rsidRDefault="00C31299" w:rsidP="00C31299">
      <w:pPr>
        <w:pStyle w:val="Snt1"/>
      </w:pPr>
      <w:r>
        <w:t>2</w:t>
      </w:r>
      <w:r w:rsidRPr="0003454B">
        <w:t xml:space="preserve">. PAKOLLINEN yksi [1..1] </w:t>
      </w:r>
      <w:r w:rsidRPr="00AE0334">
        <w:t>code/@code="</w:t>
      </w:r>
      <w:r>
        <w:t>142</w:t>
      </w:r>
      <w:r w:rsidRPr="00AE0334">
        <w:t>"</w:t>
      </w:r>
      <w:r>
        <w:t xml:space="preserve"> Sarveiskalvon paksuus</w:t>
      </w:r>
      <w:r w:rsidRPr="00856850">
        <w:t xml:space="preserve"> </w:t>
      </w:r>
      <w:r>
        <w:t>(codeSystem</w:t>
      </w:r>
      <w:r w:rsidRPr="00AE0334">
        <w:t xml:space="preserve">: </w:t>
      </w:r>
      <w:r w:rsidR="00CB7277">
        <w:t xml:space="preserve">1.2.246.537.6.894 </w:t>
      </w:r>
      <w:r w:rsidRPr="001B0EE9">
        <w:t>Optometria/Tietosisältö - Silmien terveystarkastus</w:t>
      </w:r>
      <w:r w:rsidRPr="00AE0334">
        <w:t>)</w:t>
      </w:r>
    </w:p>
    <w:p w14:paraId="1149BED5" w14:textId="77777777" w:rsidR="00C31299" w:rsidRDefault="00C31299" w:rsidP="00C31299">
      <w:pPr>
        <w:pStyle w:val="Snt1"/>
      </w:pPr>
      <w:r>
        <w:t>3. PAKOLLINEN yksi [1..1] text</w:t>
      </w:r>
    </w:p>
    <w:p w14:paraId="552A9904" w14:textId="77777777" w:rsidR="00C31299" w:rsidRDefault="00C31299" w:rsidP="00C31299">
      <w:pPr>
        <w:pStyle w:val="Snt2"/>
      </w:pPr>
      <w:r>
        <w:t>a. PAKOLLINEN yksi [1..1] reference/@value, viitattavan näyttömuoto-osion xml-ID annetaan II-tietotyypillä</w:t>
      </w:r>
    </w:p>
    <w:p w14:paraId="5E3D0BAA" w14:textId="55B53321" w:rsidR="00C31299" w:rsidRDefault="00C31299" w:rsidP="00C31299">
      <w:pPr>
        <w:pStyle w:val="Snt1"/>
      </w:pPr>
      <w:r>
        <w:t>4. PAKOLLINEN</w:t>
      </w:r>
      <w:r w:rsidRPr="00125567">
        <w:t xml:space="preserve"> </w:t>
      </w:r>
      <w:r>
        <w:t>yksi [1</w:t>
      </w:r>
      <w:r w:rsidRPr="00125567">
        <w:t>..1]</w:t>
      </w:r>
      <w:r w:rsidR="00470DD0">
        <w:t xml:space="preserve"> value</w:t>
      </w:r>
      <w:r>
        <w:t xml:space="preserve"> </w:t>
      </w:r>
      <w:r w:rsidR="009D2FB2">
        <w:t>Sarveiskalvon paksuus</w:t>
      </w:r>
      <w:r w:rsidRPr="006B4372">
        <w:t xml:space="preserve"> </w:t>
      </w:r>
      <w:r>
        <w:t>(14</w:t>
      </w:r>
      <w:r w:rsidR="009D2FB2">
        <w:t>2</w:t>
      </w:r>
      <w:r>
        <w:t xml:space="preserve">), arvo annetaan </w:t>
      </w:r>
      <w:r w:rsidR="009D2FB2">
        <w:t>PQ</w:t>
      </w:r>
      <w:r>
        <w:t>-tietotyypillä</w:t>
      </w:r>
      <w:r w:rsidR="00E234B1">
        <w:t>, yksikkö um (mikrometri)</w:t>
      </w:r>
    </w:p>
    <w:p w14:paraId="66F55119" w14:textId="1EC4CC1B" w:rsidR="00C31299" w:rsidRDefault="00C31299" w:rsidP="00C31299">
      <w:pPr>
        <w:pStyle w:val="Snt1"/>
      </w:pPr>
      <w:r>
        <w:t xml:space="preserve">5. PAKOLLINEN </w:t>
      </w:r>
      <w:r w:rsidRPr="00490494">
        <w:t>yksi [</w:t>
      </w:r>
      <w:r>
        <w:t>1</w:t>
      </w:r>
      <w:r w:rsidRPr="00490494">
        <w:t>..1] targetSiteCod</w:t>
      </w:r>
      <w:r>
        <w:t xml:space="preserve">e </w:t>
      </w:r>
      <w:r w:rsidR="009D2FB2" w:rsidRPr="009D2FB2">
        <w:t xml:space="preserve">Sarveiskalvon paksuuden mittauksen kohde </w:t>
      </w:r>
      <w:r>
        <w:t>(1</w:t>
      </w:r>
      <w:r w:rsidR="009D2FB2">
        <w:t>45</w:t>
      </w:r>
      <w:r w:rsidRPr="00490494">
        <w:t xml:space="preserve">), arvo annetaan luokituksesta </w:t>
      </w:r>
      <w:r w:rsidRPr="006B4372">
        <w:t xml:space="preserve">THL - Silmän löydöksen sijainti </w:t>
      </w:r>
      <w:r w:rsidRPr="00490494">
        <w:t xml:space="preserve">(codeSystem: </w:t>
      </w:r>
      <w:r w:rsidRPr="006B4372">
        <w:t>1.2.246.537.6.3033.2014</w:t>
      </w:r>
      <w:r w:rsidRPr="00490494">
        <w:t xml:space="preserve">) </w:t>
      </w:r>
    </w:p>
    <w:p w14:paraId="6C350BD7" w14:textId="376155D8" w:rsidR="00C31299" w:rsidRDefault="00C31299" w:rsidP="00C31299">
      <w:pPr>
        <w:pStyle w:val="Snt1"/>
      </w:pPr>
      <w:r>
        <w:t>4</w:t>
      </w:r>
      <w:r w:rsidRPr="0003454B">
        <w:t xml:space="preserve">. </w:t>
      </w:r>
      <w:r w:rsidR="007C5B89">
        <w:t xml:space="preserve">VAPAAEHTOINEN nolla tai yksi [0..1] </w:t>
      </w:r>
      <w:r w:rsidRPr="009315BE">
        <w:t>entryRelationship</w:t>
      </w:r>
    </w:p>
    <w:p w14:paraId="4A141630" w14:textId="129A67A9" w:rsidR="00C31299" w:rsidRDefault="00C31299" w:rsidP="00C31299">
      <w:pPr>
        <w:pStyle w:val="Snt2"/>
      </w:pPr>
      <w:r>
        <w:t xml:space="preserve">a. PAKOLLINEN </w:t>
      </w:r>
      <w:r w:rsidRPr="00AA0A88">
        <w:t>yksi [1..1]</w:t>
      </w:r>
      <w:r>
        <w:t xml:space="preserve"> @typeCode=</w:t>
      </w:r>
      <w:r w:rsidR="00AB79D1">
        <w:t>”COMP”</w:t>
      </w:r>
    </w:p>
    <w:p w14:paraId="7FA41C9B" w14:textId="7D9D120B" w:rsidR="00C31299" w:rsidRDefault="00C31299" w:rsidP="00C31299">
      <w:pPr>
        <w:pStyle w:val="Snt2"/>
      </w:pPr>
      <w:r>
        <w:t xml:space="preserve">b. PAKOLLINEN </w:t>
      </w:r>
      <w:r w:rsidRPr="00AA0A88">
        <w:t>yksi [1..1]</w:t>
      </w:r>
      <w:r>
        <w:t xml:space="preserve"> </w:t>
      </w:r>
      <w:hyperlink w:anchor="_Lisätieto_sarveiskalvon_paksuudesta" w:history="1">
        <w:r w:rsidR="009D2FB2" w:rsidRPr="00AE704F">
          <w:rPr>
            <w:rStyle w:val="Hyperlinkki"/>
          </w:rPr>
          <w:t>Lisätieto sarveiskalvon paksuudesta</w:t>
        </w:r>
      </w:hyperlink>
      <w:r w:rsidR="009D2FB2" w:rsidRPr="009D2FB2">
        <w:t xml:space="preserve"> </w:t>
      </w:r>
      <w:r>
        <w:t>(14</w:t>
      </w:r>
      <w:r w:rsidR="009D2FB2">
        <w:t>3</w:t>
      </w:r>
      <w:r>
        <w:t>) observation</w:t>
      </w:r>
    </w:p>
    <w:bookmarkStart w:id="920" w:name="_Lisätieto_sarveiskalvon_paksuudesta"/>
    <w:bookmarkEnd w:id="920"/>
    <w:p w14:paraId="2E50413D" w14:textId="6D96DFEB" w:rsidR="009D2FB2" w:rsidRPr="00815A0E" w:rsidRDefault="00AE704F" w:rsidP="000C1969">
      <w:pPr>
        <w:pStyle w:val="Otsikko5"/>
      </w:pPr>
      <w:r>
        <w:fldChar w:fldCharType="begin"/>
      </w:r>
      <w:r>
        <w:instrText xml:space="preserve"> HYPERLINK  \l "_Sarveiskalvon_paksuus_-" </w:instrText>
      </w:r>
      <w:r>
        <w:fldChar w:fldCharType="separate"/>
      </w:r>
      <w:bookmarkStart w:id="921" w:name="_Toc525564969"/>
      <w:r w:rsidR="009D2FB2" w:rsidRPr="00AE704F">
        <w:rPr>
          <w:rStyle w:val="Hyperlinkki"/>
        </w:rPr>
        <w:t>Lisätieto sarveiskalvon paksuudesta</w:t>
      </w:r>
      <w:r>
        <w:fldChar w:fldCharType="end"/>
      </w:r>
      <w:r w:rsidR="009D2FB2" w:rsidRPr="009D2FB2">
        <w:t xml:space="preserve"> </w:t>
      </w:r>
      <w:r w:rsidR="009D2FB2">
        <w:t>- observation</w:t>
      </w:r>
      <w:bookmarkEnd w:id="921"/>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714"/>
      </w:tblGrid>
      <w:tr w:rsidR="009D2FB2" w:rsidRPr="0099795E" w14:paraId="507F0F07" w14:textId="77777777" w:rsidTr="00F70FE6">
        <w:tc>
          <w:tcPr>
            <w:tcW w:w="9450" w:type="dxa"/>
          </w:tcPr>
          <w:p w14:paraId="57E392AE" w14:textId="47553CDF" w:rsidR="009D2FB2" w:rsidRPr="00A878B7" w:rsidRDefault="009D2FB2" w:rsidP="00585EB5">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F70FE6">
              <w:rPr>
                <w:rFonts w:eastAsiaTheme="majorEastAsia" w:cstheme="majorHAnsi"/>
                <w:bCs/>
                <w:sz w:val="18"/>
                <w:szCs w:val="26"/>
                <w:lang w:val="en-US"/>
              </w:rPr>
              <w:t>/</w:t>
            </w:r>
            <w:r>
              <w:rPr>
                <w:rFonts w:eastAsiaTheme="majorEastAsia" w:cstheme="majorHAnsi"/>
                <w:bCs/>
                <w:sz w:val="18"/>
                <w:szCs w:val="26"/>
                <w:lang w:val="en-US"/>
              </w:rPr>
              <w:t>component/observation</w:t>
            </w:r>
            <w:r w:rsidR="0002506C" w:rsidRPr="0002506C">
              <w:rPr>
                <w:rFonts w:eastAsiaTheme="majorEastAsia" w:cstheme="majorHAnsi"/>
                <w:bCs/>
                <w:sz w:val="18"/>
                <w:szCs w:val="26"/>
                <w:lang w:val="en-US"/>
              </w:rPr>
              <w:t>/entryRelationship/observation</w:t>
            </w:r>
            <w:r w:rsidR="0002506C">
              <w:rPr>
                <w:rFonts w:eastAsiaTheme="majorEastAsia" w:cstheme="majorHAnsi"/>
                <w:bCs/>
                <w:sz w:val="18"/>
                <w:szCs w:val="26"/>
                <w:lang w:val="en-US"/>
              </w:rPr>
              <w:t xml:space="preserve"> </w:t>
            </w:r>
          </w:p>
        </w:tc>
      </w:tr>
    </w:tbl>
    <w:p w14:paraId="35705603" w14:textId="77777777" w:rsidR="009D2FB2" w:rsidRPr="00370659" w:rsidRDefault="009D2FB2" w:rsidP="009D2FB2">
      <w:pPr>
        <w:pStyle w:val="Snt1"/>
        <w:ind w:left="0" w:firstLine="0"/>
        <w:rPr>
          <w:lang w:val="en-US"/>
        </w:rPr>
      </w:pPr>
    </w:p>
    <w:p w14:paraId="31A07C18" w14:textId="77777777" w:rsidR="009D2FB2" w:rsidRPr="0003454B" w:rsidRDefault="009D2FB2" w:rsidP="009D2FB2">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4C577BD" w14:textId="1B96D1FB" w:rsidR="009D2FB2" w:rsidRPr="00AE0334" w:rsidRDefault="009D2FB2" w:rsidP="009D2FB2">
      <w:pPr>
        <w:pStyle w:val="Snt1"/>
      </w:pPr>
      <w:r>
        <w:t>2</w:t>
      </w:r>
      <w:r w:rsidRPr="0003454B">
        <w:t xml:space="preserve">. PAKOLLINEN yksi [1..1] </w:t>
      </w:r>
      <w:r w:rsidRPr="00AE0334">
        <w:t>code/@code="</w:t>
      </w:r>
      <w:r>
        <w:t>143</w:t>
      </w:r>
      <w:r w:rsidRPr="00AE0334">
        <w:t>"</w:t>
      </w:r>
      <w:r>
        <w:t xml:space="preserve"> </w:t>
      </w:r>
      <w:r w:rsidRPr="009D2FB2">
        <w:t xml:space="preserve">Lisätieto sarveiskalvon paksuudesta </w:t>
      </w:r>
      <w:r>
        <w:t>(codeSystem</w:t>
      </w:r>
      <w:r w:rsidRPr="00AE0334">
        <w:t xml:space="preserve">: </w:t>
      </w:r>
      <w:r w:rsidR="00CB7277">
        <w:t xml:space="preserve">1.2.246.537.6.894 </w:t>
      </w:r>
      <w:r w:rsidRPr="001B0EE9">
        <w:t>Optometria/Tietosisältö - Silmien terveystarkastus</w:t>
      </w:r>
      <w:r w:rsidRPr="00AE0334">
        <w:t>)</w:t>
      </w:r>
    </w:p>
    <w:p w14:paraId="568F7163" w14:textId="77777777" w:rsidR="009D2FB2" w:rsidRDefault="009D2FB2" w:rsidP="009D2FB2">
      <w:pPr>
        <w:pStyle w:val="Snt1"/>
      </w:pPr>
      <w:r>
        <w:t>3. PAKOLLINEN yksi [1..1] text</w:t>
      </w:r>
    </w:p>
    <w:p w14:paraId="57FDDA2D" w14:textId="77777777" w:rsidR="009D2FB2" w:rsidRDefault="009D2FB2" w:rsidP="009D2FB2">
      <w:pPr>
        <w:pStyle w:val="Snt2"/>
      </w:pPr>
      <w:r>
        <w:t>a. PAKOLLINEN yksi [1..1] reference/@value, viitattavan näyttömuoto-osion xml-ID annetaan II-tietotyypillä</w:t>
      </w:r>
    </w:p>
    <w:p w14:paraId="40A7C9D0" w14:textId="0402556A" w:rsidR="009D2FB2" w:rsidRDefault="009D2FB2" w:rsidP="009D2FB2">
      <w:pPr>
        <w:pStyle w:val="Snt1"/>
      </w:pPr>
      <w:r>
        <w:t>4</w:t>
      </w:r>
      <w:r w:rsidRPr="0003454B">
        <w:t>. PAKOLLINEN yksi [1..1] value</w:t>
      </w:r>
      <w:r>
        <w:t xml:space="preserve"> </w:t>
      </w:r>
      <w:r w:rsidRPr="009D2FB2">
        <w:t xml:space="preserve">Lisätieto sarveiskalvon paksuudesta </w:t>
      </w:r>
      <w:r>
        <w:t>(143),</w:t>
      </w:r>
      <w:r w:rsidRPr="0003454B">
        <w:t xml:space="preserve"> </w:t>
      </w:r>
      <w:r w:rsidR="00C93E49">
        <w:t>arvo annetaan</w:t>
      </w:r>
      <w:r>
        <w:t xml:space="preserve"> ST-tietotyypillä </w:t>
      </w:r>
    </w:p>
    <w:bookmarkStart w:id="922" w:name="_Värinäkö_-_observation"/>
    <w:bookmarkEnd w:id="922"/>
    <w:p w14:paraId="2B6F6588" w14:textId="4BB00614" w:rsidR="005B5406" w:rsidRPr="00815A0E" w:rsidRDefault="007F4C6D" w:rsidP="005B5406">
      <w:pPr>
        <w:pStyle w:val="Otsikko3"/>
      </w:pPr>
      <w:r>
        <w:fldChar w:fldCharType="begin"/>
      </w:r>
      <w:r>
        <w:instrText xml:space="preserve"> HYPERLINK  \l "_Silmien_terveystarkastus" </w:instrText>
      </w:r>
      <w:r>
        <w:fldChar w:fldCharType="separate"/>
      </w:r>
      <w:bookmarkStart w:id="923" w:name="_Toc525564970"/>
      <w:r w:rsidR="005B5406" w:rsidRPr="007F4C6D">
        <w:rPr>
          <w:rStyle w:val="Hyperlinkki"/>
        </w:rPr>
        <w:t>Värinäkö</w:t>
      </w:r>
      <w:r>
        <w:fldChar w:fldCharType="end"/>
      </w:r>
      <w:r w:rsidR="005B5406">
        <w:t xml:space="preserve"> - observation</w:t>
      </w:r>
      <w:bookmarkEnd w:id="92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99795E" w14:paraId="15E6D619" w14:textId="77777777" w:rsidTr="00585EB5">
        <w:tc>
          <w:tcPr>
            <w:tcW w:w="9236" w:type="dxa"/>
          </w:tcPr>
          <w:p w14:paraId="6B96DE9B"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3B0453D" w14:textId="77777777" w:rsidR="005B5406" w:rsidRPr="00370659" w:rsidRDefault="005B5406" w:rsidP="005B5406">
      <w:pPr>
        <w:pStyle w:val="Snt1"/>
        <w:ind w:left="0" w:firstLine="0"/>
        <w:rPr>
          <w:lang w:val="en-US"/>
        </w:rPr>
      </w:pPr>
    </w:p>
    <w:p w14:paraId="2C5D0BEE" w14:textId="77777777" w:rsidR="005B5406" w:rsidRPr="0003454B" w:rsidRDefault="005B5406" w:rsidP="005B5406">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6493549" w14:textId="77777777" w:rsidR="00E660AF" w:rsidRPr="0003454B" w:rsidRDefault="00E660AF" w:rsidP="00E660AF">
      <w:pPr>
        <w:pStyle w:val="Snt1"/>
      </w:pPr>
      <w:r>
        <w:t xml:space="preserve">2. </w:t>
      </w:r>
      <w:r w:rsidRPr="0003454B">
        <w:t xml:space="preserve">PAKOLLINEN yksi </w:t>
      </w:r>
      <w:r w:rsidRPr="007E0AC1">
        <w:t>[1..1]</w:t>
      </w:r>
      <w:r>
        <w:t xml:space="preserve"> id/@root</w:t>
      </w:r>
    </w:p>
    <w:p w14:paraId="089F69FA" w14:textId="7E64DAE7" w:rsidR="005B5406" w:rsidRPr="00AE0334" w:rsidRDefault="00E660AF" w:rsidP="005B5406">
      <w:pPr>
        <w:pStyle w:val="Snt1"/>
      </w:pPr>
      <w:r>
        <w:t>3</w:t>
      </w:r>
      <w:r w:rsidR="005B5406" w:rsidRPr="0003454B">
        <w:t xml:space="preserve">. PAKOLLINEN yksi [1..1] </w:t>
      </w:r>
      <w:r w:rsidR="005B5406" w:rsidRPr="00AE0334">
        <w:t>code/@code="</w:t>
      </w:r>
      <w:r w:rsidR="005B5406">
        <w:t>144</w:t>
      </w:r>
      <w:r w:rsidR="005B5406" w:rsidRPr="00AE0334">
        <w:t>"</w:t>
      </w:r>
      <w:r w:rsidR="005B5406">
        <w:t xml:space="preserve"> </w:t>
      </w:r>
      <w:r w:rsidR="005B5406" w:rsidRPr="005B5406">
        <w:t xml:space="preserve">Värinäkö </w:t>
      </w:r>
      <w:r w:rsidR="005B5406">
        <w:t>(codeSystem</w:t>
      </w:r>
      <w:r w:rsidR="005B5406" w:rsidRPr="00AE0334">
        <w:t xml:space="preserve">: </w:t>
      </w:r>
      <w:r w:rsidR="00CB7277">
        <w:t xml:space="preserve">1.2.246.537.6.894 </w:t>
      </w:r>
      <w:r w:rsidR="005B5406" w:rsidRPr="001B0EE9">
        <w:t>Optometria/Tietosisältö - Silmien terveystarkastus</w:t>
      </w:r>
      <w:r w:rsidR="005B5406" w:rsidRPr="00AE0334">
        <w:t>)</w:t>
      </w:r>
    </w:p>
    <w:p w14:paraId="66B15E5B" w14:textId="4D636243" w:rsidR="005B5406" w:rsidRDefault="00E660AF" w:rsidP="005B5406">
      <w:pPr>
        <w:pStyle w:val="Snt1"/>
      </w:pPr>
      <w:r>
        <w:t>4</w:t>
      </w:r>
      <w:r w:rsidR="005B5406">
        <w:t>. PAKOLLINEN yksi [1..1] text</w:t>
      </w:r>
    </w:p>
    <w:p w14:paraId="3D7DAE4A" w14:textId="77777777" w:rsidR="005B5406" w:rsidRDefault="005B5406" w:rsidP="005B5406">
      <w:pPr>
        <w:pStyle w:val="Snt2"/>
      </w:pPr>
      <w:r>
        <w:t>a. PAKOLLINEN yksi [1..1] reference/@value, viitattavan näyttömuoto-osion xml-ID annetaan II-tietotyypillä</w:t>
      </w:r>
    </w:p>
    <w:p w14:paraId="19940F92" w14:textId="7E2EC82D" w:rsidR="005B5406" w:rsidRDefault="00E660AF" w:rsidP="005B5406">
      <w:pPr>
        <w:pStyle w:val="Snt1"/>
      </w:pPr>
      <w:r>
        <w:t>5</w:t>
      </w:r>
      <w:r w:rsidR="005B5406" w:rsidRPr="0003454B">
        <w:t>. PAKOLLINEN yksi [1..1] value</w:t>
      </w:r>
      <w:r w:rsidR="005B5406">
        <w:t xml:space="preserve"> </w:t>
      </w:r>
      <w:r w:rsidR="005B5406" w:rsidRPr="005B5406">
        <w:t xml:space="preserve">Värinäkö </w:t>
      </w:r>
      <w:r w:rsidR="005B5406">
        <w:t>(144),</w:t>
      </w:r>
      <w:r w:rsidR="005B5406" w:rsidRPr="0003454B">
        <w:t xml:space="preserve"> </w:t>
      </w:r>
      <w:r w:rsidR="00C93E49">
        <w:t>arvo annetaan</w:t>
      </w:r>
      <w:r w:rsidR="005B5406">
        <w:t xml:space="preserve"> ST-tietotyypillä </w:t>
      </w:r>
    </w:p>
    <w:bookmarkStart w:id="924" w:name="_Muut_tutkimukset-_observation"/>
    <w:bookmarkEnd w:id="924"/>
    <w:p w14:paraId="30112A7B" w14:textId="65091E5B" w:rsidR="005B5406" w:rsidRPr="00815A0E" w:rsidRDefault="007F4C6D" w:rsidP="005B5406">
      <w:pPr>
        <w:pStyle w:val="Otsikko3"/>
      </w:pPr>
      <w:r>
        <w:fldChar w:fldCharType="begin"/>
      </w:r>
      <w:r>
        <w:instrText xml:space="preserve"> HYPERLINK  \l "_Silmien_terveystarkastus" </w:instrText>
      </w:r>
      <w:r>
        <w:fldChar w:fldCharType="separate"/>
      </w:r>
      <w:bookmarkStart w:id="925" w:name="_Toc525564971"/>
      <w:r w:rsidR="005B5406" w:rsidRPr="007F4C6D">
        <w:rPr>
          <w:rStyle w:val="Hyperlinkki"/>
        </w:rPr>
        <w:t>Muut tutkimukset</w:t>
      </w:r>
      <w:r>
        <w:fldChar w:fldCharType="end"/>
      </w:r>
      <w:r w:rsidR="005B5406">
        <w:t>- observation</w:t>
      </w:r>
      <w:bookmarkEnd w:id="92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99795E" w14:paraId="55CD34D7" w14:textId="77777777" w:rsidTr="00585EB5">
        <w:tc>
          <w:tcPr>
            <w:tcW w:w="9236" w:type="dxa"/>
          </w:tcPr>
          <w:p w14:paraId="1D9770C0"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C70F3B2" w14:textId="77777777" w:rsidR="005B5406" w:rsidRPr="00370659" w:rsidRDefault="005B5406" w:rsidP="005B5406">
      <w:pPr>
        <w:pStyle w:val="Snt1"/>
        <w:ind w:left="0" w:firstLine="0"/>
        <w:rPr>
          <w:lang w:val="en-US"/>
        </w:rPr>
      </w:pPr>
    </w:p>
    <w:p w14:paraId="5441DA77" w14:textId="77777777" w:rsidR="005B5406" w:rsidRPr="0003454B" w:rsidRDefault="005B5406" w:rsidP="005B5406">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126CEE7" w14:textId="77777777" w:rsidR="00E660AF" w:rsidRPr="0003454B" w:rsidRDefault="00E660AF" w:rsidP="00E660AF">
      <w:pPr>
        <w:pStyle w:val="Snt1"/>
      </w:pPr>
      <w:r>
        <w:t xml:space="preserve">2. </w:t>
      </w:r>
      <w:r w:rsidRPr="0003454B">
        <w:t xml:space="preserve">PAKOLLINEN yksi </w:t>
      </w:r>
      <w:r w:rsidRPr="007E0AC1">
        <w:t>[1..1]</w:t>
      </w:r>
      <w:r>
        <w:t xml:space="preserve"> id/@root</w:t>
      </w:r>
    </w:p>
    <w:p w14:paraId="7D66E929" w14:textId="3138DFC0" w:rsidR="005B5406" w:rsidRPr="00AE0334" w:rsidRDefault="00E660AF" w:rsidP="005B5406">
      <w:pPr>
        <w:pStyle w:val="Snt1"/>
      </w:pPr>
      <w:r>
        <w:lastRenderedPageBreak/>
        <w:t>3</w:t>
      </w:r>
      <w:r w:rsidR="005B5406" w:rsidRPr="0003454B">
        <w:t xml:space="preserve">. PAKOLLINEN yksi [1..1] </w:t>
      </w:r>
      <w:r w:rsidR="005B5406" w:rsidRPr="00AE0334">
        <w:t>code/@code="</w:t>
      </w:r>
      <w:r w:rsidR="005B5406">
        <w:t>150</w:t>
      </w:r>
      <w:r w:rsidR="005B5406" w:rsidRPr="00AE0334">
        <w:t>"</w:t>
      </w:r>
      <w:r w:rsidR="005B5406">
        <w:t xml:space="preserve"> </w:t>
      </w:r>
      <w:r w:rsidR="005B5406" w:rsidRPr="005B5406">
        <w:t xml:space="preserve">Muut tutkimukset </w:t>
      </w:r>
      <w:r w:rsidR="005B5406">
        <w:t>(codeSystem</w:t>
      </w:r>
      <w:r w:rsidR="005B5406" w:rsidRPr="00AE0334">
        <w:t xml:space="preserve">: </w:t>
      </w:r>
      <w:r w:rsidR="00CB7277">
        <w:t xml:space="preserve">1.2.246.537.6.894 </w:t>
      </w:r>
      <w:r w:rsidR="005B5406" w:rsidRPr="001B0EE9">
        <w:t>Optometria/Tietosisältö - Silmien terveystarkastus</w:t>
      </w:r>
      <w:r w:rsidR="005B5406" w:rsidRPr="00AE0334">
        <w:t>)</w:t>
      </w:r>
    </w:p>
    <w:p w14:paraId="700BB33E" w14:textId="63511835" w:rsidR="005B5406" w:rsidRDefault="00E660AF" w:rsidP="005B5406">
      <w:pPr>
        <w:pStyle w:val="Snt1"/>
      </w:pPr>
      <w:r>
        <w:t>4</w:t>
      </w:r>
      <w:r w:rsidR="005B5406">
        <w:t>. PAKOLLINEN yksi [1..1] text</w:t>
      </w:r>
    </w:p>
    <w:p w14:paraId="0BE83A5A" w14:textId="77777777" w:rsidR="005B5406" w:rsidRDefault="005B5406" w:rsidP="005B5406">
      <w:pPr>
        <w:pStyle w:val="Snt2"/>
      </w:pPr>
      <w:r>
        <w:t>a. PAKOLLINEN yksi [1..1] reference/@value, viitattavan näyttömuoto-osion xml-ID annetaan II-tietotyypillä</w:t>
      </w:r>
    </w:p>
    <w:p w14:paraId="671346AA" w14:textId="6DEC9879" w:rsidR="005B5406" w:rsidRDefault="00E660AF" w:rsidP="005B5406">
      <w:pPr>
        <w:pStyle w:val="Snt1"/>
      </w:pPr>
      <w:r>
        <w:t>5</w:t>
      </w:r>
      <w:r w:rsidR="005B5406" w:rsidRPr="0003454B">
        <w:t>. PAKOLLINEN yksi [1..1] value</w:t>
      </w:r>
      <w:r w:rsidR="005B5406">
        <w:t xml:space="preserve"> </w:t>
      </w:r>
      <w:r w:rsidR="005B5406" w:rsidRPr="005B5406">
        <w:t xml:space="preserve">Muut tutkimukset </w:t>
      </w:r>
      <w:r w:rsidR="005B5406">
        <w:t>(150),</w:t>
      </w:r>
      <w:r w:rsidR="005B5406" w:rsidRPr="0003454B">
        <w:t xml:space="preserve"> </w:t>
      </w:r>
      <w:r w:rsidR="00C93E49">
        <w:t>arvo annetaan</w:t>
      </w:r>
      <w:r w:rsidR="005B5406">
        <w:t xml:space="preserve"> ST-tietotyypillä </w:t>
      </w:r>
    </w:p>
    <w:bookmarkStart w:id="926" w:name="_Kyseessä_on_ensihoitokertomusmerkin_1"/>
    <w:bookmarkStart w:id="927" w:name="_Taittovirheen_määritys"/>
    <w:bookmarkEnd w:id="926"/>
    <w:bookmarkEnd w:id="927"/>
    <w:p w14:paraId="59349BC9" w14:textId="3BC830B5" w:rsidR="00B304F5" w:rsidRPr="00382EF8" w:rsidRDefault="00B304F5" w:rsidP="00D93FFE">
      <w:pPr>
        <w:pStyle w:val="Otsikko2"/>
        <w:rPr>
          <w:rStyle w:val="Hyperlinkki"/>
        </w:rPr>
      </w:pPr>
      <w:r>
        <w:fldChar w:fldCharType="begin"/>
      </w:r>
      <w:r>
        <w:instrText>HYPERLINK  \l "_Ensihoitokertomus"</w:instrText>
      </w:r>
      <w:r>
        <w:fldChar w:fldCharType="separate"/>
      </w:r>
      <w:bookmarkStart w:id="928" w:name="_Toc498613796"/>
      <w:bookmarkStart w:id="929" w:name="_Toc525564972"/>
      <w:r>
        <w:rPr>
          <w:rStyle w:val="Hyperlinkki"/>
        </w:rPr>
        <w:t>Taittovirheen määritys</w:t>
      </w:r>
      <w:bookmarkEnd w:id="928"/>
      <w:bookmarkEnd w:id="929"/>
    </w:p>
    <w:p w14:paraId="5AEFB384" w14:textId="5249599E" w:rsidR="00615700" w:rsidRDefault="00B304F5" w:rsidP="00D93FFE">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99795E" w14:paraId="3931FAD0" w14:textId="77777777" w:rsidTr="00627942">
        <w:tc>
          <w:tcPr>
            <w:tcW w:w="9236" w:type="dxa"/>
          </w:tcPr>
          <w:p w14:paraId="38C6AEF0" w14:textId="57AFD031" w:rsidR="00615700" w:rsidRPr="00A878B7" w:rsidRDefault="00615700" w:rsidP="0061570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013B603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5E2DC83" w14:textId="77777777" w:rsidR="00615700" w:rsidRPr="00074862" w:rsidRDefault="00615700" w:rsidP="00615700">
      <w:pPr>
        <w:pStyle w:val="Snt1"/>
        <w:ind w:left="0" w:firstLine="0"/>
        <w:rPr>
          <w:rFonts w:eastAsiaTheme="majorEastAsia" w:cstheme="majorHAnsi"/>
          <w:b/>
          <w:bCs/>
          <w:sz w:val="24"/>
          <w:szCs w:val="26"/>
        </w:rPr>
      </w:pPr>
    </w:p>
    <w:p w14:paraId="58CFDEEC" w14:textId="1FEB80B6" w:rsidR="00F018C1" w:rsidRDefault="00F018C1" w:rsidP="00F018C1">
      <w:pPr>
        <w:pStyle w:val="Snt1"/>
      </w:pPr>
      <w:r w:rsidRPr="0082643A">
        <w:t>1. PAKOLLINEN yksi [1..1] code/@code="</w:t>
      </w:r>
      <w:r w:rsidR="00112FAC">
        <w:t>64</w:t>
      </w:r>
      <w:r w:rsidRPr="0082643A">
        <w:t xml:space="preserve">" </w:t>
      </w:r>
      <w:r w:rsidR="00112FAC">
        <w:t>Fysiologiset mittaukset</w:t>
      </w:r>
      <w:r>
        <w:t xml:space="preserve"> (codeSystem</w:t>
      </w:r>
      <w:r w:rsidRPr="0095153D">
        <w:t>: 1.2.246.537.6.14.2006 AR/YDIN - Otsikot)</w:t>
      </w:r>
    </w:p>
    <w:p w14:paraId="4D3FC3D8" w14:textId="77777777" w:rsidR="00677150" w:rsidRDefault="00677150" w:rsidP="00677150">
      <w:pPr>
        <w:pStyle w:val="Snt2"/>
        <w:rPr>
          <w:rStyle w:val="Snt1Char"/>
        </w:rPr>
      </w:pPr>
      <w:r>
        <w:rPr>
          <w:rStyle w:val="Snt1Char"/>
        </w:rPr>
        <w:t xml:space="preserve">a. </w:t>
      </w:r>
      <w:r w:rsidRPr="00D91E37">
        <w:rPr>
          <w:rStyle w:val="Snt2Char"/>
        </w:rPr>
        <w:t>PAKOLLINEN yksi [1..1] translation</w:t>
      </w:r>
    </w:p>
    <w:p w14:paraId="22490A5D" w14:textId="77777777" w:rsidR="00677150" w:rsidRPr="00D91E37" w:rsidRDefault="00677150" w:rsidP="00677150">
      <w:pPr>
        <w:pStyle w:val="Snt3"/>
        <w:rPr>
          <w:rStyle w:val="Snt3Char"/>
        </w:rPr>
      </w:pPr>
      <w:r>
        <w:rPr>
          <w:rStyle w:val="Snt1Char"/>
        </w:rPr>
        <w:t>a</w:t>
      </w:r>
      <w:r w:rsidRPr="00D91E37">
        <w:rPr>
          <w:rStyle w:val="Snt3Char"/>
        </w:rPr>
        <w:t>. PAKOLLINEN yksi [1..1] qualifier</w:t>
      </w:r>
    </w:p>
    <w:p w14:paraId="28B59624" w14:textId="7330D944" w:rsidR="00677150" w:rsidRPr="0095153D" w:rsidRDefault="00677150" w:rsidP="00677150">
      <w:pPr>
        <w:pStyle w:val="Snt4"/>
      </w:pPr>
      <w:r w:rsidRPr="003C2F50">
        <w:rPr>
          <w:rStyle w:val="Snt5Char"/>
        </w:rPr>
        <w:t>a. PAKOLLINEN yksi [1..1] value/@code="</w:t>
      </w:r>
      <w:r>
        <w:rPr>
          <w:rStyle w:val="Snt5Char"/>
        </w:rPr>
        <w:t>300</w:t>
      </w:r>
      <w:r w:rsidRPr="003C2F50">
        <w:rPr>
          <w:rStyle w:val="Snt5Char"/>
        </w:rPr>
        <w:t xml:space="preserve">" </w:t>
      </w:r>
      <w:r>
        <w:rPr>
          <w:rStyle w:val="Snt5Char"/>
        </w:rPr>
        <w:t>Taittovirheen määritys</w:t>
      </w:r>
      <w:r w:rsidRPr="003C2F50">
        <w:rPr>
          <w:rStyle w:val="Snt5Char"/>
        </w:rPr>
        <w:t xml:space="preserve"> (</w:t>
      </w:r>
      <w:r w:rsidR="002A69F7">
        <w:t xml:space="preserve">1.2.246.537.6.889 </w:t>
      </w:r>
      <w:r w:rsidRPr="003C2F50">
        <w:t>Optometria/Tietosisältö - Optometrian rakenteinen kirjaaminen)</w:t>
      </w:r>
    </w:p>
    <w:p w14:paraId="39A7D8A1" w14:textId="2A47415C" w:rsidR="00F018C1" w:rsidRPr="0082643A" w:rsidRDefault="00F018C1" w:rsidP="00F018C1">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112FAC">
        <w:t>Fysiologiset mittaukset</w:t>
      </w:r>
      <w:r w:rsidR="00677150">
        <w:t xml:space="preserve"> Taittovirheen määritys</w:t>
      </w:r>
      <w:r w:rsidRPr="0082643A">
        <w:t xml:space="preserve">" </w:t>
      </w:r>
    </w:p>
    <w:p w14:paraId="772E6A9B" w14:textId="77777777" w:rsidR="00F018C1" w:rsidRPr="0080598B" w:rsidRDefault="00F018C1" w:rsidP="00F018C1">
      <w:pPr>
        <w:pStyle w:val="Snt1"/>
      </w:pPr>
      <w:r w:rsidRPr="0080598B">
        <w:t xml:space="preserve">3. PAKOLLINEN yksi [1..1] text </w:t>
      </w:r>
    </w:p>
    <w:p w14:paraId="24AE11B6" w14:textId="77777777" w:rsidR="0000172F" w:rsidRDefault="0000172F" w:rsidP="0000172F"/>
    <w:p w14:paraId="32F66113" w14:textId="5079D708" w:rsidR="00FB0225" w:rsidRPr="00A01E35" w:rsidRDefault="00FB0225" w:rsidP="005A54A5">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Fysiologiset mittaukset Taittovirheen määritys</w:t>
      </w:r>
    </w:p>
    <w:p w14:paraId="6D3B21E6" w14:textId="77777777" w:rsidR="00FB0225" w:rsidRDefault="00FB0225" w:rsidP="005A54A5">
      <w:pPr>
        <w:pStyle w:val="Snt1"/>
        <w:pBdr>
          <w:top w:val="single" w:sz="4" w:space="1" w:color="00B050"/>
          <w:left w:val="single" w:sz="4" w:space="4" w:color="00B050"/>
          <w:bottom w:val="single" w:sz="4" w:space="1" w:color="00B050"/>
          <w:right w:val="single" w:sz="4" w:space="4" w:color="00B050"/>
        </w:pBdr>
        <w:ind w:left="0" w:firstLine="0"/>
        <w:rPr>
          <w:b/>
        </w:rPr>
      </w:pPr>
    </w:p>
    <w:p w14:paraId="005B3B82" w14:textId="5AE3BEF6" w:rsidR="00A01E35" w:rsidRDefault="00CA3195" w:rsidP="005A54A5">
      <w:pPr>
        <w:pStyle w:val="Snt1"/>
        <w:pBdr>
          <w:top w:val="single" w:sz="4" w:space="1" w:color="00B050"/>
          <w:left w:val="single" w:sz="4" w:space="4" w:color="00B050"/>
          <w:bottom w:val="single" w:sz="4" w:space="1" w:color="00B050"/>
          <w:right w:val="single" w:sz="4" w:space="4" w:color="00B050"/>
        </w:pBdr>
        <w:ind w:left="0" w:firstLine="0"/>
        <w:rPr>
          <w:b/>
        </w:rPr>
      </w:pPr>
      <w:r w:rsidRPr="00705292">
        <w:rPr>
          <w:b/>
        </w:rPr>
        <w:t>Objektiivinen refraktio (301)</w:t>
      </w:r>
      <w:r w:rsidR="00A01E35">
        <w:rPr>
          <w:b/>
        </w:rPr>
        <w:t>*</w:t>
      </w:r>
      <w:r w:rsidR="005A54A5" w:rsidRPr="00705292">
        <w:rPr>
          <w:b/>
        </w:rPr>
        <w:t xml:space="preserve"> </w:t>
      </w:r>
    </w:p>
    <w:p w14:paraId="6EBF7F3C" w14:textId="6B24DDBB" w:rsidR="00705292" w:rsidRPr="00705292" w:rsidRDefault="00705292" w:rsidP="005A54A5">
      <w:pPr>
        <w:pStyle w:val="Snt1"/>
        <w:pBdr>
          <w:top w:val="single" w:sz="4" w:space="1" w:color="00B050"/>
          <w:left w:val="single" w:sz="4" w:space="4" w:color="00B050"/>
          <w:bottom w:val="single" w:sz="4" w:space="1" w:color="00B050"/>
          <w:right w:val="single" w:sz="4" w:space="4" w:color="00B050"/>
        </w:pBdr>
        <w:ind w:left="0" w:firstLine="0"/>
        <w:rPr>
          <w:b/>
        </w:rPr>
      </w:pPr>
      <w:r w:rsidRPr="00705292">
        <w:rPr>
          <w:b/>
        </w:rPr>
        <w:t>Menetelmä objektiivisen refraktion tutkimuksessa</w:t>
      </w:r>
      <w:r w:rsidR="005A54A5" w:rsidRPr="00705292">
        <w:rPr>
          <w:b/>
        </w:rPr>
        <w:t xml:space="preserve"> (302)</w:t>
      </w:r>
      <w:r w:rsidRPr="00705292">
        <w:rPr>
          <w:b/>
        </w:rPr>
        <w:t>:</w:t>
      </w:r>
      <w:r w:rsidR="005A54A5" w:rsidRPr="00705292">
        <w:rPr>
          <w:b/>
        </w:rPr>
        <w:t xml:space="preserve"> </w:t>
      </w:r>
    </w:p>
    <w:p w14:paraId="4828CBD1" w14:textId="436FC443"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A01E35">
        <w:t>Silmä objektiiviselle refraktiolle (303)</w:t>
      </w:r>
      <w:r>
        <w:t xml:space="preserve"> Sfäärinen voimakkuus (100)* Sylinterivoimakkuus (101)* Sylinterilinssin akselisuunta (102)* </w:t>
      </w:r>
    </w:p>
    <w:p w14:paraId="601FEC69"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43BD7008"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(108)* Näöntarkkuus (110)</w:t>
      </w:r>
    </w:p>
    <w:p w14:paraId="557FAE5C"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1E50D5E4"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 xml:space="preserve">Lukulisä (107)* </w:t>
      </w:r>
    </w:p>
    <w:p w14:paraId="1E2A56D5"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Lähinäöntarkkuus (109)*</w:t>
      </w:r>
    </w:p>
    <w:p w14:paraId="5951FC66"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Pintaväli (111)*</w:t>
      </w:r>
    </w:p>
    <w:p w14:paraId="394CB8C9" w14:textId="2FDD0051"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Lisätiedot refraktiosta (112)*</w:t>
      </w:r>
    </w:p>
    <w:p w14:paraId="4C61FC11"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3B3DF67F" w14:textId="77777777" w:rsidR="00A01E35" w:rsidRDefault="00A0203A" w:rsidP="005A54A5">
      <w:pPr>
        <w:pStyle w:val="Snt1"/>
        <w:pBdr>
          <w:top w:val="single" w:sz="4" w:space="1" w:color="00B050"/>
          <w:left w:val="single" w:sz="4" w:space="4" w:color="00B050"/>
          <w:bottom w:val="single" w:sz="4" w:space="1" w:color="00B050"/>
          <w:right w:val="single" w:sz="4" w:space="4" w:color="00B050"/>
        </w:pBdr>
        <w:ind w:left="0" w:firstLine="0"/>
        <w:rPr>
          <w:b/>
        </w:rPr>
      </w:pPr>
      <w:r w:rsidRPr="00672B7D">
        <w:rPr>
          <w:b/>
        </w:rPr>
        <w:t>Subjektiivinen refraktio (350)</w:t>
      </w:r>
      <w:r w:rsidR="00672B7D" w:rsidRPr="00672B7D">
        <w:rPr>
          <w:b/>
        </w:rPr>
        <w:t>*</w:t>
      </w:r>
    </w:p>
    <w:p w14:paraId="005BAAE8" w14:textId="0DF8A325" w:rsidR="00A0203A" w:rsidRPr="00672B7D" w:rsidRDefault="00672B7D" w:rsidP="005A54A5">
      <w:pPr>
        <w:pStyle w:val="Snt1"/>
        <w:pBdr>
          <w:top w:val="single" w:sz="4" w:space="1" w:color="00B050"/>
          <w:left w:val="single" w:sz="4" w:space="4" w:color="00B050"/>
          <w:bottom w:val="single" w:sz="4" w:space="1" w:color="00B050"/>
          <w:right w:val="single" w:sz="4" w:space="4" w:color="00B050"/>
        </w:pBdr>
        <w:ind w:left="0" w:firstLine="0"/>
        <w:rPr>
          <w:b/>
        </w:rPr>
      </w:pPr>
      <w:r w:rsidRPr="00672B7D">
        <w:rPr>
          <w:b/>
        </w:rPr>
        <w:t>Menetelmä subjektiivisen refraktion tutkimuksessa</w:t>
      </w:r>
      <w:r w:rsidR="00A0203A" w:rsidRPr="00672B7D">
        <w:rPr>
          <w:b/>
        </w:rPr>
        <w:t xml:space="preserve"> (351)</w:t>
      </w:r>
      <w:r w:rsidRPr="00672B7D">
        <w:rPr>
          <w:b/>
        </w:rPr>
        <w:t>:</w:t>
      </w:r>
    </w:p>
    <w:p w14:paraId="64445495" w14:textId="04BB1F6D"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A01E35">
        <w:t xml:space="preserve">Silmä </w:t>
      </w:r>
      <w:r>
        <w:t>subj</w:t>
      </w:r>
      <w:r w:rsidRPr="00A01E35">
        <w:t>ektiiviselle refraktiolle (3</w:t>
      </w:r>
      <w:r>
        <w:t>52</w:t>
      </w:r>
      <w:r w:rsidRPr="00A01E35">
        <w:t>)</w:t>
      </w:r>
      <w:r>
        <w:t xml:space="preserve"> Sfäärinen voimakkuus (100)* Sylinterivoimakkuus (101)* Sylinterilinssin akselisuunta (102)* Horisontaalisen prismakorjauksen määrä (103)* Horisontaalisen prismakorjauksen kannan suunta (104)* Vertikaalisen prismakorjauksen määrä (105)* Vertikaalisen prismakorjauksen kannan suunta (106)* </w:t>
      </w:r>
      <w:r w:rsidR="00203A4F">
        <w:t>Prismakorjauksen määrä (114)* Prismakorjauksen kannan suunta asteina (115)*</w:t>
      </w:r>
    </w:p>
    <w:p w14:paraId="2C6DB484"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07B3045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(108)* Näöntarkkuus (110)</w:t>
      </w:r>
    </w:p>
    <w:p w14:paraId="79BB70D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26E61C57"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 xml:space="preserve">Lukulisä (107)* </w:t>
      </w:r>
    </w:p>
    <w:p w14:paraId="64D9FCDC"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Lähinäöntarkkuus (109)*</w:t>
      </w:r>
    </w:p>
    <w:p w14:paraId="19C67A29"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lastRenderedPageBreak/>
        <w:t>Pintaväli (111)*</w:t>
      </w:r>
    </w:p>
    <w:p w14:paraId="6E49427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Lisätiedot refraktiosta (112)*</w:t>
      </w:r>
    </w:p>
    <w:p w14:paraId="300DC387" w14:textId="72971361"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p>
    <w:p w14:paraId="28CF735D" w14:textId="007CC9FB"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r>
        <w:t>*) myös otsikko</w:t>
      </w:r>
    </w:p>
    <w:p w14:paraId="4E5D6219" w14:textId="35924EEF" w:rsidR="00FB0225" w:rsidRDefault="00FB0225" w:rsidP="00CA3195">
      <w:pPr>
        <w:pStyle w:val="Snt1"/>
        <w:pBdr>
          <w:top w:val="single" w:sz="4" w:space="1" w:color="00B050"/>
          <w:left w:val="single" w:sz="4" w:space="4" w:color="00B050"/>
          <w:bottom w:val="single" w:sz="4" w:space="1" w:color="00B050"/>
          <w:right w:val="single" w:sz="4" w:space="4" w:color="00B050"/>
        </w:pBdr>
        <w:ind w:left="0" w:firstLine="0"/>
      </w:pPr>
    </w:p>
    <w:p w14:paraId="09001875"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63B6E5BE" w14:textId="30C5A2B9" w:rsidR="00FB0225" w:rsidRDefault="00FB0225" w:rsidP="00FB0225">
      <w:pPr>
        <w:pStyle w:val="Snt1"/>
        <w:pBdr>
          <w:top w:val="single" w:sz="4" w:space="1" w:color="00B050"/>
          <w:left w:val="single" w:sz="4" w:space="4" w:color="00B050"/>
          <w:bottom w:val="single" w:sz="4" w:space="1" w:color="00B050"/>
          <w:right w:val="single" w:sz="4" w:space="4" w:color="00B050"/>
        </w:pBdr>
      </w:pPr>
      <w:r>
        <w:t xml:space="preserve">Silmä </w:t>
      </w:r>
      <w:r w:rsidR="00443F60">
        <w:t>refraktiolle</w:t>
      </w:r>
      <w:r>
        <w:t xml:space="preserve"> (</w:t>
      </w:r>
      <w:r w:rsidR="00443F60">
        <w:t>30</w:t>
      </w:r>
      <w:r>
        <w:t>3</w:t>
      </w:r>
      <w:r w:rsidR="00443F60">
        <w:t>/352</w:t>
      </w:r>
      <w:r>
        <w:t>) annetaan OD (oikea) / OS (vasen) / OA (molemmat silmät)</w:t>
      </w:r>
    </w:p>
    <w:p w14:paraId="7A988E6D"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t>Sfäärinen voimakkuus (100) = sf</w:t>
      </w:r>
    </w:p>
    <w:p w14:paraId="499CD4B9"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t>Sylinterivoimakkuus (101) = cyl</w:t>
      </w:r>
    </w:p>
    <w:p w14:paraId="2099910E"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Sylin</w:t>
      </w:r>
      <w:r>
        <w:t>terilinssin akselisuunta (102) = ax</w:t>
      </w:r>
    </w:p>
    <w:p w14:paraId="3E5E8361"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Horisontaalise</w:t>
      </w:r>
      <w:r>
        <w:t>n prismakorjauksen määrä (103) = prd</w:t>
      </w:r>
    </w:p>
    <w:p w14:paraId="4AE2EA0B"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Horisontaalisen prisma</w:t>
      </w:r>
      <w:r>
        <w:t>korjauksen kannan suunta (104) = bas</w:t>
      </w:r>
    </w:p>
    <w:p w14:paraId="7EBB25F9"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Vertikaalise</w:t>
      </w:r>
      <w:r>
        <w:t>n prismakorjauksen määrä (105) = prd</w:t>
      </w:r>
    </w:p>
    <w:p w14:paraId="6CACB2AC" w14:textId="1E074B1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Vertikaalisen prisma</w:t>
      </w:r>
      <w:r>
        <w:t>korjauksen kannan suunta (106</w:t>
      </w:r>
      <w:r w:rsidR="00203A4F">
        <w:t>)</w:t>
      </w:r>
      <w:r>
        <w:t xml:space="preserve"> = bas</w:t>
      </w:r>
    </w:p>
    <w:p w14:paraId="046C0019" w14:textId="77777777" w:rsidR="00203A4F" w:rsidRDefault="00203A4F" w:rsidP="00203A4F">
      <w:pPr>
        <w:pStyle w:val="Snt1"/>
        <w:pBdr>
          <w:top w:val="single" w:sz="4" w:space="1" w:color="00B050"/>
          <w:left w:val="single" w:sz="4" w:space="4" w:color="00B050"/>
          <w:bottom w:val="single" w:sz="4" w:space="1" w:color="00B050"/>
          <w:right w:val="single" w:sz="4" w:space="4" w:color="00B050"/>
        </w:pBdr>
      </w:pPr>
      <w:r>
        <w:t>Prismakorjauksen määrä (114) = prd</w:t>
      </w:r>
    </w:p>
    <w:p w14:paraId="3E4C739B" w14:textId="77777777" w:rsidR="00203A4F" w:rsidRDefault="00203A4F" w:rsidP="00203A4F">
      <w:pPr>
        <w:pStyle w:val="Snt1"/>
        <w:pBdr>
          <w:top w:val="single" w:sz="4" w:space="1" w:color="00B050"/>
          <w:left w:val="single" w:sz="4" w:space="4" w:color="00B050"/>
          <w:bottom w:val="single" w:sz="4" w:space="1" w:color="00B050"/>
          <w:right w:val="single" w:sz="4" w:space="4" w:color="00B050"/>
        </w:pBdr>
      </w:pPr>
      <w:r>
        <w:t>Prismakorjauksen kannan suunta asteina (115) = bas + astemäärä</w:t>
      </w:r>
    </w:p>
    <w:p w14:paraId="18C665F8" w14:textId="58D859CC" w:rsidR="00FB0225" w:rsidRDefault="00FB0225" w:rsidP="00FB0225">
      <w:pPr>
        <w:pStyle w:val="Snt1"/>
        <w:pBdr>
          <w:top w:val="single" w:sz="4" w:space="1" w:color="00B050"/>
          <w:left w:val="single" w:sz="4" w:space="4" w:color="00B050"/>
          <w:bottom w:val="single" w:sz="4" w:space="1" w:color="00B050"/>
          <w:right w:val="single" w:sz="4" w:space="4" w:color="00B050"/>
        </w:pBdr>
        <w:ind w:left="0" w:firstLine="0"/>
      </w:pPr>
    </w:p>
    <w:p w14:paraId="16B78B15" w14:textId="77777777" w:rsidR="00443F60" w:rsidRPr="0096360E" w:rsidRDefault="00443F60" w:rsidP="00443F60">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1A5F62D2" w14:textId="77777777" w:rsidR="00443F60" w:rsidRPr="00B732FF" w:rsidRDefault="00443F60" w:rsidP="00443F60">
      <w:pPr>
        <w:pStyle w:val="Snt1"/>
        <w:pBdr>
          <w:top w:val="single" w:sz="4" w:space="1" w:color="00B050"/>
          <w:left w:val="single" w:sz="4" w:space="4" w:color="00B050"/>
          <w:bottom w:val="single" w:sz="4" w:space="1" w:color="00B050"/>
          <w:right w:val="single" w:sz="4" w:space="4" w:color="00B050"/>
        </w:pBdr>
        <w:rPr>
          <w:b/>
        </w:rPr>
      </w:pPr>
    </w:p>
    <w:p w14:paraId="7D3E5194" w14:textId="2E69D394" w:rsidR="00443F60" w:rsidRDefault="00443F60" w:rsidP="00443F60">
      <w:pPr>
        <w:pStyle w:val="Snt1"/>
        <w:pBdr>
          <w:top w:val="single" w:sz="4" w:space="1" w:color="00B050"/>
          <w:left w:val="single" w:sz="4" w:space="4" w:color="00B050"/>
          <w:bottom w:val="single" w:sz="4" w:space="1" w:color="00B050"/>
          <w:right w:val="single" w:sz="4" w:space="4" w:color="00B050"/>
        </w:pBdr>
        <w:rPr>
          <w:b/>
          <w:bCs/>
        </w:rPr>
      </w:pPr>
      <w:r>
        <w:rPr>
          <w:b/>
          <w:bCs/>
        </w:rPr>
        <w:t>Objektiivinen refraktio</w:t>
      </w:r>
    </w:p>
    <w:p w14:paraId="6ED91B9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rPr>
          <w:b/>
          <w:bCs/>
        </w:rPr>
        <w:t>Skiaskopia:</w:t>
      </w:r>
    </w:p>
    <w:p w14:paraId="3B4D55D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 xml:space="preserve">OD sf -2,00 cyl -1,00 ax 90° </w:t>
      </w:r>
    </w:p>
    <w:p w14:paraId="3C287621"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 xml:space="preserve">OS sf -2,00 cyl -1,00 ax 90° </w:t>
      </w:r>
    </w:p>
    <w:p w14:paraId="23F83398"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p>
    <w:p w14:paraId="28CF95F9" w14:textId="75CE3305" w:rsidR="00443F60" w:rsidRDefault="00443F60" w:rsidP="00443F60">
      <w:pPr>
        <w:pStyle w:val="Snt1"/>
        <w:pBdr>
          <w:top w:val="single" w:sz="4" w:space="1" w:color="00B050"/>
          <w:left w:val="single" w:sz="4" w:space="4" w:color="00B050"/>
          <w:bottom w:val="single" w:sz="4" w:space="1" w:color="00B050"/>
          <w:right w:val="single" w:sz="4" w:space="4" w:color="00B050"/>
        </w:pBdr>
      </w:pPr>
      <w:r>
        <w:t>Näöntarkkuus kauas (V):</w:t>
      </w:r>
      <w:r>
        <w:br/>
        <w:t>OD 1,0 lisätiedot tähän</w:t>
      </w:r>
      <w:r>
        <w:br/>
        <w:t>OS 1,25 lisätiedot tähän</w:t>
      </w:r>
    </w:p>
    <w:p w14:paraId="5457BC6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333B5A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Lukulisä (ADD): 1,50</w:t>
      </w:r>
    </w:p>
    <w:p w14:paraId="4F8C7FBD"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Lähinäöntarkkuus: 0,30</w:t>
      </w:r>
    </w:p>
    <w:p w14:paraId="59ABA3E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Pintaväli: 12 mm</w:t>
      </w:r>
    </w:p>
    <w:p w14:paraId="27DDCF1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3528C9E4"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162E77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b/>
          <w:bCs/>
          <w:lang w:val="sv-SE"/>
        </w:rPr>
      </w:pPr>
      <w:r w:rsidRPr="00074862">
        <w:rPr>
          <w:b/>
          <w:bCs/>
          <w:lang w:val="sv-SE"/>
        </w:rPr>
        <w:t>Subjektiivinen refraktio</w:t>
      </w:r>
    </w:p>
    <w:p w14:paraId="407D00AA"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b/>
          <w:bCs/>
          <w:lang w:val="sv-SE"/>
        </w:rPr>
      </w:pPr>
      <w:r w:rsidRPr="00074862">
        <w:rPr>
          <w:b/>
          <w:bCs/>
          <w:lang w:val="sv-SE"/>
        </w:rPr>
        <w:t>Refraktio:</w:t>
      </w:r>
    </w:p>
    <w:p w14:paraId="70939BB5"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OD sf -2,00 cyl -1,00 ax 90° prd 1,0 bas nas, prd 2,0 bas up</w:t>
      </w:r>
    </w:p>
    <w:p w14:paraId="55B12AC6"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OS sf -2,00 cyl -1,00 ax 90° prd 1.0 bas nas, prd 2,0 bas up</w:t>
      </w:r>
    </w:p>
    <w:p w14:paraId="71F25D0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p>
    <w:p w14:paraId="045D9639" w14:textId="4DC96F63" w:rsidR="00443F60" w:rsidRDefault="00443F60" w:rsidP="00443F60">
      <w:pPr>
        <w:pStyle w:val="Snt1"/>
        <w:pBdr>
          <w:top w:val="single" w:sz="4" w:space="1" w:color="00B050"/>
          <w:left w:val="single" w:sz="4" w:space="4" w:color="00B050"/>
          <w:bottom w:val="single" w:sz="4" w:space="1" w:color="00B050"/>
          <w:right w:val="single" w:sz="4" w:space="4" w:color="00B050"/>
        </w:pBdr>
      </w:pPr>
      <w:r>
        <w:t xml:space="preserve">Näöntarkkuus kauas (V): </w:t>
      </w:r>
      <w:r>
        <w:br/>
        <w:t>OD 1,0 lisätiedot tähän</w:t>
      </w:r>
      <w:r>
        <w:br/>
        <w:t>OS 1,25 lisätiedot tähän</w:t>
      </w:r>
    </w:p>
    <w:p w14:paraId="23396C5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90BF151"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Lukulisä (ADD): 1,50</w:t>
      </w:r>
    </w:p>
    <w:p w14:paraId="52629E0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Lähinäöntarkkuus: 0,30</w:t>
      </w:r>
    </w:p>
    <w:p w14:paraId="604D8F49"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Pintaväli: 12 mm</w:t>
      </w:r>
    </w:p>
    <w:p w14:paraId="789F527E" w14:textId="5F613702" w:rsidR="00443F60" w:rsidRDefault="00443F60" w:rsidP="00443F60">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55EE0FEF"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32C99D9"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rsidRPr="006A6785">
        <w:rPr>
          <w:b/>
        </w:rPr>
        <w:t>Huom!</w:t>
      </w:r>
      <w:r>
        <w:t xml:space="preserve"> Asteen merkki annetaan näyttömuoto-osion content elementtien sisällä </w:t>
      </w:r>
      <w:r w:rsidRPr="0009743E">
        <w:t>&amp;#176;</w:t>
      </w:r>
      <w:r>
        <w:t xml:space="preserve"> merkinnällä</w:t>
      </w:r>
    </w:p>
    <w:p w14:paraId="20B12D20"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ind w:left="0" w:firstLine="0"/>
      </w:pPr>
    </w:p>
    <w:p w14:paraId="57F6F50E" w14:textId="77777777" w:rsidR="0000172F" w:rsidRPr="0080598B" w:rsidRDefault="0000172F" w:rsidP="0000172F"/>
    <w:p w14:paraId="354F3429" w14:textId="553AF857" w:rsidR="00F018C1" w:rsidRPr="0082643A" w:rsidRDefault="00F018C1" w:rsidP="008C4702">
      <w:pPr>
        <w:pStyle w:val="Snt1"/>
      </w:pPr>
      <w:r w:rsidRPr="0082643A">
        <w:t xml:space="preserve">4. </w:t>
      </w:r>
      <w:r w:rsidR="00604ECF">
        <w:t>PAKOLLINEN</w:t>
      </w:r>
      <w:r w:rsidR="00604ECF" w:rsidRPr="0082643A">
        <w:t xml:space="preserve"> </w:t>
      </w:r>
      <w:r w:rsidRPr="0082643A">
        <w:t>yksi</w:t>
      </w:r>
      <w:r>
        <w:t xml:space="preserve"> [</w:t>
      </w:r>
      <w:r w:rsidR="00604ECF">
        <w:t>1</w:t>
      </w:r>
      <w:r>
        <w:t>..1</w:t>
      </w:r>
      <w:r w:rsidRPr="0082643A">
        <w:t xml:space="preserve">] entry </w:t>
      </w:r>
    </w:p>
    <w:p w14:paraId="3A90E19C" w14:textId="0D26B4E3" w:rsidR="00F018C1" w:rsidRDefault="00F018C1" w:rsidP="00F018C1">
      <w:pPr>
        <w:pStyle w:val="Snt2"/>
      </w:pPr>
      <w:r w:rsidRPr="0095153D">
        <w:t xml:space="preserve">a. </w:t>
      </w:r>
      <w:r>
        <w:t>PAKOLLINEN yksi [</w:t>
      </w:r>
      <w:r w:rsidRPr="0095153D">
        <w:t>1..1]</w:t>
      </w:r>
      <w:r>
        <w:t xml:space="preserve"> templateId, jonka arvon PITÄÄ OLLA </w:t>
      </w:r>
      <w:r w:rsidRPr="00B44714">
        <w:t>@root=</w:t>
      </w:r>
      <w:r w:rsidR="00C22574">
        <w:t>”</w:t>
      </w:r>
      <w:r w:rsidR="0033301D">
        <w:t>1.2.246.777.11.2018.</w:t>
      </w:r>
      <w:r w:rsidR="00074862">
        <w:t>11</w:t>
      </w:r>
      <w:r w:rsidR="00C22574">
        <w:t>” (</w:t>
      </w:r>
      <w:r w:rsidR="00CA3195">
        <w:t>Optometrian</w:t>
      </w:r>
      <w:r w:rsidR="00C22574">
        <w:t xml:space="preserve"> CDA </w:t>
      </w:r>
      <w:r w:rsidR="00B93B3E">
        <w:t>201</w:t>
      </w:r>
      <w:r w:rsidR="00A0203A">
        <w:t>8</w:t>
      </w:r>
      <w:r w:rsidR="00C22574">
        <w:t>)</w:t>
      </w:r>
    </w:p>
    <w:p w14:paraId="632BF9E8" w14:textId="4BB3FE3B" w:rsidR="00F018C1" w:rsidRDefault="00F018C1" w:rsidP="00F018C1">
      <w:pPr>
        <w:pStyle w:val="Snt2"/>
      </w:pPr>
      <w:r>
        <w:t>b. PAKOLLINEN yksi [</w:t>
      </w:r>
      <w:r w:rsidRPr="0095153D">
        <w:t>1..1]</w:t>
      </w:r>
      <w:r>
        <w:t xml:space="preserve"> templateId, jonka arvon PITÄÄ OLLA </w:t>
      </w:r>
      <w:r w:rsidRPr="00B44714">
        <w:t>@root=</w:t>
      </w:r>
      <w:r w:rsidR="002A69F7">
        <w:t>”1.2.246.537.6.889.</w:t>
      </w:r>
      <w:r w:rsidR="00FD4CF6" w:rsidRPr="00FD4CF6">
        <w:t>300</w:t>
      </w:r>
      <w:r>
        <w:t>” (</w:t>
      </w:r>
      <w:r w:rsidR="00FD4CF6">
        <w:t xml:space="preserve">Taittovirheen määritys </w:t>
      </w:r>
      <w:r>
        <w:t>entry)</w:t>
      </w:r>
    </w:p>
    <w:p w14:paraId="291F2A20" w14:textId="23073147" w:rsidR="00F018C1" w:rsidRDefault="00F018C1" w:rsidP="00F018C1">
      <w:pPr>
        <w:pStyle w:val="Snt2"/>
      </w:pPr>
      <w:r>
        <w:t>c. PAKOLLINEN yksi [</w:t>
      </w:r>
      <w:r w:rsidRPr="0095153D">
        <w:t>1..1</w:t>
      </w:r>
      <w:hyperlink w:anchor="_Taittovirheen_määritys_" w:history="1">
        <w:r w:rsidRPr="00BC6558">
          <w:rPr>
            <w:rStyle w:val="Hyperlinkki"/>
          </w:rPr>
          <w:t xml:space="preserve">] </w:t>
        </w:r>
        <w:r w:rsidR="00FD4CF6" w:rsidRPr="00BC6558">
          <w:rPr>
            <w:rStyle w:val="Hyperlinkki"/>
          </w:rPr>
          <w:t>Taittovirheen määritys</w:t>
        </w:r>
      </w:hyperlink>
      <w:r w:rsidR="00FD4CF6">
        <w:t xml:space="preserve"> (30</w:t>
      </w:r>
      <w:r w:rsidR="00FD3170">
        <w:t>0)</w:t>
      </w:r>
      <w:r w:rsidRPr="0095153D">
        <w:t xml:space="preserve"> </w:t>
      </w:r>
      <w:r>
        <w:t>o</w:t>
      </w:r>
      <w:r w:rsidR="00FD4CF6">
        <w:t>rganizer</w:t>
      </w:r>
    </w:p>
    <w:bookmarkStart w:id="930" w:name="_Kyseessä_on_ensihoitokertomusmerkin"/>
    <w:bookmarkStart w:id="931" w:name="_Taittovirheen_määritys_"/>
    <w:bookmarkEnd w:id="930"/>
    <w:bookmarkEnd w:id="931"/>
    <w:p w14:paraId="267F5D2C" w14:textId="6C987D04" w:rsidR="00F018C1" w:rsidRDefault="008648EE" w:rsidP="006D1B8A">
      <w:pPr>
        <w:pStyle w:val="Otsikko3"/>
      </w:pPr>
      <w:r>
        <w:fldChar w:fldCharType="begin"/>
      </w:r>
      <w:r>
        <w:instrText xml:space="preserve"> HYPERLINK \l "_Kyseessä_on_ensihoitokertomusmerkin_1" </w:instrText>
      </w:r>
      <w:r>
        <w:fldChar w:fldCharType="separate"/>
      </w:r>
      <w:bookmarkStart w:id="932" w:name="_Toc498613797"/>
      <w:bookmarkStart w:id="933" w:name="_Toc525564973"/>
      <w:r w:rsidR="00FD4CF6">
        <w:rPr>
          <w:rStyle w:val="Hyperlinkki"/>
        </w:rPr>
        <w:t>Taittovirheen määritys</w:t>
      </w:r>
      <w:r w:rsidR="00F018C1" w:rsidRPr="00FD3170">
        <w:rPr>
          <w:rStyle w:val="Hyperlinkki"/>
        </w:rPr>
        <w:t xml:space="preserve"> </w:t>
      </w:r>
      <w:r>
        <w:rPr>
          <w:rStyle w:val="Hyperlinkki"/>
        </w:rPr>
        <w:fldChar w:fldCharType="end"/>
      </w:r>
      <w:r w:rsidR="00F018C1">
        <w:t xml:space="preserve"> - o</w:t>
      </w:r>
      <w:r w:rsidR="00FD4CF6">
        <w:t>rganizer</w:t>
      </w:r>
      <w:bookmarkEnd w:id="932"/>
      <w:bookmarkEnd w:id="9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99795E" w14:paraId="43D80EC1" w14:textId="77777777" w:rsidTr="00627942">
        <w:tc>
          <w:tcPr>
            <w:tcW w:w="9236" w:type="dxa"/>
          </w:tcPr>
          <w:p w14:paraId="027B00BD" w14:textId="5A14308B" w:rsidR="00615700" w:rsidRPr="00A878B7" w:rsidRDefault="00615700" w:rsidP="00615700">
            <w:pPr>
              <w:pStyle w:val="Snt1"/>
              <w:tabs>
                <w:tab w:val="left" w:pos="7545"/>
              </w:tabs>
              <w:ind w:left="0" w:firstLine="0"/>
              <w:rPr>
                <w:rFonts w:eastAsiaTheme="majorEastAsia" w:cstheme="majorHAnsi"/>
                <w:bCs/>
                <w:sz w:val="24"/>
                <w:szCs w:val="26"/>
                <w:lang w:val="en-US"/>
              </w:rPr>
            </w:pPr>
            <w:bookmarkStart w:id="934" w:name="_Hlk498691387"/>
            <w:r w:rsidRPr="00A878B7">
              <w:rPr>
                <w:rFonts w:eastAsiaTheme="majorEastAsia" w:cstheme="majorHAnsi"/>
                <w:bCs/>
                <w:sz w:val="18"/>
                <w:szCs w:val="26"/>
                <w:lang w:val="en-US"/>
              </w:rPr>
              <w:t>/structuredBody/component/section/component/section/component/section/</w:t>
            </w:r>
            <w:r w:rsidR="00FD4CF6">
              <w:rPr>
                <w:rFonts w:eastAsiaTheme="majorEastAsia" w:cstheme="majorHAnsi"/>
                <w:bCs/>
                <w:sz w:val="18"/>
                <w:szCs w:val="26"/>
                <w:lang w:val="en-US"/>
              </w:rPr>
              <w:t>entry/organizer</w:t>
            </w:r>
          </w:p>
        </w:tc>
      </w:tr>
      <w:bookmarkEnd w:id="934"/>
    </w:tbl>
    <w:p w14:paraId="0ED2C5B0" w14:textId="77777777" w:rsidR="00615700" w:rsidRPr="00615700" w:rsidRDefault="00615700" w:rsidP="00615700">
      <w:pPr>
        <w:pStyle w:val="Snt1"/>
        <w:ind w:left="0" w:firstLine="0"/>
        <w:rPr>
          <w:lang w:val="en-US"/>
        </w:rPr>
      </w:pPr>
    </w:p>
    <w:p w14:paraId="7F2628D6" w14:textId="5D507CAF" w:rsidR="00F018C1" w:rsidRPr="0003454B" w:rsidRDefault="00F018C1" w:rsidP="00F018C1">
      <w:pPr>
        <w:pStyle w:val="Snt1"/>
      </w:pPr>
      <w:r>
        <w:t>1</w:t>
      </w:r>
      <w:r w:rsidRPr="0003454B">
        <w:t xml:space="preserve">. PAKOLLINEN yksi </w:t>
      </w:r>
      <w:r w:rsidRPr="007E0AC1">
        <w:t>[1..1] @classCode="</w:t>
      </w:r>
      <w:r w:rsidR="00FD4CF6">
        <w:t>CLUSTER</w:t>
      </w:r>
      <w:r w:rsidRPr="007E0AC1">
        <w:t xml:space="preserve">" </w:t>
      </w:r>
      <w:r>
        <w:t xml:space="preserve">ja yksi </w:t>
      </w:r>
      <w:r w:rsidRPr="0003454B">
        <w:t xml:space="preserve">[1..1] @moodCode="EVN" </w:t>
      </w:r>
    </w:p>
    <w:p w14:paraId="7598AB9B" w14:textId="1A9759C0" w:rsidR="00C27EF8" w:rsidRDefault="00C27EF8" w:rsidP="00F018C1">
      <w:pPr>
        <w:pStyle w:val="Snt1"/>
      </w:pPr>
      <w:r>
        <w:t xml:space="preserve">2. </w:t>
      </w:r>
      <w:r w:rsidRPr="0003454B">
        <w:t xml:space="preserve">PAKOLLINEN yksi </w:t>
      </w:r>
      <w:r w:rsidRPr="007E0AC1">
        <w:t>[1..1]</w:t>
      </w:r>
      <w:r w:rsidR="005137B0">
        <w:t xml:space="preserve"> id</w:t>
      </w:r>
      <w:r>
        <w:t>/@root</w:t>
      </w:r>
    </w:p>
    <w:p w14:paraId="75F9A15C" w14:textId="532CF0AE" w:rsidR="00F018C1" w:rsidRDefault="00C27EF8" w:rsidP="00F018C1">
      <w:pPr>
        <w:pStyle w:val="Snt1"/>
      </w:pPr>
      <w:r>
        <w:t>3</w:t>
      </w:r>
      <w:r w:rsidR="00F018C1" w:rsidRPr="00AE0334">
        <w:t xml:space="preserve">. PAKOLLINEN yksi [1..1] </w:t>
      </w:r>
      <w:r w:rsidR="00F018C1" w:rsidRPr="0082643A">
        <w:t>code/@code="</w:t>
      </w:r>
      <w:r w:rsidR="00FD4CF6">
        <w:t>3</w:t>
      </w:r>
      <w:r w:rsidR="00FD3170">
        <w:t>00</w:t>
      </w:r>
      <w:r w:rsidR="00F018C1" w:rsidRPr="0082643A">
        <w:t xml:space="preserve">" </w:t>
      </w:r>
      <w:r w:rsidR="00FD4CF6">
        <w:t>Taittovirheen määritys</w:t>
      </w:r>
      <w:r w:rsidR="00FD3170" w:rsidRPr="00FD3170">
        <w:t xml:space="preserve"> </w:t>
      </w:r>
      <w:r w:rsidR="00F018C1">
        <w:t>(codeSystem</w:t>
      </w:r>
      <w:r w:rsidR="00F018C1" w:rsidRPr="0095153D">
        <w:t xml:space="preserve">: </w:t>
      </w:r>
      <w:r w:rsidR="002A69F7">
        <w:t xml:space="preserve">1.2.246.537.6.889 </w:t>
      </w:r>
      <w:r w:rsidR="00414A9E">
        <w:t>Optometria/Tietosisältö - Optometrian rakenteinen kirjaaminen)</w:t>
      </w:r>
    </w:p>
    <w:p w14:paraId="4F73A884" w14:textId="07E07F90" w:rsidR="00C61ED5" w:rsidRDefault="00C61ED5" w:rsidP="00F018C1">
      <w:pPr>
        <w:pStyle w:val="Snt1"/>
      </w:pPr>
      <w:r>
        <w:t xml:space="preserve">4. PAKOLLINEN </w:t>
      </w:r>
      <w:r w:rsidR="005E6042">
        <w:t>yksi [1..1] statusCode</w:t>
      </w:r>
      <w:r>
        <w:t>/@code=”</w:t>
      </w:r>
      <w:r w:rsidRPr="00C61ED5">
        <w:t>completed</w:t>
      </w:r>
      <w:r>
        <w:t>”</w:t>
      </w:r>
    </w:p>
    <w:p w14:paraId="645200ED" w14:textId="31D27E6C" w:rsidR="00E37E29" w:rsidRDefault="00E37E29" w:rsidP="00F018C1">
      <w:pPr>
        <w:pStyle w:val="Snt1"/>
      </w:pPr>
      <w:r>
        <w:t xml:space="preserve">5. </w:t>
      </w:r>
      <w:r w:rsidR="00F5740A">
        <w:t>VAPAAEHTOINEN</w:t>
      </w:r>
      <w:r>
        <w:t xml:space="preserve"> </w:t>
      </w:r>
      <w:r w:rsidR="00F5740A">
        <w:t>nolla</w:t>
      </w:r>
      <w:r>
        <w:t xml:space="preserve"> </w:t>
      </w:r>
      <w:r w:rsidR="00B304F5">
        <w:t xml:space="preserve">tai useampi </w:t>
      </w:r>
      <w:r>
        <w:t>[</w:t>
      </w:r>
      <w:r w:rsidR="00F5740A">
        <w:t>0</w:t>
      </w:r>
      <w:r>
        <w:t>..</w:t>
      </w:r>
      <w:r w:rsidR="00B304F5">
        <w:t>*</w:t>
      </w:r>
      <w:r>
        <w:t>] component</w:t>
      </w:r>
    </w:p>
    <w:p w14:paraId="7D51F242" w14:textId="22B94C85" w:rsidR="00E37E29" w:rsidRDefault="00E37E29" w:rsidP="00E37E29">
      <w:pPr>
        <w:pStyle w:val="Snt2"/>
      </w:pPr>
      <w:r>
        <w:t xml:space="preserve">a. PAKOLLINEN yksi [1..1] </w:t>
      </w:r>
      <w:hyperlink w:anchor="_Objektiivinen_refraktio_-" w:history="1">
        <w:r w:rsidRPr="00BC6558">
          <w:rPr>
            <w:rStyle w:val="Hyperlinkki"/>
          </w:rPr>
          <w:t>Objektiivinen refraktio</w:t>
        </w:r>
      </w:hyperlink>
      <w:r>
        <w:t xml:space="preserve"> (301) organizer</w:t>
      </w:r>
    </w:p>
    <w:p w14:paraId="4A1392A5" w14:textId="0BE11325" w:rsidR="00B304F5" w:rsidRDefault="00B304F5" w:rsidP="00E37E29">
      <w:pPr>
        <w:pStyle w:val="Snt1"/>
      </w:pPr>
    </w:p>
    <w:p w14:paraId="0572E2B9" w14:textId="4161FE9E" w:rsidR="00414A9E" w:rsidRPr="0074128A" w:rsidRDefault="00414A9E" w:rsidP="00414A9E">
      <w:pPr>
        <w:pStyle w:val="Snt1"/>
        <w:rPr>
          <w:rFonts w:eastAsiaTheme="majorEastAsia" w:cstheme="majorHAnsi"/>
          <w:bCs/>
          <w:sz w:val="24"/>
          <w:szCs w:val="26"/>
        </w:rPr>
      </w:pPr>
      <w:r w:rsidRPr="00443F60">
        <w:rPr>
          <w:rFonts w:eastAsiaTheme="majorEastAsia" w:cstheme="majorHAnsi"/>
          <w:b/>
          <w:bCs/>
        </w:rPr>
        <w:t>Toteutusohje</w:t>
      </w:r>
      <w:r w:rsidRPr="00443F60">
        <w:rPr>
          <w:rFonts w:eastAsiaTheme="majorEastAsia" w:cstheme="majorHAnsi"/>
          <w:bCs/>
        </w:rPr>
        <w:t>:</w:t>
      </w:r>
      <w:r w:rsidRPr="00443F60">
        <w:t>.</w:t>
      </w:r>
      <w:r>
        <w:t xml:space="preserve"> Objektiivisessa refraktiossa per </w:t>
      </w:r>
      <w:r w:rsidRPr="009C3304">
        <w:t xml:space="preserve">Silmä ja refraktiomenetelmä per </w:t>
      </w:r>
      <w:r>
        <w:t xml:space="preserve">yksi </w:t>
      </w:r>
      <w:r w:rsidRPr="009C3304">
        <w:t>organizer</w:t>
      </w:r>
      <w:r>
        <w:t>, koko component.organizer rakennetta toistetaan tarvittava määrä</w:t>
      </w:r>
      <w:r w:rsidR="00443F60">
        <w:t>. Kolme</w:t>
      </w:r>
      <w:r w:rsidR="00273A32">
        <w:t xml:space="preserve"> organizer-</w:t>
      </w:r>
      <w:r w:rsidR="00443F60">
        <w:t xml:space="preserve">rakennetta tässä on normaali </w:t>
      </w:r>
      <w:r w:rsidR="00273A32">
        <w:t xml:space="preserve">määrä </w:t>
      </w:r>
      <w:r w:rsidR="00443F60">
        <w:t>(OD, OS ja OA).</w:t>
      </w:r>
      <w:r>
        <w:t xml:space="preserve"> </w:t>
      </w:r>
    </w:p>
    <w:p w14:paraId="589C0D9E" w14:textId="77777777" w:rsidR="00B304F5" w:rsidRDefault="00B304F5" w:rsidP="00E37E29">
      <w:pPr>
        <w:pStyle w:val="Snt1"/>
      </w:pPr>
    </w:p>
    <w:p w14:paraId="0DA00847" w14:textId="7E1A157B" w:rsidR="00E37E29" w:rsidRDefault="00E37E29" w:rsidP="00E37E29">
      <w:pPr>
        <w:pStyle w:val="Snt1"/>
      </w:pPr>
      <w:r>
        <w:t xml:space="preserve">6. </w:t>
      </w:r>
      <w:r w:rsidR="00F5740A">
        <w:t>VAPAAEHTOINEN</w:t>
      </w:r>
      <w:r>
        <w:t xml:space="preserve"> </w:t>
      </w:r>
      <w:r w:rsidR="00F5740A">
        <w:t>nolla</w:t>
      </w:r>
      <w:r>
        <w:t xml:space="preserve"> </w:t>
      </w:r>
      <w:r w:rsidR="00B304F5">
        <w:t xml:space="preserve">tai useampi </w:t>
      </w:r>
      <w:r>
        <w:t>[</w:t>
      </w:r>
      <w:r w:rsidR="00405E98">
        <w:t>0</w:t>
      </w:r>
      <w:r>
        <w:t>..</w:t>
      </w:r>
      <w:r w:rsidR="00B304F5">
        <w:t>*</w:t>
      </w:r>
      <w:r>
        <w:t>] component</w:t>
      </w:r>
    </w:p>
    <w:p w14:paraId="4F6A3441" w14:textId="08A98831" w:rsidR="00E37E29" w:rsidRDefault="00E37E29" w:rsidP="00E37E29">
      <w:pPr>
        <w:pStyle w:val="Snt2"/>
      </w:pPr>
      <w:r>
        <w:t xml:space="preserve">a. PAKOLLINEN yksi [1..1] </w:t>
      </w:r>
      <w:hyperlink w:anchor="_Subjektiivinen_refraktio_" w:history="1">
        <w:r w:rsidRPr="00B35E38">
          <w:rPr>
            <w:rStyle w:val="Hyperlinkki"/>
          </w:rPr>
          <w:t>Subjektiivinen refraktio</w:t>
        </w:r>
      </w:hyperlink>
      <w:r>
        <w:t xml:space="preserve"> (350) organizer</w:t>
      </w:r>
    </w:p>
    <w:p w14:paraId="6B1A4397" w14:textId="77777777" w:rsidR="00E37E29" w:rsidRDefault="00E37E29" w:rsidP="00E37E29">
      <w:pPr>
        <w:pStyle w:val="Snt2"/>
      </w:pPr>
    </w:p>
    <w:p w14:paraId="06582683" w14:textId="49B6FA75" w:rsidR="00B304F5" w:rsidRPr="0074128A" w:rsidRDefault="00B304F5" w:rsidP="00B304F5">
      <w:pPr>
        <w:pStyle w:val="Snt1"/>
        <w:rPr>
          <w:rFonts w:eastAsiaTheme="majorEastAsia" w:cstheme="majorHAnsi"/>
          <w:bCs/>
          <w:sz w:val="24"/>
          <w:szCs w:val="26"/>
        </w:rPr>
      </w:pPr>
      <w:r w:rsidRPr="00443F60">
        <w:rPr>
          <w:rFonts w:eastAsiaTheme="majorEastAsia" w:cstheme="majorHAnsi"/>
          <w:b/>
          <w:bCs/>
        </w:rPr>
        <w:t>Toteutusohje:</w:t>
      </w:r>
      <w:r w:rsidRPr="00443F60">
        <w:t>.</w:t>
      </w:r>
      <w:r>
        <w:t xml:space="preserve"> </w:t>
      </w:r>
      <w:r w:rsidR="00414A9E">
        <w:t xml:space="preserve">Subjektiivisessa </w:t>
      </w:r>
      <w:r>
        <w:t xml:space="preserve">refraktiossa </w:t>
      </w:r>
      <w:r w:rsidR="00414A9E">
        <w:t xml:space="preserve">per </w:t>
      </w:r>
      <w:r w:rsidRPr="009C3304">
        <w:t xml:space="preserve">Silmä ja refraktiomenetelmä per </w:t>
      </w:r>
      <w:r>
        <w:t xml:space="preserve">yksi </w:t>
      </w:r>
      <w:r w:rsidRPr="009C3304">
        <w:t>organizer</w:t>
      </w:r>
      <w:r>
        <w:t>, koko compo</w:t>
      </w:r>
      <w:r w:rsidR="00414A9E">
        <w:t>nent.organizer rakennetta toistetaan tarvittava määrä</w:t>
      </w:r>
      <w:r w:rsidR="00443F60">
        <w:t>. Kolme</w:t>
      </w:r>
      <w:r w:rsidR="00273A32">
        <w:t xml:space="preserve"> organizer-</w:t>
      </w:r>
      <w:r w:rsidR="00443F60">
        <w:t xml:space="preserve">rakennetta tässä on normaali </w:t>
      </w:r>
      <w:r w:rsidR="00273A32">
        <w:t xml:space="preserve">määrä </w:t>
      </w:r>
      <w:r w:rsidR="00443F60">
        <w:t>(OD, OS ja OA).</w:t>
      </w:r>
    </w:p>
    <w:p w14:paraId="13228923" w14:textId="5FBEBA23" w:rsidR="00B147A9" w:rsidRDefault="00B147A9" w:rsidP="00AC4E00">
      <w:pPr>
        <w:pStyle w:val="Snt1"/>
      </w:pPr>
    </w:p>
    <w:p w14:paraId="0FCF0489" w14:textId="39E9A067" w:rsidR="00B147A9" w:rsidRDefault="00E37E29" w:rsidP="00E37E29">
      <w:pPr>
        <w:pStyle w:val="Otsikko4"/>
      </w:pPr>
      <w:bookmarkStart w:id="935" w:name="_Objektiivinen_refraktio_-"/>
      <w:bookmarkStart w:id="936" w:name="_Toc498613798"/>
      <w:bookmarkStart w:id="937" w:name="_Toc525564974"/>
      <w:bookmarkEnd w:id="935"/>
      <w:r w:rsidRPr="00DE6E88">
        <w:t>Objektiivinen</w:t>
      </w:r>
      <w:r w:rsidR="00B147A9" w:rsidRPr="00DE6E88">
        <w:t xml:space="preserve"> refraktio</w:t>
      </w:r>
      <w:r w:rsidR="00B147A9">
        <w:t xml:space="preserve"> </w:t>
      </w:r>
      <w:r w:rsidR="00B35E38">
        <w:t>–</w:t>
      </w:r>
      <w:r w:rsidR="00B147A9">
        <w:t xml:space="preserve"> </w:t>
      </w:r>
      <w:r>
        <w:t>organizer</w:t>
      </w:r>
      <w:bookmarkEnd w:id="936"/>
      <w:bookmarkEnd w:id="9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99795E" w14:paraId="5082964A" w14:textId="77777777" w:rsidTr="00950704">
        <w:tc>
          <w:tcPr>
            <w:tcW w:w="9236" w:type="dxa"/>
          </w:tcPr>
          <w:p w14:paraId="47E25278" w14:textId="75B1F0CD" w:rsidR="00B35E38" w:rsidRPr="00B35E38" w:rsidRDefault="00B35E38" w:rsidP="00B35E38">
            <w:pPr>
              <w:rPr>
                <w:sz w:val="18"/>
                <w:lang w:val="en-US"/>
              </w:rPr>
            </w:pPr>
            <w:bookmarkStart w:id="938" w:name="_Hlk501719363"/>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bookmarkEnd w:id="938"/>
    </w:tbl>
    <w:p w14:paraId="1CABAFC5" w14:textId="77777777" w:rsidR="00B35E38" w:rsidRPr="00F360CC" w:rsidRDefault="00B35E38" w:rsidP="00E37E29">
      <w:pPr>
        <w:pStyle w:val="Snt1"/>
        <w:rPr>
          <w:lang w:val="en-US"/>
        </w:rPr>
      </w:pPr>
    </w:p>
    <w:p w14:paraId="4BF6FF79" w14:textId="2842906F" w:rsidR="00E37E29" w:rsidRPr="0003454B" w:rsidRDefault="00E37E29" w:rsidP="00E37E29">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54DFBD0D" w14:textId="1F2F5628" w:rsidR="00672B7D" w:rsidRDefault="00672B7D" w:rsidP="00E37E29">
      <w:pPr>
        <w:pStyle w:val="Snt1"/>
      </w:pPr>
      <w:r>
        <w:t>2. PAKOLLINEN yksi [</w:t>
      </w:r>
      <w:r w:rsidRPr="0095153D">
        <w:t>1..1]</w:t>
      </w:r>
      <w:r>
        <w:t xml:space="preserve"> templateId, jonka arvon PITÄÄ OLLA </w:t>
      </w:r>
      <w:r w:rsidRPr="00B44714">
        <w:t>@root=</w:t>
      </w:r>
      <w:r w:rsidR="002A69F7">
        <w:t xml:space="preserve">”1.2.246.537.6.891” </w:t>
      </w:r>
      <w:r>
        <w:t>(</w:t>
      </w:r>
      <w:r w:rsidRPr="000B7887">
        <w:t xml:space="preserve">Optometria/Tietosisältö </w:t>
      </w:r>
      <w:r>
        <w:t>–</w:t>
      </w:r>
      <w:r w:rsidRPr="000B7887">
        <w:t xml:space="preserve"> </w:t>
      </w:r>
      <w:r>
        <w:t>Refraktio organizer rakenteet templateId)</w:t>
      </w:r>
    </w:p>
    <w:p w14:paraId="4FBE8FCC" w14:textId="76090608" w:rsidR="00E37E29" w:rsidRDefault="00672B7D" w:rsidP="00E37E29">
      <w:pPr>
        <w:pStyle w:val="Snt1"/>
      </w:pPr>
      <w:r>
        <w:t>3</w:t>
      </w:r>
      <w:r w:rsidR="00E37E29" w:rsidRPr="00AE0334">
        <w:t xml:space="preserve">. PAKOLLINEN yksi [1..1] </w:t>
      </w:r>
      <w:r w:rsidR="00E37E29" w:rsidRPr="0082643A">
        <w:t>code/@code="</w:t>
      </w:r>
      <w:r w:rsidR="00E37E29">
        <w:t>301</w:t>
      </w:r>
      <w:r w:rsidR="00E37E29" w:rsidRPr="0082643A">
        <w:t xml:space="preserve">" </w:t>
      </w:r>
      <w:r w:rsidR="00E37E29">
        <w:t>Objektiivinen refraktio</w:t>
      </w:r>
      <w:r w:rsidR="00E37E29" w:rsidRPr="00FD3170">
        <w:t xml:space="preserve"> </w:t>
      </w:r>
      <w:r w:rsidR="00E37E29">
        <w:t>(codeSystem</w:t>
      </w:r>
      <w:r w:rsidR="00E37E29" w:rsidRPr="0095153D">
        <w:t xml:space="preserve">: </w:t>
      </w:r>
      <w:r w:rsidR="002A69F7">
        <w:t xml:space="preserve">1.2.246.537.6.889 </w:t>
      </w:r>
      <w:r w:rsidR="00414A9E">
        <w:t>Optometria/Tietosisältö - Optometrian rakenteinen kirjaaminen)</w:t>
      </w:r>
    </w:p>
    <w:p w14:paraId="5C9F5582" w14:textId="6DEDAF4B" w:rsidR="00E37E29" w:rsidRDefault="00672B7D" w:rsidP="00E37E29">
      <w:pPr>
        <w:pStyle w:val="Snt1"/>
      </w:pPr>
      <w:r>
        <w:t>4</w:t>
      </w:r>
      <w:r w:rsidR="00E37E29">
        <w:t xml:space="preserve">. PAKOLLINEN </w:t>
      </w:r>
      <w:r w:rsidR="005E6042">
        <w:t>yksi [1..1] statusCode</w:t>
      </w:r>
      <w:r w:rsidR="00E37E29">
        <w:t>/@code=”</w:t>
      </w:r>
      <w:r w:rsidR="00E37E29" w:rsidRPr="00C61ED5">
        <w:t>completed</w:t>
      </w:r>
      <w:r w:rsidR="00E37E29">
        <w:t>”</w:t>
      </w:r>
    </w:p>
    <w:p w14:paraId="1951FD4B" w14:textId="044B5E27" w:rsidR="00186C02" w:rsidRPr="00125567" w:rsidRDefault="00672B7D" w:rsidP="00186C02">
      <w:pPr>
        <w:pStyle w:val="Snt1"/>
      </w:pPr>
      <w:r>
        <w:t>5.</w:t>
      </w:r>
      <w:r w:rsidR="00186C02">
        <w:t xml:space="preserve"> </w:t>
      </w:r>
      <w:r w:rsidR="00186C02" w:rsidRPr="00125567">
        <w:t xml:space="preserve">VAPAAEHTOINEN </w:t>
      </w:r>
      <w:r w:rsidR="00186C02">
        <w:t>nolla tai yksi</w:t>
      </w:r>
      <w:r w:rsidR="00186C02" w:rsidRPr="00125567">
        <w:t xml:space="preserve"> [0..1] component</w:t>
      </w:r>
    </w:p>
    <w:p w14:paraId="796EEDB9" w14:textId="59931ADD" w:rsidR="00186C02" w:rsidRPr="00AE0334" w:rsidRDefault="00186C02" w:rsidP="00186C02">
      <w:pPr>
        <w:pStyle w:val="Snt2"/>
      </w:pPr>
      <w:r w:rsidRPr="00AE0334">
        <w:t xml:space="preserve">a. </w:t>
      </w:r>
      <w:r>
        <w:t>PAKOLLINEN yksi [</w:t>
      </w:r>
      <w:r w:rsidRPr="00AE0334">
        <w:t xml:space="preserve">1..1] </w:t>
      </w:r>
      <w:hyperlink w:anchor="_Sfäärinen_voimakkuus_-_2" w:history="1">
        <w:r w:rsidRPr="00B35E38">
          <w:rPr>
            <w:rStyle w:val="Hyperlinkki"/>
          </w:rPr>
          <w:t>Sfäärinen voimakkuus</w:t>
        </w:r>
      </w:hyperlink>
      <w:r>
        <w:t xml:space="preserve"> (100) observation</w:t>
      </w:r>
    </w:p>
    <w:p w14:paraId="1FF3B421" w14:textId="24EB9207" w:rsidR="00186C02" w:rsidRPr="00125567" w:rsidRDefault="00672B7D" w:rsidP="00186C02">
      <w:pPr>
        <w:pStyle w:val="Snt1"/>
      </w:pPr>
      <w:r>
        <w:t>6</w:t>
      </w:r>
      <w:r w:rsidR="00186C02">
        <w:t xml:space="preserve">. </w:t>
      </w:r>
      <w:r w:rsidR="00186C02" w:rsidRPr="00125567">
        <w:t xml:space="preserve">VAPAAEHTOINEN </w:t>
      </w:r>
      <w:r w:rsidR="00186C02">
        <w:t>nolla tai yksi</w:t>
      </w:r>
      <w:r w:rsidR="00186C02" w:rsidRPr="00125567">
        <w:t xml:space="preserve"> [0..1] component</w:t>
      </w:r>
    </w:p>
    <w:p w14:paraId="63520A96" w14:textId="5699F85D" w:rsidR="00186C02" w:rsidRPr="00AE0334" w:rsidRDefault="00186C02" w:rsidP="00186C02">
      <w:pPr>
        <w:pStyle w:val="Snt2"/>
      </w:pPr>
      <w:r w:rsidRPr="00AE0334">
        <w:t xml:space="preserve">a. </w:t>
      </w:r>
      <w:r>
        <w:t>PAKOLLINEN yksi [</w:t>
      </w:r>
      <w:r w:rsidRPr="00AE0334">
        <w:t xml:space="preserve">1..1] </w:t>
      </w:r>
      <w:hyperlink w:anchor="_Sylinterivoimakkuus_-_observation_2" w:history="1">
        <w:r w:rsidRPr="00B35E38">
          <w:rPr>
            <w:rStyle w:val="Hyperlinkki"/>
          </w:rPr>
          <w:t>Sylinterivoimakkuus</w:t>
        </w:r>
      </w:hyperlink>
      <w:r>
        <w:t xml:space="preserve"> (101) observation</w:t>
      </w:r>
    </w:p>
    <w:p w14:paraId="3725E84A" w14:textId="257F0ABA" w:rsidR="00186C02" w:rsidRPr="00125567" w:rsidRDefault="00672B7D" w:rsidP="00186C02">
      <w:pPr>
        <w:pStyle w:val="Snt1"/>
      </w:pPr>
      <w:r>
        <w:t>7</w:t>
      </w:r>
      <w:r w:rsidR="00186C02">
        <w:t xml:space="preserve">. </w:t>
      </w:r>
      <w:r w:rsidR="00186C02" w:rsidRPr="00125567">
        <w:t xml:space="preserve">VAPAAEHTOINEN </w:t>
      </w:r>
      <w:r w:rsidR="00186C02">
        <w:t>nolla tai yksi</w:t>
      </w:r>
      <w:r w:rsidR="00186C02" w:rsidRPr="00125567">
        <w:t xml:space="preserve"> [0..1] component</w:t>
      </w:r>
    </w:p>
    <w:p w14:paraId="444D1D4C" w14:textId="42D2C240" w:rsidR="00186C02" w:rsidRPr="00AE0334" w:rsidRDefault="00186C02" w:rsidP="00186C02">
      <w:pPr>
        <w:pStyle w:val="Snt2"/>
      </w:pPr>
      <w:r w:rsidRPr="00AE0334">
        <w:t xml:space="preserve">a. </w:t>
      </w:r>
      <w:r>
        <w:t>PAKOLLINEN yksi [</w:t>
      </w:r>
      <w:r w:rsidRPr="00AE0334">
        <w:t xml:space="preserve">1..1] </w:t>
      </w:r>
      <w:hyperlink w:anchor="_Sylinterilinssin_akselisuunta_-_2" w:history="1">
        <w:r w:rsidRPr="00B35E38">
          <w:rPr>
            <w:rStyle w:val="Hyperlinkki"/>
          </w:rPr>
          <w:t>Sylinterilinssin akselisuunta</w:t>
        </w:r>
      </w:hyperlink>
      <w:r>
        <w:t xml:space="preserve"> (102) observation</w:t>
      </w:r>
    </w:p>
    <w:p w14:paraId="00745884" w14:textId="2B3C6960" w:rsidR="00186C02" w:rsidRPr="00125567" w:rsidRDefault="00E77263" w:rsidP="00186C02">
      <w:pPr>
        <w:pStyle w:val="Snt1"/>
      </w:pPr>
      <w:r>
        <w:t>8</w:t>
      </w:r>
      <w:r w:rsidR="00186C02" w:rsidRPr="00125567">
        <w:t xml:space="preserve">. VAPAAEHTOINEN </w:t>
      </w:r>
      <w:r w:rsidR="00186C02">
        <w:t>nolla tai yksi</w:t>
      </w:r>
      <w:r w:rsidR="00186C02" w:rsidRPr="00125567">
        <w:t xml:space="preserve"> [0..1] component</w:t>
      </w:r>
    </w:p>
    <w:p w14:paraId="0A747681" w14:textId="2E6C12A8" w:rsidR="00186C02" w:rsidRPr="00186C02" w:rsidRDefault="00186C02" w:rsidP="00186C02">
      <w:pPr>
        <w:pStyle w:val="Snt2"/>
      </w:pPr>
      <w:r w:rsidRPr="00186C02">
        <w:t xml:space="preserve">a. PAKOLLINEN yksi [1..1] </w:t>
      </w:r>
      <w:hyperlink w:anchor="_Lukulisä_-_observation_2" w:history="1">
        <w:r w:rsidRPr="00B35E38">
          <w:rPr>
            <w:rStyle w:val="Hyperlinkki"/>
          </w:rPr>
          <w:t>Lukulisä</w:t>
        </w:r>
      </w:hyperlink>
      <w:r w:rsidRPr="00186C02">
        <w:t xml:space="preserve"> (107) observation</w:t>
      </w:r>
    </w:p>
    <w:p w14:paraId="30F2EF55" w14:textId="621F18B2" w:rsidR="00186C02" w:rsidRPr="00125567" w:rsidRDefault="00E77263" w:rsidP="00186C02">
      <w:pPr>
        <w:pStyle w:val="Snt1"/>
      </w:pPr>
      <w:r>
        <w:t>9</w:t>
      </w:r>
      <w:r w:rsidR="00186C02" w:rsidRPr="00125567">
        <w:t xml:space="preserve">. VAPAAEHTOINEN </w:t>
      </w:r>
      <w:r w:rsidR="00186C02">
        <w:t>nolla tai yksi</w:t>
      </w:r>
      <w:r w:rsidR="00186C02" w:rsidRPr="00125567">
        <w:t xml:space="preserve"> [0..1] component</w:t>
      </w:r>
    </w:p>
    <w:p w14:paraId="72D46542" w14:textId="1F601367" w:rsidR="00186C02" w:rsidRPr="00AE0334" w:rsidRDefault="00186C02" w:rsidP="00186C02">
      <w:pPr>
        <w:pStyle w:val="Snt2"/>
      </w:pPr>
      <w:r w:rsidRPr="00AE0334">
        <w:lastRenderedPageBreak/>
        <w:t xml:space="preserve">a. </w:t>
      </w:r>
      <w:r>
        <w:t>PAKOLLINEN yksi [</w:t>
      </w:r>
      <w:r w:rsidRPr="00AE0334">
        <w:t xml:space="preserve">1..1] </w:t>
      </w:r>
      <w:hyperlink w:anchor="_Näöntarkkuus_kauas_-_2" w:history="1">
        <w:r w:rsidRPr="00B35E38">
          <w:rPr>
            <w:rStyle w:val="Hyperlinkki"/>
          </w:rPr>
          <w:t>Näöntarkkuus kauas</w:t>
        </w:r>
      </w:hyperlink>
      <w:r>
        <w:t xml:space="preserve"> (108) observation</w:t>
      </w:r>
    </w:p>
    <w:p w14:paraId="593D8136" w14:textId="3D341007" w:rsidR="00186C02" w:rsidRPr="00125567" w:rsidRDefault="00E77263" w:rsidP="00186C02">
      <w:pPr>
        <w:pStyle w:val="Snt1"/>
      </w:pPr>
      <w:r>
        <w:t>10</w:t>
      </w:r>
      <w:r w:rsidR="00186C02" w:rsidRPr="00125567">
        <w:t xml:space="preserve">. VAPAAEHTOINEN </w:t>
      </w:r>
      <w:r w:rsidR="00186C02">
        <w:t>nolla tai yksi</w:t>
      </w:r>
      <w:r w:rsidR="00186C02" w:rsidRPr="00125567">
        <w:t xml:space="preserve"> [0..1] component</w:t>
      </w:r>
    </w:p>
    <w:p w14:paraId="2792C9F6" w14:textId="5A8FD5A4" w:rsidR="00186C02" w:rsidRPr="00AE0334" w:rsidRDefault="00186C02" w:rsidP="00186C02">
      <w:pPr>
        <w:pStyle w:val="Snt2"/>
      </w:pPr>
      <w:r w:rsidRPr="00AE0334">
        <w:t xml:space="preserve">a. </w:t>
      </w:r>
      <w:r>
        <w:t>PAKOLLINEN yksi [</w:t>
      </w:r>
      <w:r w:rsidRPr="00AE0334">
        <w:t xml:space="preserve">1..1] </w:t>
      </w:r>
      <w:hyperlink w:anchor="_Lähinäöntarkkuus_-_observation_2" w:history="1">
        <w:r w:rsidRPr="00B35E38">
          <w:rPr>
            <w:rStyle w:val="Hyperlinkki"/>
          </w:rPr>
          <w:t>Lähinäöntarkkuus</w:t>
        </w:r>
      </w:hyperlink>
      <w:r>
        <w:t xml:space="preserve"> (109) observation</w:t>
      </w:r>
    </w:p>
    <w:p w14:paraId="455AB7EF" w14:textId="6C58C6A5" w:rsidR="00186C02" w:rsidRPr="00125567" w:rsidRDefault="00E77263" w:rsidP="00186C02">
      <w:pPr>
        <w:pStyle w:val="Snt1"/>
      </w:pPr>
      <w:r>
        <w:t>11</w:t>
      </w:r>
      <w:r w:rsidR="00186C02" w:rsidRPr="00125567">
        <w:t xml:space="preserve">. VAPAAEHTOINEN </w:t>
      </w:r>
      <w:r w:rsidR="00186C02">
        <w:t>nolla tai yksi</w:t>
      </w:r>
      <w:r w:rsidR="00186C02" w:rsidRPr="00125567">
        <w:t xml:space="preserve"> [0..1] component</w:t>
      </w:r>
    </w:p>
    <w:p w14:paraId="444F364C" w14:textId="093B327E" w:rsidR="00186C02" w:rsidRPr="00AE0334" w:rsidRDefault="00186C02" w:rsidP="00186C02">
      <w:pPr>
        <w:pStyle w:val="Snt2"/>
      </w:pPr>
      <w:r w:rsidRPr="00AE0334">
        <w:t xml:space="preserve">a. </w:t>
      </w:r>
      <w:r>
        <w:t>PAKOLLINEN yksi [</w:t>
      </w:r>
      <w:r w:rsidRPr="00AE0334">
        <w:t xml:space="preserve">1..1] </w:t>
      </w:r>
      <w:hyperlink w:anchor="_Näöntarkkuus_vapaamuotoisena_teksti" w:history="1">
        <w:r w:rsidRPr="00B35E38">
          <w:rPr>
            <w:rStyle w:val="Hyperlinkki"/>
          </w:rPr>
          <w:t>Näöntarkkuus</w:t>
        </w:r>
        <w:r w:rsidR="00B35E38" w:rsidRPr="00B35E38">
          <w:rPr>
            <w:rStyle w:val="Hyperlinkki"/>
          </w:rPr>
          <w:t xml:space="preserve"> vapaamuotoisena tekstinä</w:t>
        </w:r>
      </w:hyperlink>
      <w:r>
        <w:t xml:space="preserve"> (110) observation</w:t>
      </w:r>
    </w:p>
    <w:p w14:paraId="2DE2DFB9" w14:textId="62287FF4" w:rsidR="00186C02" w:rsidRPr="00125567" w:rsidRDefault="00E77263" w:rsidP="00186C02">
      <w:pPr>
        <w:pStyle w:val="Snt1"/>
      </w:pPr>
      <w:r>
        <w:t>12</w:t>
      </w:r>
      <w:r w:rsidR="00186C02" w:rsidRPr="00125567">
        <w:t xml:space="preserve">. VAPAAEHTOINEN </w:t>
      </w:r>
      <w:r w:rsidR="00186C02">
        <w:t>nolla tai yksi</w:t>
      </w:r>
      <w:r w:rsidR="00186C02" w:rsidRPr="00125567">
        <w:t xml:space="preserve"> [0..1] component</w:t>
      </w:r>
    </w:p>
    <w:p w14:paraId="73AD7513" w14:textId="7B6D4426" w:rsidR="00186C02" w:rsidRPr="00AE0334" w:rsidRDefault="00186C02" w:rsidP="00186C02">
      <w:pPr>
        <w:pStyle w:val="Snt2"/>
      </w:pPr>
      <w:r w:rsidRPr="00AE0334">
        <w:t xml:space="preserve">a. </w:t>
      </w:r>
      <w:r>
        <w:t>PAKOLLINEN yksi [</w:t>
      </w:r>
      <w:r w:rsidRPr="00AE0334">
        <w:t xml:space="preserve">1..1] </w:t>
      </w:r>
      <w:hyperlink w:anchor="_Pintaväli_-_observation_2" w:history="1">
        <w:r w:rsidRPr="00B35E38">
          <w:rPr>
            <w:rStyle w:val="Hyperlinkki"/>
          </w:rPr>
          <w:t>Pintaväli</w:t>
        </w:r>
      </w:hyperlink>
      <w:r>
        <w:t xml:space="preserve"> (111) observation</w:t>
      </w:r>
    </w:p>
    <w:p w14:paraId="607154EF" w14:textId="12DEAF04" w:rsidR="00186C02" w:rsidRPr="00125567" w:rsidRDefault="00E77263" w:rsidP="00186C02">
      <w:pPr>
        <w:pStyle w:val="Snt1"/>
      </w:pPr>
      <w:r>
        <w:t>13.</w:t>
      </w:r>
      <w:r w:rsidR="00186C02" w:rsidRPr="00125567">
        <w:t xml:space="preserve"> VAPAAEHTOINEN </w:t>
      </w:r>
      <w:r w:rsidR="00186C02">
        <w:t>nolla tai yksi</w:t>
      </w:r>
      <w:r w:rsidR="00186C02" w:rsidRPr="00125567">
        <w:t xml:space="preserve"> [0..1] component</w:t>
      </w:r>
    </w:p>
    <w:p w14:paraId="76D4388D" w14:textId="0BE7B607" w:rsidR="00186C02" w:rsidRDefault="00186C02" w:rsidP="00186C02">
      <w:pPr>
        <w:pStyle w:val="Snt2"/>
      </w:pPr>
      <w:r w:rsidRPr="00AE0334">
        <w:t xml:space="preserve">a. </w:t>
      </w:r>
      <w:r>
        <w:t>PAKOLLINEN yksi [</w:t>
      </w:r>
      <w:r w:rsidRPr="00AE0334">
        <w:t xml:space="preserve">1..1] </w:t>
      </w:r>
      <w:hyperlink w:anchor="_Lisätiedot_refraktiosta_-_2" w:history="1">
        <w:r w:rsidRPr="00B35E38">
          <w:rPr>
            <w:rStyle w:val="Hyperlinkki"/>
          </w:rPr>
          <w:t>Lisätiedot refraktiosta</w:t>
        </w:r>
      </w:hyperlink>
      <w:r>
        <w:t xml:space="preserve"> (112) observation</w:t>
      </w:r>
    </w:p>
    <w:p w14:paraId="533ECEBC" w14:textId="3F235662" w:rsidR="005337B1" w:rsidRDefault="005337B1" w:rsidP="00186C02">
      <w:pPr>
        <w:pStyle w:val="Snt2"/>
      </w:pPr>
    </w:p>
    <w:p w14:paraId="49B5C737" w14:textId="564C5457" w:rsidR="005337B1" w:rsidRDefault="005337B1" w:rsidP="005337B1">
      <w:pPr>
        <w:pStyle w:val="Snt1"/>
      </w:pPr>
      <w:r w:rsidRPr="00E77263">
        <w:rPr>
          <w:b/>
        </w:rPr>
        <w:t>Toteutusohje:</w:t>
      </w:r>
      <w:r>
        <w:t xml:space="preserve"> Objektiivisessa refraktiossa refraktiomenetelmä on joko </w:t>
      </w:r>
      <w:r w:rsidR="00E77263" w:rsidRPr="00E77263">
        <w:t xml:space="preserve">skiaskopia </w:t>
      </w:r>
      <w:r w:rsidR="00E77263">
        <w:t xml:space="preserve">tai </w:t>
      </w:r>
      <w:r w:rsidR="00E77263" w:rsidRPr="00E77263">
        <w:t xml:space="preserve"> autorefraktometria</w:t>
      </w:r>
      <w:r w:rsidR="00E77263">
        <w:t>. Ne eivät sisällä tietoa prisman määrästä, joten kyseiset refraktio tietosisällön tiedoista ei tule tässä rakenteessa.</w:t>
      </w:r>
    </w:p>
    <w:bookmarkStart w:id="939" w:name="_Sfäärinen_voimakkuus_-_2"/>
    <w:bookmarkEnd w:id="939"/>
    <w:p w14:paraId="0E4E7AA9" w14:textId="77777777" w:rsidR="00B4423E" w:rsidRDefault="008648EE" w:rsidP="00B4423E">
      <w:pPr>
        <w:pStyle w:val="Otsikko5"/>
      </w:pPr>
      <w:r>
        <w:fldChar w:fldCharType="begin"/>
      </w:r>
      <w:r>
        <w:instrText xml:space="preserve"> HYPERLINK \l "_Potilaan_yhteyshenkilöt_organizer" </w:instrText>
      </w:r>
      <w:r>
        <w:fldChar w:fldCharType="separate"/>
      </w:r>
      <w:bookmarkStart w:id="940" w:name="_Toc498613799"/>
      <w:bookmarkStart w:id="941" w:name="_Toc525564975"/>
      <w:r w:rsidR="00B4423E" w:rsidRPr="00E10866">
        <w:rPr>
          <w:rStyle w:val="Hyperlinkki"/>
        </w:rPr>
        <w:t>Sfäärinen voimakkuus</w:t>
      </w:r>
      <w:r>
        <w:rPr>
          <w:rStyle w:val="Hyperlinkki"/>
        </w:rPr>
        <w:fldChar w:fldCharType="end"/>
      </w:r>
      <w:r w:rsidR="00B4423E" w:rsidRPr="00487841">
        <w:t xml:space="preserve"> </w:t>
      </w:r>
      <w:r w:rsidR="00B4423E">
        <w:t xml:space="preserve">- </w:t>
      </w:r>
      <w:r w:rsidR="00B4423E" w:rsidRPr="00487841">
        <w:t>observation</w:t>
      </w:r>
      <w:bookmarkEnd w:id="940"/>
      <w:bookmarkEnd w:id="941"/>
      <w:r w:rsidR="00B4423E">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B4423E" w:rsidRPr="0099795E" w14:paraId="4ECBB219" w14:textId="77777777" w:rsidTr="00595772">
        <w:tc>
          <w:tcPr>
            <w:tcW w:w="9450" w:type="dxa"/>
          </w:tcPr>
          <w:p w14:paraId="73C45A5E" w14:textId="77777777" w:rsidR="00B4423E" w:rsidRPr="00A878B7" w:rsidRDefault="00B4423E" w:rsidP="00B4423E">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77C3CEC" w14:textId="77777777" w:rsidR="00B4423E" w:rsidRPr="00370659" w:rsidRDefault="00B4423E" w:rsidP="00B4423E">
      <w:pPr>
        <w:rPr>
          <w:lang w:val="en-US"/>
        </w:rPr>
      </w:pPr>
    </w:p>
    <w:p w14:paraId="743A33C0" w14:textId="77777777" w:rsidR="00B4423E" w:rsidRPr="0003454B" w:rsidRDefault="00B4423E" w:rsidP="00B4423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E03D10" w14:textId="03ECE0D5" w:rsidR="00B4423E" w:rsidRPr="00AE0334" w:rsidRDefault="00B4423E" w:rsidP="00B4423E">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rsidR="00414A9E">
        <w:t>Optometria/Tietosisältö - Refraktio)</w:t>
      </w:r>
    </w:p>
    <w:p w14:paraId="709399CD" w14:textId="77777777" w:rsidR="00B4423E" w:rsidRDefault="00B4423E" w:rsidP="00B4423E">
      <w:pPr>
        <w:pStyle w:val="Snt1"/>
      </w:pPr>
      <w:r>
        <w:t>3. PAKOLLINEN yksi [1..1] text</w:t>
      </w:r>
    </w:p>
    <w:p w14:paraId="69804B93" w14:textId="77777777" w:rsidR="00B4423E" w:rsidRDefault="00B4423E" w:rsidP="00B4423E">
      <w:pPr>
        <w:pStyle w:val="Snt2"/>
      </w:pPr>
      <w:r>
        <w:t>a. PAKOLLINEN yksi [1..1] reference/@value, viitattavan näyttömuoto-osion xml-ID annetaan II-tietotyypillä</w:t>
      </w:r>
    </w:p>
    <w:p w14:paraId="79E03B36" w14:textId="47854857" w:rsidR="00B4423E" w:rsidRPr="000B1BE8" w:rsidRDefault="00B4423E" w:rsidP="00B4423E">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p>
    <w:p w14:paraId="2A4C8DA4" w14:textId="129EEB98" w:rsidR="00B4423E" w:rsidRDefault="00B4423E" w:rsidP="00B4423E">
      <w:pPr>
        <w:pStyle w:val="Snt1"/>
      </w:pPr>
      <w:r>
        <w:t>5. PAKOLLINEN yksi [1..1</w:t>
      </w:r>
      <w:r w:rsidRPr="006D1B8A">
        <w:t xml:space="preserve">] methodCode </w:t>
      </w:r>
      <w:r w:rsidR="00524DBF" w:rsidRPr="00524DBF">
        <w:t>Menetelmä objektiivisen refraktion tutkimuksessa</w:t>
      </w:r>
      <w:r w:rsidRPr="006D1B8A">
        <w:t xml:space="preserve"> (</w:t>
      </w:r>
      <w:r w:rsidR="006D1B8A" w:rsidRPr="006D1B8A">
        <w:t>302</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7BCACEE3" w14:textId="57E21E53" w:rsidR="00B4423E" w:rsidRDefault="00B4423E" w:rsidP="007531E9">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rsidR="00106B09">
        <w:t>objektiiviselle refraktiolle</w:t>
      </w:r>
      <w:r>
        <w:t xml:space="preserve"> (</w:t>
      </w:r>
      <w:r w:rsidR="006D1B8A">
        <w:t>303</w:t>
      </w:r>
      <w:r w:rsidRPr="00490494">
        <w:t xml:space="preserve">), arvo annetaan luokituksesta THL - Silmän löydöksen sijainti (codeSystem: 1.2.246.537.6.3033.2014) </w:t>
      </w:r>
    </w:p>
    <w:bookmarkStart w:id="942" w:name="_Sylinterivoimakkuus_-_observation_2"/>
    <w:bookmarkEnd w:id="942"/>
    <w:p w14:paraId="479D1FE9" w14:textId="77777777" w:rsidR="00A52FF2" w:rsidRDefault="008648EE" w:rsidP="00A52FF2">
      <w:pPr>
        <w:pStyle w:val="Otsikko5"/>
      </w:pPr>
      <w:r>
        <w:fldChar w:fldCharType="begin"/>
      </w:r>
      <w:r>
        <w:instrText xml:space="preserve"> HYPERLINK \l "_Potilaan_yhteyshenkilöt_organizer" </w:instrText>
      </w:r>
      <w:r>
        <w:fldChar w:fldCharType="separate"/>
      </w:r>
      <w:bookmarkStart w:id="943" w:name="_Toc498613800"/>
      <w:bookmarkStart w:id="944" w:name="_Toc525564976"/>
      <w:r w:rsidR="00A52FF2" w:rsidRPr="00E10866">
        <w:rPr>
          <w:rStyle w:val="Hyperlinkki"/>
        </w:rPr>
        <w:t>Sylinterivoimakkuus</w:t>
      </w:r>
      <w:r>
        <w:rPr>
          <w:rStyle w:val="Hyperlinkki"/>
        </w:rPr>
        <w:fldChar w:fldCharType="end"/>
      </w:r>
      <w:r w:rsidR="00A52FF2" w:rsidRPr="00487841">
        <w:t xml:space="preserve"> </w:t>
      </w:r>
      <w:r w:rsidR="00A52FF2">
        <w:t xml:space="preserve">- </w:t>
      </w:r>
      <w:r w:rsidR="00A52FF2" w:rsidRPr="00487841">
        <w:t>observation</w:t>
      </w:r>
      <w:bookmarkEnd w:id="943"/>
      <w:bookmarkEnd w:id="944"/>
      <w:r w:rsidR="00A52FF2">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99795E" w14:paraId="704A5544" w14:textId="77777777" w:rsidTr="00595772">
        <w:tc>
          <w:tcPr>
            <w:tcW w:w="9450" w:type="dxa"/>
          </w:tcPr>
          <w:p w14:paraId="71DE17F7"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EB5F954" w14:textId="77777777" w:rsidR="00A52FF2" w:rsidRPr="00370659" w:rsidRDefault="00A52FF2" w:rsidP="00A52FF2">
      <w:pPr>
        <w:pStyle w:val="Eivli"/>
        <w:rPr>
          <w:rFonts w:ascii="Times New Roman" w:hAnsi="Times New Roman" w:cs="Times New Roman"/>
          <w:lang w:val="en-US"/>
        </w:rPr>
      </w:pPr>
    </w:p>
    <w:p w14:paraId="562AED72"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E417D7" w14:textId="5F351914" w:rsidR="00A52FF2" w:rsidRPr="00AE0334" w:rsidRDefault="00A52FF2" w:rsidP="00A52FF2">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rsidR="00414A9E">
        <w:t>Optometria/Tietosisältö - Refraktio)</w:t>
      </w:r>
    </w:p>
    <w:p w14:paraId="14735C63" w14:textId="77777777" w:rsidR="00A52FF2" w:rsidRDefault="00A52FF2" w:rsidP="00A52FF2">
      <w:pPr>
        <w:pStyle w:val="Snt1"/>
      </w:pPr>
      <w:r>
        <w:t>3. PAKOLLINEN yksi [1..1] text</w:t>
      </w:r>
    </w:p>
    <w:p w14:paraId="28AC0E2B" w14:textId="77777777" w:rsidR="00A52FF2" w:rsidRDefault="00A52FF2" w:rsidP="00A52FF2">
      <w:pPr>
        <w:pStyle w:val="Snt2"/>
      </w:pPr>
      <w:r>
        <w:t>a. PAKOLLINEN yksi [1..1] reference/@value, viitattavan näyttömuoto-osion xml-ID annetaan II-tietotyypillä</w:t>
      </w:r>
    </w:p>
    <w:p w14:paraId="6BA8570B" w14:textId="2ABC8653" w:rsidR="00A52FF2" w:rsidRPr="000B1BE8" w:rsidRDefault="00A52FF2" w:rsidP="00A52FF2">
      <w:pPr>
        <w:pStyle w:val="Snt1"/>
      </w:pPr>
      <w:r>
        <w:t>4</w:t>
      </w:r>
      <w:r w:rsidRPr="0003454B">
        <w:t>. PAKOLLINEN yksi [1..1] value</w:t>
      </w:r>
      <w:r>
        <w:t xml:space="preserve"> </w:t>
      </w:r>
      <w:r w:rsidR="001E1FED">
        <w:t xml:space="preserve">Sylinterivoimakkuus (101), </w:t>
      </w:r>
      <w:r w:rsidR="00C93E49">
        <w:t>arvo annetaan</w:t>
      </w:r>
      <w:r w:rsidR="001E1FED">
        <w:t xml:space="preserve"> PQ-tietotyypillä, yksikkö [diop] (diopteri)</w:t>
      </w:r>
    </w:p>
    <w:p w14:paraId="34202F84" w14:textId="62A394C0"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E750F9">
        <w:t>302</w:t>
      </w:r>
      <w:r>
        <w:t xml:space="preserve">), arvo annetaan luokituksesta </w:t>
      </w:r>
      <w:r w:rsidRPr="00490494">
        <w:t>Optometria - Refraktiomenetelmä</w:t>
      </w:r>
      <w:r>
        <w:t xml:space="preserve"> (codeSystem: </w:t>
      </w:r>
      <w:r w:rsidRPr="00BB6CBB">
        <w:t>1.2.246.537.6.890.201601</w:t>
      </w:r>
      <w:r>
        <w:t xml:space="preserve">) </w:t>
      </w:r>
    </w:p>
    <w:p w14:paraId="51CBB1CB" w14:textId="0291C11A"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E750F9">
        <w:t>30</w:t>
      </w:r>
      <w:r>
        <w:t>3</w:t>
      </w:r>
      <w:r w:rsidRPr="00490494">
        <w:t xml:space="preserve">), arvo annetaan luokituksesta THL - Silmän löydöksen sijainti (codeSystem: 1.2.246.537.6.3033.2014) </w:t>
      </w:r>
    </w:p>
    <w:bookmarkStart w:id="945" w:name="_Sylinterilinssin_akselisuunta_-_2"/>
    <w:bookmarkEnd w:id="945"/>
    <w:p w14:paraId="0E70A698" w14:textId="77777777" w:rsidR="00A52FF2" w:rsidRPr="00815A0E" w:rsidRDefault="008648EE" w:rsidP="00A52FF2">
      <w:pPr>
        <w:pStyle w:val="Otsikko5"/>
      </w:pPr>
      <w:r>
        <w:lastRenderedPageBreak/>
        <w:fldChar w:fldCharType="begin"/>
      </w:r>
      <w:r>
        <w:instrText xml:space="preserve"> HYPERLINK \l "_Potilaan_yhteyshenkilöt_organizer" </w:instrText>
      </w:r>
      <w:r>
        <w:fldChar w:fldCharType="separate"/>
      </w:r>
      <w:bookmarkStart w:id="946" w:name="_Toc498613801"/>
      <w:bookmarkStart w:id="947" w:name="_Toc525564977"/>
      <w:r w:rsidR="00A52FF2" w:rsidRPr="00E10866">
        <w:rPr>
          <w:rStyle w:val="Hyperlinkki"/>
        </w:rPr>
        <w:t>Sylinterilinssin akselisuunta</w:t>
      </w:r>
      <w:r>
        <w:rPr>
          <w:rStyle w:val="Hyperlinkki"/>
        </w:rPr>
        <w:fldChar w:fldCharType="end"/>
      </w:r>
      <w:r w:rsidR="00A52FF2" w:rsidRPr="00487841">
        <w:t xml:space="preserve"> </w:t>
      </w:r>
      <w:r w:rsidR="00A52FF2">
        <w:t xml:space="preserve">- </w:t>
      </w:r>
      <w:r w:rsidR="00A52FF2" w:rsidRPr="00487841">
        <w:t>observation</w:t>
      </w:r>
      <w:bookmarkEnd w:id="946"/>
      <w:bookmarkEnd w:id="947"/>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99795E" w14:paraId="17CAD375" w14:textId="77777777" w:rsidTr="00595772">
        <w:tc>
          <w:tcPr>
            <w:tcW w:w="9360" w:type="dxa"/>
          </w:tcPr>
          <w:p w14:paraId="12B3D3A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B1EEEAB" w14:textId="77777777" w:rsidR="00A52FF2" w:rsidRPr="00370659" w:rsidRDefault="00A52FF2" w:rsidP="00A52FF2">
      <w:pPr>
        <w:pStyle w:val="Snt1"/>
        <w:ind w:left="0" w:firstLine="0"/>
        <w:rPr>
          <w:lang w:val="en-US"/>
        </w:rPr>
      </w:pPr>
    </w:p>
    <w:p w14:paraId="4CB6F4AE"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1D599E5" w14:textId="1D79F9DE" w:rsidR="00A52FF2" w:rsidRPr="00AE0334" w:rsidRDefault="00A52FF2" w:rsidP="00A52FF2">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rsidR="00414A9E">
        <w:t>Optometria/Tietosisältö - Refraktio)</w:t>
      </w:r>
    </w:p>
    <w:p w14:paraId="1A7DA223" w14:textId="77777777" w:rsidR="00A52FF2" w:rsidRDefault="00A52FF2" w:rsidP="00A52FF2">
      <w:pPr>
        <w:pStyle w:val="Snt1"/>
      </w:pPr>
      <w:r>
        <w:t>3. PAKOLLINEN yksi [1..1] text</w:t>
      </w:r>
    </w:p>
    <w:p w14:paraId="60C1D82D" w14:textId="77777777" w:rsidR="00A52FF2" w:rsidRDefault="00A52FF2" w:rsidP="00A52FF2">
      <w:pPr>
        <w:pStyle w:val="Snt2"/>
      </w:pPr>
      <w:r>
        <w:t>a. PAKOLLINEN yksi [1..1] reference/@value, viitattavan näyttömuoto-osion xml-ID annetaan II-tietotyypillä</w:t>
      </w:r>
    </w:p>
    <w:p w14:paraId="078F30C9" w14:textId="7742790E" w:rsidR="00A52FF2" w:rsidRPr="000B1BE8" w:rsidRDefault="00A52FF2" w:rsidP="00A52FF2">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1B4F3ADB" w14:textId="12A67487"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4991A100" w14:textId="1A866D56"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948" w:name="_Horisontaalisen_prismakorjauksen_mä_2"/>
    <w:bookmarkStart w:id="949" w:name="_Toc508731717"/>
    <w:bookmarkStart w:id="950" w:name="_Toc509932612"/>
    <w:bookmarkStart w:id="951" w:name="_Toc508731720"/>
    <w:bookmarkStart w:id="952" w:name="_Toc509932615"/>
    <w:bookmarkStart w:id="953" w:name="_Toc508731721"/>
    <w:bookmarkStart w:id="954" w:name="_Toc509932616"/>
    <w:bookmarkStart w:id="955" w:name="_Toc508731722"/>
    <w:bookmarkStart w:id="956" w:name="_Toc509932617"/>
    <w:bookmarkStart w:id="957" w:name="_Toc508731723"/>
    <w:bookmarkStart w:id="958" w:name="_Toc509932618"/>
    <w:bookmarkStart w:id="959" w:name="_Toc508731724"/>
    <w:bookmarkStart w:id="960" w:name="_Toc509932619"/>
    <w:bookmarkStart w:id="961" w:name="_Toc508731725"/>
    <w:bookmarkStart w:id="962" w:name="_Toc509932620"/>
    <w:bookmarkStart w:id="963" w:name="_Toc508731726"/>
    <w:bookmarkStart w:id="964" w:name="_Toc509932621"/>
    <w:bookmarkStart w:id="965" w:name="_Toc508731727"/>
    <w:bookmarkStart w:id="966" w:name="_Toc509932622"/>
    <w:bookmarkStart w:id="967" w:name="_Horisontaalisen_prismakorjauksen_ka_5"/>
    <w:bookmarkStart w:id="968" w:name="_Toc508731728"/>
    <w:bookmarkStart w:id="969" w:name="_Toc509932623"/>
    <w:bookmarkStart w:id="970" w:name="_Toc508731731"/>
    <w:bookmarkStart w:id="971" w:name="_Toc509932626"/>
    <w:bookmarkStart w:id="972" w:name="_Toc508731732"/>
    <w:bookmarkStart w:id="973" w:name="_Toc509932627"/>
    <w:bookmarkStart w:id="974" w:name="_Toc508731733"/>
    <w:bookmarkStart w:id="975" w:name="_Toc509932628"/>
    <w:bookmarkStart w:id="976" w:name="_Toc508731734"/>
    <w:bookmarkStart w:id="977" w:name="_Toc509932629"/>
    <w:bookmarkStart w:id="978" w:name="_Toc508731735"/>
    <w:bookmarkStart w:id="979" w:name="_Toc509932630"/>
    <w:bookmarkStart w:id="980" w:name="_Toc508731736"/>
    <w:bookmarkStart w:id="981" w:name="_Toc509932631"/>
    <w:bookmarkStart w:id="982" w:name="_Toc508731737"/>
    <w:bookmarkStart w:id="983" w:name="_Toc509932632"/>
    <w:bookmarkStart w:id="984" w:name="_Toc508731738"/>
    <w:bookmarkStart w:id="985" w:name="_Toc509932633"/>
    <w:bookmarkStart w:id="986" w:name="_Horisontaalisen_prismakorjauksen_ka_6"/>
    <w:bookmarkStart w:id="987" w:name="_Toc508731739"/>
    <w:bookmarkStart w:id="988" w:name="_Toc509932634"/>
    <w:bookmarkStart w:id="989" w:name="_Toc508731742"/>
    <w:bookmarkStart w:id="990" w:name="_Toc509932637"/>
    <w:bookmarkStart w:id="991" w:name="_Toc508731743"/>
    <w:bookmarkStart w:id="992" w:name="_Toc509932638"/>
    <w:bookmarkStart w:id="993" w:name="_Toc508731744"/>
    <w:bookmarkStart w:id="994" w:name="_Toc509932639"/>
    <w:bookmarkStart w:id="995" w:name="_Toc508731745"/>
    <w:bookmarkStart w:id="996" w:name="_Toc509932640"/>
    <w:bookmarkStart w:id="997" w:name="_Toc508731746"/>
    <w:bookmarkStart w:id="998" w:name="_Toc509932641"/>
    <w:bookmarkStart w:id="999" w:name="_Toc508731747"/>
    <w:bookmarkStart w:id="1000" w:name="_Toc509932642"/>
    <w:bookmarkStart w:id="1001" w:name="_Toc508731748"/>
    <w:bookmarkStart w:id="1002" w:name="_Toc509932643"/>
    <w:bookmarkStart w:id="1003" w:name="_Toc508731749"/>
    <w:bookmarkStart w:id="1004" w:name="_Toc509932644"/>
    <w:bookmarkStart w:id="1005" w:name="_Vertikaalisen_prismakorjauksen_määr_3"/>
    <w:bookmarkStart w:id="1006" w:name="_Toc508731750"/>
    <w:bookmarkStart w:id="1007" w:name="_Toc509932645"/>
    <w:bookmarkStart w:id="1008" w:name="_Toc508731753"/>
    <w:bookmarkStart w:id="1009" w:name="_Toc509932648"/>
    <w:bookmarkStart w:id="1010" w:name="_Toc508731754"/>
    <w:bookmarkStart w:id="1011" w:name="_Toc509932649"/>
    <w:bookmarkStart w:id="1012" w:name="_Toc508731755"/>
    <w:bookmarkStart w:id="1013" w:name="_Toc509932650"/>
    <w:bookmarkStart w:id="1014" w:name="_Toc508731756"/>
    <w:bookmarkStart w:id="1015" w:name="_Toc509932651"/>
    <w:bookmarkStart w:id="1016" w:name="_Toc508731757"/>
    <w:bookmarkStart w:id="1017" w:name="_Toc509932652"/>
    <w:bookmarkStart w:id="1018" w:name="_Toc508731758"/>
    <w:bookmarkStart w:id="1019" w:name="_Toc509932653"/>
    <w:bookmarkStart w:id="1020" w:name="_Toc508731759"/>
    <w:bookmarkStart w:id="1021" w:name="_Toc509932654"/>
    <w:bookmarkStart w:id="1022" w:name="_Toc508731760"/>
    <w:bookmarkStart w:id="1023" w:name="_Toc509932655"/>
    <w:bookmarkStart w:id="1024" w:name="_Vertikaalisen_prismakorjauksen_kann_5"/>
    <w:bookmarkStart w:id="1025" w:name="_Toc508731761"/>
    <w:bookmarkStart w:id="1026" w:name="_Toc509932656"/>
    <w:bookmarkStart w:id="1027" w:name="_Toc508731764"/>
    <w:bookmarkStart w:id="1028" w:name="_Toc509932659"/>
    <w:bookmarkStart w:id="1029" w:name="_Toc508731765"/>
    <w:bookmarkStart w:id="1030" w:name="_Toc509932660"/>
    <w:bookmarkStart w:id="1031" w:name="_Toc508731766"/>
    <w:bookmarkStart w:id="1032" w:name="_Toc509932661"/>
    <w:bookmarkStart w:id="1033" w:name="_Toc508731767"/>
    <w:bookmarkStart w:id="1034" w:name="_Toc509932662"/>
    <w:bookmarkStart w:id="1035" w:name="_Toc508731768"/>
    <w:bookmarkStart w:id="1036" w:name="_Toc509932663"/>
    <w:bookmarkStart w:id="1037" w:name="_Toc508731769"/>
    <w:bookmarkStart w:id="1038" w:name="_Toc509932664"/>
    <w:bookmarkStart w:id="1039" w:name="_Toc508731770"/>
    <w:bookmarkStart w:id="1040" w:name="_Toc509932665"/>
    <w:bookmarkStart w:id="1041" w:name="_Toc508731771"/>
    <w:bookmarkStart w:id="1042" w:name="_Toc509932666"/>
    <w:bookmarkStart w:id="1043" w:name="_Toc508731772"/>
    <w:bookmarkStart w:id="1044" w:name="_Toc509932667"/>
    <w:bookmarkStart w:id="1045" w:name="_Toc508731775"/>
    <w:bookmarkStart w:id="1046" w:name="_Toc509932670"/>
    <w:bookmarkStart w:id="1047" w:name="_Toc508731776"/>
    <w:bookmarkStart w:id="1048" w:name="_Toc509932671"/>
    <w:bookmarkStart w:id="1049" w:name="_Toc508731777"/>
    <w:bookmarkStart w:id="1050" w:name="_Toc509932672"/>
    <w:bookmarkStart w:id="1051" w:name="_Toc508731778"/>
    <w:bookmarkStart w:id="1052" w:name="_Toc509932673"/>
    <w:bookmarkStart w:id="1053" w:name="_Toc508731779"/>
    <w:bookmarkStart w:id="1054" w:name="_Toc509932674"/>
    <w:bookmarkStart w:id="1055" w:name="_Toc508731780"/>
    <w:bookmarkStart w:id="1056" w:name="_Toc509932675"/>
    <w:bookmarkStart w:id="1057" w:name="_Toc508731781"/>
    <w:bookmarkStart w:id="1058" w:name="_Toc509932676"/>
    <w:bookmarkStart w:id="1059" w:name="_Toc508731782"/>
    <w:bookmarkStart w:id="1060" w:name="_Toc509932677"/>
    <w:bookmarkStart w:id="1061" w:name="_Lukulisä_-_observation_2"/>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14:paraId="0BB1F4B9"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062" w:name="_Toc498613806"/>
      <w:bookmarkStart w:id="1063" w:name="_Toc525564978"/>
      <w:r w:rsidR="00A52FF2" w:rsidRPr="00E10866">
        <w:rPr>
          <w:rStyle w:val="Hyperlinkki"/>
        </w:rPr>
        <w:t>Lukulisä</w:t>
      </w:r>
      <w:r>
        <w:rPr>
          <w:rStyle w:val="Hyperlinkki"/>
        </w:rPr>
        <w:fldChar w:fldCharType="end"/>
      </w:r>
      <w:r w:rsidR="00A52FF2" w:rsidRPr="00487841">
        <w:t xml:space="preserve"> </w:t>
      </w:r>
      <w:r w:rsidR="00A52FF2">
        <w:t xml:space="preserve">- </w:t>
      </w:r>
      <w:r w:rsidR="00A52FF2" w:rsidRPr="00487841">
        <w:t>observation</w:t>
      </w:r>
      <w:bookmarkEnd w:id="1062"/>
      <w:bookmarkEnd w:id="1063"/>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99795E" w14:paraId="16E2C26B" w14:textId="77777777" w:rsidTr="00595772">
        <w:tc>
          <w:tcPr>
            <w:tcW w:w="9540" w:type="dxa"/>
          </w:tcPr>
          <w:p w14:paraId="45061F12"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4494449" w14:textId="77777777" w:rsidR="00A52FF2" w:rsidRPr="00370659" w:rsidRDefault="00A52FF2" w:rsidP="00A52FF2">
      <w:pPr>
        <w:pStyle w:val="Snt1"/>
        <w:ind w:left="0" w:firstLine="0"/>
        <w:rPr>
          <w:lang w:val="en-US"/>
        </w:rPr>
      </w:pPr>
    </w:p>
    <w:p w14:paraId="59CD6DF3"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8FFDD6B" w14:textId="036C4C8F" w:rsidR="00A52FF2" w:rsidRPr="00AE0334" w:rsidRDefault="00A52FF2" w:rsidP="00A52FF2">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rsidR="00414A9E">
        <w:t>Optometria/Tietosisältö - Refraktio)</w:t>
      </w:r>
    </w:p>
    <w:p w14:paraId="4ADE190D" w14:textId="77777777" w:rsidR="00A52FF2" w:rsidRDefault="00A52FF2" w:rsidP="00A52FF2">
      <w:pPr>
        <w:pStyle w:val="Snt1"/>
      </w:pPr>
      <w:r>
        <w:t>3. PAKOLLINEN yksi [1..1] text</w:t>
      </w:r>
    </w:p>
    <w:p w14:paraId="4573F6FE" w14:textId="77777777" w:rsidR="00A52FF2" w:rsidRDefault="00A52FF2" w:rsidP="00A52FF2">
      <w:pPr>
        <w:pStyle w:val="Snt2"/>
      </w:pPr>
      <w:r>
        <w:t>a. PAKOLLINEN yksi [1..1] reference/@value, viitattavan näyttömuoto-osion xml-ID annetaan II-tietotyypillä</w:t>
      </w:r>
    </w:p>
    <w:p w14:paraId="0CD73E00" w14:textId="6A04385E" w:rsidR="00A52FF2" w:rsidRPr="000B1BE8" w:rsidRDefault="00A52FF2" w:rsidP="00A52FF2">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387243AB" w14:textId="4DF1E0B5"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129ABD68" w14:textId="2B8D8695"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6F70C663" w14:textId="17F7D912" w:rsidR="001B694B" w:rsidRDefault="001B694B" w:rsidP="00A52FF2">
      <w:pPr>
        <w:pStyle w:val="Snt1"/>
      </w:pPr>
    </w:p>
    <w:p w14:paraId="1A4F3553" w14:textId="1B3BE735" w:rsidR="001B694B" w:rsidRDefault="001B694B" w:rsidP="00A52FF2">
      <w:pPr>
        <w:pStyle w:val="Snt1"/>
      </w:pPr>
      <w:r w:rsidRPr="008238BD">
        <w:rPr>
          <w:b/>
        </w:rPr>
        <w:t xml:space="preserve">Toteutusohje: </w:t>
      </w:r>
      <w:r>
        <w:t>Kirjataan yleisimmin koskien molempia silmiä (OA), poikkeuksena voi olla myös eri arvot oikealle ja vasemmalle silmälle ja jos potilaalla on vain yksi silmä, silloin arvo annetaan ko silmän osalta.</w:t>
      </w:r>
    </w:p>
    <w:bookmarkStart w:id="1064" w:name="_Näöntarkkuus_kauas_-_2"/>
    <w:bookmarkEnd w:id="1064"/>
    <w:p w14:paraId="556100CB"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065" w:name="_Toc498613807"/>
      <w:bookmarkStart w:id="1066" w:name="_Toc525564979"/>
      <w:r w:rsidR="00A52FF2" w:rsidRPr="00E10866">
        <w:rPr>
          <w:rStyle w:val="Hyperlinkki"/>
        </w:rPr>
        <w:t>Näöntarkkuus kauas</w:t>
      </w:r>
      <w:r>
        <w:rPr>
          <w:rStyle w:val="Hyperlinkki"/>
        </w:rPr>
        <w:fldChar w:fldCharType="end"/>
      </w:r>
      <w:r w:rsidR="00A52FF2" w:rsidRPr="00487841">
        <w:t xml:space="preserve"> </w:t>
      </w:r>
      <w:r w:rsidR="00A52FF2">
        <w:t xml:space="preserve">- </w:t>
      </w:r>
      <w:r w:rsidR="00A52FF2" w:rsidRPr="00487841">
        <w:t>observation</w:t>
      </w:r>
      <w:bookmarkEnd w:id="1065"/>
      <w:bookmarkEnd w:id="1066"/>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99795E" w14:paraId="0C67BB7C" w14:textId="77777777" w:rsidTr="00595772">
        <w:tc>
          <w:tcPr>
            <w:tcW w:w="9360" w:type="dxa"/>
          </w:tcPr>
          <w:p w14:paraId="0568469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2904E3B" w14:textId="77777777" w:rsidR="00A52FF2" w:rsidRPr="00370659" w:rsidRDefault="00A52FF2" w:rsidP="00A52FF2">
      <w:pPr>
        <w:pStyle w:val="Snt1"/>
        <w:ind w:left="0" w:firstLine="0"/>
        <w:rPr>
          <w:lang w:val="en-US"/>
        </w:rPr>
      </w:pPr>
    </w:p>
    <w:p w14:paraId="7515DA2A"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25F67F5" w14:textId="3EF34E95" w:rsidR="00A52FF2" w:rsidRPr="00AE0334" w:rsidRDefault="00A52FF2" w:rsidP="00A52FF2">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rsidR="00414A9E">
        <w:t>Optometria/Tietosisältö - Refraktio)</w:t>
      </w:r>
    </w:p>
    <w:p w14:paraId="012405BD" w14:textId="77777777" w:rsidR="00A52FF2" w:rsidRDefault="00A52FF2" w:rsidP="00A52FF2">
      <w:pPr>
        <w:pStyle w:val="Snt1"/>
      </w:pPr>
      <w:r>
        <w:t>3. PAKOLLINEN yksi [1..1] text</w:t>
      </w:r>
    </w:p>
    <w:p w14:paraId="5DFCCE11" w14:textId="77777777" w:rsidR="00A52FF2" w:rsidRDefault="00A52FF2" w:rsidP="00A52FF2">
      <w:pPr>
        <w:pStyle w:val="Snt2"/>
      </w:pPr>
      <w:r>
        <w:t>a. PAKOLLINEN yksi [1..1] reference/@value, viitattavan näyttömuoto-osion xml-ID annetaan II-tietotyypillä</w:t>
      </w:r>
    </w:p>
    <w:p w14:paraId="467A5B09" w14:textId="6DF541E5" w:rsidR="00A52FF2" w:rsidRPr="000B1BE8" w:rsidRDefault="00A52FF2" w:rsidP="00A52FF2">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w:t>
      </w:r>
      <w:r w:rsidR="00730450">
        <w:t>REAL</w:t>
      </w:r>
      <w:r>
        <w:t>-tietotyy</w:t>
      </w:r>
      <w:r w:rsidRPr="0003454B">
        <w:t>pillä</w:t>
      </w:r>
    </w:p>
    <w:p w14:paraId="5F034D0C" w14:textId="012DDBAA" w:rsidR="00A52FF2" w:rsidRDefault="00A52FF2" w:rsidP="00A52FF2">
      <w:pPr>
        <w:pStyle w:val="Snt1"/>
      </w:pPr>
      <w:r>
        <w:lastRenderedPageBreak/>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1CAFAAF7" w14:textId="294D7573"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1067" w:name="_Lähinäöntarkkuus_-_observation_2"/>
    <w:bookmarkEnd w:id="1067"/>
    <w:p w14:paraId="1A3E84E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068" w:name="_Toc498613808"/>
      <w:bookmarkStart w:id="1069" w:name="_Toc525564980"/>
      <w:r w:rsidR="00A52FF2">
        <w:rPr>
          <w:rStyle w:val="Hyperlinkki"/>
        </w:rPr>
        <w:t>Lähinäöntarkkuus</w:t>
      </w:r>
      <w:r>
        <w:rPr>
          <w:rStyle w:val="Hyperlinkki"/>
        </w:rPr>
        <w:fldChar w:fldCharType="end"/>
      </w:r>
      <w:r w:rsidR="00A52FF2" w:rsidRPr="00487841">
        <w:t xml:space="preserve"> </w:t>
      </w:r>
      <w:r w:rsidR="00A52FF2">
        <w:t xml:space="preserve">- </w:t>
      </w:r>
      <w:r w:rsidR="00A52FF2" w:rsidRPr="00487841">
        <w:t>observation</w:t>
      </w:r>
      <w:bookmarkEnd w:id="1068"/>
      <w:bookmarkEnd w:id="1069"/>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99795E" w14:paraId="3AD15F6E" w14:textId="77777777" w:rsidTr="00595772">
        <w:tc>
          <w:tcPr>
            <w:tcW w:w="9360" w:type="dxa"/>
          </w:tcPr>
          <w:p w14:paraId="6B7D23C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D46E158" w14:textId="77777777" w:rsidR="00A52FF2" w:rsidRPr="00370659" w:rsidRDefault="00A52FF2" w:rsidP="00A52FF2">
      <w:pPr>
        <w:pStyle w:val="Snt1"/>
        <w:ind w:left="0" w:firstLine="0"/>
        <w:rPr>
          <w:lang w:val="en-US"/>
        </w:rPr>
      </w:pPr>
    </w:p>
    <w:p w14:paraId="733FB366"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DD2465D" w14:textId="74EDDD62" w:rsidR="00A52FF2" w:rsidRPr="00AE0334" w:rsidRDefault="00A52FF2" w:rsidP="00A52FF2">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2A69F7">
        <w:t xml:space="preserve">1.2.246.537.6.891 </w:t>
      </w:r>
      <w:r w:rsidR="00414A9E">
        <w:t>Optometria/Tietosisältö - Refraktio)</w:t>
      </w:r>
    </w:p>
    <w:p w14:paraId="36E256CC" w14:textId="77777777" w:rsidR="00A52FF2" w:rsidRDefault="00A52FF2" w:rsidP="00A52FF2">
      <w:pPr>
        <w:pStyle w:val="Snt1"/>
      </w:pPr>
      <w:r>
        <w:t>3. PAKOLLINEN yksi [1..1] text</w:t>
      </w:r>
    </w:p>
    <w:p w14:paraId="24289113" w14:textId="77777777" w:rsidR="00A52FF2" w:rsidRDefault="00A52FF2" w:rsidP="00A52FF2">
      <w:pPr>
        <w:pStyle w:val="Snt2"/>
      </w:pPr>
      <w:r>
        <w:t>a. PAKOLLINEN yksi [1..1] reference/@value, viitattavan näyttömuoto-osion xml-ID annetaan II-tietotyypillä</w:t>
      </w:r>
    </w:p>
    <w:p w14:paraId="43524BE3" w14:textId="5B906611" w:rsidR="00A52FF2" w:rsidRPr="000B1BE8" w:rsidRDefault="00A52FF2" w:rsidP="00A52FF2">
      <w:pPr>
        <w:pStyle w:val="Snt1"/>
      </w:pPr>
      <w:r>
        <w:t>4</w:t>
      </w:r>
      <w:r w:rsidRPr="0003454B">
        <w:t>. PAKOLLINEN yksi [1..1] value</w:t>
      </w:r>
      <w:r>
        <w:t xml:space="preserve"> </w:t>
      </w:r>
      <w:r w:rsidRPr="00812F1C">
        <w:t>Lähinäöntarkkuus</w:t>
      </w:r>
      <w:r>
        <w:t xml:space="preserve"> (109),</w:t>
      </w:r>
      <w:r w:rsidRPr="0003454B">
        <w:t xml:space="preserve"> </w:t>
      </w:r>
      <w:r w:rsidR="00C93E49">
        <w:t>arvo annetaan</w:t>
      </w:r>
      <w:r>
        <w:t xml:space="preserve"> </w:t>
      </w:r>
      <w:r w:rsidR="00730450">
        <w:t>REAL</w:t>
      </w:r>
      <w:r>
        <w:t>-tietotyy</w:t>
      </w:r>
      <w:r w:rsidRPr="0003454B">
        <w:t>pillä</w:t>
      </w:r>
    </w:p>
    <w:p w14:paraId="47360FF7" w14:textId="0B9C5DC9"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000F6208" w14:textId="563F487E"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54CCE1F7" w14:textId="5ED08022" w:rsidR="001B694B" w:rsidRDefault="001B694B" w:rsidP="00A52FF2">
      <w:pPr>
        <w:pStyle w:val="Snt1"/>
      </w:pPr>
    </w:p>
    <w:p w14:paraId="7FD085BE" w14:textId="6346B85A" w:rsidR="001B694B" w:rsidRDefault="001B694B" w:rsidP="00A52FF2">
      <w:pPr>
        <w:pStyle w:val="Snt1"/>
      </w:pPr>
      <w:r w:rsidRPr="008238BD">
        <w:rPr>
          <w:b/>
        </w:rPr>
        <w:t xml:space="preserve">Toteutusohje: </w:t>
      </w:r>
      <w:r>
        <w:t>Kirjataan yleisimmin koskien molempia silmiä (OA), poikkeuksena voidaan mitata myös erikseen oikealle ja vasemmalle silmälle</w:t>
      </w:r>
    </w:p>
    <w:bookmarkStart w:id="1070" w:name="_Näöntarkkuus_vapaamuotoisena_teksti"/>
    <w:bookmarkEnd w:id="1070"/>
    <w:p w14:paraId="69308493" w14:textId="66ADF81F"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071" w:name="_Toc498613809"/>
      <w:bookmarkStart w:id="1072" w:name="_Toc525564981"/>
      <w:r w:rsidR="00A52FF2">
        <w:rPr>
          <w:rStyle w:val="Hyperlinkki"/>
        </w:rPr>
        <w:t>Näöntarkkuus</w:t>
      </w:r>
      <w:r>
        <w:rPr>
          <w:rStyle w:val="Hyperlinkki"/>
        </w:rPr>
        <w:fldChar w:fldCharType="end"/>
      </w:r>
      <w:r w:rsidR="00730450">
        <w:rPr>
          <w:rStyle w:val="Hyperlinkki"/>
        </w:rPr>
        <w:t xml:space="preserve"> vapaamuotoisena tekstinä</w:t>
      </w:r>
      <w:r w:rsidR="00A52FF2" w:rsidRPr="00487841">
        <w:t xml:space="preserve"> </w:t>
      </w:r>
      <w:r w:rsidR="00A52FF2">
        <w:t xml:space="preserve">- </w:t>
      </w:r>
      <w:r w:rsidR="00A52FF2" w:rsidRPr="00487841">
        <w:t>observation</w:t>
      </w:r>
      <w:bookmarkEnd w:id="1071"/>
      <w:bookmarkEnd w:id="1072"/>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99795E" w14:paraId="0E36EB56" w14:textId="77777777" w:rsidTr="00595772">
        <w:tc>
          <w:tcPr>
            <w:tcW w:w="9360" w:type="dxa"/>
          </w:tcPr>
          <w:p w14:paraId="055AFA09"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BEF0154" w14:textId="77777777" w:rsidR="00A52FF2" w:rsidRPr="00370659" w:rsidRDefault="00A52FF2" w:rsidP="00A52FF2">
      <w:pPr>
        <w:pStyle w:val="Snt1"/>
        <w:ind w:left="0" w:firstLine="0"/>
        <w:rPr>
          <w:lang w:val="en-US"/>
        </w:rPr>
      </w:pPr>
    </w:p>
    <w:p w14:paraId="4B12F178"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0C66F79" w14:textId="4DA88D6A" w:rsidR="00A52FF2" w:rsidRPr="00AE0334" w:rsidRDefault="00A52FF2" w:rsidP="00A52FF2">
      <w:pPr>
        <w:pStyle w:val="Snt1"/>
      </w:pPr>
      <w:r>
        <w:t>2</w:t>
      </w:r>
      <w:r w:rsidRPr="0003454B">
        <w:t xml:space="preserve">. PAKOLLINEN yksi [1..1] </w:t>
      </w:r>
      <w:r w:rsidRPr="00AE0334">
        <w:t>code/@code="</w:t>
      </w:r>
      <w:r>
        <w:t>110</w:t>
      </w:r>
      <w:r w:rsidRPr="00AE0334">
        <w:t>"</w:t>
      </w:r>
      <w:r>
        <w:t xml:space="preserve"> </w:t>
      </w:r>
      <w:r w:rsidR="00730450" w:rsidRPr="00730450">
        <w:t>Näöntarkkuus vapaamuotoisena tekstinä</w:t>
      </w:r>
      <w:r w:rsidRPr="00280F38">
        <w:t xml:space="preserve"> </w:t>
      </w:r>
      <w:r>
        <w:t>(codeSystem</w:t>
      </w:r>
      <w:r w:rsidRPr="00AE0334">
        <w:t xml:space="preserve">: </w:t>
      </w:r>
      <w:r w:rsidR="002A69F7">
        <w:t xml:space="preserve">1.2.246.537.6.891 </w:t>
      </w:r>
      <w:r w:rsidR="00414A9E">
        <w:t>Optometria/Tietosisältö - Refraktio)</w:t>
      </w:r>
    </w:p>
    <w:p w14:paraId="47AF377E" w14:textId="77777777" w:rsidR="00A52FF2" w:rsidRDefault="00A52FF2" w:rsidP="00A52FF2">
      <w:pPr>
        <w:pStyle w:val="Snt1"/>
      </w:pPr>
      <w:r>
        <w:t>3. PAKOLLINEN yksi [1..1] text</w:t>
      </w:r>
    </w:p>
    <w:p w14:paraId="27F0C201" w14:textId="77777777" w:rsidR="00A52FF2" w:rsidRDefault="00A52FF2" w:rsidP="00A52FF2">
      <w:pPr>
        <w:pStyle w:val="Snt2"/>
      </w:pPr>
      <w:r>
        <w:t>a. PAKOLLINEN yksi [1..1] reference/@value, viitattavan näyttömuoto-osion xml-ID annetaan II-tietotyypillä</w:t>
      </w:r>
    </w:p>
    <w:p w14:paraId="5A4F630C" w14:textId="56F8D0F3" w:rsidR="00A52FF2" w:rsidRPr="000B1BE8" w:rsidRDefault="00A52FF2" w:rsidP="00A52FF2">
      <w:pPr>
        <w:pStyle w:val="Snt1"/>
      </w:pPr>
      <w:r>
        <w:t>4</w:t>
      </w:r>
      <w:r w:rsidRPr="0003454B">
        <w:t>. PAKOLLINEN yksi [1..1] value</w:t>
      </w:r>
      <w:r>
        <w:t xml:space="preserve"> </w:t>
      </w:r>
      <w:r w:rsidR="00730450" w:rsidRPr="00730450">
        <w:t xml:space="preserve">Näöntarkkuus vapaamuotoisena tekstinä </w:t>
      </w:r>
      <w:r>
        <w:t>(110),</w:t>
      </w:r>
      <w:r w:rsidRPr="0003454B">
        <w:t xml:space="preserve"> </w:t>
      </w:r>
      <w:r w:rsidR="00C93E49">
        <w:t>arvo annetaan</w:t>
      </w:r>
      <w:r>
        <w:t xml:space="preserve"> </w:t>
      </w:r>
      <w:r w:rsidR="00730450">
        <w:t>ST</w:t>
      </w:r>
      <w:r>
        <w:t>-tietotyy</w:t>
      </w:r>
      <w:r w:rsidRPr="0003454B">
        <w:t>pillä</w:t>
      </w:r>
    </w:p>
    <w:p w14:paraId="3297B686" w14:textId="6C00DF6A"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0142137E" w14:textId="35781D07"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1073" w:name="_Pintaväli_-_observation_2"/>
    <w:bookmarkEnd w:id="1073"/>
    <w:p w14:paraId="5EF26FF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074" w:name="_Toc498613810"/>
      <w:bookmarkStart w:id="1075" w:name="_Toc525564982"/>
      <w:r w:rsidR="00A52FF2">
        <w:rPr>
          <w:rStyle w:val="Hyperlinkki"/>
        </w:rPr>
        <w:t>Pintaväli</w:t>
      </w:r>
      <w:r>
        <w:rPr>
          <w:rStyle w:val="Hyperlinkki"/>
        </w:rPr>
        <w:fldChar w:fldCharType="end"/>
      </w:r>
      <w:r w:rsidR="00A52FF2" w:rsidRPr="00487841">
        <w:t xml:space="preserve"> </w:t>
      </w:r>
      <w:r w:rsidR="00A52FF2">
        <w:t xml:space="preserve">- </w:t>
      </w:r>
      <w:r w:rsidR="00A52FF2" w:rsidRPr="00487841">
        <w:t>observation</w:t>
      </w:r>
      <w:bookmarkEnd w:id="1074"/>
      <w:bookmarkEnd w:id="1075"/>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99795E" w14:paraId="36979085" w14:textId="77777777" w:rsidTr="00595772">
        <w:tc>
          <w:tcPr>
            <w:tcW w:w="9540" w:type="dxa"/>
          </w:tcPr>
          <w:p w14:paraId="15BE0A2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9013CF" w14:textId="77777777" w:rsidR="00A52FF2" w:rsidRPr="00370659" w:rsidRDefault="00A52FF2" w:rsidP="00A52FF2">
      <w:pPr>
        <w:pStyle w:val="Snt1"/>
        <w:ind w:left="0" w:firstLine="0"/>
        <w:rPr>
          <w:lang w:val="en-US"/>
        </w:rPr>
      </w:pPr>
    </w:p>
    <w:p w14:paraId="0554CFB5"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1B10EA0" w14:textId="2274D46B" w:rsidR="00A52FF2" w:rsidRPr="00AE0334" w:rsidRDefault="00A52FF2" w:rsidP="00A52FF2">
      <w:pPr>
        <w:pStyle w:val="Snt1"/>
      </w:pPr>
      <w:r>
        <w:t>2</w:t>
      </w:r>
      <w:r w:rsidRPr="0003454B">
        <w:t xml:space="preserve">. PAKOLLINEN yksi [1..1] </w:t>
      </w:r>
      <w:r w:rsidRPr="00AE0334">
        <w:t>code/@code="</w:t>
      </w:r>
      <w:r>
        <w:t>111</w:t>
      </w:r>
      <w:r w:rsidRPr="00AE0334">
        <w:t>"</w:t>
      </w:r>
      <w:r>
        <w:t xml:space="preserve"> Pintaväli (codeSystem</w:t>
      </w:r>
      <w:r w:rsidRPr="00AE0334">
        <w:t xml:space="preserve">: </w:t>
      </w:r>
      <w:r w:rsidR="002A69F7">
        <w:t xml:space="preserve">1.2.246.537.6.891 </w:t>
      </w:r>
      <w:r w:rsidR="00414A9E">
        <w:t>Optometria/Tietosisältö - Refraktio)</w:t>
      </w:r>
    </w:p>
    <w:p w14:paraId="208AC8A0" w14:textId="77777777" w:rsidR="00A52FF2" w:rsidRDefault="00A52FF2" w:rsidP="00A52FF2">
      <w:pPr>
        <w:pStyle w:val="Snt1"/>
      </w:pPr>
      <w:r>
        <w:t>3. PAKOLLINEN yksi [1..1] text</w:t>
      </w:r>
    </w:p>
    <w:p w14:paraId="073F53F5" w14:textId="77777777" w:rsidR="00A52FF2" w:rsidRDefault="00A52FF2" w:rsidP="00A52FF2">
      <w:pPr>
        <w:pStyle w:val="Snt2"/>
      </w:pPr>
      <w:r>
        <w:lastRenderedPageBreak/>
        <w:t>a. PAKOLLINEN yksi [1..1] reference/@value, viitattavan näyttömuoto-osion xml-ID annetaan II-tietotyypillä</w:t>
      </w:r>
    </w:p>
    <w:p w14:paraId="23848977" w14:textId="00C97000" w:rsidR="00A52FF2" w:rsidRPr="000B1BE8" w:rsidRDefault="00A52FF2" w:rsidP="00A52FF2">
      <w:pPr>
        <w:pStyle w:val="Snt1"/>
      </w:pPr>
      <w:r>
        <w:t>4</w:t>
      </w:r>
      <w:r w:rsidRPr="0003454B">
        <w:t>. PAKOLLINEN yksi [1..1] value</w:t>
      </w:r>
      <w:r>
        <w:t xml:space="preserve"> </w:t>
      </w:r>
      <w:r w:rsidR="001E1FED">
        <w:t xml:space="preserve">Pintaväli (111), </w:t>
      </w:r>
      <w:r w:rsidR="00C93E49">
        <w:t>arvo annetaan</w:t>
      </w:r>
      <w:r w:rsidR="001E1FED">
        <w:t xml:space="preserve"> PQ-tietotyypillä, yksikkö mm (millimetri)</w:t>
      </w:r>
    </w:p>
    <w:p w14:paraId="2E9A5B32" w14:textId="0797AB85"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72A95325" w14:textId="386A2080"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5A6D905C" w14:textId="53F5801C" w:rsidR="001B694B" w:rsidRDefault="001B694B" w:rsidP="00A52FF2">
      <w:pPr>
        <w:pStyle w:val="Snt1"/>
      </w:pPr>
    </w:p>
    <w:p w14:paraId="0C40874B" w14:textId="180B1204" w:rsidR="001B694B" w:rsidRDefault="001B694B" w:rsidP="00A52FF2">
      <w:pPr>
        <w:pStyle w:val="Snt1"/>
      </w:pPr>
      <w:r w:rsidRPr="008238BD">
        <w:rPr>
          <w:b/>
        </w:rPr>
        <w:t xml:space="preserve">Toteutusohje: </w:t>
      </w:r>
      <w:r>
        <w:t>Kirjataan koskien molempia silmiä (OA)</w:t>
      </w:r>
    </w:p>
    <w:bookmarkStart w:id="1076" w:name="_Lisätiedot_refraktiosta_-_2"/>
    <w:bookmarkEnd w:id="1076"/>
    <w:p w14:paraId="64E7A54E"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1077" w:name="_Toc498613811"/>
      <w:bookmarkStart w:id="1078" w:name="_Toc525564983"/>
      <w:r w:rsidR="00A52FF2">
        <w:rPr>
          <w:rStyle w:val="Hyperlinkki"/>
        </w:rPr>
        <w:t>Lisätiedot refraktiosta</w:t>
      </w:r>
      <w:r>
        <w:rPr>
          <w:rStyle w:val="Hyperlinkki"/>
        </w:rPr>
        <w:fldChar w:fldCharType="end"/>
      </w:r>
      <w:r w:rsidR="00A52FF2" w:rsidRPr="00487841">
        <w:t xml:space="preserve"> </w:t>
      </w:r>
      <w:r w:rsidR="00A52FF2">
        <w:t xml:space="preserve">- </w:t>
      </w:r>
      <w:r w:rsidR="00A52FF2" w:rsidRPr="00487841">
        <w:t>observation</w:t>
      </w:r>
      <w:bookmarkEnd w:id="1077"/>
      <w:bookmarkEnd w:id="1078"/>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99795E" w14:paraId="73CBE0C1" w14:textId="77777777" w:rsidTr="00595772">
        <w:tc>
          <w:tcPr>
            <w:tcW w:w="9540" w:type="dxa"/>
          </w:tcPr>
          <w:p w14:paraId="25BD8CB6"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7A469E" w14:textId="77777777" w:rsidR="00A52FF2" w:rsidRPr="00370659" w:rsidRDefault="00A52FF2" w:rsidP="00A52FF2">
      <w:pPr>
        <w:pStyle w:val="Snt1"/>
        <w:ind w:left="0" w:firstLine="0"/>
        <w:rPr>
          <w:lang w:val="en-US"/>
        </w:rPr>
      </w:pPr>
    </w:p>
    <w:p w14:paraId="40F41B00"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FBCB5B9" w14:textId="4ADA60EE" w:rsidR="00A52FF2" w:rsidRPr="00AE0334" w:rsidRDefault="00A52FF2" w:rsidP="00A52FF2">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rsidR="00414A9E">
        <w:t>Optometria/Tietosisältö - Refraktio)</w:t>
      </w:r>
    </w:p>
    <w:p w14:paraId="35947B89" w14:textId="77777777" w:rsidR="00A52FF2" w:rsidRDefault="00A52FF2" w:rsidP="00A52FF2">
      <w:pPr>
        <w:pStyle w:val="Snt1"/>
      </w:pPr>
      <w:r>
        <w:t>3. PAKOLLINEN yksi [1..1] text</w:t>
      </w:r>
    </w:p>
    <w:p w14:paraId="1C53FE07" w14:textId="77777777" w:rsidR="00A52FF2" w:rsidRDefault="00A52FF2" w:rsidP="00A52FF2">
      <w:pPr>
        <w:pStyle w:val="Snt2"/>
      </w:pPr>
      <w:r>
        <w:t>a. PAKOLLINEN yksi [1..1] reference/@value, viitattavan näyttömuoto-osion xml-ID annetaan II-tietotyypillä</w:t>
      </w:r>
    </w:p>
    <w:p w14:paraId="5D45226A" w14:textId="4B69B4D8" w:rsidR="00A52FF2" w:rsidRPr="000B1BE8" w:rsidRDefault="00A52FF2" w:rsidP="00A52FF2">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40462E79" w14:textId="1EE32C03"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5985686B" w14:textId="7FFF221A" w:rsidR="00A52FF2" w:rsidRDefault="00A52FF2" w:rsidP="007531E9">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1079" w:name="_Subjektiivinen_refraktio_"/>
    <w:bookmarkStart w:id="1080" w:name="_Toc498613812"/>
    <w:bookmarkEnd w:id="1079"/>
    <w:p w14:paraId="22AC5A06" w14:textId="5EF86333" w:rsidR="00DE3B81" w:rsidRDefault="00595772" w:rsidP="00DE3B81">
      <w:pPr>
        <w:pStyle w:val="Otsikko4"/>
      </w:pPr>
      <w:r>
        <w:fldChar w:fldCharType="begin"/>
      </w:r>
      <w:r>
        <w:instrText xml:space="preserve"> HYPERLINK  \l "_Taittovirheen_määritys_" </w:instrText>
      </w:r>
      <w:r>
        <w:fldChar w:fldCharType="separate"/>
      </w:r>
      <w:bookmarkStart w:id="1081" w:name="_Toc525564984"/>
      <w:r w:rsidR="00DE3B81" w:rsidRPr="00595772">
        <w:rPr>
          <w:rStyle w:val="Hyperlinkki"/>
        </w:rPr>
        <w:t xml:space="preserve">Subjektiivinen refraktio </w:t>
      </w:r>
      <w:r>
        <w:fldChar w:fldCharType="end"/>
      </w:r>
      <w:r w:rsidR="00DE3B81">
        <w:t xml:space="preserve"> - organizer</w:t>
      </w:r>
      <w:bookmarkEnd w:id="1080"/>
      <w:bookmarkEnd w:id="108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99795E" w14:paraId="1D00CF2B" w14:textId="77777777" w:rsidTr="00950704">
        <w:tc>
          <w:tcPr>
            <w:tcW w:w="9236" w:type="dxa"/>
          </w:tcPr>
          <w:p w14:paraId="3DAC7B3E" w14:textId="77777777" w:rsidR="00B35E38" w:rsidRPr="00B35E38" w:rsidRDefault="00B35E38" w:rsidP="00950704">
            <w:pPr>
              <w:rPr>
                <w:sz w:val="18"/>
                <w:lang w:val="en-US"/>
              </w:rPr>
            </w:pPr>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tbl>
    <w:p w14:paraId="44389A85" w14:textId="77777777" w:rsidR="00B35E38" w:rsidRPr="00B35E38" w:rsidRDefault="00B35E38" w:rsidP="00B35E38">
      <w:pPr>
        <w:rPr>
          <w:lang w:val="en-US"/>
        </w:rPr>
      </w:pPr>
    </w:p>
    <w:p w14:paraId="49065FF6" w14:textId="77777777" w:rsidR="00DE3B81" w:rsidRPr="0003454B" w:rsidRDefault="00DE3B81" w:rsidP="00DE3B81">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E6A679C" w14:textId="769601B6" w:rsidR="00672B7D" w:rsidRDefault="00672B7D" w:rsidP="00DE3B81">
      <w:pPr>
        <w:pStyle w:val="Snt1"/>
      </w:pPr>
      <w:r>
        <w:t>2. PAKOLLINEN yksi [</w:t>
      </w:r>
      <w:r w:rsidRPr="0095153D">
        <w:t>1..1]</w:t>
      </w:r>
      <w:r>
        <w:t xml:space="preserve"> templateId, jonka arvon PITÄÄ OLLA </w:t>
      </w:r>
      <w:r w:rsidRPr="00B44714">
        <w:t>@root=</w:t>
      </w:r>
      <w:r w:rsidR="002A69F7">
        <w:t xml:space="preserve">”1.2.246.537.6.891” </w:t>
      </w:r>
      <w:r>
        <w:t>(</w:t>
      </w:r>
      <w:r w:rsidRPr="000B7887">
        <w:t xml:space="preserve">Optometria/Tietosisältö </w:t>
      </w:r>
      <w:r>
        <w:t>–</w:t>
      </w:r>
      <w:r w:rsidRPr="000B7887">
        <w:t xml:space="preserve"> </w:t>
      </w:r>
      <w:r>
        <w:t>Refraktio organizer rakenteet templateId)</w:t>
      </w:r>
    </w:p>
    <w:p w14:paraId="48831426" w14:textId="73CC96BB" w:rsidR="00DE3B81" w:rsidRDefault="00627D51" w:rsidP="00DE3B81">
      <w:pPr>
        <w:pStyle w:val="Snt1"/>
      </w:pPr>
      <w:r>
        <w:t>3</w:t>
      </w:r>
      <w:r w:rsidR="00DE3B81" w:rsidRPr="00AE0334">
        <w:t xml:space="preserve">. PAKOLLINEN yksi [1..1] </w:t>
      </w:r>
      <w:r w:rsidR="00DE3B81" w:rsidRPr="0082643A">
        <w:t>code/@code="</w:t>
      </w:r>
      <w:r w:rsidR="00DE3B81">
        <w:t>350</w:t>
      </w:r>
      <w:r w:rsidR="00DE3B81" w:rsidRPr="0082643A">
        <w:t xml:space="preserve">" </w:t>
      </w:r>
      <w:r w:rsidR="00DE3B81">
        <w:t>Subjektiivinen refraktio</w:t>
      </w:r>
      <w:r w:rsidR="00DE3B81" w:rsidRPr="00FD3170">
        <w:t xml:space="preserve"> </w:t>
      </w:r>
      <w:r w:rsidR="00DE3B81">
        <w:t>(codeSystem</w:t>
      </w:r>
      <w:r w:rsidR="00DE3B81" w:rsidRPr="0095153D">
        <w:t xml:space="preserve">: </w:t>
      </w:r>
      <w:r w:rsidR="002A69F7">
        <w:t xml:space="preserve">1.2.246.537.6.889 </w:t>
      </w:r>
      <w:r w:rsidR="00414A9E">
        <w:t>Optometria/Tietosisältö - Optometrian rakenteinen kirjaaminen)</w:t>
      </w:r>
    </w:p>
    <w:p w14:paraId="67A8DCD4" w14:textId="3249BDC7" w:rsidR="00DE3B81" w:rsidRDefault="00627D51" w:rsidP="00DE3B81">
      <w:pPr>
        <w:pStyle w:val="Snt1"/>
      </w:pPr>
      <w:r>
        <w:t>4</w:t>
      </w:r>
      <w:r w:rsidR="00DE3B81">
        <w:t xml:space="preserve">. PAKOLLINEN </w:t>
      </w:r>
      <w:r w:rsidR="005E6042">
        <w:t>yksi [1..1] statusCode</w:t>
      </w:r>
      <w:r w:rsidR="00DE3B81">
        <w:t>/@code=”</w:t>
      </w:r>
      <w:r w:rsidR="00DE3B81" w:rsidRPr="00C61ED5">
        <w:t>completed</w:t>
      </w:r>
      <w:r w:rsidR="00DE3B81">
        <w:t>”</w:t>
      </w:r>
    </w:p>
    <w:p w14:paraId="542CA7DA" w14:textId="432C956A" w:rsidR="00DE3B81" w:rsidRPr="00125567" w:rsidRDefault="00627D51" w:rsidP="00DE3B81">
      <w:pPr>
        <w:pStyle w:val="Snt1"/>
      </w:pPr>
      <w:r>
        <w:t>5</w:t>
      </w:r>
      <w:r w:rsidR="00DE3B81">
        <w:t xml:space="preserve">. </w:t>
      </w:r>
      <w:r w:rsidR="00DE3B81" w:rsidRPr="00125567">
        <w:t xml:space="preserve">VAPAAEHTOINEN </w:t>
      </w:r>
      <w:r w:rsidR="00DE3B81">
        <w:t>nolla tai yksi</w:t>
      </w:r>
      <w:r w:rsidR="00DE3B81" w:rsidRPr="00125567">
        <w:t xml:space="preserve"> [0..1] component</w:t>
      </w:r>
    </w:p>
    <w:p w14:paraId="5030332E" w14:textId="69AF9590" w:rsidR="00DE3B81" w:rsidRPr="00AE0334" w:rsidRDefault="00DE3B81" w:rsidP="00DE3B81">
      <w:pPr>
        <w:pStyle w:val="Snt2"/>
      </w:pPr>
      <w:r w:rsidRPr="00AE0334">
        <w:t xml:space="preserve">a. </w:t>
      </w:r>
      <w:r>
        <w:t>PAKOLLINEN yksi [</w:t>
      </w:r>
      <w:r w:rsidRPr="00AE0334">
        <w:t xml:space="preserve">1..1] </w:t>
      </w:r>
      <w:hyperlink w:anchor="_Sfäärinen_voimakkuus_-_1" w:history="1">
        <w:r w:rsidRPr="008F7205">
          <w:rPr>
            <w:rStyle w:val="Hyperlinkki"/>
          </w:rPr>
          <w:t>Sfäärinen voimakkuus</w:t>
        </w:r>
      </w:hyperlink>
      <w:r>
        <w:t xml:space="preserve"> (100) observation</w:t>
      </w:r>
    </w:p>
    <w:p w14:paraId="64285582" w14:textId="0B0FA596" w:rsidR="00DE3B81" w:rsidRPr="00125567" w:rsidRDefault="00627D51" w:rsidP="00DE3B81">
      <w:pPr>
        <w:pStyle w:val="Snt1"/>
      </w:pPr>
      <w:r>
        <w:t>6</w:t>
      </w:r>
      <w:r w:rsidR="00DE3B81">
        <w:t xml:space="preserve">. </w:t>
      </w:r>
      <w:r w:rsidR="00DE3B81" w:rsidRPr="00125567">
        <w:t xml:space="preserve">VAPAAEHTOINEN </w:t>
      </w:r>
      <w:r w:rsidR="00DE3B81">
        <w:t>nolla tai yksi</w:t>
      </w:r>
      <w:r w:rsidR="00DE3B81" w:rsidRPr="00125567">
        <w:t xml:space="preserve"> [0..1] component</w:t>
      </w:r>
    </w:p>
    <w:p w14:paraId="7A654858" w14:textId="43DC02B7" w:rsidR="00DE3B81" w:rsidRPr="00AE0334" w:rsidRDefault="00DE3B81" w:rsidP="00DE3B81">
      <w:pPr>
        <w:pStyle w:val="Snt2"/>
      </w:pPr>
      <w:r w:rsidRPr="00AE0334">
        <w:t xml:space="preserve">a. </w:t>
      </w:r>
      <w:r>
        <w:t>PAKOLLINEN yksi [</w:t>
      </w:r>
      <w:r w:rsidRPr="00AE0334">
        <w:t xml:space="preserve">1..1] </w:t>
      </w:r>
      <w:hyperlink w:anchor="_Sylinterivoimakkuus_-_observation_1" w:history="1">
        <w:r w:rsidRPr="008F7205">
          <w:rPr>
            <w:rStyle w:val="Hyperlinkki"/>
          </w:rPr>
          <w:t>Sylinterivoimakkuus</w:t>
        </w:r>
      </w:hyperlink>
      <w:r>
        <w:t xml:space="preserve"> (101) observation</w:t>
      </w:r>
    </w:p>
    <w:p w14:paraId="1A955C4B" w14:textId="38B29E75" w:rsidR="00DE3B81" w:rsidRPr="00125567" w:rsidRDefault="00627D51" w:rsidP="00DE3B81">
      <w:pPr>
        <w:pStyle w:val="Snt1"/>
      </w:pPr>
      <w:r>
        <w:t>7</w:t>
      </w:r>
      <w:r w:rsidR="00DE3B81">
        <w:t xml:space="preserve">. </w:t>
      </w:r>
      <w:r w:rsidR="00DE3B81" w:rsidRPr="00125567">
        <w:t xml:space="preserve">VAPAAEHTOINEN </w:t>
      </w:r>
      <w:r w:rsidR="00DE3B81">
        <w:t>nolla tai yksi</w:t>
      </w:r>
      <w:r w:rsidR="00DE3B81" w:rsidRPr="00125567">
        <w:t xml:space="preserve"> [0..1] component</w:t>
      </w:r>
    </w:p>
    <w:p w14:paraId="6F027AB1" w14:textId="193BA6DB" w:rsidR="00DE3B81" w:rsidRPr="00AE0334" w:rsidRDefault="00DE3B81" w:rsidP="00DE3B81">
      <w:pPr>
        <w:pStyle w:val="Snt2"/>
      </w:pPr>
      <w:r w:rsidRPr="00AE0334">
        <w:t xml:space="preserve">a. </w:t>
      </w:r>
      <w:r>
        <w:t>PAKOLLINEN yksi [</w:t>
      </w:r>
      <w:r w:rsidRPr="00AE0334">
        <w:t xml:space="preserve">1..1] </w:t>
      </w:r>
      <w:hyperlink w:anchor="_Sylinterilinssin_akselisuunta_-_1" w:history="1">
        <w:r w:rsidRPr="008F7205">
          <w:rPr>
            <w:rStyle w:val="Hyperlinkki"/>
          </w:rPr>
          <w:t>Sylinterilinssin akselisuunta</w:t>
        </w:r>
      </w:hyperlink>
      <w:r>
        <w:t xml:space="preserve"> (102) observation</w:t>
      </w:r>
    </w:p>
    <w:p w14:paraId="4D29C326" w14:textId="237B2E69" w:rsidR="00DE3B81" w:rsidRPr="00125567" w:rsidRDefault="00627D51" w:rsidP="00DE3B81">
      <w:pPr>
        <w:pStyle w:val="Snt1"/>
      </w:pPr>
      <w:r>
        <w:t>8</w:t>
      </w:r>
      <w:r w:rsidR="00DE3B81">
        <w:t xml:space="preserve">. </w:t>
      </w:r>
      <w:r w:rsidR="00DE3B81" w:rsidRPr="00125567">
        <w:t xml:space="preserve">VAPAAEHTOINEN </w:t>
      </w:r>
      <w:r w:rsidR="00DE3B81">
        <w:t>nolla tai yksi</w:t>
      </w:r>
      <w:r w:rsidR="00DE3B81" w:rsidRPr="00125567">
        <w:t xml:space="preserve"> [0..1] component</w:t>
      </w:r>
    </w:p>
    <w:p w14:paraId="5630638B" w14:textId="56DFA4FE" w:rsidR="00DE3B81" w:rsidRPr="00AE0334" w:rsidRDefault="00DE3B81" w:rsidP="00DE3B81">
      <w:pPr>
        <w:pStyle w:val="Snt2"/>
      </w:pPr>
      <w:r w:rsidRPr="00AE0334">
        <w:t xml:space="preserve">a. </w:t>
      </w:r>
      <w:r>
        <w:t>PAKOLLINEN yksi [</w:t>
      </w:r>
      <w:r w:rsidRPr="00AE0334">
        <w:t xml:space="preserve">1..1] </w:t>
      </w:r>
      <w:hyperlink w:anchor="_Horisontaalisen_prismakorjauksen_mä_1" w:history="1">
        <w:r w:rsidRPr="008F7205">
          <w:rPr>
            <w:rStyle w:val="Hyperlinkki"/>
          </w:rPr>
          <w:t>Horisontaalisen prismakorjauksen määrä</w:t>
        </w:r>
      </w:hyperlink>
      <w:r>
        <w:t xml:space="preserve"> (103) observation</w:t>
      </w:r>
    </w:p>
    <w:p w14:paraId="1967A410" w14:textId="21B67301" w:rsidR="00DE3B81" w:rsidRPr="00125567" w:rsidRDefault="00627D51" w:rsidP="00DE3B81">
      <w:pPr>
        <w:pStyle w:val="Snt1"/>
      </w:pPr>
      <w:r>
        <w:t>9</w:t>
      </w:r>
      <w:r w:rsidR="00DE3B81" w:rsidRPr="00125567">
        <w:t xml:space="preserve">. VAPAAEHTOINEN </w:t>
      </w:r>
      <w:r w:rsidR="00DE3B81">
        <w:t>nolla tai yksi</w:t>
      </w:r>
      <w:r w:rsidR="00DE3B81" w:rsidRPr="00125567">
        <w:t xml:space="preserve"> [0..1] component</w:t>
      </w:r>
    </w:p>
    <w:p w14:paraId="380DC81D" w14:textId="2D9F3DBA" w:rsidR="00DE3B81" w:rsidRDefault="00DE3B81" w:rsidP="00DE3B81">
      <w:pPr>
        <w:pStyle w:val="Snt2"/>
      </w:pPr>
      <w:r w:rsidRPr="00AE0334">
        <w:t xml:space="preserve">a. </w:t>
      </w:r>
      <w:r>
        <w:t>PAKOLLINEN yksi [</w:t>
      </w:r>
      <w:r w:rsidRPr="00AE0334">
        <w:t xml:space="preserve">1..1] </w:t>
      </w:r>
      <w:hyperlink w:anchor="_Horisontaalisen_prismakorjauksen_ka_1" w:history="1">
        <w:r w:rsidRPr="008F7205">
          <w:rPr>
            <w:rStyle w:val="Hyperlinkki"/>
          </w:rPr>
          <w:t>Horisontaalisen prismakorjauksen kannan suunta</w:t>
        </w:r>
      </w:hyperlink>
      <w:r>
        <w:t xml:space="preserve"> (104) observation</w:t>
      </w:r>
    </w:p>
    <w:p w14:paraId="03C2D343" w14:textId="3B51646B" w:rsidR="00DE3B81" w:rsidRPr="00125567" w:rsidRDefault="00DE3B81" w:rsidP="00DE3B81">
      <w:pPr>
        <w:pStyle w:val="Snt1"/>
      </w:pPr>
      <w:r>
        <w:t>1</w:t>
      </w:r>
      <w:r w:rsidR="00A90FCC">
        <w:t>0</w:t>
      </w:r>
      <w:r w:rsidRPr="00125567">
        <w:t xml:space="preserve">. VAPAAEHTOINEN </w:t>
      </w:r>
      <w:r>
        <w:t>nolla tai yksi</w:t>
      </w:r>
      <w:r w:rsidRPr="00125567">
        <w:t xml:space="preserve"> [0..1] component</w:t>
      </w:r>
    </w:p>
    <w:p w14:paraId="642F52D5" w14:textId="7AEFB5CE" w:rsidR="00DE3B81" w:rsidRPr="00AE0334" w:rsidRDefault="00DE3B81" w:rsidP="00DE3B81">
      <w:pPr>
        <w:pStyle w:val="Snt2"/>
      </w:pPr>
      <w:r w:rsidRPr="00AE0334">
        <w:t xml:space="preserve">a. </w:t>
      </w:r>
      <w:r>
        <w:t>PAKOLLINEN yksi [</w:t>
      </w:r>
      <w:r w:rsidRPr="00AE0334">
        <w:t xml:space="preserve">1..1] </w:t>
      </w:r>
      <w:hyperlink w:anchor="_Vertikaalisen_prismakorjauksen_määr_1" w:history="1">
        <w:r w:rsidRPr="00711CE4">
          <w:rPr>
            <w:rStyle w:val="Hyperlinkki"/>
          </w:rPr>
          <w:t>Vertikaalisen prismakorjauksen määrä</w:t>
        </w:r>
      </w:hyperlink>
      <w:r>
        <w:t xml:space="preserve"> (105) observation</w:t>
      </w:r>
    </w:p>
    <w:p w14:paraId="068996A4" w14:textId="3C8621E1" w:rsidR="00DE3B81" w:rsidRPr="00125567" w:rsidRDefault="00DE3B81" w:rsidP="00DE3B81">
      <w:pPr>
        <w:pStyle w:val="Snt1"/>
      </w:pPr>
      <w:r>
        <w:t>1</w:t>
      </w:r>
      <w:r w:rsidR="00A90FCC">
        <w:t>1</w:t>
      </w:r>
      <w:r w:rsidRPr="00125567">
        <w:t xml:space="preserve">. VAPAAEHTOINEN </w:t>
      </w:r>
      <w:r>
        <w:t>nolla tai yksi</w:t>
      </w:r>
      <w:r w:rsidRPr="00125567">
        <w:t xml:space="preserve"> [0..1] component</w:t>
      </w:r>
    </w:p>
    <w:p w14:paraId="6764BC36" w14:textId="118C1A3D" w:rsidR="00DE3B81" w:rsidRDefault="00DE3B81" w:rsidP="00DE3B81">
      <w:pPr>
        <w:pStyle w:val="Snt2"/>
      </w:pPr>
      <w:r w:rsidRPr="00186C02">
        <w:lastRenderedPageBreak/>
        <w:t xml:space="preserve">a. PAKOLLINEN yksi [1..1] </w:t>
      </w:r>
      <w:hyperlink w:anchor="_Vertikaalisen_prismakorjauksen_kann_1" w:history="1">
        <w:r w:rsidRPr="00711CE4">
          <w:rPr>
            <w:rStyle w:val="Hyperlinkki"/>
          </w:rPr>
          <w:t>Vertikaalisen prismakorjauksen kannan suunta</w:t>
        </w:r>
      </w:hyperlink>
      <w:r w:rsidRPr="00186C02">
        <w:t xml:space="preserve"> (106) observation</w:t>
      </w:r>
    </w:p>
    <w:p w14:paraId="4634DA32" w14:textId="6FA66866" w:rsidR="00A90FCC" w:rsidRPr="00125567" w:rsidRDefault="00A90FCC" w:rsidP="00A90FCC">
      <w:pPr>
        <w:pStyle w:val="Snt1"/>
      </w:pPr>
      <w:r>
        <w:t>12</w:t>
      </w:r>
      <w:r w:rsidRPr="00125567">
        <w:t xml:space="preserve">. VAPAAEHTOINEN </w:t>
      </w:r>
      <w:r>
        <w:t>nolla tai yksi</w:t>
      </w:r>
      <w:r w:rsidRPr="00125567">
        <w:t xml:space="preserve"> [0..1] component</w:t>
      </w:r>
    </w:p>
    <w:p w14:paraId="74A3862E" w14:textId="103B6B81" w:rsidR="00A90FCC" w:rsidRPr="00AE0334" w:rsidRDefault="00A90FCC" w:rsidP="00A90FCC">
      <w:pPr>
        <w:pStyle w:val="Snt2"/>
      </w:pPr>
      <w:r w:rsidRPr="00AE0334">
        <w:t xml:space="preserve">a. </w:t>
      </w:r>
      <w:r>
        <w:t>PAKOLLINEN yksi [</w:t>
      </w:r>
      <w:r w:rsidRPr="00AE0334">
        <w:t xml:space="preserve">1..1] </w:t>
      </w:r>
      <w:hyperlink w:anchor="_Prismakorjauksen_määrä_-_1" w:history="1">
        <w:r>
          <w:rPr>
            <w:rStyle w:val="Hyperlinkki"/>
          </w:rPr>
          <w:t>P</w:t>
        </w:r>
        <w:r w:rsidRPr="00711CE4">
          <w:rPr>
            <w:rStyle w:val="Hyperlinkki"/>
          </w:rPr>
          <w:t>rismakorjauksen määrä</w:t>
        </w:r>
      </w:hyperlink>
      <w:r>
        <w:t xml:space="preserve"> (114) observation</w:t>
      </w:r>
    </w:p>
    <w:p w14:paraId="0A49FD3D" w14:textId="04D8B9D0" w:rsidR="00730450" w:rsidRPr="00125567" w:rsidRDefault="00730450" w:rsidP="00730450">
      <w:pPr>
        <w:pStyle w:val="Snt1"/>
      </w:pPr>
      <w:r>
        <w:t>1</w:t>
      </w:r>
      <w:r w:rsidR="00627D51">
        <w:t>3</w:t>
      </w:r>
      <w:r w:rsidRPr="00125567">
        <w:t xml:space="preserve">. VAPAAEHTOINEN </w:t>
      </w:r>
      <w:r>
        <w:t>nolla tai yksi</w:t>
      </w:r>
      <w:r w:rsidRPr="00125567">
        <w:t xml:space="preserve"> [0..1] component</w:t>
      </w:r>
    </w:p>
    <w:p w14:paraId="5384D29E" w14:textId="6AAD64C9" w:rsidR="00730450" w:rsidRPr="00186C02" w:rsidRDefault="00730450" w:rsidP="00730450">
      <w:pPr>
        <w:pStyle w:val="Snt2"/>
      </w:pPr>
      <w:r w:rsidRPr="00186C02">
        <w:t xml:space="preserve">a. PAKOLLINEN yksi [1..1] </w:t>
      </w:r>
      <w:hyperlink w:anchor="_Vertikaalisen_prismakorjauksen_kann_2" w:history="1">
        <w:r w:rsidR="00A90FCC">
          <w:rPr>
            <w:rStyle w:val="Hyperlinkki"/>
          </w:rPr>
          <w:t>P</w:t>
        </w:r>
        <w:r w:rsidR="00A90FCC" w:rsidRPr="00711CE4">
          <w:rPr>
            <w:rStyle w:val="Hyperlinkki"/>
          </w:rPr>
          <w:t>rismakorjauksen kannan suunta asteina</w:t>
        </w:r>
      </w:hyperlink>
      <w:r w:rsidRPr="00186C02">
        <w:t xml:space="preserve"> (</w:t>
      </w:r>
      <w:r w:rsidR="00A90FCC">
        <w:t>115</w:t>
      </w:r>
      <w:r w:rsidRPr="00186C02">
        <w:t>) observation</w:t>
      </w:r>
    </w:p>
    <w:p w14:paraId="08D2E43E" w14:textId="77777777" w:rsidR="00A90FCC" w:rsidRDefault="00A90FCC" w:rsidP="00DE3B81">
      <w:pPr>
        <w:pStyle w:val="Snt1"/>
      </w:pPr>
    </w:p>
    <w:p w14:paraId="07436702" w14:textId="77777777" w:rsidR="00A90FCC" w:rsidRPr="0087303D" w:rsidRDefault="00A90FCC" w:rsidP="00A90FCC">
      <w:pPr>
        <w:pStyle w:val="Snt1"/>
        <w:rPr>
          <w:b/>
        </w:rPr>
      </w:pPr>
      <w:r w:rsidRPr="0087303D">
        <w:rPr>
          <w:b/>
        </w:rPr>
        <w:t xml:space="preserve">Toteutusohje: </w:t>
      </w:r>
      <w:r w:rsidRPr="0006179D">
        <w:t xml:space="preserve">Prismakorjauksen </w:t>
      </w:r>
      <w:r>
        <w:t>tiedot annetaan joko vaikutussuunnittain (103&amp;104, 105&amp;106) tai tarkkana asteena (114&amp;115)</w:t>
      </w:r>
    </w:p>
    <w:p w14:paraId="0F6938E3" w14:textId="77777777" w:rsidR="00A90FCC" w:rsidRDefault="00A90FCC" w:rsidP="00DE3B81">
      <w:pPr>
        <w:pStyle w:val="Snt1"/>
      </w:pPr>
    </w:p>
    <w:p w14:paraId="1E954B05" w14:textId="21AD4628" w:rsidR="00DE3B81" w:rsidRPr="00125567" w:rsidRDefault="00DE3B81" w:rsidP="00DE3B81">
      <w:pPr>
        <w:pStyle w:val="Snt1"/>
      </w:pPr>
      <w:r>
        <w:t>1</w:t>
      </w:r>
      <w:r w:rsidR="00627D51">
        <w:t>4</w:t>
      </w:r>
      <w:r w:rsidRPr="00125567">
        <w:t xml:space="preserve">. VAPAAEHTOINEN </w:t>
      </w:r>
      <w:r>
        <w:t>nolla tai yksi</w:t>
      </w:r>
      <w:r w:rsidRPr="00125567">
        <w:t xml:space="preserve"> [0..1] component</w:t>
      </w:r>
    </w:p>
    <w:p w14:paraId="606BCBC4" w14:textId="1021D3CA" w:rsidR="00DE3B81" w:rsidRPr="00186C02" w:rsidRDefault="00DE3B81" w:rsidP="00DE3B81">
      <w:pPr>
        <w:pStyle w:val="Snt2"/>
      </w:pPr>
      <w:r w:rsidRPr="00186C02">
        <w:t xml:space="preserve">a. PAKOLLINEN yksi [1..1] </w:t>
      </w:r>
      <w:hyperlink w:anchor="_Lukulisä_-_observation_1" w:history="1">
        <w:r w:rsidRPr="00711CE4">
          <w:rPr>
            <w:rStyle w:val="Hyperlinkki"/>
          </w:rPr>
          <w:t>Lukulisä</w:t>
        </w:r>
      </w:hyperlink>
      <w:r w:rsidRPr="00186C02">
        <w:t xml:space="preserve"> (107) observation</w:t>
      </w:r>
    </w:p>
    <w:p w14:paraId="22750CF3" w14:textId="7AA7CA2E" w:rsidR="00DE3B81" w:rsidRPr="00125567" w:rsidRDefault="00DE3B81" w:rsidP="00DE3B81">
      <w:pPr>
        <w:pStyle w:val="Snt1"/>
      </w:pPr>
      <w:r>
        <w:t>1</w:t>
      </w:r>
      <w:r w:rsidR="00627D51">
        <w:t>5</w:t>
      </w:r>
      <w:r w:rsidRPr="00125567">
        <w:t xml:space="preserve">. VAPAAEHTOINEN </w:t>
      </w:r>
      <w:r>
        <w:t>nolla tai yksi</w:t>
      </w:r>
      <w:r w:rsidRPr="00125567">
        <w:t xml:space="preserve"> [0..1] component</w:t>
      </w:r>
    </w:p>
    <w:p w14:paraId="7F7E8B95" w14:textId="0C6B101A" w:rsidR="00DE3B81" w:rsidRPr="00AE0334" w:rsidRDefault="00DE3B81" w:rsidP="00DE3B81">
      <w:pPr>
        <w:pStyle w:val="Snt2"/>
      </w:pPr>
      <w:r w:rsidRPr="00AE0334">
        <w:t xml:space="preserve">a. </w:t>
      </w:r>
      <w:r>
        <w:t>PAKOLLINEN yksi [</w:t>
      </w:r>
      <w:r w:rsidRPr="00AE0334">
        <w:t xml:space="preserve">1..1] </w:t>
      </w:r>
      <w:hyperlink w:anchor="_Näöntarkkuus_kauas_-_1" w:history="1">
        <w:r w:rsidRPr="00711CE4">
          <w:rPr>
            <w:rStyle w:val="Hyperlinkki"/>
          </w:rPr>
          <w:t>Näöntarkkuus kauas</w:t>
        </w:r>
      </w:hyperlink>
      <w:r>
        <w:t xml:space="preserve"> (108) observation</w:t>
      </w:r>
    </w:p>
    <w:p w14:paraId="34BDD402" w14:textId="00B5D8C1" w:rsidR="00DE3B81" w:rsidRPr="00125567" w:rsidRDefault="00DE3B81" w:rsidP="00DE3B81">
      <w:pPr>
        <w:pStyle w:val="Snt1"/>
      </w:pPr>
      <w:r>
        <w:t>1</w:t>
      </w:r>
      <w:r w:rsidR="00627D51">
        <w:t>6</w:t>
      </w:r>
      <w:r w:rsidRPr="00125567">
        <w:t xml:space="preserve">. VAPAAEHTOINEN </w:t>
      </w:r>
      <w:r>
        <w:t>nolla tai yksi</w:t>
      </w:r>
      <w:r w:rsidRPr="00125567">
        <w:t xml:space="preserve"> [0..1] component</w:t>
      </w:r>
    </w:p>
    <w:p w14:paraId="717B1462" w14:textId="1C19295F" w:rsidR="00DE3B81" w:rsidRPr="00AE0334" w:rsidRDefault="00DE3B81" w:rsidP="00DE3B81">
      <w:pPr>
        <w:pStyle w:val="Snt2"/>
      </w:pPr>
      <w:r w:rsidRPr="00AE0334">
        <w:t xml:space="preserve">a. </w:t>
      </w:r>
      <w:r>
        <w:t>PAKOLLINEN yksi [</w:t>
      </w:r>
      <w:r w:rsidRPr="00AE0334">
        <w:t xml:space="preserve">1..1] </w:t>
      </w:r>
      <w:hyperlink w:anchor="_Lähinäöntarkkuus_-_observation_1" w:history="1">
        <w:r w:rsidRPr="00711CE4">
          <w:rPr>
            <w:rStyle w:val="Hyperlinkki"/>
          </w:rPr>
          <w:t>Lähinäöntarkkuus</w:t>
        </w:r>
      </w:hyperlink>
      <w:r>
        <w:t xml:space="preserve"> (109) observation</w:t>
      </w:r>
    </w:p>
    <w:p w14:paraId="19C9F4A1" w14:textId="1DD44712" w:rsidR="00DE3B81" w:rsidRPr="00125567" w:rsidRDefault="00DE3B81" w:rsidP="00DE3B81">
      <w:pPr>
        <w:pStyle w:val="Snt1"/>
      </w:pPr>
      <w:r>
        <w:t>1</w:t>
      </w:r>
      <w:r w:rsidR="00627D51">
        <w:t>7</w:t>
      </w:r>
      <w:r w:rsidRPr="00125567">
        <w:t xml:space="preserve">. VAPAAEHTOINEN </w:t>
      </w:r>
      <w:r>
        <w:t>nolla tai yksi</w:t>
      </w:r>
      <w:r w:rsidRPr="00125567">
        <w:t xml:space="preserve"> [0..1] component</w:t>
      </w:r>
    </w:p>
    <w:p w14:paraId="73BA963B" w14:textId="23127392" w:rsidR="00DE3B81" w:rsidRPr="00AE0334" w:rsidRDefault="00DE3B81" w:rsidP="00DE3B81">
      <w:pPr>
        <w:pStyle w:val="Snt2"/>
      </w:pPr>
      <w:r w:rsidRPr="00AE0334">
        <w:t xml:space="preserve">a. </w:t>
      </w:r>
      <w:r>
        <w:t>PAKOLLINEN yksi [</w:t>
      </w:r>
      <w:r w:rsidRPr="00AE0334">
        <w:t xml:space="preserve">1..1] </w:t>
      </w:r>
      <w:hyperlink w:anchor="_Näöntarkkuus_vapaamuotoisena_teksti_2" w:history="1">
        <w:r w:rsidRPr="00711CE4">
          <w:rPr>
            <w:rStyle w:val="Hyperlinkki"/>
          </w:rPr>
          <w:t>Näöntarkkuus</w:t>
        </w:r>
        <w:r w:rsidR="00711CE4" w:rsidRPr="00711CE4">
          <w:rPr>
            <w:rStyle w:val="Hyperlinkki"/>
          </w:rPr>
          <w:t xml:space="preserve"> vapaamuotoisena tekstinä</w:t>
        </w:r>
      </w:hyperlink>
      <w:r>
        <w:t xml:space="preserve"> (110) observation</w:t>
      </w:r>
    </w:p>
    <w:p w14:paraId="58225C27" w14:textId="21FAEAD6" w:rsidR="00DE3B81" w:rsidRPr="00125567" w:rsidRDefault="00627D51" w:rsidP="00DE3B81">
      <w:pPr>
        <w:pStyle w:val="Snt1"/>
      </w:pPr>
      <w:r>
        <w:t>18.</w:t>
      </w:r>
      <w:r w:rsidR="00DE3B81" w:rsidRPr="00125567">
        <w:t xml:space="preserve"> VAPAAEHTOINEN </w:t>
      </w:r>
      <w:r w:rsidR="00DE3B81">
        <w:t>nolla tai yksi</w:t>
      </w:r>
      <w:r w:rsidR="00DE3B81" w:rsidRPr="00125567">
        <w:t xml:space="preserve"> [0..1] component</w:t>
      </w:r>
    </w:p>
    <w:p w14:paraId="393634C9" w14:textId="339CBDD1" w:rsidR="00DE3B81" w:rsidRPr="00AE0334" w:rsidRDefault="00DE3B81" w:rsidP="00DE3B81">
      <w:pPr>
        <w:pStyle w:val="Snt2"/>
      </w:pPr>
      <w:r w:rsidRPr="00AE0334">
        <w:t xml:space="preserve">a. </w:t>
      </w:r>
      <w:r>
        <w:t>PAKOLLINEN yksi [</w:t>
      </w:r>
      <w:r w:rsidRPr="00AE0334">
        <w:t xml:space="preserve">1..1] </w:t>
      </w:r>
      <w:hyperlink w:anchor="_Pintaväli_-_observation_1" w:history="1">
        <w:r w:rsidRPr="00711CE4">
          <w:rPr>
            <w:rStyle w:val="Hyperlinkki"/>
          </w:rPr>
          <w:t>Pintaväli</w:t>
        </w:r>
      </w:hyperlink>
      <w:r>
        <w:t xml:space="preserve"> (111) observation</w:t>
      </w:r>
    </w:p>
    <w:p w14:paraId="6F93DD15" w14:textId="4247A110" w:rsidR="00DE3B81" w:rsidRPr="00125567" w:rsidRDefault="00DE3B81" w:rsidP="00DE3B81">
      <w:pPr>
        <w:pStyle w:val="Snt1"/>
      </w:pPr>
      <w:r>
        <w:t>1</w:t>
      </w:r>
      <w:r w:rsidR="00627D51">
        <w:t>9</w:t>
      </w:r>
      <w:r w:rsidRPr="00125567">
        <w:t xml:space="preserve">. VAPAAEHTOINEN </w:t>
      </w:r>
      <w:r>
        <w:t>nolla tai yksi</w:t>
      </w:r>
      <w:r w:rsidRPr="00125567">
        <w:t xml:space="preserve"> [0..1] component</w:t>
      </w:r>
    </w:p>
    <w:p w14:paraId="32F7AD1A" w14:textId="0CA1833C" w:rsidR="00B147A9" w:rsidRDefault="00DE3B81" w:rsidP="00443F60">
      <w:pPr>
        <w:pStyle w:val="Snt2"/>
      </w:pPr>
      <w:r w:rsidRPr="00AE0334">
        <w:t xml:space="preserve">a. </w:t>
      </w:r>
      <w:r>
        <w:t>PAKOLLINEN yksi [</w:t>
      </w:r>
      <w:r w:rsidRPr="00AE0334">
        <w:t xml:space="preserve">1..1] </w:t>
      </w:r>
      <w:hyperlink w:anchor="_Lisätiedot_refraktiosta_-_1" w:history="1">
        <w:r w:rsidRPr="00711CE4">
          <w:rPr>
            <w:rStyle w:val="Hyperlinkki"/>
          </w:rPr>
          <w:t>Lisätiedot refraktiosta</w:t>
        </w:r>
      </w:hyperlink>
      <w:r>
        <w:t xml:space="preserve"> (112) observation</w:t>
      </w:r>
    </w:p>
    <w:bookmarkStart w:id="1082" w:name="_Sfäärinen_voimakkuus_-_1"/>
    <w:bookmarkEnd w:id="1082"/>
    <w:p w14:paraId="42090C2A" w14:textId="77777777" w:rsidR="00F474D3" w:rsidRDefault="008648EE" w:rsidP="00F474D3">
      <w:pPr>
        <w:pStyle w:val="Otsikko5"/>
      </w:pPr>
      <w:r>
        <w:fldChar w:fldCharType="begin"/>
      </w:r>
      <w:r>
        <w:instrText xml:space="preserve"> HYPERLINK \l "_Potilaan_yhteyshenkilöt_organizer" </w:instrText>
      </w:r>
      <w:r>
        <w:fldChar w:fldCharType="separate"/>
      </w:r>
      <w:bookmarkStart w:id="1083" w:name="_Toc498613813"/>
      <w:bookmarkStart w:id="1084" w:name="_Toc525564985"/>
      <w:r w:rsidR="00F474D3" w:rsidRPr="00E10866">
        <w:rPr>
          <w:rStyle w:val="Hyperlinkki"/>
        </w:rPr>
        <w:t>Sfäärinen voimakkuus</w:t>
      </w:r>
      <w:r>
        <w:rPr>
          <w:rStyle w:val="Hyperlinkki"/>
        </w:rPr>
        <w:fldChar w:fldCharType="end"/>
      </w:r>
      <w:r w:rsidR="00F474D3" w:rsidRPr="00487841">
        <w:t xml:space="preserve"> </w:t>
      </w:r>
      <w:r w:rsidR="00F474D3">
        <w:t xml:space="preserve">- </w:t>
      </w:r>
      <w:r w:rsidR="00F474D3" w:rsidRPr="00487841">
        <w:t>observation</w:t>
      </w:r>
      <w:bookmarkEnd w:id="1083"/>
      <w:bookmarkEnd w:id="1084"/>
      <w:r w:rsidR="00F474D3">
        <w:t xml:space="preserve"> </w:t>
      </w:r>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4431657A" w14:textId="77777777" w:rsidTr="00636962">
        <w:tc>
          <w:tcPr>
            <w:tcW w:w="9360" w:type="dxa"/>
          </w:tcPr>
          <w:p w14:paraId="702485E4"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0ED7A8" w14:textId="77777777" w:rsidR="00F474D3" w:rsidRPr="00370659" w:rsidRDefault="00F474D3" w:rsidP="00F474D3">
      <w:pPr>
        <w:rPr>
          <w:lang w:val="en-US"/>
        </w:rPr>
      </w:pPr>
    </w:p>
    <w:p w14:paraId="727415CE"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A756E81" w14:textId="2B3457C9" w:rsidR="00F474D3" w:rsidRPr="00AE0334" w:rsidRDefault="00F474D3" w:rsidP="00F474D3">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rsidR="00414A9E">
        <w:t>Optometria/Tietosisältö - Refraktio)</w:t>
      </w:r>
    </w:p>
    <w:p w14:paraId="361D2FA5" w14:textId="77777777" w:rsidR="00F474D3" w:rsidRDefault="00F474D3" w:rsidP="00F474D3">
      <w:pPr>
        <w:pStyle w:val="Snt1"/>
      </w:pPr>
      <w:r>
        <w:t>3. PAKOLLINEN yksi [1..1] text</w:t>
      </w:r>
    </w:p>
    <w:p w14:paraId="18B98C2F" w14:textId="77777777" w:rsidR="00F474D3" w:rsidRDefault="00F474D3" w:rsidP="00F474D3">
      <w:pPr>
        <w:pStyle w:val="Snt2"/>
      </w:pPr>
      <w:r>
        <w:t>a. PAKOLLINEN yksi [1..1] reference/@value, viitattavan näyttömuoto-osion xml-ID annetaan II-tietotyypillä</w:t>
      </w:r>
    </w:p>
    <w:p w14:paraId="2143A63E" w14:textId="38CC570E" w:rsidR="00F474D3" w:rsidRPr="000B1BE8" w:rsidRDefault="00F474D3" w:rsidP="00F474D3">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p>
    <w:p w14:paraId="3B4D50B8" w14:textId="6F1F4B76" w:rsidR="00F474D3" w:rsidRDefault="00F474D3" w:rsidP="00F474D3">
      <w:pPr>
        <w:pStyle w:val="Snt1"/>
      </w:pPr>
      <w:r>
        <w:t>5. PAKOLLINEN yksi [1..1</w:t>
      </w:r>
      <w:r w:rsidRPr="006D1B8A">
        <w:t xml:space="preserve">] methodCode </w:t>
      </w:r>
      <w:r w:rsidR="00964098" w:rsidRPr="00964098">
        <w:t xml:space="preserve">Menetelmä subjektiivisen refraktion tutkimuksessa </w:t>
      </w:r>
      <w:r w:rsidRPr="006D1B8A">
        <w:t>(3</w:t>
      </w:r>
      <w:r>
        <w:t>51</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4DF547FC" w14:textId="35CB8544" w:rsidR="00F474D3" w:rsidRDefault="00F474D3" w:rsidP="00443F60">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1085" w:name="_Sylinterivoimakkuus_-_observation_1"/>
    <w:bookmarkEnd w:id="1085"/>
    <w:p w14:paraId="55D77460" w14:textId="77777777" w:rsidR="00F474D3" w:rsidRDefault="008648EE" w:rsidP="00F474D3">
      <w:pPr>
        <w:pStyle w:val="Otsikko5"/>
      </w:pPr>
      <w:r>
        <w:fldChar w:fldCharType="begin"/>
      </w:r>
      <w:r>
        <w:instrText xml:space="preserve"> HYPERLINK \l "_Potilaan_yhteyshenkilöt_organizer" </w:instrText>
      </w:r>
      <w:r>
        <w:fldChar w:fldCharType="separate"/>
      </w:r>
      <w:bookmarkStart w:id="1086" w:name="_Toc498613814"/>
      <w:bookmarkStart w:id="1087" w:name="_Toc525564986"/>
      <w:r w:rsidR="00F474D3" w:rsidRPr="00E10866">
        <w:rPr>
          <w:rStyle w:val="Hyperlinkki"/>
        </w:rPr>
        <w:t>Sylinterivoimakkuus</w:t>
      </w:r>
      <w:r>
        <w:rPr>
          <w:rStyle w:val="Hyperlinkki"/>
        </w:rPr>
        <w:fldChar w:fldCharType="end"/>
      </w:r>
      <w:r w:rsidR="00F474D3" w:rsidRPr="00487841">
        <w:t xml:space="preserve"> </w:t>
      </w:r>
      <w:r w:rsidR="00F474D3">
        <w:t xml:space="preserve">- </w:t>
      </w:r>
      <w:r w:rsidR="00F474D3" w:rsidRPr="00487841">
        <w:t>observation</w:t>
      </w:r>
      <w:bookmarkEnd w:id="1086"/>
      <w:bookmarkEnd w:id="1087"/>
      <w:r w:rsidR="00F474D3">
        <w:t xml:space="preserve"> </w:t>
      </w:r>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00E5C81D" w14:textId="77777777" w:rsidTr="00636962">
        <w:tc>
          <w:tcPr>
            <w:tcW w:w="9630" w:type="dxa"/>
          </w:tcPr>
          <w:p w14:paraId="45985AF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A3ABDFB" w14:textId="77777777" w:rsidR="00F474D3" w:rsidRPr="00370659" w:rsidRDefault="00F474D3" w:rsidP="00F474D3">
      <w:pPr>
        <w:pStyle w:val="Eivli"/>
        <w:rPr>
          <w:rFonts w:ascii="Times New Roman" w:hAnsi="Times New Roman" w:cs="Times New Roman"/>
          <w:lang w:val="en-US"/>
        </w:rPr>
      </w:pPr>
    </w:p>
    <w:p w14:paraId="0A96F791"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A42930" w14:textId="5BC459D1" w:rsidR="00F474D3" w:rsidRPr="00AE0334" w:rsidRDefault="00F474D3" w:rsidP="00F474D3">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rsidR="00414A9E">
        <w:t>Optometria/Tietosisältö - Refraktio)</w:t>
      </w:r>
    </w:p>
    <w:p w14:paraId="20CCFEC7" w14:textId="77777777" w:rsidR="00F474D3" w:rsidRDefault="00F474D3" w:rsidP="00F474D3">
      <w:pPr>
        <w:pStyle w:val="Snt1"/>
      </w:pPr>
      <w:r>
        <w:t>3. PAKOLLINEN yksi [1..1] text</w:t>
      </w:r>
    </w:p>
    <w:p w14:paraId="7356DC7A" w14:textId="77777777" w:rsidR="00F474D3" w:rsidRDefault="00F474D3" w:rsidP="00F474D3">
      <w:pPr>
        <w:pStyle w:val="Snt2"/>
      </w:pPr>
      <w:r>
        <w:t>a. PAKOLLINEN yksi [1..1] reference/@value, viitattavan näyttömuoto-osion xml-ID annetaan II-tietotyypillä</w:t>
      </w:r>
    </w:p>
    <w:p w14:paraId="66551966" w14:textId="5060D0DC" w:rsidR="00F474D3" w:rsidRPr="000B1BE8" w:rsidRDefault="00F474D3" w:rsidP="00F474D3">
      <w:pPr>
        <w:pStyle w:val="Snt1"/>
      </w:pPr>
      <w:r>
        <w:t>4</w:t>
      </w:r>
      <w:r w:rsidRPr="0003454B">
        <w:t>. PAKOLLINEN yksi [1..1] value</w:t>
      </w:r>
      <w:r>
        <w:t xml:space="preserve"> </w:t>
      </w:r>
      <w:r w:rsidR="001E1FED">
        <w:t xml:space="preserve">Sylinterivoimakkuus (101), </w:t>
      </w:r>
      <w:r w:rsidR="00C93E49">
        <w:t>arvo annetaan</w:t>
      </w:r>
      <w:r w:rsidR="001E1FED">
        <w:t xml:space="preserve"> PQ-tietotyypillä, yksikkö [diop] (diopteri)</w:t>
      </w:r>
    </w:p>
    <w:p w14:paraId="69BC393D" w14:textId="2E2C30B4" w:rsidR="00F474D3" w:rsidRDefault="00F474D3" w:rsidP="00F474D3">
      <w:pPr>
        <w:pStyle w:val="Snt1"/>
      </w:pPr>
      <w:r>
        <w:lastRenderedPageBreak/>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4ECDB88" w14:textId="15F35E56"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1088" w:name="_Sylinterilinssin_akselisuunta_-_1"/>
    <w:bookmarkEnd w:id="1088"/>
    <w:p w14:paraId="3DAEF2B5"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089" w:name="_Toc498613815"/>
      <w:bookmarkStart w:id="1090" w:name="_Toc525564987"/>
      <w:r w:rsidR="00F474D3" w:rsidRPr="00E10866">
        <w:rPr>
          <w:rStyle w:val="Hyperlinkki"/>
        </w:rPr>
        <w:t>Sylinterilinssin akselisuunta</w:t>
      </w:r>
      <w:r>
        <w:rPr>
          <w:rStyle w:val="Hyperlinkki"/>
        </w:rPr>
        <w:fldChar w:fldCharType="end"/>
      </w:r>
      <w:r w:rsidR="00F474D3" w:rsidRPr="00487841">
        <w:t xml:space="preserve"> </w:t>
      </w:r>
      <w:r w:rsidR="00F474D3">
        <w:t xml:space="preserve">- </w:t>
      </w:r>
      <w:r w:rsidR="00F474D3" w:rsidRPr="00487841">
        <w:t>observation</w:t>
      </w:r>
      <w:bookmarkEnd w:id="1089"/>
      <w:bookmarkEnd w:id="1090"/>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0BED182C" w14:textId="77777777" w:rsidTr="00636962">
        <w:tc>
          <w:tcPr>
            <w:tcW w:w="9360" w:type="dxa"/>
          </w:tcPr>
          <w:p w14:paraId="7BA1DEC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1C4FE5E" w14:textId="77777777" w:rsidR="00F474D3" w:rsidRPr="00370659" w:rsidRDefault="00F474D3" w:rsidP="00F474D3">
      <w:pPr>
        <w:pStyle w:val="Snt1"/>
        <w:ind w:left="0" w:firstLine="0"/>
        <w:rPr>
          <w:lang w:val="en-US"/>
        </w:rPr>
      </w:pPr>
    </w:p>
    <w:p w14:paraId="1D5F2056"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56841F5" w14:textId="2D397385" w:rsidR="00F474D3" w:rsidRPr="00AE0334" w:rsidRDefault="00F474D3" w:rsidP="00F474D3">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rsidR="00414A9E">
        <w:t>Optometria/Tietosisältö - Refraktio)</w:t>
      </w:r>
    </w:p>
    <w:p w14:paraId="6BB72F1D" w14:textId="77777777" w:rsidR="00F474D3" w:rsidRDefault="00F474D3" w:rsidP="00F474D3">
      <w:pPr>
        <w:pStyle w:val="Snt1"/>
      </w:pPr>
      <w:r>
        <w:t>3. PAKOLLINEN yksi [1..1] text</w:t>
      </w:r>
    </w:p>
    <w:p w14:paraId="6D9766F1" w14:textId="77777777" w:rsidR="00F474D3" w:rsidRDefault="00F474D3" w:rsidP="00F474D3">
      <w:pPr>
        <w:pStyle w:val="Snt2"/>
      </w:pPr>
      <w:r>
        <w:t>a. PAKOLLINEN yksi [1..1] reference/@value, viitattavan näyttömuoto-osion xml-ID annetaan II-tietotyypillä</w:t>
      </w:r>
    </w:p>
    <w:p w14:paraId="64550BAF" w14:textId="5ED3762D" w:rsidR="00F474D3" w:rsidRPr="000B1BE8" w:rsidRDefault="00F474D3" w:rsidP="00F474D3">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2DAE1437" w14:textId="4C1EB54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0A4A3B14" w14:textId="07AAAA5D"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1091" w:name="_Horisontaalisen_prismakorjauksen_mä_1"/>
    <w:bookmarkEnd w:id="1091"/>
    <w:p w14:paraId="5CC9317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092" w:name="_Toc498613816"/>
      <w:bookmarkStart w:id="1093" w:name="_Toc525564988"/>
      <w:r w:rsidR="00F474D3">
        <w:rPr>
          <w:rStyle w:val="Hyperlinkki"/>
        </w:rPr>
        <w:t>H</w:t>
      </w:r>
      <w:r w:rsidR="00F474D3" w:rsidRPr="00E10866">
        <w:rPr>
          <w:rStyle w:val="Hyperlinkki"/>
        </w:rPr>
        <w:t>orisontaalisen prismakorjauksen määrä</w:t>
      </w:r>
      <w:r>
        <w:rPr>
          <w:rStyle w:val="Hyperlinkki"/>
        </w:rPr>
        <w:fldChar w:fldCharType="end"/>
      </w:r>
      <w:r w:rsidR="00F474D3" w:rsidRPr="00487841">
        <w:t xml:space="preserve"> </w:t>
      </w:r>
      <w:r w:rsidR="00F474D3">
        <w:t xml:space="preserve">- </w:t>
      </w:r>
      <w:r w:rsidR="00F474D3" w:rsidRPr="00487841">
        <w:t>observation</w:t>
      </w:r>
      <w:bookmarkEnd w:id="1092"/>
      <w:bookmarkEnd w:id="1093"/>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062E2E19" w14:textId="77777777" w:rsidTr="00636962">
        <w:tc>
          <w:tcPr>
            <w:tcW w:w="9450" w:type="dxa"/>
          </w:tcPr>
          <w:p w14:paraId="2D7BEC8A"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AB1EE5" w14:textId="77777777" w:rsidR="00F474D3" w:rsidRPr="00370659" w:rsidRDefault="00F474D3" w:rsidP="00F474D3">
      <w:pPr>
        <w:pStyle w:val="Snt1"/>
        <w:ind w:left="0" w:firstLine="0"/>
        <w:rPr>
          <w:lang w:val="en-US"/>
        </w:rPr>
      </w:pPr>
    </w:p>
    <w:p w14:paraId="23CCF84E"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95E9C42" w14:textId="71698625" w:rsidR="00F474D3" w:rsidRPr="00AE0334" w:rsidRDefault="00F474D3" w:rsidP="00F474D3">
      <w:pPr>
        <w:pStyle w:val="Snt1"/>
      </w:pPr>
      <w:r>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002A69F7">
        <w:t xml:space="preserve">1.2.246.537.6.891 </w:t>
      </w:r>
      <w:r w:rsidR="00414A9E">
        <w:t>Optometria/Tietosisältö - Refraktio)</w:t>
      </w:r>
    </w:p>
    <w:p w14:paraId="0D9D543D" w14:textId="77777777" w:rsidR="00F474D3" w:rsidRDefault="00F474D3" w:rsidP="00F474D3">
      <w:pPr>
        <w:pStyle w:val="Snt1"/>
      </w:pPr>
      <w:r>
        <w:t>3. PAKOLLINEN yksi [1..1] text</w:t>
      </w:r>
    </w:p>
    <w:p w14:paraId="67B56DD7" w14:textId="77777777" w:rsidR="00F474D3" w:rsidRDefault="00F474D3" w:rsidP="00F474D3">
      <w:pPr>
        <w:pStyle w:val="Snt2"/>
      </w:pPr>
      <w:r>
        <w:t>a. PAKOLLINEN yksi [1..1] reference/@value, viitattavan näyttömuoto-osion xml-ID annetaan II-tietotyypillä</w:t>
      </w:r>
    </w:p>
    <w:p w14:paraId="3643CE76" w14:textId="3E248A1D" w:rsidR="00F474D3" w:rsidRPr="000B1BE8" w:rsidRDefault="00F474D3" w:rsidP="00F474D3">
      <w:pPr>
        <w:pStyle w:val="Snt1"/>
      </w:pPr>
      <w:r>
        <w:t>4</w:t>
      </w:r>
      <w:r w:rsidRPr="0003454B">
        <w:t>. PAKOLLINEN yksi [1..1] value</w:t>
      </w:r>
      <w:r>
        <w:t xml:space="preserve"> </w:t>
      </w:r>
      <w:r w:rsidR="001E1FED">
        <w:t xml:space="preserve">Horisontaalisen prismakorjauksen määrä (103), </w:t>
      </w:r>
      <w:r w:rsidR="00C93E49">
        <w:t>arvo annetaan</w:t>
      </w:r>
      <w:r w:rsidR="001E1FED">
        <w:t xml:space="preserve"> PQ-tietotyypillä, yksikkö [p’diop] (prismadiopteri) </w:t>
      </w:r>
    </w:p>
    <w:p w14:paraId="62545A49" w14:textId="200BAE55"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9187F0E" w14:textId="3E203943"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416B6F13" w14:textId="77777777" w:rsidR="00A90FCC" w:rsidRDefault="00A90FCC" w:rsidP="00F474D3">
      <w:pPr>
        <w:pStyle w:val="Snt1"/>
        <w:rPr>
          <w:b/>
        </w:rPr>
      </w:pPr>
    </w:p>
    <w:p w14:paraId="75418D6A" w14:textId="20F62F33" w:rsidR="00A90FCC" w:rsidRDefault="00A90FCC"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1094" w:name="_Horisontaalisen_prismakorjauksen_ka_1"/>
    <w:bookmarkEnd w:id="1094"/>
    <w:p w14:paraId="1BCF2271"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095" w:name="_Toc498613817"/>
      <w:bookmarkStart w:id="1096" w:name="_Toc525564989"/>
      <w:r w:rsidR="00F474D3" w:rsidRPr="00E10866">
        <w:rPr>
          <w:rStyle w:val="Hyperlinkki"/>
        </w:rPr>
        <w:t>Horisontaalisen prismakorjauksen kannan suunta</w:t>
      </w:r>
      <w:r>
        <w:rPr>
          <w:rStyle w:val="Hyperlinkki"/>
        </w:rPr>
        <w:fldChar w:fldCharType="end"/>
      </w:r>
      <w:r w:rsidR="00F474D3" w:rsidRPr="00487841">
        <w:t xml:space="preserve"> </w:t>
      </w:r>
      <w:r w:rsidR="00F474D3">
        <w:t xml:space="preserve">- </w:t>
      </w:r>
      <w:r w:rsidR="00F474D3" w:rsidRPr="00487841">
        <w:t>observation</w:t>
      </w:r>
      <w:bookmarkEnd w:id="1095"/>
      <w:bookmarkEnd w:id="1096"/>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7B5ED0B1" w14:textId="77777777" w:rsidTr="00636962">
        <w:tc>
          <w:tcPr>
            <w:tcW w:w="9540" w:type="dxa"/>
          </w:tcPr>
          <w:p w14:paraId="7469012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F792316" w14:textId="77777777" w:rsidR="00F474D3" w:rsidRPr="00370659" w:rsidRDefault="00F474D3" w:rsidP="00F474D3">
      <w:pPr>
        <w:pStyle w:val="Snt1"/>
        <w:ind w:left="0" w:firstLine="0"/>
        <w:rPr>
          <w:lang w:val="en-US"/>
        </w:rPr>
      </w:pPr>
    </w:p>
    <w:p w14:paraId="65440EE2"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EFBD2BC" w14:textId="1AD34F7F" w:rsidR="00F474D3" w:rsidRPr="00AE0334" w:rsidRDefault="00F474D3" w:rsidP="00F474D3">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rsidR="002A69F7">
        <w:t xml:space="preserve">1.2.246.537.6.891 </w:t>
      </w:r>
      <w:r w:rsidR="00414A9E">
        <w:t>Optometria/Tietosisältö - Refraktio)</w:t>
      </w:r>
    </w:p>
    <w:p w14:paraId="1DD05FF3" w14:textId="77777777" w:rsidR="00F474D3" w:rsidRDefault="00F474D3" w:rsidP="00F474D3">
      <w:pPr>
        <w:pStyle w:val="Snt1"/>
      </w:pPr>
      <w:r>
        <w:lastRenderedPageBreak/>
        <w:t>3. PAKOLLINEN yksi [1..1] text</w:t>
      </w:r>
    </w:p>
    <w:p w14:paraId="5DFDA53F" w14:textId="77777777" w:rsidR="00F474D3" w:rsidRDefault="00F474D3" w:rsidP="00F474D3">
      <w:pPr>
        <w:pStyle w:val="Snt2"/>
      </w:pPr>
      <w:r>
        <w:t>a. PAKOLLINEN yksi [1..1] reference/@value, viitattavan näyttömuoto-osion xml-ID annetaan II-tietotyypillä</w:t>
      </w:r>
    </w:p>
    <w:p w14:paraId="66B95606" w14:textId="3101E82B" w:rsidR="00F474D3" w:rsidRPr="000B1BE8" w:rsidRDefault="00F474D3" w:rsidP="00F474D3">
      <w:pPr>
        <w:pStyle w:val="Snt1"/>
      </w:pPr>
      <w:r>
        <w:t>4</w:t>
      </w:r>
      <w:r w:rsidRPr="0003454B">
        <w:t>. PAKOLLINEN yksi [1..1] value</w:t>
      </w:r>
      <w:r>
        <w:t xml:space="preserve"> </w:t>
      </w:r>
      <w:r w:rsidRPr="00812F1C">
        <w:t>Horisontaalisen prismakorjauksen kannan suunta</w:t>
      </w:r>
      <w:r>
        <w:t xml:space="preserve"> (104),</w:t>
      </w:r>
      <w:r w:rsidRPr="0003454B">
        <w:t xml:space="preserve"> </w:t>
      </w:r>
      <w:r w:rsidR="00C93E49">
        <w:t>arvo annetaan</w:t>
      </w:r>
      <w:r>
        <w:t xml:space="preserve"> </w:t>
      </w:r>
      <w:r w:rsidR="00730450">
        <w:t>ST</w:t>
      </w:r>
      <w:r>
        <w:t>-tietotyy</w:t>
      </w:r>
      <w:r w:rsidRPr="0003454B">
        <w:t>pillä</w:t>
      </w:r>
    </w:p>
    <w:p w14:paraId="6F2612D9" w14:textId="2A44D8F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22ADF38A" w14:textId="61399C5E"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7A30AA85" w14:textId="2CFA2FC3" w:rsidR="00457385" w:rsidRDefault="00457385" w:rsidP="00F474D3">
      <w:pPr>
        <w:pStyle w:val="Snt1"/>
      </w:pPr>
    </w:p>
    <w:p w14:paraId="1507059D" w14:textId="1F7D7CFD" w:rsidR="00457385" w:rsidRDefault="00457385"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1097" w:name="_Horisontaalisen_prismakorjauksen_ka_2"/>
    <w:bookmarkStart w:id="1098" w:name="_Toc508731795"/>
    <w:bookmarkStart w:id="1099" w:name="_Toc509932690"/>
    <w:bookmarkStart w:id="1100" w:name="_Toc508731798"/>
    <w:bookmarkStart w:id="1101" w:name="_Toc509932693"/>
    <w:bookmarkStart w:id="1102" w:name="_Toc508731799"/>
    <w:bookmarkStart w:id="1103" w:name="_Toc509932694"/>
    <w:bookmarkStart w:id="1104" w:name="_Toc508731800"/>
    <w:bookmarkStart w:id="1105" w:name="_Toc509932695"/>
    <w:bookmarkStart w:id="1106" w:name="_Toc508731801"/>
    <w:bookmarkStart w:id="1107" w:name="_Toc509932696"/>
    <w:bookmarkStart w:id="1108" w:name="_Toc508731802"/>
    <w:bookmarkStart w:id="1109" w:name="_Toc509932697"/>
    <w:bookmarkStart w:id="1110" w:name="_Toc508731803"/>
    <w:bookmarkStart w:id="1111" w:name="_Toc509932698"/>
    <w:bookmarkStart w:id="1112" w:name="_Toc508731804"/>
    <w:bookmarkStart w:id="1113" w:name="_Toc509932699"/>
    <w:bookmarkStart w:id="1114" w:name="_Toc508731805"/>
    <w:bookmarkStart w:id="1115" w:name="_Toc509932700"/>
    <w:bookmarkStart w:id="1116" w:name="_Toc508731806"/>
    <w:bookmarkStart w:id="1117" w:name="_Toc509932701"/>
    <w:bookmarkStart w:id="1118" w:name="_Vertikaalisen_prismakorjauksen_määr_1"/>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14:paraId="0664AD68"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119" w:name="_Toc498613818"/>
      <w:bookmarkStart w:id="1120" w:name="_Toc525564990"/>
      <w:r w:rsidR="00F474D3" w:rsidRPr="00E10866">
        <w:rPr>
          <w:rStyle w:val="Hyperlinkki"/>
        </w:rPr>
        <w:t>Verti</w:t>
      </w:r>
      <w:r w:rsidR="00F474D3">
        <w:rPr>
          <w:rStyle w:val="Hyperlinkki"/>
        </w:rPr>
        <w:t>kaalisen prismakorjauksen määrä</w:t>
      </w:r>
      <w:r>
        <w:rPr>
          <w:rStyle w:val="Hyperlinkki"/>
        </w:rPr>
        <w:fldChar w:fldCharType="end"/>
      </w:r>
      <w:r w:rsidR="00F474D3" w:rsidRPr="00487841">
        <w:t xml:space="preserve"> </w:t>
      </w:r>
      <w:r w:rsidR="00F474D3">
        <w:t xml:space="preserve">- </w:t>
      </w:r>
      <w:r w:rsidR="00F474D3" w:rsidRPr="00487841">
        <w:t>observation</w:t>
      </w:r>
      <w:bookmarkEnd w:id="1119"/>
      <w:bookmarkEnd w:id="1120"/>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1556945D" w14:textId="77777777" w:rsidTr="00636962">
        <w:tc>
          <w:tcPr>
            <w:tcW w:w="9540" w:type="dxa"/>
          </w:tcPr>
          <w:p w14:paraId="5F5D321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58673A0" w14:textId="77777777" w:rsidR="00F474D3" w:rsidRPr="00370659" w:rsidRDefault="00F474D3" w:rsidP="00F474D3">
      <w:pPr>
        <w:pStyle w:val="Snt1"/>
        <w:ind w:left="0" w:firstLine="0"/>
        <w:rPr>
          <w:lang w:val="en-US"/>
        </w:rPr>
      </w:pPr>
    </w:p>
    <w:p w14:paraId="020E91AD"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3F75771" w14:textId="1B4A88D3" w:rsidR="00F474D3" w:rsidRPr="00AE0334" w:rsidRDefault="00F474D3" w:rsidP="00F474D3">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rsidR="002A69F7">
        <w:t xml:space="preserve">1.2.246.537.6.891 </w:t>
      </w:r>
      <w:r w:rsidR="00414A9E">
        <w:t>Optometria/Tietosisältö - Refraktio)</w:t>
      </w:r>
    </w:p>
    <w:p w14:paraId="42E2495E" w14:textId="77777777" w:rsidR="00F474D3" w:rsidRDefault="00F474D3" w:rsidP="00F474D3">
      <w:pPr>
        <w:pStyle w:val="Snt1"/>
      </w:pPr>
      <w:r>
        <w:t>3. PAKOLLINEN yksi [1..1] text</w:t>
      </w:r>
    </w:p>
    <w:p w14:paraId="7E257845" w14:textId="77777777" w:rsidR="00F474D3" w:rsidRDefault="00F474D3" w:rsidP="00F474D3">
      <w:pPr>
        <w:pStyle w:val="Snt2"/>
      </w:pPr>
      <w:r>
        <w:t>a. PAKOLLINEN yksi [1..1] reference/@value, viitattavan näyttömuoto-osion xml-ID annetaan II-tietotyypillä</w:t>
      </w:r>
    </w:p>
    <w:p w14:paraId="7E83FDE0" w14:textId="5F057308" w:rsidR="00F474D3" w:rsidRPr="000B1BE8" w:rsidRDefault="00F474D3" w:rsidP="00F474D3">
      <w:pPr>
        <w:pStyle w:val="Snt1"/>
      </w:pPr>
      <w:r>
        <w:t>4</w:t>
      </w:r>
      <w:r w:rsidRPr="0003454B">
        <w:t>. PAKOLLINEN yksi [1..1] value</w:t>
      </w:r>
      <w:r>
        <w:t xml:space="preserve"> </w:t>
      </w:r>
      <w:r w:rsidR="001E1FED">
        <w:t xml:space="preserve">Vertikaalisen prismakorjauksen määrä (105), </w:t>
      </w:r>
      <w:r w:rsidR="00C93E49">
        <w:t>arvo annetaan</w:t>
      </w:r>
      <w:r w:rsidR="001E1FED">
        <w:t xml:space="preserve"> PQ-tietotyypillä, yksikkö [p’diop] (prismadiopteri)</w:t>
      </w:r>
    </w:p>
    <w:p w14:paraId="28AF82AC" w14:textId="14272947"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034C38B" w14:textId="432CBE97"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269886A7" w14:textId="477EFC94" w:rsidR="00A90FCC" w:rsidRDefault="00A90FCC" w:rsidP="00F474D3">
      <w:pPr>
        <w:pStyle w:val="Snt1"/>
      </w:pPr>
    </w:p>
    <w:p w14:paraId="6DAC89B6" w14:textId="2C30B800" w:rsidR="00A90FCC" w:rsidRDefault="00A90FCC"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1121" w:name="_Vertikaalisen_prismakorjauksen_kann_1"/>
    <w:bookmarkEnd w:id="1121"/>
    <w:p w14:paraId="333E9B24"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122" w:name="_Toc498613819"/>
      <w:bookmarkStart w:id="1123" w:name="_Toc525564991"/>
      <w:r w:rsidR="00F474D3" w:rsidRPr="00E10866">
        <w:rPr>
          <w:rStyle w:val="Hyperlinkki"/>
        </w:rPr>
        <w:t>Vertikaalisen prismakorjauksen kannan suunta</w:t>
      </w:r>
      <w:r>
        <w:rPr>
          <w:rStyle w:val="Hyperlinkki"/>
        </w:rPr>
        <w:fldChar w:fldCharType="end"/>
      </w:r>
      <w:r w:rsidR="00F474D3" w:rsidRPr="00487841">
        <w:t xml:space="preserve"> </w:t>
      </w:r>
      <w:r w:rsidR="00F474D3">
        <w:t xml:space="preserve">- </w:t>
      </w:r>
      <w:r w:rsidR="00F474D3" w:rsidRPr="00487841">
        <w:t>observation</w:t>
      </w:r>
      <w:bookmarkEnd w:id="1122"/>
      <w:bookmarkEnd w:id="1123"/>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3D95D952" w14:textId="77777777" w:rsidTr="00636962">
        <w:tc>
          <w:tcPr>
            <w:tcW w:w="9540" w:type="dxa"/>
          </w:tcPr>
          <w:p w14:paraId="03D2806F"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8BF0511" w14:textId="77777777" w:rsidR="00F474D3" w:rsidRPr="00370659" w:rsidRDefault="00F474D3" w:rsidP="00F474D3">
      <w:pPr>
        <w:pStyle w:val="Snt1"/>
        <w:ind w:left="0" w:firstLine="0"/>
        <w:rPr>
          <w:lang w:val="en-US"/>
        </w:rPr>
      </w:pPr>
    </w:p>
    <w:p w14:paraId="133234B2"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81C4A23" w14:textId="6F1AE56D" w:rsidR="00F474D3" w:rsidRPr="00AE0334" w:rsidRDefault="00F474D3" w:rsidP="00F474D3">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rsidR="002A69F7">
        <w:t xml:space="preserve">1.2.246.537.6.891 </w:t>
      </w:r>
      <w:r w:rsidR="00414A9E">
        <w:t>Optometria/Tietosisältö - Refraktio)</w:t>
      </w:r>
    </w:p>
    <w:p w14:paraId="4054E067" w14:textId="77777777" w:rsidR="00F474D3" w:rsidRDefault="00F474D3" w:rsidP="00F474D3">
      <w:pPr>
        <w:pStyle w:val="Snt1"/>
      </w:pPr>
      <w:r>
        <w:t>3. PAKOLLINEN yksi [1..1] text</w:t>
      </w:r>
    </w:p>
    <w:p w14:paraId="1331B865" w14:textId="77777777" w:rsidR="00F474D3" w:rsidRDefault="00F474D3" w:rsidP="00F474D3">
      <w:pPr>
        <w:pStyle w:val="Snt2"/>
      </w:pPr>
      <w:r>
        <w:t>a. PAKOLLINEN yksi [1..1] reference/@value, viitattavan näyttömuoto-osion xml-ID annetaan II-tietotyypillä</w:t>
      </w:r>
    </w:p>
    <w:p w14:paraId="757BC086" w14:textId="3FA36F2F" w:rsidR="00F474D3" w:rsidRPr="000B1BE8" w:rsidRDefault="00F474D3" w:rsidP="00F474D3">
      <w:pPr>
        <w:pStyle w:val="Snt1"/>
      </w:pPr>
      <w:r>
        <w:t>4</w:t>
      </w:r>
      <w:r w:rsidRPr="0003454B">
        <w:t>. PAKOLLINEN yksi [1..1] value</w:t>
      </w:r>
      <w:r>
        <w:t xml:space="preserve"> </w:t>
      </w:r>
      <w:r w:rsidRPr="00812F1C">
        <w:t>Vertikaalisen prismakorjauksen kannan suunta</w:t>
      </w:r>
      <w:r>
        <w:t xml:space="preserve"> (106),</w:t>
      </w:r>
      <w:r w:rsidRPr="0003454B">
        <w:t xml:space="preserve"> </w:t>
      </w:r>
      <w:r w:rsidR="00C93E49">
        <w:t>arvo annetaan</w:t>
      </w:r>
      <w:r>
        <w:t xml:space="preserve"> </w:t>
      </w:r>
      <w:r w:rsidR="00730450">
        <w:t>ST</w:t>
      </w:r>
      <w:r>
        <w:t>-tietotyy</w:t>
      </w:r>
      <w:r w:rsidRPr="0003454B">
        <w:t>pillä</w:t>
      </w:r>
    </w:p>
    <w:p w14:paraId="2795B99C" w14:textId="72DA8712"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35FE62ED" w14:textId="457654FF"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67A7845D" w14:textId="24505B8C" w:rsidR="00A95271" w:rsidRDefault="00A95271" w:rsidP="00F474D3">
      <w:pPr>
        <w:pStyle w:val="Snt1"/>
      </w:pPr>
    </w:p>
    <w:p w14:paraId="39D4C74D" w14:textId="640F936B" w:rsidR="00A95271" w:rsidRDefault="00A95271"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1124" w:name="_Prismakorjauksen_määrä_-_1"/>
    <w:bookmarkEnd w:id="1124"/>
    <w:p w14:paraId="62A423DD" w14:textId="7F910DCC" w:rsidR="00A90FCC" w:rsidRPr="00815A0E" w:rsidRDefault="00A90FCC" w:rsidP="00A90FCC">
      <w:pPr>
        <w:pStyle w:val="Otsikko5"/>
      </w:pPr>
      <w:r>
        <w:fldChar w:fldCharType="begin"/>
      </w:r>
      <w:r>
        <w:instrText xml:space="preserve"> HYPERLINK \l "_Potilaan_yhteyshenkilöt_organizer" </w:instrText>
      </w:r>
      <w:r>
        <w:fldChar w:fldCharType="separate"/>
      </w:r>
      <w:bookmarkStart w:id="1125" w:name="_Toc525564992"/>
      <w:r>
        <w:rPr>
          <w:rStyle w:val="Hyperlinkki"/>
        </w:rPr>
        <w:t>Prismakorjauksen määrä</w:t>
      </w:r>
      <w:r>
        <w:rPr>
          <w:rStyle w:val="Hyperlinkki"/>
        </w:rPr>
        <w:fldChar w:fldCharType="end"/>
      </w:r>
      <w:r w:rsidRPr="00487841">
        <w:t xml:space="preserve"> </w:t>
      </w:r>
      <w:r>
        <w:t xml:space="preserve">- </w:t>
      </w:r>
      <w:r w:rsidRPr="00487841">
        <w:t>observation</w:t>
      </w:r>
      <w:bookmarkEnd w:id="1125"/>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90FCC" w:rsidRPr="0099795E" w14:paraId="0DE8F22B" w14:textId="77777777" w:rsidTr="001841E2">
        <w:tc>
          <w:tcPr>
            <w:tcW w:w="9540" w:type="dxa"/>
          </w:tcPr>
          <w:p w14:paraId="4E00C095" w14:textId="77777777" w:rsidR="00A90FCC" w:rsidRPr="00A878B7" w:rsidRDefault="00A90FCC" w:rsidP="001841E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C9F0D86" w14:textId="77777777" w:rsidR="00A90FCC" w:rsidRPr="00370659" w:rsidRDefault="00A90FCC" w:rsidP="00A90FCC">
      <w:pPr>
        <w:pStyle w:val="Snt1"/>
        <w:ind w:left="0" w:firstLine="0"/>
        <w:rPr>
          <w:lang w:val="en-US"/>
        </w:rPr>
      </w:pPr>
    </w:p>
    <w:p w14:paraId="3CD6A678" w14:textId="77777777" w:rsidR="00A90FCC" w:rsidRPr="0003454B" w:rsidRDefault="00A90FCC" w:rsidP="00A90FC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1BD2CCD" w14:textId="4172AF69" w:rsidR="00A90FCC" w:rsidRPr="00AE0334" w:rsidRDefault="00A90FCC" w:rsidP="00A90FCC">
      <w:pPr>
        <w:pStyle w:val="Snt1"/>
      </w:pPr>
      <w:r>
        <w:t>2</w:t>
      </w:r>
      <w:r w:rsidRPr="0003454B">
        <w:t xml:space="preserve">. PAKOLLINEN yksi [1..1] </w:t>
      </w:r>
      <w:r w:rsidRPr="00AE0334">
        <w:t>code/@code="</w:t>
      </w:r>
      <w:r>
        <w:t>114</w:t>
      </w:r>
      <w:r w:rsidRPr="00AE0334">
        <w:t>"</w:t>
      </w:r>
      <w:r>
        <w:t xml:space="preserve"> P</w:t>
      </w:r>
      <w:r w:rsidRPr="00812F1C">
        <w:t xml:space="preserve">rismakorjauksen määrä </w:t>
      </w:r>
      <w:r>
        <w:t>(codeSystem</w:t>
      </w:r>
      <w:r w:rsidRPr="00AE0334">
        <w:t xml:space="preserve">: </w:t>
      </w:r>
      <w:r>
        <w:t>1.2.246.537.6.891 Optometria/Tietosisältö - Refraktio)</w:t>
      </w:r>
    </w:p>
    <w:p w14:paraId="216C7AD5" w14:textId="77777777" w:rsidR="00A90FCC" w:rsidRDefault="00A90FCC" w:rsidP="00A90FCC">
      <w:pPr>
        <w:pStyle w:val="Snt1"/>
      </w:pPr>
      <w:r>
        <w:t>3. PAKOLLINEN yksi [1..1] text</w:t>
      </w:r>
    </w:p>
    <w:p w14:paraId="59B1065C" w14:textId="77777777" w:rsidR="00A90FCC" w:rsidRDefault="00A90FCC" w:rsidP="00A90FCC">
      <w:pPr>
        <w:pStyle w:val="Snt2"/>
      </w:pPr>
      <w:r>
        <w:t>a. PAKOLLINEN yksi [1..1] reference/@value, viitattavan näyttömuoto-osion xml-ID annetaan II-tietotyypillä</w:t>
      </w:r>
    </w:p>
    <w:p w14:paraId="774DCE1C" w14:textId="31927009" w:rsidR="00A90FCC" w:rsidRPr="000B1BE8" w:rsidRDefault="00A90FCC" w:rsidP="00A90FCC">
      <w:pPr>
        <w:pStyle w:val="Snt1"/>
      </w:pPr>
      <w:r>
        <w:t>4</w:t>
      </w:r>
      <w:r w:rsidRPr="0003454B">
        <w:t>. PAKOLLINEN yksi [1..1] value</w:t>
      </w:r>
      <w:r>
        <w:t xml:space="preserve"> Prismakorjauksen määrä (114), arvo annetaan PQ-tietotyypillä, yksikkö [p’diop] (prismadiopteri)</w:t>
      </w:r>
    </w:p>
    <w:p w14:paraId="7EE90E71" w14:textId="77777777" w:rsidR="00A90FCC" w:rsidRDefault="00A90FCC" w:rsidP="00A90FCC">
      <w:pPr>
        <w:pStyle w:val="Snt1"/>
      </w:pPr>
      <w:r>
        <w:t xml:space="preserve">5. PAKOLLINEN yksi [1..1] methodCode </w:t>
      </w:r>
      <w:r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4DDBF212" w14:textId="77777777" w:rsidR="00A90FCC" w:rsidRDefault="00A90FCC" w:rsidP="00A90FCC">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subjektiiviselle refraktiolle </w:t>
      </w:r>
      <w:r>
        <w:t>(352</w:t>
      </w:r>
      <w:r w:rsidRPr="00490494">
        <w:t xml:space="preserve">), arvo annetaan luokituksesta THL - Silmän löydöksen sijainti (codeSystem: 1.2.246.537.6.3033.2014) </w:t>
      </w:r>
    </w:p>
    <w:p w14:paraId="5235E914" w14:textId="77777777" w:rsidR="00A90FCC" w:rsidRDefault="00A90FCC" w:rsidP="00A90FCC">
      <w:pPr>
        <w:pStyle w:val="Snt1"/>
      </w:pPr>
    </w:p>
    <w:p w14:paraId="793B72A3" w14:textId="7B2FFA12" w:rsidR="00A90FCC" w:rsidRDefault="00A90FCC" w:rsidP="00A90FCC">
      <w:pPr>
        <w:pStyle w:val="Snt1"/>
      </w:pPr>
      <w:r w:rsidRPr="008238BD">
        <w:rPr>
          <w:b/>
        </w:rPr>
        <w:t xml:space="preserve">Toteutusohje: </w:t>
      </w:r>
      <w:r w:rsidR="00500296">
        <w:t>Tätä component.observation -rakennetta ei tuoteta ollenkaan</w:t>
      </w:r>
      <w:r w:rsidR="00500296" w:rsidRPr="008238BD">
        <w:t xml:space="preserve">, mikäli </w:t>
      </w:r>
      <w:r w:rsidR="00500296">
        <w:t>prismakorjauksen tiedot annetaan vaikutussuunnittain (103&amp;104, 105&amp;106)</w:t>
      </w:r>
    </w:p>
    <w:bookmarkStart w:id="1126" w:name="_Toc508731810"/>
    <w:bookmarkStart w:id="1127" w:name="_Toc509932705"/>
    <w:bookmarkStart w:id="1128" w:name="_Vertikaalisen_prismakorjauksen_kann_2"/>
    <w:bookmarkEnd w:id="1126"/>
    <w:bookmarkEnd w:id="1127"/>
    <w:bookmarkEnd w:id="1128"/>
    <w:p w14:paraId="04E69279" w14:textId="57F67CF5" w:rsidR="00730450" w:rsidRPr="00815A0E" w:rsidRDefault="00A90FCC" w:rsidP="00730450">
      <w:pPr>
        <w:pStyle w:val="Otsikko5"/>
      </w:pPr>
      <w:r>
        <w:fldChar w:fldCharType="begin"/>
      </w:r>
      <w:r>
        <w:instrText xml:space="preserve"> HYPERLINK \l "_Potilaan_yhteyshenkilöt_organizer" </w:instrText>
      </w:r>
      <w:r>
        <w:fldChar w:fldCharType="separate"/>
      </w:r>
      <w:bookmarkStart w:id="1129" w:name="_Toc525564993"/>
      <w:r>
        <w:rPr>
          <w:rStyle w:val="Hyperlinkki"/>
        </w:rPr>
        <w:t>P</w:t>
      </w:r>
      <w:r w:rsidRPr="00E10866">
        <w:rPr>
          <w:rStyle w:val="Hyperlinkki"/>
        </w:rPr>
        <w:t>rismakorjauksen kannan suunta</w:t>
      </w:r>
      <w:r>
        <w:rPr>
          <w:rStyle w:val="Hyperlinkki"/>
        </w:rPr>
        <w:fldChar w:fldCharType="end"/>
      </w:r>
      <w:r w:rsidR="00730450">
        <w:rPr>
          <w:rStyle w:val="Hyperlinkki"/>
        </w:rPr>
        <w:t xml:space="preserve"> asteina</w:t>
      </w:r>
      <w:r w:rsidR="00730450" w:rsidRPr="00487841">
        <w:t xml:space="preserve"> </w:t>
      </w:r>
      <w:r w:rsidR="00730450">
        <w:t xml:space="preserve">- </w:t>
      </w:r>
      <w:r w:rsidR="00730450" w:rsidRPr="00487841">
        <w:t>observation</w:t>
      </w:r>
      <w:bookmarkEnd w:id="1129"/>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730450" w:rsidRPr="0099795E" w14:paraId="0A11F361" w14:textId="77777777" w:rsidTr="00636962">
        <w:tc>
          <w:tcPr>
            <w:tcW w:w="9630" w:type="dxa"/>
          </w:tcPr>
          <w:p w14:paraId="1C8DE189" w14:textId="77777777" w:rsidR="00730450" w:rsidRPr="00A878B7" w:rsidRDefault="00730450" w:rsidP="00E02C3B">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DB282F6" w14:textId="77777777" w:rsidR="00730450" w:rsidRPr="00370659" w:rsidRDefault="00730450" w:rsidP="00730450">
      <w:pPr>
        <w:pStyle w:val="Snt1"/>
        <w:ind w:left="0" w:firstLine="0"/>
        <w:rPr>
          <w:lang w:val="en-US"/>
        </w:rPr>
      </w:pPr>
    </w:p>
    <w:p w14:paraId="74571671" w14:textId="77777777" w:rsidR="00730450" w:rsidRPr="0003454B" w:rsidRDefault="00730450" w:rsidP="0073045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04EFA6" w14:textId="36C586D2" w:rsidR="00730450" w:rsidRPr="00AE0334" w:rsidRDefault="00730450" w:rsidP="00730450">
      <w:pPr>
        <w:pStyle w:val="Snt1"/>
      </w:pPr>
      <w:r>
        <w:t>2</w:t>
      </w:r>
      <w:r w:rsidRPr="0003454B">
        <w:t xml:space="preserve">. PAKOLLINEN yksi [1..1] </w:t>
      </w:r>
      <w:r w:rsidRPr="00AE0334">
        <w:t>code/@code="</w:t>
      </w:r>
      <w:r w:rsidR="00A90FCC">
        <w:t>115</w:t>
      </w:r>
      <w:r w:rsidRPr="00AE0334">
        <w:t>"</w:t>
      </w:r>
      <w:r>
        <w:t xml:space="preserve"> </w:t>
      </w:r>
      <w:r w:rsidR="00A90FCC">
        <w:t>P</w:t>
      </w:r>
      <w:r w:rsidRPr="00812F1C">
        <w:t>rismakorjauksen kannan suunta</w:t>
      </w:r>
      <w:r>
        <w:t xml:space="preserve"> asteina (codeSystem</w:t>
      </w:r>
      <w:r w:rsidRPr="00AE0334">
        <w:t xml:space="preserve">: </w:t>
      </w:r>
      <w:r w:rsidR="002A69F7">
        <w:t xml:space="preserve">1.2.246.537.6.891 </w:t>
      </w:r>
      <w:r>
        <w:t>Optometria/Tietosisältö - Refraktio)</w:t>
      </w:r>
    </w:p>
    <w:p w14:paraId="746AA438" w14:textId="77777777" w:rsidR="00730450" w:rsidRDefault="00730450" w:rsidP="00730450">
      <w:pPr>
        <w:pStyle w:val="Snt1"/>
      </w:pPr>
      <w:r>
        <w:t>3. PAKOLLINEN yksi [1..1] text</w:t>
      </w:r>
    </w:p>
    <w:p w14:paraId="3A2AEE48" w14:textId="77777777" w:rsidR="00730450" w:rsidRDefault="00730450" w:rsidP="00730450">
      <w:pPr>
        <w:pStyle w:val="Snt2"/>
      </w:pPr>
      <w:r>
        <w:t>a. PAKOLLINEN yksi [1..1] reference/@value, viitattavan näyttömuoto-osion xml-ID annetaan II-tietotyypillä</w:t>
      </w:r>
    </w:p>
    <w:p w14:paraId="1C041667" w14:textId="61CBE4EF" w:rsidR="00730450" w:rsidRPr="000B1BE8" w:rsidRDefault="00730450" w:rsidP="00730450">
      <w:pPr>
        <w:pStyle w:val="Snt1"/>
      </w:pPr>
      <w:r>
        <w:t>4</w:t>
      </w:r>
      <w:r w:rsidRPr="0003454B">
        <w:t>. PAKOLLINEN yksi [1..1] value</w:t>
      </w:r>
      <w:r>
        <w:t xml:space="preserve"> </w:t>
      </w:r>
      <w:r w:rsidR="00A90FCC">
        <w:t>P</w:t>
      </w:r>
      <w:r w:rsidR="001E1FED">
        <w:t>rismakorjauksen kannan suunta asteina (</w:t>
      </w:r>
      <w:r w:rsidR="00A90FCC">
        <w:t>115</w:t>
      </w:r>
      <w:r w:rsidR="001E1FED">
        <w:t xml:space="preserve">), </w:t>
      </w:r>
      <w:r w:rsidR="00C93E49">
        <w:t>arvo annetaan</w:t>
      </w:r>
      <w:r w:rsidR="001E1FED">
        <w:t xml:space="preserve"> PQ-tietotyypillä, yksikkö deg (aste)</w:t>
      </w:r>
    </w:p>
    <w:p w14:paraId="63DC2384" w14:textId="77777777" w:rsidR="00730450" w:rsidRDefault="00730450" w:rsidP="00730450">
      <w:pPr>
        <w:pStyle w:val="Snt1"/>
      </w:pPr>
      <w:r>
        <w:t xml:space="preserve">5. PAKOLLINEN yksi [1..1] methodCode </w:t>
      </w:r>
      <w:r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1789DD13" w14:textId="16E873BA" w:rsidR="00730450" w:rsidRDefault="00730450" w:rsidP="00F474D3">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subjektiiviselle refraktiolle </w:t>
      </w:r>
      <w:r>
        <w:t>(352</w:t>
      </w:r>
      <w:r w:rsidRPr="00490494">
        <w:t xml:space="preserve">), arvo annetaan luokituksesta THL - Silmän löydöksen sijainti (codeSystem: 1.2.246.537.6.3033.2014) </w:t>
      </w:r>
    </w:p>
    <w:p w14:paraId="6EAC6236" w14:textId="3C0F8DAA" w:rsidR="00A95271" w:rsidRDefault="00A95271" w:rsidP="00F474D3">
      <w:pPr>
        <w:pStyle w:val="Snt1"/>
      </w:pPr>
    </w:p>
    <w:p w14:paraId="3BBA8A46" w14:textId="6CFC708F" w:rsidR="00A95271" w:rsidRDefault="00A95271"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prismakorjauksen tiedot annetaan vaikutussuunnittain (103&amp;104, 105&amp;106)</w:t>
      </w:r>
    </w:p>
    <w:bookmarkStart w:id="1130" w:name="_Lukulisä_-_observation_1"/>
    <w:bookmarkEnd w:id="1130"/>
    <w:p w14:paraId="7B25DBFC"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131" w:name="_Toc498613820"/>
      <w:bookmarkStart w:id="1132" w:name="_Toc525564994"/>
      <w:r w:rsidR="00F474D3" w:rsidRPr="00E10866">
        <w:rPr>
          <w:rStyle w:val="Hyperlinkki"/>
        </w:rPr>
        <w:t>Lukulisä</w:t>
      </w:r>
      <w:r>
        <w:rPr>
          <w:rStyle w:val="Hyperlinkki"/>
        </w:rPr>
        <w:fldChar w:fldCharType="end"/>
      </w:r>
      <w:r w:rsidR="00F474D3" w:rsidRPr="00487841">
        <w:t xml:space="preserve"> </w:t>
      </w:r>
      <w:r w:rsidR="00F474D3">
        <w:t xml:space="preserve">- </w:t>
      </w:r>
      <w:r w:rsidR="00F474D3" w:rsidRPr="00487841">
        <w:t>observation</w:t>
      </w:r>
      <w:bookmarkEnd w:id="1131"/>
      <w:bookmarkEnd w:id="1132"/>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0E281F2C" w14:textId="77777777" w:rsidTr="00636962">
        <w:tc>
          <w:tcPr>
            <w:tcW w:w="9630" w:type="dxa"/>
          </w:tcPr>
          <w:p w14:paraId="76755418"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40979A" w14:textId="77777777" w:rsidR="00F474D3" w:rsidRPr="00370659" w:rsidRDefault="00F474D3" w:rsidP="00F474D3">
      <w:pPr>
        <w:pStyle w:val="Snt1"/>
        <w:ind w:left="0" w:firstLine="0"/>
        <w:rPr>
          <w:lang w:val="en-US"/>
        </w:rPr>
      </w:pPr>
    </w:p>
    <w:p w14:paraId="2D04C6C3"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B49FC2F" w14:textId="661A8315" w:rsidR="00F474D3" w:rsidRPr="00AE0334" w:rsidRDefault="00F474D3" w:rsidP="00F474D3">
      <w:pPr>
        <w:pStyle w:val="Snt1"/>
      </w:pPr>
      <w:r>
        <w:lastRenderedPageBreak/>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rsidR="00414A9E">
        <w:t>Optometria/Tietosisältö - Refraktio)</w:t>
      </w:r>
    </w:p>
    <w:p w14:paraId="505C6CA4" w14:textId="77777777" w:rsidR="00F474D3" w:rsidRDefault="00F474D3" w:rsidP="00F474D3">
      <w:pPr>
        <w:pStyle w:val="Snt1"/>
      </w:pPr>
      <w:r>
        <w:t>3. PAKOLLINEN yksi [1..1] text</w:t>
      </w:r>
    </w:p>
    <w:p w14:paraId="04C0BA0E" w14:textId="77777777" w:rsidR="00F474D3" w:rsidRDefault="00F474D3" w:rsidP="00F474D3">
      <w:pPr>
        <w:pStyle w:val="Snt2"/>
      </w:pPr>
      <w:r>
        <w:t>a. PAKOLLINEN yksi [1..1] reference/@value, viitattavan näyttömuoto-osion xml-ID annetaan II-tietotyypillä</w:t>
      </w:r>
    </w:p>
    <w:p w14:paraId="70AE62D4" w14:textId="3C16D369" w:rsidR="00F474D3" w:rsidRPr="000B1BE8" w:rsidRDefault="00F474D3" w:rsidP="00F474D3">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6D12649C" w14:textId="3578ECC8"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5AAAFC7" w14:textId="0A1E13B2"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3EE6402C" w14:textId="473F89EC" w:rsidR="001B694B" w:rsidRDefault="001B694B" w:rsidP="00F474D3">
      <w:pPr>
        <w:pStyle w:val="Snt1"/>
      </w:pPr>
    </w:p>
    <w:p w14:paraId="6B9AF53A" w14:textId="4EAF3A9C" w:rsidR="001B694B" w:rsidRDefault="001B694B" w:rsidP="00F474D3">
      <w:pPr>
        <w:pStyle w:val="Snt1"/>
      </w:pPr>
      <w:r w:rsidRPr="008238BD">
        <w:rPr>
          <w:b/>
        </w:rPr>
        <w:t xml:space="preserve">Toteutusohje: </w:t>
      </w:r>
      <w:r>
        <w:t>Kirjataan yleisimmin koskien molempia silmiä (OA), poikkeuksena voi olla myös eri arvot oikealle ja vasemmalle silmälle ja jos potilaalla on vain yksi silmä, silloin arvo annetaan ko silmän osalta.</w:t>
      </w:r>
    </w:p>
    <w:bookmarkStart w:id="1133" w:name="_Näöntarkkuus_kauas_-_1"/>
    <w:bookmarkEnd w:id="1133"/>
    <w:p w14:paraId="30264FEB"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134" w:name="_Toc498613821"/>
      <w:bookmarkStart w:id="1135" w:name="_Toc525564995"/>
      <w:r w:rsidR="00F474D3" w:rsidRPr="00E10866">
        <w:rPr>
          <w:rStyle w:val="Hyperlinkki"/>
        </w:rPr>
        <w:t>Näöntarkkuus kauas</w:t>
      </w:r>
      <w:r>
        <w:rPr>
          <w:rStyle w:val="Hyperlinkki"/>
        </w:rPr>
        <w:fldChar w:fldCharType="end"/>
      </w:r>
      <w:r w:rsidR="00F474D3" w:rsidRPr="00487841">
        <w:t xml:space="preserve"> </w:t>
      </w:r>
      <w:r w:rsidR="00F474D3">
        <w:t xml:space="preserve">- </w:t>
      </w:r>
      <w:r w:rsidR="00F474D3" w:rsidRPr="00487841">
        <w:t>observation</w:t>
      </w:r>
      <w:bookmarkEnd w:id="1134"/>
      <w:bookmarkEnd w:id="1135"/>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2275BFF3" w14:textId="77777777" w:rsidTr="00636962">
        <w:tc>
          <w:tcPr>
            <w:tcW w:w="9360" w:type="dxa"/>
          </w:tcPr>
          <w:p w14:paraId="48D4B02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A519E94" w14:textId="77777777" w:rsidR="00F474D3" w:rsidRPr="00370659" w:rsidRDefault="00F474D3" w:rsidP="00F474D3">
      <w:pPr>
        <w:pStyle w:val="Snt1"/>
        <w:ind w:left="0" w:firstLine="0"/>
        <w:rPr>
          <w:lang w:val="en-US"/>
        </w:rPr>
      </w:pPr>
    </w:p>
    <w:p w14:paraId="483D4A50"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258C1E4" w14:textId="52B93DBB" w:rsidR="00F474D3" w:rsidRPr="00AE0334" w:rsidRDefault="00F474D3" w:rsidP="00F474D3">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rsidR="00414A9E">
        <w:t>Optometria/Tietosisältö - Refraktio)</w:t>
      </w:r>
    </w:p>
    <w:p w14:paraId="52133812" w14:textId="77777777" w:rsidR="00F474D3" w:rsidRDefault="00F474D3" w:rsidP="00F474D3">
      <w:pPr>
        <w:pStyle w:val="Snt1"/>
      </w:pPr>
      <w:r>
        <w:t>3. PAKOLLINEN yksi [1..1] text</w:t>
      </w:r>
    </w:p>
    <w:p w14:paraId="465AE846" w14:textId="77777777" w:rsidR="00F474D3" w:rsidRDefault="00F474D3" w:rsidP="00F474D3">
      <w:pPr>
        <w:pStyle w:val="Snt2"/>
      </w:pPr>
      <w:r>
        <w:t>a. PAKOLLINEN yksi [1..1] reference/@value, viitattavan näyttömuoto-osion xml-ID annetaan II-tietotyypillä</w:t>
      </w:r>
    </w:p>
    <w:p w14:paraId="288DA830" w14:textId="460F9DA4" w:rsidR="00F474D3" w:rsidRPr="000B1BE8" w:rsidRDefault="00F474D3" w:rsidP="00F474D3">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w:t>
      </w:r>
      <w:r w:rsidR="00730450">
        <w:t>REAL</w:t>
      </w:r>
      <w:r>
        <w:t>-tietotyy</w:t>
      </w:r>
      <w:r w:rsidRPr="0003454B">
        <w:t>pillä</w:t>
      </w:r>
    </w:p>
    <w:p w14:paraId="5D79FC59" w14:textId="0AC5022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2BD2C40A" w14:textId="53CFA45E"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1136" w:name="_Lähinäöntarkkuus_-_observation_1"/>
    <w:bookmarkEnd w:id="1136"/>
    <w:p w14:paraId="4FB78814"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137" w:name="_Toc498613822"/>
      <w:bookmarkStart w:id="1138" w:name="_Toc525564996"/>
      <w:r w:rsidR="00F474D3">
        <w:rPr>
          <w:rStyle w:val="Hyperlinkki"/>
        </w:rPr>
        <w:t>Lähinäöntarkkuus</w:t>
      </w:r>
      <w:r>
        <w:rPr>
          <w:rStyle w:val="Hyperlinkki"/>
        </w:rPr>
        <w:fldChar w:fldCharType="end"/>
      </w:r>
      <w:r w:rsidR="00F474D3" w:rsidRPr="00487841">
        <w:t xml:space="preserve"> </w:t>
      </w:r>
      <w:r w:rsidR="00F474D3">
        <w:t xml:space="preserve">- </w:t>
      </w:r>
      <w:r w:rsidR="00F474D3" w:rsidRPr="00487841">
        <w:t>observation</w:t>
      </w:r>
      <w:bookmarkEnd w:id="1137"/>
      <w:bookmarkEnd w:id="1138"/>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56DE2DC0" w14:textId="77777777" w:rsidTr="00636962">
        <w:tc>
          <w:tcPr>
            <w:tcW w:w="9360" w:type="dxa"/>
          </w:tcPr>
          <w:p w14:paraId="4EEC35F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48DF85E" w14:textId="77777777" w:rsidR="00F474D3" w:rsidRPr="00370659" w:rsidRDefault="00F474D3" w:rsidP="00F474D3">
      <w:pPr>
        <w:pStyle w:val="Snt1"/>
        <w:ind w:left="0" w:firstLine="0"/>
        <w:rPr>
          <w:lang w:val="en-US"/>
        </w:rPr>
      </w:pPr>
    </w:p>
    <w:p w14:paraId="757DEAEA"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AA9F8C2" w14:textId="601F6E8C" w:rsidR="00F474D3" w:rsidRPr="00AE0334" w:rsidRDefault="00F474D3" w:rsidP="00F474D3">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2A69F7">
        <w:t xml:space="preserve">1.2.246.537.6.891 </w:t>
      </w:r>
      <w:r w:rsidR="00414A9E">
        <w:t>Optometria/Tietosisältö - Refraktio)</w:t>
      </w:r>
    </w:p>
    <w:p w14:paraId="65B91E17" w14:textId="77777777" w:rsidR="00F474D3" w:rsidRDefault="00F474D3" w:rsidP="00F474D3">
      <w:pPr>
        <w:pStyle w:val="Snt1"/>
      </w:pPr>
      <w:r>
        <w:t>3. PAKOLLINEN yksi [1..1] text</w:t>
      </w:r>
    </w:p>
    <w:p w14:paraId="09C43CB0" w14:textId="77777777" w:rsidR="00F474D3" w:rsidRDefault="00F474D3" w:rsidP="00F474D3">
      <w:pPr>
        <w:pStyle w:val="Snt2"/>
      </w:pPr>
      <w:r>
        <w:t>a. PAKOLLINEN yksi [1..1] reference/@value, viitattavan näyttömuoto-osion xml-ID annetaan II-tietotyypillä</w:t>
      </w:r>
    </w:p>
    <w:p w14:paraId="4858E7BB" w14:textId="3EE9175E" w:rsidR="00F474D3" w:rsidRPr="000B1BE8" w:rsidRDefault="00F474D3" w:rsidP="00F474D3">
      <w:pPr>
        <w:pStyle w:val="Snt1"/>
      </w:pPr>
      <w:r>
        <w:t>4</w:t>
      </w:r>
      <w:r w:rsidRPr="0003454B">
        <w:t>. PAKOLLINEN yksi [1..1] value</w:t>
      </w:r>
      <w:r>
        <w:t xml:space="preserve"> </w:t>
      </w:r>
      <w:r w:rsidRPr="00812F1C">
        <w:t>Lähinäöntarkkuus</w:t>
      </w:r>
      <w:r>
        <w:t xml:space="preserve"> (109),</w:t>
      </w:r>
      <w:r w:rsidRPr="0003454B">
        <w:t xml:space="preserve"> </w:t>
      </w:r>
      <w:r w:rsidR="00C93E49">
        <w:t>arvo annetaan</w:t>
      </w:r>
      <w:r>
        <w:t xml:space="preserve"> </w:t>
      </w:r>
      <w:r w:rsidR="00730450">
        <w:t>REAL</w:t>
      </w:r>
      <w:r>
        <w:t>-tietotyy</w:t>
      </w:r>
      <w:r w:rsidRPr="0003454B">
        <w:t>pillä</w:t>
      </w:r>
    </w:p>
    <w:p w14:paraId="15BEC8D4" w14:textId="6EE8EDA7"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32B22F7" w14:textId="635075A8"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15A4B5C3" w14:textId="77777777" w:rsidR="001B694B" w:rsidRDefault="001B694B" w:rsidP="001B694B">
      <w:pPr>
        <w:pStyle w:val="Snt1"/>
        <w:rPr>
          <w:b/>
        </w:rPr>
      </w:pPr>
    </w:p>
    <w:p w14:paraId="20BE90A4" w14:textId="1EE54253" w:rsidR="001B694B" w:rsidRDefault="001B694B" w:rsidP="00F474D3">
      <w:pPr>
        <w:pStyle w:val="Snt1"/>
      </w:pPr>
      <w:r w:rsidRPr="008238BD">
        <w:rPr>
          <w:b/>
        </w:rPr>
        <w:lastRenderedPageBreak/>
        <w:t xml:space="preserve">Toteutusohje: </w:t>
      </w:r>
      <w:r>
        <w:t>Kirjataan yleisimmin koskien molempia silmiä (OA), poikkeuksena voidaan mitata myös erikseen oikealle ja vasemmalle silmälle</w:t>
      </w:r>
    </w:p>
    <w:bookmarkStart w:id="1139" w:name="_Näöntarkkuus_vapaamuotoisena_teksti_2"/>
    <w:bookmarkStart w:id="1140" w:name="_Toc498613823"/>
    <w:bookmarkEnd w:id="1139"/>
    <w:p w14:paraId="38E92F2E" w14:textId="39249E5A" w:rsidR="00F474D3" w:rsidRPr="00815A0E" w:rsidRDefault="001B694B" w:rsidP="00730450">
      <w:pPr>
        <w:pStyle w:val="Otsikko5"/>
      </w:pPr>
      <w:r>
        <w:fldChar w:fldCharType="begin"/>
      </w:r>
      <w:r>
        <w:instrText xml:space="preserve"> HYPERLINK  \l "_Subjektiivinen_refraktio_" </w:instrText>
      </w:r>
      <w:r>
        <w:fldChar w:fldCharType="separate"/>
      </w:r>
      <w:bookmarkStart w:id="1141" w:name="_Toc525564997"/>
      <w:r w:rsidR="00730450" w:rsidRPr="001B694B">
        <w:rPr>
          <w:rStyle w:val="Hyperlinkki"/>
        </w:rPr>
        <w:t>Näöntarkkuus vapaamuotoisena tekstinä</w:t>
      </w:r>
      <w:r>
        <w:fldChar w:fldCharType="end"/>
      </w:r>
      <w:r w:rsidR="00F474D3" w:rsidRPr="00487841">
        <w:t xml:space="preserve"> </w:t>
      </w:r>
      <w:r w:rsidR="00F474D3">
        <w:t xml:space="preserve">- </w:t>
      </w:r>
      <w:r w:rsidR="00F474D3" w:rsidRPr="00487841">
        <w:t>observation</w:t>
      </w:r>
      <w:bookmarkEnd w:id="1140"/>
      <w:bookmarkEnd w:id="1141"/>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4417A4C1" w14:textId="77777777" w:rsidTr="00636962">
        <w:tc>
          <w:tcPr>
            <w:tcW w:w="9450" w:type="dxa"/>
          </w:tcPr>
          <w:p w14:paraId="64C3BC3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A184ABE" w14:textId="77777777" w:rsidR="00F474D3" w:rsidRPr="00370659" w:rsidRDefault="00F474D3" w:rsidP="00F474D3">
      <w:pPr>
        <w:pStyle w:val="Snt1"/>
        <w:ind w:left="0" w:firstLine="0"/>
        <w:rPr>
          <w:lang w:val="en-US"/>
        </w:rPr>
      </w:pPr>
    </w:p>
    <w:p w14:paraId="70F83190"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C9259A5" w14:textId="0FD74506" w:rsidR="00F474D3" w:rsidRPr="00AE0334" w:rsidRDefault="00F474D3" w:rsidP="00F474D3">
      <w:pPr>
        <w:pStyle w:val="Snt1"/>
      </w:pPr>
      <w:r>
        <w:t>2</w:t>
      </w:r>
      <w:r w:rsidRPr="0003454B">
        <w:t xml:space="preserve">. PAKOLLINEN yksi [1..1] </w:t>
      </w:r>
      <w:r w:rsidRPr="00AE0334">
        <w:t>code/@code="</w:t>
      </w:r>
      <w:r>
        <w:t>110</w:t>
      </w:r>
      <w:r w:rsidRPr="00AE0334">
        <w:t>"</w:t>
      </w:r>
      <w:r>
        <w:t xml:space="preserve"> </w:t>
      </w:r>
      <w:r w:rsidR="00681454" w:rsidRPr="00681454">
        <w:t>Näöntarkkuus vapaamuotoisena tekstinä</w:t>
      </w:r>
      <w:r w:rsidRPr="00280F38">
        <w:t xml:space="preserve"> </w:t>
      </w:r>
      <w:r>
        <w:t>(codeSystem</w:t>
      </w:r>
      <w:r w:rsidRPr="00AE0334">
        <w:t xml:space="preserve">: </w:t>
      </w:r>
      <w:r w:rsidR="002A69F7">
        <w:t xml:space="preserve">1.2.246.537.6.891 </w:t>
      </w:r>
      <w:r w:rsidR="00414A9E">
        <w:t>Optometria/Tietosisältö - Refraktio)</w:t>
      </w:r>
    </w:p>
    <w:p w14:paraId="1586045B" w14:textId="77777777" w:rsidR="00F474D3" w:rsidRDefault="00F474D3" w:rsidP="00F474D3">
      <w:pPr>
        <w:pStyle w:val="Snt1"/>
      </w:pPr>
      <w:r>
        <w:t>3. PAKOLLINEN yksi [1..1] text</w:t>
      </w:r>
    </w:p>
    <w:p w14:paraId="5161E2CF" w14:textId="77777777" w:rsidR="00F474D3" w:rsidRDefault="00F474D3" w:rsidP="00F474D3">
      <w:pPr>
        <w:pStyle w:val="Snt2"/>
      </w:pPr>
      <w:r>
        <w:t>a. PAKOLLINEN yksi [1..1] reference/@value, viitattavan näyttömuoto-osion xml-ID annetaan II-tietotyypillä</w:t>
      </w:r>
    </w:p>
    <w:p w14:paraId="3347118A" w14:textId="4DB16178" w:rsidR="00F474D3" w:rsidRPr="000B1BE8" w:rsidRDefault="00F474D3" w:rsidP="00F474D3">
      <w:pPr>
        <w:pStyle w:val="Snt1"/>
      </w:pPr>
      <w:r>
        <w:t>4</w:t>
      </w:r>
      <w:r w:rsidRPr="0003454B">
        <w:t>. PAKOLLINEN yksi [1..1] value</w:t>
      </w:r>
      <w:r>
        <w:t xml:space="preserve"> </w:t>
      </w:r>
      <w:r w:rsidR="00681454" w:rsidRPr="00681454">
        <w:t>Näöntarkkuus vapaamuotoisena tekstinä</w:t>
      </w:r>
      <w:r w:rsidRPr="00280F38">
        <w:t xml:space="preserve"> </w:t>
      </w:r>
      <w:r>
        <w:t>(110),</w:t>
      </w:r>
      <w:r w:rsidRPr="0003454B">
        <w:t xml:space="preserve"> </w:t>
      </w:r>
      <w:r w:rsidR="00C93E49">
        <w:t>arvo annetaan</w:t>
      </w:r>
      <w:r>
        <w:t xml:space="preserve"> </w:t>
      </w:r>
      <w:r w:rsidR="00681454">
        <w:t>ST</w:t>
      </w:r>
      <w:r>
        <w:t>-tietotyy</w:t>
      </w:r>
      <w:r w:rsidRPr="0003454B">
        <w:t>pillä</w:t>
      </w:r>
    </w:p>
    <w:p w14:paraId="4878BC04" w14:textId="4488D60E"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AD1B9F9" w14:textId="60CF52EC"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1142" w:name="_Pintaväli_-_observation_1"/>
    <w:bookmarkEnd w:id="1142"/>
    <w:p w14:paraId="3AD85B1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143" w:name="_Toc498613824"/>
      <w:bookmarkStart w:id="1144" w:name="_Toc525564998"/>
      <w:r w:rsidR="00F474D3">
        <w:rPr>
          <w:rStyle w:val="Hyperlinkki"/>
        </w:rPr>
        <w:t>Pintaväli</w:t>
      </w:r>
      <w:r>
        <w:rPr>
          <w:rStyle w:val="Hyperlinkki"/>
        </w:rPr>
        <w:fldChar w:fldCharType="end"/>
      </w:r>
      <w:r w:rsidR="00F474D3" w:rsidRPr="00487841">
        <w:t xml:space="preserve"> </w:t>
      </w:r>
      <w:r w:rsidR="00F474D3">
        <w:t xml:space="preserve">- </w:t>
      </w:r>
      <w:r w:rsidR="00F474D3" w:rsidRPr="00487841">
        <w:t>observation</w:t>
      </w:r>
      <w:bookmarkEnd w:id="1143"/>
      <w:bookmarkEnd w:id="1144"/>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3E5F51AB" w14:textId="77777777" w:rsidTr="00636962">
        <w:tc>
          <w:tcPr>
            <w:tcW w:w="9450" w:type="dxa"/>
          </w:tcPr>
          <w:p w14:paraId="192BBF87"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9CCECBA" w14:textId="77777777" w:rsidR="00F474D3" w:rsidRPr="00370659" w:rsidRDefault="00F474D3" w:rsidP="00F474D3">
      <w:pPr>
        <w:pStyle w:val="Snt1"/>
        <w:ind w:left="0" w:firstLine="0"/>
        <w:rPr>
          <w:lang w:val="en-US"/>
        </w:rPr>
      </w:pPr>
    </w:p>
    <w:p w14:paraId="75A29314"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8F15B9A" w14:textId="28F523E5" w:rsidR="00F474D3" w:rsidRPr="00AE0334" w:rsidRDefault="00F474D3" w:rsidP="00F474D3">
      <w:pPr>
        <w:pStyle w:val="Snt1"/>
      </w:pPr>
      <w:r>
        <w:t>2</w:t>
      </w:r>
      <w:r w:rsidRPr="0003454B">
        <w:t xml:space="preserve">. PAKOLLINEN yksi [1..1] </w:t>
      </w:r>
      <w:r w:rsidRPr="00AE0334">
        <w:t>code/@code="</w:t>
      </w:r>
      <w:r>
        <w:t>111</w:t>
      </w:r>
      <w:r w:rsidRPr="00AE0334">
        <w:t>"</w:t>
      </w:r>
      <w:r>
        <w:t xml:space="preserve"> Pintaväli (codeSystem</w:t>
      </w:r>
      <w:r w:rsidRPr="00AE0334">
        <w:t xml:space="preserve">: </w:t>
      </w:r>
      <w:r w:rsidR="002A69F7">
        <w:t xml:space="preserve">1.2.246.537.6.891 </w:t>
      </w:r>
      <w:r w:rsidR="00414A9E">
        <w:t>Optometria/Tietosisältö - Refraktio)</w:t>
      </w:r>
    </w:p>
    <w:p w14:paraId="5E540E2B" w14:textId="77777777" w:rsidR="00F474D3" w:rsidRDefault="00F474D3" w:rsidP="00F474D3">
      <w:pPr>
        <w:pStyle w:val="Snt1"/>
      </w:pPr>
      <w:r>
        <w:t>3. PAKOLLINEN yksi [1..1] text</w:t>
      </w:r>
    </w:p>
    <w:p w14:paraId="59B05EC3" w14:textId="77777777" w:rsidR="00F474D3" w:rsidRDefault="00F474D3" w:rsidP="00F474D3">
      <w:pPr>
        <w:pStyle w:val="Snt2"/>
      </w:pPr>
      <w:r>
        <w:t>a. PAKOLLINEN yksi [1..1] reference/@value, viitattavan näyttömuoto-osion xml-ID annetaan II-tietotyypillä</w:t>
      </w:r>
    </w:p>
    <w:p w14:paraId="5E304231" w14:textId="5849E913" w:rsidR="00F474D3" w:rsidRPr="000B1BE8" w:rsidRDefault="00F474D3" w:rsidP="00F474D3">
      <w:pPr>
        <w:pStyle w:val="Snt1"/>
      </w:pPr>
      <w:r>
        <w:t>4</w:t>
      </w:r>
      <w:r w:rsidRPr="0003454B">
        <w:t>. PAKOLLINEN yksi [1..1] value</w:t>
      </w:r>
      <w:r>
        <w:t xml:space="preserve"> </w:t>
      </w:r>
      <w:r w:rsidR="001E1FED">
        <w:t xml:space="preserve">Pintaväli (111), </w:t>
      </w:r>
      <w:r w:rsidR="00C93E49">
        <w:t>arvo annetaan</w:t>
      </w:r>
      <w:r w:rsidR="001E1FED">
        <w:t xml:space="preserve"> PQ-tietotyypillä, yksikkö mm (millimetri)</w:t>
      </w:r>
    </w:p>
    <w:p w14:paraId="7C684C74" w14:textId="687123C4"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484A0B9B" w14:textId="270BA2E6"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0A603E25" w14:textId="77777777" w:rsidR="001B694B" w:rsidRDefault="001B694B" w:rsidP="001B694B">
      <w:pPr>
        <w:pStyle w:val="Snt1"/>
        <w:rPr>
          <w:b/>
        </w:rPr>
      </w:pPr>
    </w:p>
    <w:p w14:paraId="4B39D84F" w14:textId="2999BFCF" w:rsidR="001B694B" w:rsidRDefault="001B694B" w:rsidP="001B694B">
      <w:pPr>
        <w:pStyle w:val="Snt1"/>
      </w:pPr>
      <w:r w:rsidRPr="008238BD">
        <w:rPr>
          <w:b/>
        </w:rPr>
        <w:t xml:space="preserve">Toteutusohje: </w:t>
      </w:r>
      <w:r>
        <w:t>Kirjataan koskien molempia silmiä (OA)</w:t>
      </w:r>
    </w:p>
    <w:bookmarkStart w:id="1145" w:name="_Toc508731817"/>
    <w:bookmarkStart w:id="1146" w:name="_Toc509932712"/>
    <w:bookmarkStart w:id="1147" w:name="_Lisätiedot_refraktiosta_-_1"/>
    <w:bookmarkEnd w:id="1145"/>
    <w:bookmarkEnd w:id="1146"/>
    <w:bookmarkEnd w:id="1147"/>
    <w:p w14:paraId="5BAC10C0"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1148" w:name="_Toc498613825"/>
      <w:bookmarkStart w:id="1149" w:name="_Toc525564999"/>
      <w:r w:rsidR="00F474D3">
        <w:rPr>
          <w:rStyle w:val="Hyperlinkki"/>
        </w:rPr>
        <w:t>Lisätiedot refraktiosta</w:t>
      </w:r>
      <w:r>
        <w:rPr>
          <w:rStyle w:val="Hyperlinkki"/>
        </w:rPr>
        <w:fldChar w:fldCharType="end"/>
      </w:r>
      <w:r w:rsidR="00F474D3" w:rsidRPr="00487841">
        <w:t xml:space="preserve"> </w:t>
      </w:r>
      <w:r w:rsidR="00F474D3">
        <w:t xml:space="preserve">- </w:t>
      </w:r>
      <w:r w:rsidR="00F474D3" w:rsidRPr="00487841">
        <w:t>observation</w:t>
      </w:r>
      <w:bookmarkEnd w:id="1148"/>
      <w:bookmarkEnd w:id="1149"/>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99795E" w14:paraId="189F6736" w14:textId="77777777" w:rsidTr="00636962">
        <w:tc>
          <w:tcPr>
            <w:tcW w:w="9360" w:type="dxa"/>
          </w:tcPr>
          <w:p w14:paraId="730B6E9D"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4744EE" w14:textId="77777777" w:rsidR="00F474D3" w:rsidRPr="00370659" w:rsidRDefault="00F474D3" w:rsidP="00F474D3">
      <w:pPr>
        <w:pStyle w:val="Snt1"/>
        <w:ind w:left="0" w:firstLine="0"/>
        <w:rPr>
          <w:lang w:val="en-US"/>
        </w:rPr>
      </w:pPr>
    </w:p>
    <w:p w14:paraId="672C2EC8"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50BA412" w14:textId="51847A97" w:rsidR="00F474D3" w:rsidRPr="00AE0334" w:rsidRDefault="00F474D3" w:rsidP="00F474D3">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rsidR="00414A9E">
        <w:t>Optometria/Tietosisältö - Refraktio)</w:t>
      </w:r>
    </w:p>
    <w:p w14:paraId="4AA21237" w14:textId="77777777" w:rsidR="00F474D3" w:rsidRDefault="00F474D3" w:rsidP="00F474D3">
      <w:pPr>
        <w:pStyle w:val="Snt1"/>
      </w:pPr>
      <w:r>
        <w:t>3. PAKOLLINEN yksi [1..1] text</w:t>
      </w:r>
    </w:p>
    <w:p w14:paraId="46A1B35A" w14:textId="77777777" w:rsidR="00F474D3" w:rsidRDefault="00F474D3" w:rsidP="00F474D3">
      <w:pPr>
        <w:pStyle w:val="Snt2"/>
      </w:pPr>
      <w:r>
        <w:t>a. PAKOLLINEN yksi [1..1] reference/@value, viitattavan näyttömuoto-osion xml-ID annetaan II-tietotyypillä</w:t>
      </w:r>
    </w:p>
    <w:p w14:paraId="446A68B3" w14:textId="111430A4" w:rsidR="00F474D3" w:rsidRPr="000B1BE8" w:rsidRDefault="00F474D3" w:rsidP="00F474D3">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413F6F2C" w14:textId="33548B9A" w:rsidR="00F474D3" w:rsidRDefault="00F474D3" w:rsidP="00F474D3">
      <w:pPr>
        <w:pStyle w:val="Snt1"/>
      </w:pPr>
      <w:r>
        <w:lastRenderedPageBreak/>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3AF4E5A6" w14:textId="04D4FBB5" w:rsidR="00F474D3" w:rsidRDefault="00F474D3" w:rsidP="00AC4E00">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1150" w:name="_Hoidon_syy_ja_1"/>
    <w:bookmarkStart w:id="1151" w:name="_Toimenpiteet"/>
    <w:bookmarkEnd w:id="1150"/>
    <w:bookmarkEnd w:id="1151"/>
    <w:p w14:paraId="6149ABEA" w14:textId="629D3E0D" w:rsidR="00FB21AB" w:rsidRPr="00382EF8" w:rsidRDefault="00FB21AB" w:rsidP="002E374F">
      <w:pPr>
        <w:pStyle w:val="Otsikko2"/>
        <w:rPr>
          <w:rStyle w:val="Hyperlinkki"/>
        </w:rPr>
      </w:pPr>
      <w:r>
        <w:fldChar w:fldCharType="begin"/>
      </w:r>
      <w:r w:rsidR="003B62A0">
        <w:instrText>HYPERLINK  \l "_Ensihoitokertomus"</w:instrText>
      </w:r>
      <w:r>
        <w:fldChar w:fldCharType="separate"/>
      </w:r>
      <w:bookmarkStart w:id="1152" w:name="_Toc498613826"/>
      <w:bookmarkStart w:id="1153" w:name="_Toc525565000"/>
      <w:r w:rsidR="00B147A9">
        <w:rPr>
          <w:rStyle w:val="Hyperlinkki"/>
        </w:rPr>
        <w:t>Toimenpiteet</w:t>
      </w:r>
      <w:bookmarkEnd w:id="1152"/>
      <w:bookmarkEnd w:id="1153"/>
    </w:p>
    <w:p w14:paraId="6255087F" w14:textId="77777777" w:rsidR="00FB21AB" w:rsidRDefault="00FB21AB" w:rsidP="002E374F">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B21AB" w:rsidRPr="0099795E" w14:paraId="27D20B39" w14:textId="77777777" w:rsidTr="00615700">
        <w:tc>
          <w:tcPr>
            <w:tcW w:w="9236" w:type="dxa"/>
          </w:tcPr>
          <w:p w14:paraId="7333DDD4" w14:textId="77777777" w:rsidR="00FB21AB" w:rsidRPr="00C51DBD" w:rsidRDefault="00FB21AB" w:rsidP="00FB21A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6414B43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40055144" w14:textId="77777777" w:rsidR="00FB21AB" w:rsidRPr="00074862" w:rsidRDefault="00FB21AB" w:rsidP="00FB21AB">
      <w:pPr>
        <w:pStyle w:val="Snt1"/>
      </w:pPr>
    </w:p>
    <w:p w14:paraId="270B6317" w14:textId="2B7720DA" w:rsidR="00FB21AB" w:rsidRPr="0095153D" w:rsidRDefault="00FB21AB" w:rsidP="00FB21AB">
      <w:pPr>
        <w:pStyle w:val="Snt1"/>
      </w:pPr>
      <w:r w:rsidRPr="00DE54CD">
        <w:rPr>
          <w:rFonts w:eastAsiaTheme="majorEastAsia" w:cstheme="majorHAnsi"/>
          <w:bCs/>
          <w:sz w:val="24"/>
          <w:szCs w:val="26"/>
        </w:rPr>
        <w:t>1</w:t>
      </w:r>
      <w:r w:rsidRPr="0082643A">
        <w:t xml:space="preserve">. </w:t>
      </w:r>
      <w:r w:rsidR="00153CB8">
        <w:t>PAKOLLINEN</w:t>
      </w:r>
      <w:r w:rsidR="00153CB8" w:rsidRPr="0082643A">
        <w:t xml:space="preserve"> yksi [1..1] code/@code="</w:t>
      </w:r>
      <w:r w:rsidR="00203A4F">
        <w:t>51</w:t>
      </w:r>
      <w:r w:rsidRPr="0082643A">
        <w:t xml:space="preserve">" </w:t>
      </w:r>
      <w:r w:rsidR="00222505">
        <w:t>Toimenpiteet</w:t>
      </w:r>
      <w:r>
        <w:t xml:space="preserve"> (codeSystem</w:t>
      </w:r>
      <w:r w:rsidRPr="0095153D">
        <w:t>: 1.2.246.537.6.14.2006 AR/YDIN - Otsikot)</w:t>
      </w:r>
    </w:p>
    <w:p w14:paraId="7AE52478" w14:textId="65003DD9" w:rsidR="00FB21AB" w:rsidRPr="0082643A" w:rsidRDefault="00FB21AB" w:rsidP="00FB21AB">
      <w:pPr>
        <w:pStyle w:val="Snt1"/>
      </w:pPr>
      <w:r>
        <w:t>2</w:t>
      </w:r>
      <w:r w:rsidRPr="0082643A">
        <w:t>. PAKOLLINEN yksi [1..1] title</w:t>
      </w:r>
      <w:r>
        <w:t>, jonka</w:t>
      </w:r>
      <w:r w:rsidRPr="0082643A">
        <w:t xml:space="preserve"> </w:t>
      </w:r>
      <w:r>
        <w:t>PITÄÄ</w:t>
      </w:r>
      <w:r w:rsidRPr="0082643A">
        <w:t xml:space="preserve"> </w:t>
      </w:r>
      <w:r>
        <w:t xml:space="preserve">OLLA sama kuin </w:t>
      </w:r>
      <w:r w:rsidRPr="0082643A">
        <w:t>"</w:t>
      </w:r>
      <w:r w:rsidR="00222505">
        <w:t>Toimenpiteet</w:t>
      </w:r>
      <w:r w:rsidRPr="0082643A">
        <w:t xml:space="preserve">" </w:t>
      </w:r>
    </w:p>
    <w:p w14:paraId="261CEC82" w14:textId="77777777" w:rsidR="006C0942" w:rsidRDefault="00FB21AB" w:rsidP="00FB21AB">
      <w:pPr>
        <w:pStyle w:val="Snt1"/>
      </w:pPr>
      <w:r>
        <w:t>3</w:t>
      </w:r>
      <w:r w:rsidRPr="0080598B">
        <w:t xml:space="preserve">. PAKOLLINEN yksi [1..1] text </w:t>
      </w:r>
    </w:p>
    <w:p w14:paraId="18334657" w14:textId="5EE1A00C" w:rsidR="006C0942" w:rsidRDefault="006C0942" w:rsidP="00FB21AB">
      <w:pPr>
        <w:pStyle w:val="Snt1"/>
      </w:pPr>
    </w:p>
    <w:p w14:paraId="736D9C79" w14:textId="29F3CB24" w:rsidR="00A01E35" w:rsidRPr="00A01E35" w:rsidRDefault="00A01E35" w:rsidP="00222505">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Toimenpiteet</w:t>
      </w:r>
    </w:p>
    <w:p w14:paraId="623BA5A1" w14:textId="77777777" w:rsidR="00A01E35" w:rsidRDefault="00A01E35" w:rsidP="00222505">
      <w:pPr>
        <w:pStyle w:val="Snt1"/>
        <w:pBdr>
          <w:top w:val="single" w:sz="4" w:space="1" w:color="00B050"/>
          <w:left w:val="single" w:sz="4" w:space="4" w:color="00B050"/>
          <w:bottom w:val="single" w:sz="4" w:space="1" w:color="00B050"/>
          <w:right w:val="single" w:sz="4" w:space="4" w:color="00B050"/>
        </w:pBdr>
      </w:pPr>
    </w:p>
    <w:p w14:paraId="19761D54" w14:textId="0EFB8575" w:rsidR="00C41FA3" w:rsidRDefault="00222505" w:rsidP="00222505">
      <w:pPr>
        <w:pStyle w:val="Snt1"/>
        <w:pBdr>
          <w:top w:val="single" w:sz="4" w:space="1" w:color="00B050"/>
          <w:left w:val="single" w:sz="4" w:space="4" w:color="00B050"/>
          <w:bottom w:val="single" w:sz="4" w:space="1" w:color="00B050"/>
          <w:right w:val="single" w:sz="4" w:space="4" w:color="00B050"/>
        </w:pBdr>
      </w:pPr>
      <w:r w:rsidRPr="00C41FA3">
        <w:t>Optometrinen toimenpide</w:t>
      </w:r>
      <w:r w:rsidR="00C41FA3">
        <w:rPr>
          <w:b/>
        </w:rPr>
        <w:t xml:space="preserve"> </w:t>
      </w:r>
      <w:r w:rsidRPr="00567C0E">
        <w:t>(</w:t>
      </w:r>
      <w:r w:rsidR="00C41FA3">
        <w:t>411</w:t>
      </w:r>
      <w:r w:rsidRPr="00567C0E">
        <w:t>)</w:t>
      </w:r>
      <w:r w:rsidR="00180693">
        <w:t>*</w:t>
      </w:r>
      <w:r w:rsidR="00C41FA3">
        <w:t>; Lisätiedot optometrisestä toimenpiteestä (412)</w:t>
      </w:r>
    </w:p>
    <w:p w14:paraId="693221BF" w14:textId="15C7289E" w:rsidR="00C41FA3" w:rsidRDefault="00C41FA3" w:rsidP="00222505">
      <w:pPr>
        <w:pStyle w:val="Snt1"/>
        <w:pBdr>
          <w:top w:val="single" w:sz="4" w:space="1" w:color="00B050"/>
          <w:left w:val="single" w:sz="4" w:space="4" w:color="00B050"/>
          <w:bottom w:val="single" w:sz="4" w:space="1" w:color="00B050"/>
          <w:right w:val="single" w:sz="4" w:space="4" w:color="00B050"/>
        </w:pBdr>
      </w:pPr>
      <w:r>
        <w:t>Muu optometrinen toimenpide (413)</w:t>
      </w:r>
      <w:r w:rsidR="00180693">
        <w:t>*</w:t>
      </w:r>
    </w:p>
    <w:p w14:paraId="13264159" w14:textId="2DFBD1E7" w:rsidR="00180693" w:rsidRDefault="00180693" w:rsidP="00222505">
      <w:pPr>
        <w:pStyle w:val="Snt1"/>
        <w:pBdr>
          <w:top w:val="single" w:sz="4" w:space="1" w:color="00B050"/>
          <w:left w:val="single" w:sz="4" w:space="4" w:color="00B050"/>
          <w:bottom w:val="single" w:sz="4" w:space="1" w:color="00B050"/>
          <w:right w:val="single" w:sz="4" w:space="4" w:color="00B050"/>
        </w:pBdr>
      </w:pPr>
    </w:p>
    <w:p w14:paraId="30B0559F" w14:textId="0615DDA4" w:rsidR="00180693" w:rsidRDefault="00180693" w:rsidP="00222505">
      <w:pPr>
        <w:pStyle w:val="Snt1"/>
        <w:pBdr>
          <w:top w:val="single" w:sz="4" w:space="1" w:color="00B050"/>
          <w:left w:val="single" w:sz="4" w:space="4" w:color="00B050"/>
          <w:bottom w:val="single" w:sz="4" w:space="1" w:color="00B050"/>
          <w:right w:val="single" w:sz="4" w:space="4" w:color="00B050"/>
        </w:pBdr>
      </w:pPr>
      <w:r>
        <w:t>*) myös otsikko</w:t>
      </w:r>
    </w:p>
    <w:p w14:paraId="10C5CCB8" w14:textId="77777777" w:rsidR="00222505" w:rsidRDefault="00222505" w:rsidP="00FB21AB">
      <w:pPr>
        <w:pStyle w:val="Snt1"/>
      </w:pPr>
    </w:p>
    <w:p w14:paraId="7BBFD444" w14:textId="5C5280C4" w:rsidR="00E9758D" w:rsidRPr="0082643A" w:rsidRDefault="00E9758D" w:rsidP="00E9758D">
      <w:pPr>
        <w:pStyle w:val="Snt1"/>
      </w:pPr>
      <w:r w:rsidRPr="0082643A">
        <w:t xml:space="preserve">4. </w:t>
      </w:r>
      <w:r w:rsidR="00604ECF">
        <w:t>VAPAAEHTOINEN</w:t>
      </w:r>
      <w:r w:rsidR="00604ECF" w:rsidRPr="0082643A">
        <w:t xml:space="preserve"> </w:t>
      </w:r>
      <w:r w:rsidR="00604ECF">
        <w:t xml:space="preserve">nolla tai useampi </w:t>
      </w:r>
      <w:r>
        <w:t>[</w:t>
      </w:r>
      <w:r w:rsidR="00604ECF">
        <w:t>0</w:t>
      </w:r>
      <w:r>
        <w:t>..</w:t>
      </w:r>
      <w:r w:rsidR="00604ECF">
        <w:t>*</w:t>
      </w:r>
      <w:r w:rsidRPr="0082643A">
        <w:t xml:space="preserve">] entry </w:t>
      </w:r>
    </w:p>
    <w:p w14:paraId="093F2F37" w14:textId="14340B43" w:rsidR="00E9758D" w:rsidRPr="002E374F" w:rsidRDefault="00E9758D" w:rsidP="00E9758D">
      <w:pPr>
        <w:pStyle w:val="Snt2"/>
      </w:pPr>
      <w:r w:rsidRPr="0095153D">
        <w:t xml:space="preserve">a. </w:t>
      </w:r>
      <w:r w:rsidRPr="002E374F">
        <w:t xml:space="preserve">PAKOLLINEN </w:t>
      </w:r>
      <w:r w:rsidR="00535253" w:rsidRPr="002E374F">
        <w:t xml:space="preserve">yksi </w:t>
      </w:r>
      <w:r w:rsidRPr="002E374F">
        <w:t>[1..</w:t>
      </w:r>
      <w:r w:rsidR="00535253" w:rsidRPr="002E374F">
        <w:t>1</w:t>
      </w:r>
      <w:r w:rsidRPr="002E374F">
        <w:t>] templateId, jonka arvon PITÄÄ OLLA @root=”</w:t>
      </w:r>
      <w:r w:rsidR="0033301D">
        <w:t>1.2.246.777.11.2018.</w:t>
      </w:r>
      <w:r w:rsidR="00074862">
        <w:t>11</w:t>
      </w:r>
      <w:r w:rsidRPr="002E374F">
        <w:t>” (Optometrian CDA 201</w:t>
      </w:r>
      <w:r w:rsidR="00535253" w:rsidRPr="002E374F">
        <w:t>8</w:t>
      </w:r>
      <w:r w:rsidRPr="002E374F">
        <w:t>)</w:t>
      </w:r>
    </w:p>
    <w:p w14:paraId="580303DB" w14:textId="5235FB8D" w:rsidR="00E9758D" w:rsidRDefault="00E9758D" w:rsidP="00E9758D">
      <w:pPr>
        <w:pStyle w:val="Snt2"/>
      </w:pPr>
      <w:r w:rsidRPr="002E374F">
        <w:t xml:space="preserve">b. </w:t>
      </w:r>
      <w:r w:rsidR="00604ECF">
        <w:t>PAKOLLINEN</w:t>
      </w:r>
      <w:r w:rsidR="00604ECF" w:rsidRPr="002E374F">
        <w:t xml:space="preserve"> </w:t>
      </w:r>
      <w:r w:rsidR="00180693">
        <w:t>yksi [1..1</w:t>
      </w:r>
      <w:r w:rsidR="00604ECF" w:rsidRPr="0095153D">
        <w:t>]</w:t>
      </w:r>
      <w:r w:rsidR="00604ECF">
        <w:t xml:space="preserve"> </w:t>
      </w:r>
      <w:r>
        <w:t xml:space="preserve">templateId, jonka arvon PITÄÄ OLLA </w:t>
      </w:r>
      <w:r w:rsidRPr="00B44714">
        <w:t>@root=</w:t>
      </w:r>
      <w:r w:rsidR="002A69F7">
        <w:t>”</w:t>
      </w:r>
      <w:r w:rsidR="00203A4F">
        <w:t>1.2.246.537.6.889</w:t>
      </w:r>
      <w:r w:rsidR="002A69F7">
        <w:t>.</w:t>
      </w:r>
      <w:r w:rsidR="00535253" w:rsidRPr="00535253">
        <w:t>411</w:t>
      </w:r>
      <w:r>
        <w:t>” (</w:t>
      </w:r>
      <w:r w:rsidR="00535253">
        <w:t>Optometrinen toimenpide</w:t>
      </w:r>
      <w:r>
        <w:t xml:space="preserve"> entry)</w:t>
      </w:r>
    </w:p>
    <w:p w14:paraId="06B7CF37" w14:textId="46F8F2CA" w:rsidR="00E9758D" w:rsidRDefault="00E9758D" w:rsidP="00E9758D">
      <w:pPr>
        <w:pStyle w:val="Snt2"/>
      </w:pPr>
      <w:r>
        <w:t xml:space="preserve">c. </w:t>
      </w:r>
      <w:r w:rsidR="00604ECF">
        <w:t xml:space="preserve">PAKOLLINEN </w:t>
      </w:r>
      <w:r>
        <w:t>yksi [</w:t>
      </w:r>
      <w:r w:rsidRPr="0095153D">
        <w:t xml:space="preserve">1..1] </w:t>
      </w:r>
      <w:hyperlink w:anchor="_Optometrinen_toimenpide_-" w:history="1">
        <w:r w:rsidR="00535253" w:rsidRPr="002E374F">
          <w:rPr>
            <w:rStyle w:val="Hyperlinkki"/>
          </w:rPr>
          <w:t>Optometrinen toimenpide</w:t>
        </w:r>
      </w:hyperlink>
      <w:r>
        <w:t xml:space="preserve"> (</w:t>
      </w:r>
      <w:r w:rsidR="00535253">
        <w:t>411</w:t>
      </w:r>
      <w:r>
        <w:t>)</w:t>
      </w:r>
      <w:r w:rsidRPr="0095153D">
        <w:t xml:space="preserve"> </w:t>
      </w:r>
      <w:r w:rsidR="00770E00">
        <w:t>observation</w:t>
      </w:r>
    </w:p>
    <w:p w14:paraId="7E9164A5" w14:textId="5F3F86A3" w:rsidR="00604ECF" w:rsidRDefault="00604ECF" w:rsidP="00E9758D">
      <w:pPr>
        <w:pStyle w:val="Snt2"/>
      </w:pPr>
    </w:p>
    <w:p w14:paraId="231CFECC" w14:textId="6478267F" w:rsidR="00604ECF" w:rsidRDefault="00604ECF" w:rsidP="00E9758D">
      <w:pPr>
        <w:pStyle w:val="Snt2"/>
      </w:pPr>
      <w:r w:rsidRPr="005A2B3D">
        <w:rPr>
          <w:b/>
        </w:rPr>
        <w:t>Toteutusohje:</w:t>
      </w:r>
      <w:r>
        <w:t xml:space="preserve"> toistetaan koko entry rakennetta per tehty toimenpide</w:t>
      </w:r>
    </w:p>
    <w:p w14:paraId="56F339A8" w14:textId="77777777" w:rsidR="00604ECF" w:rsidRDefault="00604ECF" w:rsidP="00E9758D">
      <w:pPr>
        <w:pStyle w:val="Snt2"/>
      </w:pPr>
    </w:p>
    <w:p w14:paraId="33B99FB0" w14:textId="0620178D" w:rsidR="00604ECF" w:rsidRPr="0082643A" w:rsidRDefault="00AA7A2A" w:rsidP="00604ECF">
      <w:pPr>
        <w:pStyle w:val="Snt1"/>
      </w:pPr>
      <w:r>
        <w:t>5</w:t>
      </w:r>
      <w:r w:rsidR="00604ECF" w:rsidRPr="0082643A">
        <w:t xml:space="preserve">. </w:t>
      </w:r>
      <w:r w:rsidR="00604ECF">
        <w:t>VAPAAEHTOINEN</w:t>
      </w:r>
      <w:r w:rsidR="00604ECF" w:rsidRPr="0082643A">
        <w:t xml:space="preserve"> </w:t>
      </w:r>
      <w:r w:rsidR="00604ECF">
        <w:t xml:space="preserve">nolla tai </w:t>
      </w:r>
      <w:r w:rsidR="00604ECF" w:rsidRPr="0082643A">
        <w:t>yksi</w:t>
      </w:r>
      <w:r w:rsidR="00604ECF">
        <w:t xml:space="preserve"> [0..1</w:t>
      </w:r>
      <w:r w:rsidR="00604ECF" w:rsidRPr="0082643A">
        <w:t xml:space="preserve">] entry </w:t>
      </w:r>
    </w:p>
    <w:p w14:paraId="3E5C8E5E" w14:textId="7C003705" w:rsidR="00ED50FC" w:rsidRPr="002E374F" w:rsidRDefault="00ED50FC" w:rsidP="00ED50FC">
      <w:pPr>
        <w:pStyle w:val="Snt2"/>
      </w:pPr>
      <w:r w:rsidRPr="0095153D">
        <w:t xml:space="preserve">a. </w:t>
      </w:r>
      <w:r w:rsidRPr="002E374F">
        <w:t>PAKOLLINEN yksi [1..1] templateId, jonka arvon PITÄÄ OLLA @root=”</w:t>
      </w:r>
      <w:r w:rsidR="0033301D">
        <w:t>1.2.246.777.11.2018.</w:t>
      </w:r>
      <w:r w:rsidR="00074862">
        <w:t>11</w:t>
      </w:r>
      <w:r w:rsidRPr="002E374F">
        <w:t>” (Optometrian CDA 2018)</w:t>
      </w:r>
    </w:p>
    <w:p w14:paraId="72376F77" w14:textId="08CFA0DE" w:rsidR="00AA7A2A" w:rsidRDefault="00ED50FC" w:rsidP="00ED50FC">
      <w:pPr>
        <w:pStyle w:val="Snt2"/>
      </w:pPr>
      <w:r w:rsidRPr="002E374F">
        <w:t xml:space="preserve">b. </w:t>
      </w:r>
      <w:r>
        <w:t>PAKOLLINEN</w:t>
      </w:r>
      <w:r w:rsidRPr="002E374F">
        <w:t xml:space="preserve"> </w:t>
      </w:r>
      <w:r w:rsidR="00180693">
        <w:t>yksi [1..1</w:t>
      </w:r>
      <w:r w:rsidRPr="0095153D">
        <w:t>]</w:t>
      </w:r>
      <w:r>
        <w:t xml:space="preserve"> templateId, jonka arvon PITÄÄ OLLA </w:t>
      </w:r>
      <w:r w:rsidRPr="00B44714">
        <w:t>@root=</w:t>
      </w:r>
      <w:r w:rsidR="00203A4F">
        <w:t xml:space="preserve">”1.2.246.537.6.889.413” </w:t>
      </w:r>
      <w:r>
        <w:t>(Muu optometrinen toimenpide entry)</w:t>
      </w:r>
    </w:p>
    <w:p w14:paraId="4849805F" w14:textId="1DBAFF99" w:rsidR="000F1CFA" w:rsidRDefault="00ED50FC" w:rsidP="00E9758D">
      <w:pPr>
        <w:pStyle w:val="Snt2"/>
      </w:pPr>
      <w:r>
        <w:t>c</w:t>
      </w:r>
      <w:r w:rsidR="000F1CFA">
        <w:t xml:space="preserve">. </w:t>
      </w:r>
      <w:r w:rsidR="00604ECF">
        <w:t xml:space="preserve">PAKOLLINEN </w:t>
      </w:r>
      <w:r w:rsidR="000F1CFA">
        <w:t>yksi [</w:t>
      </w:r>
      <w:r w:rsidR="000F1CFA" w:rsidRPr="0095153D">
        <w:t>1..1]</w:t>
      </w:r>
      <w:r w:rsidR="000F1CFA">
        <w:t xml:space="preserve"> </w:t>
      </w:r>
      <w:hyperlink w:anchor="_Muu_optometrinen_toimenpide" w:history="1">
        <w:r w:rsidR="000F1CFA" w:rsidRPr="002E374F">
          <w:rPr>
            <w:rStyle w:val="Hyperlinkki"/>
          </w:rPr>
          <w:t>Muu optometrinen toimenpide</w:t>
        </w:r>
      </w:hyperlink>
      <w:r w:rsidR="000F1CFA">
        <w:t xml:space="preserve"> (413) observation</w:t>
      </w:r>
    </w:p>
    <w:bookmarkStart w:id="1154" w:name="_Optometrinen_toimenpide_-"/>
    <w:bookmarkEnd w:id="1154"/>
    <w:p w14:paraId="5A8A9649" w14:textId="0E5A2449" w:rsidR="00037026" w:rsidRPr="00815A0E" w:rsidRDefault="008520FB" w:rsidP="00037026">
      <w:pPr>
        <w:pStyle w:val="Otsikko3"/>
      </w:pPr>
      <w:r>
        <w:fldChar w:fldCharType="begin"/>
      </w:r>
      <w:r>
        <w:instrText xml:space="preserve"> HYPERLINK  \l "_Toimenpiteet" </w:instrText>
      </w:r>
      <w:r>
        <w:fldChar w:fldCharType="separate"/>
      </w:r>
      <w:bookmarkStart w:id="1155" w:name="_Toc498613827"/>
      <w:bookmarkStart w:id="1156" w:name="_Toc525565001"/>
      <w:r w:rsidR="00037026" w:rsidRPr="008520FB">
        <w:rPr>
          <w:rStyle w:val="Hyperlinkki"/>
        </w:rPr>
        <w:t>Optometrinen toimenpide</w:t>
      </w:r>
      <w:r>
        <w:fldChar w:fldCharType="end"/>
      </w:r>
      <w:r w:rsidR="00037026" w:rsidRPr="00487841">
        <w:t xml:space="preserve"> </w:t>
      </w:r>
      <w:r w:rsidR="00037026">
        <w:t xml:space="preserve">- </w:t>
      </w:r>
      <w:bookmarkEnd w:id="1155"/>
      <w:r w:rsidR="003C5713">
        <w:t>observation</w:t>
      </w:r>
      <w:bookmarkEnd w:id="115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37026" w:rsidRPr="0099795E" w14:paraId="501A171F" w14:textId="77777777" w:rsidTr="00AA0A88">
        <w:tc>
          <w:tcPr>
            <w:tcW w:w="9236" w:type="dxa"/>
          </w:tcPr>
          <w:p w14:paraId="11B461D6" w14:textId="43BFC1FE" w:rsidR="00037026" w:rsidRPr="00A878B7" w:rsidRDefault="00037026"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520FB">
              <w:rPr>
                <w:rFonts w:eastAsiaTheme="majorEastAsia" w:cstheme="majorHAnsi"/>
                <w:bCs/>
                <w:sz w:val="18"/>
                <w:szCs w:val="26"/>
                <w:lang w:val="en-US"/>
              </w:rPr>
              <w:t>entry</w:t>
            </w:r>
          </w:p>
        </w:tc>
      </w:tr>
    </w:tbl>
    <w:p w14:paraId="13F5EBF0" w14:textId="77777777" w:rsidR="00037026" w:rsidRPr="00370659" w:rsidRDefault="00037026" w:rsidP="00037026">
      <w:pPr>
        <w:pStyle w:val="Snt1"/>
        <w:ind w:left="0" w:firstLine="0"/>
        <w:rPr>
          <w:lang w:val="en-US"/>
        </w:rPr>
      </w:pPr>
    </w:p>
    <w:p w14:paraId="5C690A56" w14:textId="77777777" w:rsidR="00037026" w:rsidRPr="0003454B" w:rsidRDefault="00037026" w:rsidP="0003702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2B764AD" w14:textId="382F45F3" w:rsidR="006768A4" w:rsidRDefault="006768A4" w:rsidP="00037026">
      <w:pPr>
        <w:pStyle w:val="Snt1"/>
      </w:pPr>
      <w:r>
        <w:t xml:space="preserve">2. </w:t>
      </w:r>
      <w:r w:rsidRPr="0003454B">
        <w:t xml:space="preserve">PAKOLLINEN yksi </w:t>
      </w:r>
      <w:r w:rsidRPr="007E0AC1">
        <w:t>[1..1]</w:t>
      </w:r>
      <w:r>
        <w:t xml:space="preserve"> id/@root</w:t>
      </w:r>
    </w:p>
    <w:p w14:paraId="44BE6F44" w14:textId="7C1A0334" w:rsidR="00037026" w:rsidRPr="00AE0334" w:rsidRDefault="006768A4" w:rsidP="00037026">
      <w:pPr>
        <w:pStyle w:val="Snt1"/>
      </w:pPr>
      <w:r>
        <w:t>3</w:t>
      </w:r>
      <w:r w:rsidR="00037026" w:rsidRPr="0003454B">
        <w:t xml:space="preserve">. PAKOLLINEN </w:t>
      </w:r>
      <w:r w:rsidR="00180693">
        <w:t>yksi</w:t>
      </w:r>
      <w:r w:rsidR="00037026" w:rsidRPr="0003454B">
        <w:t xml:space="preserve"> [</w:t>
      </w:r>
      <w:r w:rsidR="00180693">
        <w:t>1</w:t>
      </w:r>
      <w:r w:rsidR="00037026" w:rsidRPr="0003454B">
        <w:t>..</w:t>
      </w:r>
      <w:r w:rsidR="00180693">
        <w:t>1</w:t>
      </w:r>
      <w:r w:rsidR="00037026" w:rsidRPr="0003454B">
        <w:t xml:space="preserve">] </w:t>
      </w:r>
      <w:r w:rsidR="00037026" w:rsidRPr="00AE0334">
        <w:t>code/@code="</w:t>
      </w:r>
      <w:r w:rsidR="008520FB">
        <w:t>411</w:t>
      </w:r>
      <w:r w:rsidR="00037026" w:rsidRPr="00AE0334">
        <w:t>"</w:t>
      </w:r>
      <w:r w:rsidR="00037026">
        <w:t xml:space="preserve"> </w:t>
      </w:r>
      <w:r w:rsidR="008520FB">
        <w:t>Optometrinen toimenpide</w:t>
      </w:r>
      <w:r w:rsidR="00037026">
        <w:t xml:space="preserve"> (codeSystem</w:t>
      </w:r>
      <w:r w:rsidR="00037026" w:rsidRPr="00AE0334">
        <w:t xml:space="preserve">: </w:t>
      </w:r>
      <w:r w:rsidR="002A69F7">
        <w:t xml:space="preserve">1.2.246.537.6.889 </w:t>
      </w:r>
      <w:r w:rsidR="00414A9E">
        <w:t>Optometria/Tietosisältö - Optometrian rakenteinen kirjaaminen)</w:t>
      </w:r>
    </w:p>
    <w:p w14:paraId="58BF5E5D" w14:textId="60438A9E" w:rsidR="00037026" w:rsidRDefault="006768A4" w:rsidP="00037026">
      <w:pPr>
        <w:pStyle w:val="Snt1"/>
      </w:pPr>
      <w:r>
        <w:t>4</w:t>
      </w:r>
      <w:r w:rsidR="00037026">
        <w:t>. PAKOLLINEN yksi [1..1] text</w:t>
      </w:r>
    </w:p>
    <w:p w14:paraId="40940DBF" w14:textId="178A3A73" w:rsidR="00037026" w:rsidRDefault="00037026" w:rsidP="00037026">
      <w:pPr>
        <w:pStyle w:val="Snt2"/>
      </w:pPr>
      <w:r>
        <w:lastRenderedPageBreak/>
        <w:t xml:space="preserve">a. </w:t>
      </w:r>
      <w:r w:rsidRPr="00AA0A88">
        <w:t>PAKOLLINEN yksi [1..1] reference/@value, viitattavan näyttömuoto-osion xml-ID annetaan II-tietotyypillä</w:t>
      </w:r>
    </w:p>
    <w:p w14:paraId="2CF10FB7" w14:textId="5F95294D" w:rsidR="000F1CFA" w:rsidRDefault="006768A4" w:rsidP="000F1CFA">
      <w:pPr>
        <w:pStyle w:val="Snt1"/>
      </w:pPr>
      <w:r>
        <w:t>5</w:t>
      </w:r>
      <w:r w:rsidR="000F1CFA">
        <w:t xml:space="preserve">. PAKOLLINEN yksi </w:t>
      </w:r>
      <w:r w:rsidR="000F1CFA" w:rsidRPr="00AA0A88">
        <w:t>[1..1]</w:t>
      </w:r>
      <w:r w:rsidR="008D5156">
        <w:t xml:space="preserve"> value Optometrinen toimenpide (411), arvo annetaan luokituksesta </w:t>
      </w:r>
      <w:r w:rsidR="008D5156" w:rsidRPr="008D5156">
        <w:t xml:space="preserve">THL </w:t>
      </w:r>
      <w:r w:rsidR="008D5156">
        <w:t>–</w:t>
      </w:r>
      <w:r w:rsidR="008D5156" w:rsidRPr="008D5156">
        <w:t xml:space="preserve"> Toimenpideluokitus</w:t>
      </w:r>
      <w:r w:rsidR="008D5156">
        <w:t xml:space="preserve"> (</w:t>
      </w:r>
      <w:r w:rsidR="008D5156" w:rsidRPr="008D5156">
        <w:t>codeSystem=1.2.246.537.6.2.2007</w:t>
      </w:r>
      <w:r w:rsidR="008D5156">
        <w:t>) CD-tietotyypillä</w:t>
      </w:r>
    </w:p>
    <w:p w14:paraId="66CB3070" w14:textId="532E2A95" w:rsidR="00AA0A88" w:rsidRDefault="006768A4" w:rsidP="00AA0A88">
      <w:pPr>
        <w:pStyle w:val="Snt1"/>
      </w:pPr>
      <w:r>
        <w:t>6</w:t>
      </w:r>
      <w:r w:rsidR="00AA0A88">
        <w:t xml:space="preserve">. </w:t>
      </w:r>
      <w:r w:rsidR="007C5B89">
        <w:t xml:space="preserve">VAPAAEHTOINEN nolla tai yksi [0..1] </w:t>
      </w:r>
      <w:r w:rsidR="00AA0A88" w:rsidRPr="009315BE">
        <w:t>entryRelationship</w:t>
      </w:r>
    </w:p>
    <w:p w14:paraId="3F360CFA" w14:textId="03BE8705" w:rsidR="00AA0A88" w:rsidRDefault="00AA0A88" w:rsidP="00AA0A88">
      <w:pPr>
        <w:pStyle w:val="Snt2"/>
      </w:pPr>
      <w:r>
        <w:t xml:space="preserve">a. PAKOLLINEN </w:t>
      </w:r>
      <w:r w:rsidRPr="00AA0A88">
        <w:t>yksi [1..1]</w:t>
      </w:r>
      <w:r w:rsidR="009926A7">
        <w:t xml:space="preserve"> @typeCode=”</w:t>
      </w:r>
      <w:r w:rsidR="00770E00">
        <w:t>COMP</w:t>
      </w:r>
      <w:r w:rsidR="009926A7">
        <w:t>”</w:t>
      </w:r>
    </w:p>
    <w:p w14:paraId="2E2A97FF" w14:textId="1462D4DE" w:rsidR="00D319D8" w:rsidRDefault="00ED51A9" w:rsidP="00D319D8">
      <w:pPr>
        <w:pStyle w:val="Snt2"/>
      </w:pPr>
      <w:r>
        <w:t xml:space="preserve">b. PAKOLLINEN </w:t>
      </w:r>
      <w:r w:rsidRPr="00AA0A88">
        <w:t>yksi [1..1]</w:t>
      </w:r>
      <w:r w:rsidR="000F1CFA">
        <w:t xml:space="preserve"> </w:t>
      </w:r>
      <w:hyperlink w:anchor="_Lisätiedot_optometrisestä_toimenpit" w:history="1">
        <w:r w:rsidR="000F1CFA" w:rsidRPr="002E374F">
          <w:rPr>
            <w:rStyle w:val="Hyperlinkki"/>
          </w:rPr>
          <w:t>Lisätiedot optometrisestä toimenpiteestä</w:t>
        </w:r>
      </w:hyperlink>
      <w:r w:rsidR="001A3DE0">
        <w:t xml:space="preserve"> (412) observation</w:t>
      </w:r>
    </w:p>
    <w:bookmarkStart w:id="1157" w:name="_Lisätiedot_optometrisestä_toimenpit"/>
    <w:bookmarkStart w:id="1158" w:name="_Toc498613828"/>
    <w:bookmarkEnd w:id="1157"/>
    <w:p w14:paraId="0A09E350" w14:textId="46986F95" w:rsidR="00D319D8" w:rsidRPr="000B1BE8" w:rsidRDefault="00021EF3" w:rsidP="00D319D8">
      <w:pPr>
        <w:pStyle w:val="Otsikko4"/>
      </w:pPr>
      <w:r>
        <w:fldChar w:fldCharType="begin"/>
      </w:r>
      <w:r>
        <w:instrText xml:space="preserve"> HYPERLINK  \l "_Optometrinen_toimenpide_-" </w:instrText>
      </w:r>
      <w:r>
        <w:fldChar w:fldCharType="separate"/>
      </w:r>
      <w:bookmarkStart w:id="1159" w:name="_Toc525565002"/>
      <w:r w:rsidR="00D319D8" w:rsidRPr="00021EF3">
        <w:rPr>
          <w:rStyle w:val="Hyperlinkki"/>
        </w:rPr>
        <w:t>Lisätiedot optometrisestä toimenpiteestä</w:t>
      </w:r>
      <w:r>
        <w:fldChar w:fldCharType="end"/>
      </w:r>
      <w:r w:rsidR="00CD36E9">
        <w:t xml:space="preserve"> - observation</w:t>
      </w:r>
      <w:bookmarkEnd w:id="1158"/>
      <w:bookmarkEnd w:id="1159"/>
    </w:p>
    <w:tbl>
      <w:tblPr>
        <w:tblStyle w:val="TaulukkoRuudukko"/>
        <w:tblW w:w="0" w:type="auto"/>
        <w:tblLook w:val="04A0" w:firstRow="1" w:lastRow="0" w:firstColumn="1" w:lastColumn="0" w:noHBand="0" w:noVBand="1"/>
      </w:tblPr>
      <w:tblGrid>
        <w:gridCol w:w="9231"/>
      </w:tblGrid>
      <w:tr w:rsidR="00D319D8" w:rsidRPr="0099795E" w14:paraId="77FB0932" w14:textId="77777777" w:rsidTr="00D319D8">
        <w:tc>
          <w:tcPr>
            <w:tcW w:w="9231" w:type="dxa"/>
          </w:tcPr>
          <w:p w14:paraId="4CFF44B1" w14:textId="0538E454" w:rsidR="00D319D8" w:rsidRPr="00D319D8" w:rsidRDefault="00D319D8" w:rsidP="00B27F58">
            <w:pPr>
              <w:pStyle w:val="Snt1"/>
              <w:tabs>
                <w:tab w:val="left" w:pos="7545"/>
              </w:tabs>
              <w:ind w:left="0" w:firstLine="0"/>
              <w:rPr>
                <w:rFonts w:eastAsiaTheme="majorEastAsia" w:cstheme="majorHAnsi"/>
                <w:bCs/>
                <w:sz w:val="18"/>
                <w:szCs w:val="26"/>
                <w:lang w:val="en-US"/>
              </w:rPr>
            </w:pPr>
            <w:r w:rsidRPr="00D319D8">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/observation/entryRelationship</w:t>
            </w:r>
          </w:p>
        </w:tc>
      </w:tr>
    </w:tbl>
    <w:p w14:paraId="0853E1A6" w14:textId="77777777" w:rsidR="00CD36E9" w:rsidRPr="0012557F" w:rsidRDefault="00CD36E9" w:rsidP="00CD36E9">
      <w:pPr>
        <w:pStyle w:val="Snt1"/>
        <w:rPr>
          <w:lang w:val="en-US"/>
        </w:rPr>
      </w:pPr>
    </w:p>
    <w:p w14:paraId="1A0BD23D" w14:textId="68A7CC42" w:rsidR="00CD36E9" w:rsidRPr="0003454B" w:rsidRDefault="00CD36E9" w:rsidP="00CD36E9">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28D2A7A" w14:textId="0CF9DF40" w:rsidR="00CD36E9" w:rsidRDefault="00CD36E9" w:rsidP="00CD36E9">
      <w:pPr>
        <w:pStyle w:val="Snt1"/>
      </w:pPr>
      <w:r>
        <w:t>2</w:t>
      </w:r>
      <w:r w:rsidRPr="0003454B">
        <w:t xml:space="preserve">. PAKOLLINEN yksi [1..1] </w:t>
      </w:r>
      <w:r w:rsidRPr="00AE0334">
        <w:t>code/@code="</w:t>
      </w:r>
      <w:r>
        <w:t>41</w:t>
      </w:r>
      <w:r w:rsidR="00DE46D8">
        <w:t>2</w:t>
      </w:r>
      <w:r w:rsidRPr="00AE0334">
        <w:t>"</w:t>
      </w:r>
      <w:r>
        <w:t xml:space="preserve"> </w:t>
      </w:r>
      <w:r w:rsidR="00DE46D8">
        <w:t>Lisätiedot optometrisestä toimenpiteestä</w:t>
      </w:r>
      <w:r>
        <w:t xml:space="preserve"> (codeSystem</w:t>
      </w:r>
      <w:r w:rsidRPr="00AE0334">
        <w:t xml:space="preserve">: </w:t>
      </w:r>
      <w:r w:rsidR="002A69F7">
        <w:t xml:space="preserve">1.2.246.537.6.889 </w:t>
      </w:r>
      <w:r w:rsidR="00414A9E">
        <w:t>Optometria/Tietosisältö - Optometrian rakenteinen kirjaaminen)</w:t>
      </w:r>
    </w:p>
    <w:p w14:paraId="0779BE8D" w14:textId="3064C3FE" w:rsidR="00DE46D8" w:rsidRDefault="00DE46D8" w:rsidP="00DE46D8">
      <w:pPr>
        <w:pStyle w:val="Snt1"/>
      </w:pPr>
      <w:r>
        <w:t>3. PAKOLLINEN yksi [1..1] text</w:t>
      </w:r>
    </w:p>
    <w:p w14:paraId="648FEE8D" w14:textId="77777777" w:rsidR="00DE46D8" w:rsidRDefault="00DE46D8" w:rsidP="00DE46D8">
      <w:pPr>
        <w:pStyle w:val="Snt2"/>
      </w:pPr>
      <w:r>
        <w:t xml:space="preserve">a. </w:t>
      </w:r>
      <w:r w:rsidRPr="00AA0A88">
        <w:t>PAKOLLINEN yksi [1..1] reference/@value, viitattavan näyttömuoto-osion xml-ID annetaan II-tietotyypillä</w:t>
      </w:r>
    </w:p>
    <w:p w14:paraId="365405C3" w14:textId="1003FAD4" w:rsidR="00B214F0" w:rsidRPr="00CD36E9" w:rsidRDefault="00DE46D8" w:rsidP="00DE46D8">
      <w:pPr>
        <w:pStyle w:val="Snt1"/>
      </w:pPr>
      <w:r>
        <w:t xml:space="preserve">4. PAKOLLINEN yksi </w:t>
      </w:r>
      <w:r w:rsidRPr="00AA0A88">
        <w:t>[1..1]</w:t>
      </w:r>
      <w:r>
        <w:t xml:space="preserve"> value Lisätiedot optometrisestä toimenpiteestä (412), arvo annetaan ST-tietotyypillä</w:t>
      </w:r>
    </w:p>
    <w:bookmarkStart w:id="1160" w:name="_Muu_optometrinen_toimenpide"/>
    <w:bookmarkStart w:id="1161" w:name="_Toc498613829"/>
    <w:bookmarkEnd w:id="1160"/>
    <w:p w14:paraId="4301333A" w14:textId="1CFF8D7A" w:rsidR="008520FB" w:rsidRPr="00815A0E" w:rsidRDefault="00021EF3" w:rsidP="008520FB">
      <w:pPr>
        <w:pStyle w:val="Otsikko3"/>
      </w:pPr>
      <w:r>
        <w:fldChar w:fldCharType="begin"/>
      </w:r>
      <w:r>
        <w:instrText xml:space="preserve"> HYPERLINK  \l "_Hoidon_syy_ja_1" </w:instrText>
      </w:r>
      <w:r>
        <w:fldChar w:fldCharType="separate"/>
      </w:r>
      <w:bookmarkStart w:id="1162" w:name="_Toc525565003"/>
      <w:r w:rsidR="008520FB" w:rsidRPr="00021EF3">
        <w:rPr>
          <w:rStyle w:val="Hyperlinkki"/>
        </w:rPr>
        <w:t xml:space="preserve">Muu </w:t>
      </w:r>
      <w:r w:rsidR="00B214F0" w:rsidRPr="00021EF3">
        <w:rPr>
          <w:rStyle w:val="Hyperlinkki"/>
        </w:rPr>
        <w:t>o</w:t>
      </w:r>
      <w:r w:rsidR="008520FB" w:rsidRPr="00021EF3">
        <w:rPr>
          <w:rStyle w:val="Hyperlinkki"/>
        </w:rPr>
        <w:t>ptometrinen toimenpide</w:t>
      </w:r>
      <w:r>
        <w:fldChar w:fldCharType="end"/>
      </w:r>
      <w:r w:rsidR="008520FB" w:rsidRPr="00487841">
        <w:t xml:space="preserve"> </w:t>
      </w:r>
      <w:r w:rsidR="008520FB">
        <w:t xml:space="preserve">- </w:t>
      </w:r>
      <w:r w:rsidR="008520FB" w:rsidRPr="00487841">
        <w:t>observation</w:t>
      </w:r>
      <w:bookmarkEnd w:id="1161"/>
      <w:bookmarkEnd w:id="116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20FB" w:rsidRPr="0099795E" w14:paraId="3183F8E5" w14:textId="77777777" w:rsidTr="00AA0A88">
        <w:tc>
          <w:tcPr>
            <w:tcW w:w="9236" w:type="dxa"/>
          </w:tcPr>
          <w:p w14:paraId="20171B6D" w14:textId="77777777" w:rsidR="008520FB" w:rsidRPr="00A878B7" w:rsidRDefault="008520FB"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p>
        </w:tc>
      </w:tr>
    </w:tbl>
    <w:p w14:paraId="2EF029EE" w14:textId="77777777" w:rsidR="008520FB" w:rsidRPr="00370659" w:rsidRDefault="008520FB" w:rsidP="008520FB">
      <w:pPr>
        <w:pStyle w:val="Snt1"/>
        <w:ind w:left="0" w:firstLine="0"/>
        <w:rPr>
          <w:lang w:val="en-US"/>
        </w:rPr>
      </w:pPr>
    </w:p>
    <w:p w14:paraId="4E8566E7" w14:textId="77777777" w:rsidR="008520FB" w:rsidRPr="0003454B" w:rsidRDefault="008520FB" w:rsidP="008520F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4E8BEAF" w14:textId="0EB5F4EF" w:rsidR="006768A4" w:rsidRDefault="006768A4" w:rsidP="00B214F0">
      <w:pPr>
        <w:pStyle w:val="Snt1"/>
      </w:pPr>
      <w:r>
        <w:t xml:space="preserve">2. </w:t>
      </w:r>
      <w:r w:rsidRPr="0003454B">
        <w:t xml:space="preserve">PAKOLLINEN yksi </w:t>
      </w:r>
      <w:r w:rsidRPr="007E0AC1">
        <w:t>[1..1]</w:t>
      </w:r>
      <w:r>
        <w:t xml:space="preserve"> id/@root</w:t>
      </w:r>
    </w:p>
    <w:p w14:paraId="43F7D6D4" w14:textId="68F64961" w:rsidR="008520FB" w:rsidRDefault="006768A4" w:rsidP="00B214F0">
      <w:pPr>
        <w:pStyle w:val="Snt1"/>
      </w:pPr>
      <w:r>
        <w:t>3</w:t>
      </w:r>
      <w:r w:rsidR="008520FB" w:rsidRPr="0003454B">
        <w:t xml:space="preserve">. PAKOLLINEN yksi [1..1] </w:t>
      </w:r>
      <w:r w:rsidR="008520FB" w:rsidRPr="00AE0334">
        <w:t>code/@code="</w:t>
      </w:r>
      <w:r w:rsidR="008520FB">
        <w:t>41</w:t>
      </w:r>
      <w:r w:rsidR="00B214F0">
        <w:t>3</w:t>
      </w:r>
      <w:r w:rsidR="008520FB" w:rsidRPr="00AE0334">
        <w:t>"</w:t>
      </w:r>
      <w:r w:rsidR="008520FB">
        <w:t xml:space="preserve"> </w:t>
      </w:r>
      <w:r w:rsidR="00B214F0">
        <w:t>Muu o</w:t>
      </w:r>
      <w:r w:rsidR="008520FB">
        <w:t>ptometrinen toimenpide (codeSystem</w:t>
      </w:r>
      <w:r w:rsidR="008520FB" w:rsidRPr="00AE0334">
        <w:t xml:space="preserve">: </w:t>
      </w:r>
      <w:r w:rsidR="002A69F7">
        <w:t xml:space="preserve">1.2.246.537.6.889 </w:t>
      </w:r>
      <w:r w:rsidR="00414A9E">
        <w:t>Optometria/Tietosisältö - Optometrian rakenteinen kirjaaminen)</w:t>
      </w:r>
    </w:p>
    <w:p w14:paraId="2EA5A348" w14:textId="25732BB7" w:rsidR="00AC0E6C" w:rsidRDefault="006768A4" w:rsidP="00AC0E6C">
      <w:pPr>
        <w:pStyle w:val="Snt1"/>
      </w:pPr>
      <w:r>
        <w:t>4</w:t>
      </w:r>
      <w:r w:rsidR="00AC0E6C">
        <w:t>. PAKOLLINEN yksi [1..1] text</w:t>
      </w:r>
    </w:p>
    <w:p w14:paraId="2375C3BB" w14:textId="77777777" w:rsidR="00AC0E6C" w:rsidRPr="00C441AB" w:rsidRDefault="00AC0E6C" w:rsidP="00AC0E6C">
      <w:pPr>
        <w:pStyle w:val="Snt2"/>
      </w:pPr>
      <w:r>
        <w:t xml:space="preserve">a. </w:t>
      </w:r>
      <w:r w:rsidRPr="00C441AB">
        <w:t>PAKOLLINEN yksi [1..1] reference/@value, viitattavan näyttömuoto-osion xml-ID annetaan II-tietotyypillä</w:t>
      </w:r>
    </w:p>
    <w:p w14:paraId="76D7A2A0" w14:textId="3A6BE841" w:rsidR="00037026" w:rsidRDefault="006768A4" w:rsidP="00FB21AB">
      <w:pPr>
        <w:pStyle w:val="Snt1"/>
      </w:pPr>
      <w:r>
        <w:t>5</w:t>
      </w:r>
      <w:r w:rsidR="00AC0E6C">
        <w:t xml:space="preserve">. </w:t>
      </w:r>
      <w:r w:rsidR="00037026" w:rsidRPr="0003454B">
        <w:t xml:space="preserve"> PAKOLLINEN yksi [1..1] value</w:t>
      </w:r>
      <w:r w:rsidR="00037026">
        <w:t xml:space="preserve"> </w:t>
      </w:r>
      <w:r w:rsidR="00AC0E6C">
        <w:t>Muu optometrinen toimenpide</w:t>
      </w:r>
      <w:r w:rsidR="00037026">
        <w:t xml:space="preserve"> (</w:t>
      </w:r>
      <w:r w:rsidR="00AC0E6C">
        <w:t>413</w:t>
      </w:r>
      <w:r w:rsidR="00037026">
        <w:t>),</w:t>
      </w:r>
      <w:r w:rsidR="00037026" w:rsidRPr="0003454B">
        <w:t xml:space="preserve"> </w:t>
      </w:r>
      <w:r w:rsidR="00C93E49">
        <w:t>arvo annetaan</w:t>
      </w:r>
      <w:r w:rsidR="00037026">
        <w:t xml:space="preserve"> ST-tietotyy</w:t>
      </w:r>
      <w:r w:rsidR="00037026" w:rsidRPr="0003454B">
        <w:t>pillä</w:t>
      </w:r>
    </w:p>
    <w:bookmarkStart w:id="1163" w:name="_Hoidon_syy_ja_2"/>
    <w:bookmarkStart w:id="1164" w:name="_Lausunnot"/>
    <w:bookmarkEnd w:id="1163"/>
    <w:bookmarkEnd w:id="1164"/>
    <w:p w14:paraId="7A1F0221" w14:textId="438A0F52"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165" w:name="_Toc498613830"/>
      <w:bookmarkStart w:id="1166" w:name="_Toc525565004"/>
      <w:r w:rsidR="00B147A9">
        <w:rPr>
          <w:rStyle w:val="Hyperlinkki"/>
        </w:rPr>
        <w:t>Lausun</w:t>
      </w:r>
      <w:r w:rsidR="002E374F">
        <w:rPr>
          <w:rStyle w:val="Hyperlinkki"/>
        </w:rPr>
        <w:t>not</w:t>
      </w:r>
      <w:bookmarkEnd w:id="1165"/>
      <w:bookmarkEnd w:id="1166"/>
      <w:r w:rsidR="008558FE" w:rsidRPr="00382EF8">
        <w:rPr>
          <w:rStyle w:val="Hyperlinkki"/>
        </w:rPr>
        <w:t xml:space="preserve"> </w:t>
      </w:r>
    </w:p>
    <w:p w14:paraId="443A9CD9"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99795E" w14:paraId="6F8D13C3" w14:textId="77777777" w:rsidTr="00627942">
        <w:tc>
          <w:tcPr>
            <w:tcW w:w="9236" w:type="dxa"/>
          </w:tcPr>
          <w:p w14:paraId="179FFBD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61E8FCB9"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A8855D4" w14:textId="77777777" w:rsidR="00615700" w:rsidRPr="00074862" w:rsidRDefault="00615700" w:rsidP="006A4DF8">
      <w:pPr>
        <w:rPr>
          <w:rFonts w:eastAsiaTheme="majorEastAsia" w:cstheme="majorHAnsi"/>
          <w:b/>
          <w:bCs/>
          <w:sz w:val="24"/>
          <w:szCs w:val="26"/>
        </w:rPr>
      </w:pPr>
    </w:p>
    <w:p w14:paraId="592A1E6E" w14:textId="205B0A7D" w:rsidR="006A14B9" w:rsidRPr="0095153D" w:rsidRDefault="006A14B9" w:rsidP="006A4DF8">
      <w:r w:rsidRPr="0082643A">
        <w:t xml:space="preserve">1. </w:t>
      </w:r>
      <w:r>
        <w:t>PAKOLLINEN</w:t>
      </w:r>
      <w:r w:rsidRPr="0082643A">
        <w:t xml:space="preserve"> yksi [1..1] code/@code="</w:t>
      </w:r>
      <w:r w:rsidR="00EF29C2">
        <w:t>62</w:t>
      </w:r>
      <w:r w:rsidRPr="0082643A">
        <w:t xml:space="preserve">" </w:t>
      </w:r>
      <w:r w:rsidR="002E374F">
        <w:t>Lausunto</w:t>
      </w:r>
      <w:r w:rsidR="0098587C">
        <w:t xml:space="preserve"> </w:t>
      </w:r>
      <w:r w:rsidR="000B14D2">
        <w:t>(codeSystem</w:t>
      </w:r>
      <w:r w:rsidRPr="0095153D">
        <w:t>: 1.2.246.537.6.14.2006 AR/YDIN - Otsikot)</w:t>
      </w:r>
    </w:p>
    <w:p w14:paraId="3FDE525B" w14:textId="67AD7E2A" w:rsidR="006A14B9" w:rsidRPr="0082643A" w:rsidRDefault="006A14B9" w:rsidP="006A14B9">
      <w:pPr>
        <w:pStyle w:val="Snt1"/>
      </w:pPr>
      <w:r w:rsidRPr="0082643A">
        <w:t>2. PAKOLLINEN yksi [1..1] title</w:t>
      </w:r>
      <w:r>
        <w:t>, jonka</w:t>
      </w:r>
      <w:r w:rsidRPr="0082643A">
        <w:t xml:space="preserve"> </w:t>
      </w:r>
      <w:r w:rsidR="003F5756">
        <w:t>PITÄÄ OLLA</w:t>
      </w:r>
      <w:r>
        <w:t xml:space="preserve"> sama kuin </w:t>
      </w:r>
      <w:r w:rsidRPr="0082643A">
        <w:t>"</w:t>
      </w:r>
      <w:r w:rsidR="002E374F">
        <w:t>Lausunto</w:t>
      </w:r>
      <w:r w:rsidRPr="0082643A">
        <w:t xml:space="preserve">" </w:t>
      </w:r>
    </w:p>
    <w:p w14:paraId="4F0A3238" w14:textId="77777777" w:rsidR="006A14B9" w:rsidRPr="0080598B" w:rsidRDefault="006A14B9" w:rsidP="006A14B9">
      <w:pPr>
        <w:pStyle w:val="Snt1"/>
      </w:pPr>
      <w:r w:rsidRPr="0080598B">
        <w:t xml:space="preserve">3. PAKOLLINEN yksi [1..1] text </w:t>
      </w:r>
    </w:p>
    <w:p w14:paraId="619C95D5" w14:textId="77777777" w:rsidR="008B0BAD" w:rsidRDefault="008B0BAD" w:rsidP="008B0BAD"/>
    <w:p w14:paraId="01ECD116" w14:textId="65434A5E" w:rsidR="00A01E35" w:rsidRPr="00A01E35" w:rsidRDefault="00A01E35" w:rsidP="00ED50FC">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Lausunto</w:t>
      </w:r>
    </w:p>
    <w:p w14:paraId="564D7B91" w14:textId="77777777" w:rsidR="00A01E35" w:rsidRDefault="00A01E35" w:rsidP="00ED50FC">
      <w:pPr>
        <w:pStyle w:val="Snt1"/>
        <w:pBdr>
          <w:top w:val="single" w:sz="4" w:space="1" w:color="00B050"/>
          <w:left w:val="single" w:sz="4" w:space="4" w:color="00B050"/>
          <w:bottom w:val="single" w:sz="4" w:space="1" w:color="00B050"/>
          <w:right w:val="single" w:sz="4" w:space="4" w:color="00B050"/>
        </w:pBdr>
        <w:ind w:left="0" w:firstLine="0"/>
      </w:pPr>
    </w:p>
    <w:p w14:paraId="29D211EE"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Ajoterveyslomake (422)*</w:t>
      </w:r>
    </w:p>
    <w:p w14:paraId="6B33A8DD" w14:textId="36A67BE0" w:rsidR="00180693"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Muu</w:t>
      </w:r>
      <w:r w:rsidR="00180693">
        <w:t>t lomakkeet ja lausunnot (423)*</w:t>
      </w:r>
    </w:p>
    <w:p w14:paraId="6EBF85F8" w14:textId="483298E6" w:rsidR="00ED50FC"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Lausuntoteksti tai lisätiedot muista lomakkeista ja lausunnoista (424)</w:t>
      </w:r>
      <w:r w:rsidR="00180693">
        <w:t>**</w:t>
      </w:r>
    </w:p>
    <w:p w14:paraId="001D8574" w14:textId="74BEB32E"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71F2F55" w14:textId="245A3B8F"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xml:space="preserve">*) Annetaan otsikko muodossa ”Kirjataanko lausunto ortoptiselle lomakkeelle / ajoterveyslomakkeelle / muulle kuin ortoptiselle tai ajoterveyslomakkeelle:” </w:t>
      </w:r>
    </w:p>
    <w:p w14:paraId="52ECE312" w14:textId="33B30DA5"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Myös otsikko</w:t>
      </w:r>
    </w:p>
    <w:p w14:paraId="09ACAC93"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FAF8890" w14:textId="77777777" w:rsidR="008B0BAD" w:rsidRPr="0080598B" w:rsidRDefault="008B0BAD" w:rsidP="008B0BAD"/>
    <w:p w14:paraId="049688A2" w14:textId="77777777" w:rsidR="006A14B9" w:rsidRPr="0082643A" w:rsidRDefault="006A14B9" w:rsidP="006A14B9">
      <w:pPr>
        <w:pStyle w:val="Snt1"/>
      </w:pPr>
      <w:r w:rsidRPr="0082643A">
        <w:t>4. PAKOLLINEN yksi</w:t>
      </w:r>
      <w:r>
        <w:t xml:space="preserve"> [1..1</w:t>
      </w:r>
      <w:r w:rsidRPr="0082643A">
        <w:t xml:space="preserve">] entry </w:t>
      </w:r>
    </w:p>
    <w:p w14:paraId="1E045DC2" w14:textId="5FAE2CD5" w:rsidR="006A14B9" w:rsidRDefault="006A14B9" w:rsidP="006A14B9">
      <w:pPr>
        <w:pStyle w:val="Snt2"/>
      </w:pPr>
      <w:r w:rsidRPr="0095153D">
        <w:t xml:space="preserve">a. </w:t>
      </w:r>
      <w:r w:rsidR="002E374F" w:rsidRPr="002E374F">
        <w:t>PAKOLLINEN yksi [1..1] templateId, jonka arvon PITÄÄ OLLA @root=”</w:t>
      </w:r>
      <w:r w:rsidR="0033301D">
        <w:t>1.2.246.777.11.2018.</w:t>
      </w:r>
      <w:r w:rsidR="00074862">
        <w:t>11</w:t>
      </w:r>
      <w:r w:rsidR="002E374F" w:rsidRPr="002E374F">
        <w:t>” (Optometrian CDA 2018)</w:t>
      </w:r>
      <w:r w:rsidR="002E374F">
        <w:t xml:space="preserve"> </w:t>
      </w:r>
    </w:p>
    <w:p w14:paraId="288DAA14" w14:textId="37FAD5E6" w:rsidR="006A14B9" w:rsidRDefault="006A14B9" w:rsidP="006A14B9">
      <w:pPr>
        <w:pStyle w:val="Snt2"/>
      </w:pPr>
      <w:r>
        <w:t>b. PAKOLLINEN yksi [</w:t>
      </w:r>
      <w:r w:rsidRPr="0095153D">
        <w:t>1..1]</w:t>
      </w:r>
      <w:r>
        <w:t xml:space="preserve"> templateId, jonka arvon PITÄÄ OLLA </w:t>
      </w:r>
      <w:r w:rsidRPr="00B44714">
        <w:t>@root=</w:t>
      </w:r>
      <w:r w:rsidR="002A69F7">
        <w:t>”1.2.246.537.6.889.</w:t>
      </w:r>
      <w:r w:rsidR="002E374F" w:rsidRPr="002E374F">
        <w:t>420</w:t>
      </w:r>
      <w:r>
        <w:t>” (</w:t>
      </w:r>
      <w:r w:rsidR="002E374F">
        <w:t>Lausunnot</w:t>
      </w:r>
      <w:r>
        <w:t xml:space="preserve"> entry)</w:t>
      </w:r>
    </w:p>
    <w:p w14:paraId="5DC2897F" w14:textId="6515835E" w:rsidR="006A14B9" w:rsidRDefault="006A14B9" w:rsidP="006A14B9">
      <w:pPr>
        <w:pStyle w:val="Snt2"/>
      </w:pPr>
      <w:r w:rsidRPr="0084646B">
        <w:t xml:space="preserve">c. </w:t>
      </w:r>
      <w:r>
        <w:t>PAKOLLINEN yksi [</w:t>
      </w:r>
      <w:r w:rsidRPr="0084646B">
        <w:t xml:space="preserve">1..1] </w:t>
      </w:r>
      <w:hyperlink w:anchor="_Lausunnot_-_organizer" w:history="1">
        <w:r w:rsidR="005B7AE6" w:rsidRPr="00E3103A">
          <w:rPr>
            <w:rStyle w:val="Hyperlinkki"/>
          </w:rPr>
          <w:t>Lausunnot</w:t>
        </w:r>
      </w:hyperlink>
      <w:r w:rsidR="005B7AE6">
        <w:t xml:space="preserve"> </w:t>
      </w:r>
      <w:r>
        <w:t>organizer</w:t>
      </w:r>
    </w:p>
    <w:bookmarkStart w:id="1167" w:name="_Lausunnot_-_organizer"/>
    <w:bookmarkStart w:id="1168" w:name="_Toc498613831"/>
    <w:bookmarkEnd w:id="1167"/>
    <w:p w14:paraId="0F2F0A5B" w14:textId="77B5D199" w:rsidR="005B7AE6" w:rsidRPr="00815A0E" w:rsidRDefault="00E518F2" w:rsidP="005B7AE6">
      <w:pPr>
        <w:pStyle w:val="Otsikko3"/>
      </w:pPr>
      <w:r>
        <w:fldChar w:fldCharType="begin"/>
      </w:r>
      <w:r>
        <w:instrText xml:space="preserve"> HYPERLINK  \l "_Hoidon_syy_ja_2" </w:instrText>
      </w:r>
      <w:r>
        <w:fldChar w:fldCharType="separate"/>
      </w:r>
      <w:bookmarkStart w:id="1169" w:name="_Toc525565005"/>
      <w:r w:rsidR="005B7AE6" w:rsidRPr="00E518F2">
        <w:rPr>
          <w:rStyle w:val="Hyperlinkki"/>
        </w:rPr>
        <w:t>Lausunnot</w:t>
      </w:r>
      <w:r>
        <w:fldChar w:fldCharType="end"/>
      </w:r>
      <w:r w:rsidR="005B7AE6" w:rsidRPr="00487841">
        <w:t xml:space="preserve"> </w:t>
      </w:r>
      <w:r w:rsidR="005B7AE6">
        <w:t>- organizer</w:t>
      </w:r>
      <w:bookmarkEnd w:id="1168"/>
      <w:bookmarkEnd w:id="116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7AE6" w:rsidRPr="0099795E" w14:paraId="785A365A" w14:textId="77777777" w:rsidTr="00B27F58">
        <w:tc>
          <w:tcPr>
            <w:tcW w:w="9236" w:type="dxa"/>
          </w:tcPr>
          <w:p w14:paraId="1AACF5B1" w14:textId="0E4E54B3" w:rsidR="005B7AE6" w:rsidRPr="00A878B7" w:rsidRDefault="005B7AE6"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37E41D99" w14:textId="77777777" w:rsidR="005B7AE6" w:rsidRPr="00370659" w:rsidRDefault="005B7AE6" w:rsidP="005B7AE6">
      <w:pPr>
        <w:pStyle w:val="Snt1"/>
        <w:ind w:left="0" w:firstLine="0"/>
        <w:rPr>
          <w:lang w:val="en-US"/>
        </w:rPr>
      </w:pPr>
    </w:p>
    <w:p w14:paraId="455036A5" w14:textId="5B8AB683" w:rsidR="005B7AE6" w:rsidRPr="0003454B" w:rsidRDefault="005B7AE6" w:rsidP="005B7AE6">
      <w:pPr>
        <w:pStyle w:val="Snt1"/>
      </w:pPr>
      <w:r>
        <w:t>1</w:t>
      </w:r>
      <w:r w:rsidRPr="0003454B">
        <w:t xml:space="preserve">. PAKOLLINEN yksi </w:t>
      </w:r>
      <w:r w:rsidRPr="007E0AC1">
        <w:t>[1..1] @classCode="</w:t>
      </w:r>
      <w:r w:rsidR="00E3103A" w:rsidRPr="00E3103A">
        <w:t>CLUSTER</w:t>
      </w:r>
      <w:r w:rsidRPr="007E0AC1">
        <w:t xml:space="preserve">" </w:t>
      </w:r>
      <w:r>
        <w:t>ja yksi [</w:t>
      </w:r>
      <w:r w:rsidRPr="0003454B">
        <w:t xml:space="preserve">1..1] @moodCode="EVN" </w:t>
      </w:r>
    </w:p>
    <w:p w14:paraId="4CAD1DE6" w14:textId="53736AE0" w:rsidR="006768A4" w:rsidRDefault="006768A4" w:rsidP="005B7AE6">
      <w:pPr>
        <w:pStyle w:val="Snt1"/>
      </w:pPr>
      <w:r>
        <w:t xml:space="preserve">2. </w:t>
      </w:r>
      <w:r w:rsidRPr="0003454B">
        <w:t xml:space="preserve">PAKOLLINEN yksi </w:t>
      </w:r>
      <w:r w:rsidRPr="007E0AC1">
        <w:t>[1..1]</w:t>
      </w:r>
      <w:r>
        <w:t xml:space="preserve"> id/@root</w:t>
      </w:r>
    </w:p>
    <w:p w14:paraId="314D3D65" w14:textId="703E8FC4" w:rsidR="005B7AE6" w:rsidRPr="00AE0334" w:rsidRDefault="006768A4" w:rsidP="005B7AE6">
      <w:pPr>
        <w:pStyle w:val="Snt1"/>
      </w:pPr>
      <w:r>
        <w:t>3</w:t>
      </w:r>
      <w:r w:rsidR="005B7AE6" w:rsidRPr="0003454B">
        <w:t xml:space="preserve">. PAKOLLINEN </w:t>
      </w:r>
      <w:r w:rsidR="00E3103A">
        <w:t xml:space="preserve">yksi </w:t>
      </w:r>
      <w:r w:rsidR="005B7AE6" w:rsidRPr="0003454B">
        <w:t>[</w:t>
      </w:r>
      <w:r w:rsidR="00180693">
        <w:t>1</w:t>
      </w:r>
      <w:r w:rsidR="005B7AE6" w:rsidRPr="0003454B">
        <w:t>..</w:t>
      </w:r>
      <w:r w:rsidR="00E3103A">
        <w:t>1</w:t>
      </w:r>
      <w:r w:rsidR="005B7AE6" w:rsidRPr="0003454B">
        <w:t xml:space="preserve">] </w:t>
      </w:r>
      <w:r w:rsidR="005B7AE6" w:rsidRPr="00AE0334">
        <w:t>code/@code="</w:t>
      </w:r>
      <w:r w:rsidR="005B7AE6">
        <w:t>4</w:t>
      </w:r>
      <w:r w:rsidR="00E3103A">
        <w:t>20</w:t>
      </w:r>
      <w:r w:rsidR="005B7AE6" w:rsidRPr="00AE0334">
        <w:t>"</w:t>
      </w:r>
      <w:r w:rsidR="005B7AE6">
        <w:t xml:space="preserve"> Optometrinen toimenpide (codeSystem</w:t>
      </w:r>
      <w:r w:rsidR="005B7AE6" w:rsidRPr="00AE0334">
        <w:t xml:space="preserve">: </w:t>
      </w:r>
      <w:r w:rsidR="002A69F7">
        <w:t xml:space="preserve">1.2.246.537.6.889 </w:t>
      </w:r>
      <w:r w:rsidR="00414A9E">
        <w:t>Optometria/Tietosisältö - Optometrian rakenteinen kirjaaminen)</w:t>
      </w:r>
    </w:p>
    <w:p w14:paraId="1D76ED93" w14:textId="63F04C38" w:rsidR="006768A4" w:rsidRDefault="006768A4" w:rsidP="006768A4">
      <w:pPr>
        <w:pStyle w:val="Snt1"/>
      </w:pPr>
      <w:r>
        <w:t>4. PAKOLLINEN yksi [1..1] statusCode/@code=”</w:t>
      </w:r>
      <w:r w:rsidRPr="00C61ED5">
        <w:t>completed</w:t>
      </w:r>
      <w:r>
        <w:t>”</w:t>
      </w:r>
    </w:p>
    <w:p w14:paraId="0DA65252" w14:textId="5EDED758" w:rsidR="00B27F58" w:rsidRDefault="007D27CA" w:rsidP="00E3103A">
      <w:pPr>
        <w:pStyle w:val="Snt1"/>
      </w:pPr>
      <w:r>
        <w:t>5</w:t>
      </w:r>
      <w:r w:rsidR="005B7AE6">
        <w:t>.</w:t>
      </w:r>
      <w:r w:rsidR="00E3103A">
        <w:t xml:space="preserve"> </w:t>
      </w:r>
      <w:r w:rsidR="007C5B89">
        <w:t xml:space="preserve">VAPAAEHTOINEN nolla tai yksi [0..1] </w:t>
      </w:r>
      <w:r w:rsidR="00B27F58">
        <w:t>component</w:t>
      </w:r>
    </w:p>
    <w:p w14:paraId="7747D3B8" w14:textId="2C356FEA" w:rsidR="005B7AE6" w:rsidRDefault="00B27F58" w:rsidP="00B27F58">
      <w:pPr>
        <w:pStyle w:val="Snt2"/>
      </w:pPr>
      <w:r>
        <w:t xml:space="preserve">a. PAKOLLINEN </w:t>
      </w:r>
      <w:r w:rsidRPr="00AA0A88">
        <w:t xml:space="preserve">yksi [1..1] </w:t>
      </w:r>
      <w:r w:rsidR="00E3103A">
        <w:t xml:space="preserve"> </w:t>
      </w:r>
      <w:hyperlink w:anchor="_Ajoterveyslomake_-_observation" w:history="1">
        <w:r w:rsidR="00E3103A" w:rsidRPr="00ED50FC">
          <w:rPr>
            <w:rStyle w:val="Hyperlinkki"/>
          </w:rPr>
          <w:t>Ajoterveyslomake</w:t>
        </w:r>
      </w:hyperlink>
      <w:r w:rsidR="00E3103A">
        <w:t xml:space="preserve"> (422</w:t>
      </w:r>
      <w:r>
        <w:t>) observation</w:t>
      </w:r>
    </w:p>
    <w:p w14:paraId="3C7FFC61" w14:textId="25F83212" w:rsidR="00B27F58" w:rsidRDefault="007D27CA" w:rsidP="00E3103A">
      <w:pPr>
        <w:pStyle w:val="Snt1"/>
      </w:pPr>
      <w:r>
        <w:t>6</w:t>
      </w:r>
      <w:r w:rsidR="00E3103A">
        <w:t xml:space="preserve">. </w:t>
      </w:r>
      <w:r w:rsidR="007C5B89">
        <w:t xml:space="preserve">VAPAAEHTOINEN nolla tai yksi [0..1] </w:t>
      </w:r>
      <w:r w:rsidR="00B27F58">
        <w:t>component</w:t>
      </w:r>
    </w:p>
    <w:p w14:paraId="6DA6E84F" w14:textId="0EEC3C2F" w:rsidR="00E3103A" w:rsidRDefault="00B27F58" w:rsidP="00B27F58">
      <w:pPr>
        <w:pStyle w:val="Snt2"/>
      </w:pPr>
      <w:r>
        <w:t>a. PAKOLLINEN</w:t>
      </w:r>
      <w:r w:rsidR="00FF2000">
        <w:t xml:space="preserve"> yksi </w:t>
      </w:r>
      <w:r w:rsidR="00FF2000" w:rsidRPr="00AA0A88">
        <w:t>[1..1]</w:t>
      </w:r>
      <w:r w:rsidR="00E3103A">
        <w:t xml:space="preserve"> </w:t>
      </w:r>
      <w:hyperlink w:anchor="_Muut_lomakkeet_ja" w:history="1">
        <w:r w:rsidR="00E3103A" w:rsidRPr="00ED50FC">
          <w:rPr>
            <w:rStyle w:val="Hyperlinkki"/>
          </w:rPr>
          <w:t>Muut lomakkeet ja lausunnot</w:t>
        </w:r>
      </w:hyperlink>
      <w:r w:rsidR="00E3103A">
        <w:t xml:space="preserve"> (423)</w:t>
      </w:r>
      <w:r w:rsidR="00FF2000">
        <w:t xml:space="preserve"> observation</w:t>
      </w:r>
    </w:p>
    <w:p w14:paraId="47311310" w14:textId="3DA5B3FB" w:rsidR="00FF2000" w:rsidRDefault="007D27CA" w:rsidP="00E3103A">
      <w:pPr>
        <w:pStyle w:val="Snt1"/>
      </w:pPr>
      <w:r>
        <w:t>7</w:t>
      </w:r>
      <w:r w:rsidR="00E3103A">
        <w:t xml:space="preserve">. </w:t>
      </w:r>
      <w:r w:rsidR="007C5B89">
        <w:t xml:space="preserve">VAPAAEHTOINEN nolla tai yksi [0..1] </w:t>
      </w:r>
      <w:r w:rsidR="00FF2000">
        <w:t>component</w:t>
      </w:r>
    </w:p>
    <w:p w14:paraId="22362DF4" w14:textId="60010887" w:rsidR="00E3103A" w:rsidRDefault="00FF2000" w:rsidP="00FF2000">
      <w:pPr>
        <w:pStyle w:val="Snt2"/>
      </w:pPr>
      <w:r>
        <w:t xml:space="preserve">a. PAKOLLINEN yksi </w:t>
      </w:r>
      <w:r w:rsidRPr="00AA0A88">
        <w:t>[1..1]</w:t>
      </w:r>
      <w:r>
        <w:t xml:space="preserve"> </w:t>
      </w:r>
      <w:hyperlink w:anchor="_Lausuntoteksti_tai_lisätiedot" w:history="1">
        <w:r w:rsidR="00E3103A" w:rsidRPr="00ED50FC">
          <w:rPr>
            <w:rStyle w:val="Hyperlinkki"/>
          </w:rPr>
          <w:t>Lausuntoteksti tai lisätiedot muista lomakkeista ja lausunnoista</w:t>
        </w:r>
      </w:hyperlink>
      <w:r w:rsidR="00E3103A">
        <w:t xml:space="preserve"> (424)</w:t>
      </w:r>
      <w:r>
        <w:t xml:space="preserve"> observation</w:t>
      </w:r>
    </w:p>
    <w:bookmarkStart w:id="1170" w:name="_Ortoptinen_lomake_-"/>
    <w:bookmarkStart w:id="1171" w:name="_Toc508731825"/>
    <w:bookmarkStart w:id="1172" w:name="_Toc509932720"/>
    <w:bookmarkStart w:id="1173" w:name="_Toc508731828"/>
    <w:bookmarkStart w:id="1174" w:name="_Toc509932723"/>
    <w:bookmarkStart w:id="1175" w:name="_Toc508731829"/>
    <w:bookmarkStart w:id="1176" w:name="_Toc509932724"/>
    <w:bookmarkStart w:id="1177" w:name="_Toc508731830"/>
    <w:bookmarkStart w:id="1178" w:name="_Toc509932725"/>
    <w:bookmarkStart w:id="1179" w:name="_Toc508731831"/>
    <w:bookmarkStart w:id="1180" w:name="_Toc509932726"/>
    <w:bookmarkStart w:id="1181" w:name="_Toc508731832"/>
    <w:bookmarkStart w:id="1182" w:name="_Toc509932727"/>
    <w:bookmarkStart w:id="1183" w:name="_Toc508731833"/>
    <w:bookmarkStart w:id="1184" w:name="_Toc509932728"/>
    <w:bookmarkStart w:id="1185" w:name="_Ajoterveyslomake_-_observation"/>
    <w:bookmarkStart w:id="1186" w:name="_Toc498613833"/>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14:paraId="5243A907" w14:textId="5E29CFE5" w:rsidR="00FF2000" w:rsidRPr="00815A0E" w:rsidRDefault="00ED50FC" w:rsidP="00FF2000">
      <w:pPr>
        <w:pStyle w:val="Otsikko4"/>
      </w:pPr>
      <w:r>
        <w:fldChar w:fldCharType="begin"/>
      </w:r>
      <w:r>
        <w:instrText xml:space="preserve"> HYPERLINK  \l "_Lausunnot_-_organizer" </w:instrText>
      </w:r>
      <w:r>
        <w:fldChar w:fldCharType="separate"/>
      </w:r>
      <w:bookmarkStart w:id="1187" w:name="_Toc525565006"/>
      <w:r w:rsidR="00FF2000" w:rsidRPr="00ED50FC">
        <w:rPr>
          <w:rStyle w:val="Hyperlinkki"/>
        </w:rPr>
        <w:t>Ajoterveyslomake</w:t>
      </w:r>
      <w:r>
        <w:fldChar w:fldCharType="end"/>
      </w:r>
      <w:r w:rsidR="00FF2000" w:rsidRPr="00487841">
        <w:t xml:space="preserve"> </w:t>
      </w:r>
      <w:r w:rsidR="00FF2000">
        <w:t xml:space="preserve">- </w:t>
      </w:r>
      <w:r w:rsidR="00FF2000" w:rsidRPr="00487841">
        <w:t>observation</w:t>
      </w:r>
      <w:bookmarkEnd w:id="1186"/>
      <w:bookmarkEnd w:id="118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99795E" w14:paraId="21140192" w14:textId="77777777" w:rsidTr="003A46E0">
        <w:tc>
          <w:tcPr>
            <w:tcW w:w="9236" w:type="dxa"/>
          </w:tcPr>
          <w:p w14:paraId="08B84AA3"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8CF3EA" w14:textId="77777777" w:rsidR="00FF2000" w:rsidRPr="00370659" w:rsidRDefault="00FF2000" w:rsidP="00FF2000">
      <w:pPr>
        <w:pStyle w:val="Snt1"/>
        <w:ind w:left="0" w:firstLine="0"/>
        <w:rPr>
          <w:lang w:val="en-US"/>
        </w:rPr>
      </w:pPr>
    </w:p>
    <w:p w14:paraId="1576227D"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015DE03" w14:textId="780129ED" w:rsidR="00FF2000" w:rsidRDefault="00FF2000" w:rsidP="00FF2000">
      <w:pPr>
        <w:pStyle w:val="Snt1"/>
      </w:pPr>
      <w:r>
        <w:t>2</w:t>
      </w:r>
      <w:r w:rsidRPr="0003454B">
        <w:t xml:space="preserve">. PAKOLLINEN yksi [1..1] </w:t>
      </w:r>
      <w:r w:rsidRPr="00AE0334">
        <w:t>code/@code="</w:t>
      </w:r>
      <w:r>
        <w:t>422</w:t>
      </w:r>
      <w:r w:rsidRPr="00AE0334">
        <w:t>"</w:t>
      </w:r>
      <w:r>
        <w:t xml:space="preserve"> Ajoterveys lomake (codeSystem</w:t>
      </w:r>
      <w:r w:rsidRPr="00AE0334">
        <w:t xml:space="preserve">: </w:t>
      </w:r>
      <w:r w:rsidR="002A69F7">
        <w:t xml:space="preserve">1.2.246.537.6.889 </w:t>
      </w:r>
      <w:r w:rsidR="00414A9E">
        <w:t>Optometria/Tietosisältö - Optometrian rakenteinen kirjaaminen)</w:t>
      </w:r>
    </w:p>
    <w:p w14:paraId="11F319AC" w14:textId="77777777" w:rsidR="00FF2000" w:rsidRDefault="00FF2000" w:rsidP="00FF2000">
      <w:pPr>
        <w:pStyle w:val="Snt1"/>
      </w:pPr>
      <w:r>
        <w:t>3. PAKOLLINEN yksi [1..1] text</w:t>
      </w:r>
    </w:p>
    <w:p w14:paraId="362C8346"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0E001D3E" w14:textId="58F1D291" w:rsidR="00FF2000" w:rsidRDefault="00FF2000" w:rsidP="00FF2000">
      <w:pPr>
        <w:pStyle w:val="Snt1"/>
      </w:pPr>
      <w:r>
        <w:t xml:space="preserve">4. </w:t>
      </w:r>
      <w:r w:rsidRPr="0003454B">
        <w:t xml:space="preserve"> PAKOLLINEN yksi [1..1] value</w:t>
      </w:r>
      <w:r>
        <w:t xml:space="preserve"> Ajoterverys lomake (422),</w:t>
      </w:r>
      <w:r w:rsidRPr="0003454B">
        <w:t xml:space="preserve"> </w:t>
      </w:r>
      <w:r w:rsidR="00C93E49">
        <w:t>arvo annetaan</w:t>
      </w:r>
      <w:r>
        <w:t xml:space="preserve"> BL-tietotyy</w:t>
      </w:r>
      <w:r w:rsidRPr="0003454B">
        <w:t>pillä</w:t>
      </w:r>
    </w:p>
    <w:bookmarkStart w:id="1188" w:name="_Muut_lomakkeet_ja"/>
    <w:bookmarkStart w:id="1189" w:name="_Toc498613834"/>
    <w:bookmarkEnd w:id="1188"/>
    <w:p w14:paraId="4136E6BA" w14:textId="256950AC" w:rsidR="00FF2000" w:rsidRPr="00815A0E" w:rsidRDefault="00ED50FC" w:rsidP="00FF2000">
      <w:pPr>
        <w:pStyle w:val="Otsikko4"/>
      </w:pPr>
      <w:r>
        <w:fldChar w:fldCharType="begin"/>
      </w:r>
      <w:r>
        <w:instrText xml:space="preserve"> HYPERLINK  \l "_Lausunnot_-_organizer" </w:instrText>
      </w:r>
      <w:r>
        <w:fldChar w:fldCharType="separate"/>
      </w:r>
      <w:bookmarkStart w:id="1190" w:name="_Toc525565007"/>
      <w:r w:rsidR="00FF2000" w:rsidRPr="00ED50FC">
        <w:rPr>
          <w:rStyle w:val="Hyperlinkki"/>
        </w:rPr>
        <w:t>Muut lomakkeet ja lausunnot</w:t>
      </w:r>
      <w:r>
        <w:fldChar w:fldCharType="end"/>
      </w:r>
      <w:r w:rsidR="00FF2000" w:rsidRPr="00487841">
        <w:t xml:space="preserve"> </w:t>
      </w:r>
      <w:r w:rsidR="00FF2000">
        <w:t xml:space="preserve">- </w:t>
      </w:r>
      <w:r w:rsidR="00FF2000" w:rsidRPr="00487841">
        <w:t>observation</w:t>
      </w:r>
      <w:bookmarkEnd w:id="1189"/>
      <w:bookmarkEnd w:id="119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99795E" w14:paraId="58C24A46" w14:textId="77777777" w:rsidTr="003A46E0">
        <w:tc>
          <w:tcPr>
            <w:tcW w:w="9236" w:type="dxa"/>
          </w:tcPr>
          <w:p w14:paraId="723E3D4B"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0A84C27" w14:textId="77777777" w:rsidR="00FF2000" w:rsidRPr="00370659" w:rsidRDefault="00FF2000" w:rsidP="00FF2000">
      <w:pPr>
        <w:pStyle w:val="Snt1"/>
        <w:ind w:left="0" w:firstLine="0"/>
        <w:rPr>
          <w:lang w:val="en-US"/>
        </w:rPr>
      </w:pPr>
    </w:p>
    <w:p w14:paraId="437E3D26"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FCB17F" w14:textId="5027DE4A" w:rsidR="00FF2000" w:rsidRDefault="00FF2000" w:rsidP="00FF2000">
      <w:pPr>
        <w:pStyle w:val="Snt1"/>
      </w:pPr>
      <w:r>
        <w:t>2</w:t>
      </w:r>
      <w:r w:rsidRPr="0003454B">
        <w:t xml:space="preserve">. PAKOLLINEN yksi [1..1] </w:t>
      </w:r>
      <w:r w:rsidRPr="00AE0334">
        <w:t>code/@code="</w:t>
      </w:r>
      <w:r>
        <w:t>423</w:t>
      </w:r>
      <w:r w:rsidRPr="00AE0334">
        <w:t>"</w:t>
      </w:r>
      <w:r>
        <w:t xml:space="preserve"> Muut lomakkeet ja lausunnot (codeSystem</w:t>
      </w:r>
      <w:r w:rsidRPr="00AE0334">
        <w:t xml:space="preserve">: </w:t>
      </w:r>
      <w:r w:rsidR="002A69F7">
        <w:t xml:space="preserve">1.2.246.537.6.889 </w:t>
      </w:r>
      <w:r w:rsidR="00414A9E">
        <w:t>Optometria/Tietosisältö - Optometrian rakenteinen kirjaaminen)</w:t>
      </w:r>
    </w:p>
    <w:p w14:paraId="6532350B" w14:textId="77777777" w:rsidR="00FF2000" w:rsidRDefault="00FF2000" w:rsidP="00FF2000">
      <w:pPr>
        <w:pStyle w:val="Snt1"/>
      </w:pPr>
      <w:r>
        <w:t>3. PAKOLLINEN yksi [1..1] text</w:t>
      </w:r>
    </w:p>
    <w:p w14:paraId="5229D404" w14:textId="77777777" w:rsidR="00FF2000" w:rsidRPr="00C441AB" w:rsidRDefault="00FF2000" w:rsidP="00FF2000">
      <w:pPr>
        <w:pStyle w:val="Snt2"/>
      </w:pPr>
      <w:r>
        <w:lastRenderedPageBreak/>
        <w:t xml:space="preserve">a. </w:t>
      </w:r>
      <w:r w:rsidRPr="00C441AB">
        <w:t>PAKOLLINEN yksi [1..1] reference/@value, viitattavan näyttömuoto-osion xml-ID annetaan II-tietotyypillä</w:t>
      </w:r>
    </w:p>
    <w:p w14:paraId="6B31CCDA" w14:textId="021278D9" w:rsidR="00FF2000" w:rsidRDefault="00FF2000" w:rsidP="00FF2000">
      <w:pPr>
        <w:pStyle w:val="Snt1"/>
      </w:pPr>
      <w:r>
        <w:t xml:space="preserve">4. </w:t>
      </w:r>
      <w:r w:rsidRPr="0003454B">
        <w:t xml:space="preserve"> PAKOLLINEN yksi [1..1] value</w:t>
      </w:r>
      <w:r>
        <w:t xml:space="preserve"> Muut lomakkeet ja lausunnot (423),</w:t>
      </w:r>
      <w:r w:rsidRPr="0003454B">
        <w:t xml:space="preserve"> </w:t>
      </w:r>
      <w:r w:rsidR="00C93E49">
        <w:t>arvo annetaan</w:t>
      </w:r>
      <w:r>
        <w:t xml:space="preserve"> BL-tietotyy</w:t>
      </w:r>
      <w:r w:rsidRPr="0003454B">
        <w:t>pillä</w:t>
      </w:r>
    </w:p>
    <w:bookmarkStart w:id="1191" w:name="_Lausuntoteksti_tai_lisätiedot"/>
    <w:bookmarkStart w:id="1192" w:name="_Toc498613835"/>
    <w:bookmarkEnd w:id="1191"/>
    <w:p w14:paraId="2CE95733" w14:textId="32B9065F" w:rsidR="00FF2000" w:rsidRPr="00815A0E" w:rsidRDefault="00ED50FC" w:rsidP="00FF2000">
      <w:pPr>
        <w:pStyle w:val="Otsikko4"/>
      </w:pPr>
      <w:r>
        <w:fldChar w:fldCharType="begin"/>
      </w:r>
      <w:r>
        <w:instrText xml:space="preserve"> HYPERLINK  \l "_Lausunnot_-_organizer" </w:instrText>
      </w:r>
      <w:r>
        <w:fldChar w:fldCharType="separate"/>
      </w:r>
      <w:bookmarkStart w:id="1193" w:name="_Toc525565008"/>
      <w:r w:rsidR="00FF2000" w:rsidRPr="00ED50FC">
        <w:rPr>
          <w:rStyle w:val="Hyperlinkki"/>
        </w:rPr>
        <w:t>Lausuntoteksti tai lisätiedot muista lomakkeista ja lausunnoista</w:t>
      </w:r>
      <w:r>
        <w:fldChar w:fldCharType="end"/>
      </w:r>
      <w:r w:rsidR="00FF2000">
        <w:t xml:space="preserve"> - </w:t>
      </w:r>
      <w:r w:rsidR="00FF2000" w:rsidRPr="00487841">
        <w:t>observation</w:t>
      </w:r>
      <w:bookmarkEnd w:id="1192"/>
      <w:bookmarkEnd w:id="119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99795E" w14:paraId="6BDC71E6" w14:textId="77777777" w:rsidTr="003A46E0">
        <w:tc>
          <w:tcPr>
            <w:tcW w:w="9236" w:type="dxa"/>
          </w:tcPr>
          <w:p w14:paraId="0EC30D28"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30A7181" w14:textId="77777777" w:rsidR="00FF2000" w:rsidRPr="00370659" w:rsidRDefault="00FF2000" w:rsidP="00FF2000">
      <w:pPr>
        <w:pStyle w:val="Snt1"/>
        <w:ind w:left="0" w:firstLine="0"/>
        <w:rPr>
          <w:lang w:val="en-US"/>
        </w:rPr>
      </w:pPr>
    </w:p>
    <w:p w14:paraId="42B11989"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F2D750A" w14:textId="19B2C393" w:rsidR="00FF2000" w:rsidRDefault="00FF2000" w:rsidP="00FF2000">
      <w:pPr>
        <w:pStyle w:val="Snt1"/>
      </w:pPr>
      <w:r>
        <w:t>2</w:t>
      </w:r>
      <w:r w:rsidRPr="0003454B">
        <w:t xml:space="preserve">. PAKOLLINEN yksi [1..1] </w:t>
      </w:r>
      <w:r w:rsidRPr="00AE0334">
        <w:t>code/@code="</w:t>
      </w:r>
      <w:r>
        <w:t>424</w:t>
      </w:r>
      <w:r w:rsidRPr="00AE0334">
        <w:t>"</w:t>
      </w:r>
      <w:r>
        <w:t xml:space="preserve"> </w:t>
      </w:r>
      <w:r w:rsidRPr="00E3103A">
        <w:t>Lausuntoteksti tai lisätiedot muista lomakkeista ja lausunnoista</w:t>
      </w:r>
      <w:r>
        <w:t xml:space="preserve"> (codeSystem</w:t>
      </w:r>
      <w:r w:rsidRPr="00AE0334">
        <w:t xml:space="preserve">: </w:t>
      </w:r>
      <w:r w:rsidR="002A69F7">
        <w:t xml:space="preserve">1.2.246.537.6.889 </w:t>
      </w:r>
      <w:r w:rsidR="00414A9E">
        <w:t>Optometria/Tietosisältö - Optometrian rakenteinen kirjaaminen)</w:t>
      </w:r>
    </w:p>
    <w:p w14:paraId="2DEFCA10" w14:textId="77777777" w:rsidR="00FF2000" w:rsidRDefault="00FF2000" w:rsidP="00FF2000">
      <w:pPr>
        <w:pStyle w:val="Snt1"/>
      </w:pPr>
      <w:r>
        <w:t>3. PAKOLLINEN yksi [1..1] text</w:t>
      </w:r>
    </w:p>
    <w:p w14:paraId="6327A1F3"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027CD4D4" w14:textId="4233337E" w:rsidR="00FF2000" w:rsidRPr="000B1BE8" w:rsidRDefault="00FF2000" w:rsidP="00FF2000">
      <w:pPr>
        <w:pStyle w:val="Snt1"/>
      </w:pPr>
      <w:r>
        <w:t xml:space="preserve">4. </w:t>
      </w:r>
      <w:r w:rsidRPr="0003454B">
        <w:t xml:space="preserve"> PAKOLLINEN yksi [1..1] value</w:t>
      </w:r>
      <w:r>
        <w:t xml:space="preserve"> </w:t>
      </w:r>
      <w:r w:rsidRPr="00E3103A">
        <w:t>Lausuntoteksti tai lisätiedot muista lomakkeista ja lausunnoista</w:t>
      </w:r>
      <w:r>
        <w:t xml:space="preserve"> (424),</w:t>
      </w:r>
      <w:r w:rsidRPr="0003454B">
        <w:t xml:space="preserve"> </w:t>
      </w:r>
      <w:r w:rsidR="00C93E49">
        <w:t>arvo annetaan</w:t>
      </w:r>
      <w:r>
        <w:t xml:space="preserve"> ST-tietotyy</w:t>
      </w:r>
      <w:r w:rsidRPr="0003454B">
        <w:t>pillä</w:t>
      </w:r>
    </w:p>
    <w:bookmarkStart w:id="1194" w:name="_Hoito-ohjetiedot"/>
    <w:bookmarkStart w:id="1195" w:name="_Suunnitelma"/>
    <w:bookmarkEnd w:id="1194"/>
    <w:bookmarkEnd w:id="1195"/>
    <w:p w14:paraId="7A1F0222" w14:textId="51CED0D4"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196" w:name="_Toc498613836"/>
      <w:bookmarkStart w:id="1197" w:name="_Toc525565009"/>
      <w:r w:rsidR="0066646B">
        <w:rPr>
          <w:rStyle w:val="Hyperlinkki"/>
        </w:rPr>
        <w:t>Suunnitelma</w:t>
      </w:r>
      <w:bookmarkEnd w:id="1196"/>
      <w:bookmarkEnd w:id="1197"/>
    </w:p>
    <w:p w14:paraId="0811EF65"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99795E" w14:paraId="7D52E792" w14:textId="77777777" w:rsidTr="00627942">
        <w:tc>
          <w:tcPr>
            <w:tcW w:w="9236" w:type="dxa"/>
          </w:tcPr>
          <w:p w14:paraId="3319BC20" w14:textId="7B324FF9"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3466E2A3"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1E6B4D4" w14:textId="77777777" w:rsidR="00615700" w:rsidRPr="00074862" w:rsidRDefault="00615700" w:rsidP="0038271E">
      <w:pPr>
        <w:pStyle w:val="Snt1"/>
        <w:rPr>
          <w:rFonts w:eastAsiaTheme="majorEastAsia" w:cstheme="majorHAnsi"/>
          <w:b/>
          <w:bCs/>
          <w:sz w:val="24"/>
          <w:szCs w:val="26"/>
        </w:rPr>
      </w:pPr>
    </w:p>
    <w:p w14:paraId="6B5BF1B6" w14:textId="2CECAF53" w:rsidR="00A23265" w:rsidRPr="0095153D" w:rsidRDefault="00A23265" w:rsidP="0038271E">
      <w:pPr>
        <w:pStyle w:val="Snt1"/>
      </w:pPr>
      <w:r w:rsidRPr="0082643A">
        <w:t xml:space="preserve">1. </w:t>
      </w:r>
      <w:r>
        <w:t>PAKOLLINEN</w:t>
      </w:r>
      <w:r w:rsidRPr="0082643A">
        <w:t xml:space="preserve"> yksi [1..1] code/@code="</w:t>
      </w:r>
      <w:r w:rsidR="003F7CBA">
        <w:t>75</w:t>
      </w:r>
      <w:r w:rsidRPr="0082643A">
        <w:t xml:space="preserve">" </w:t>
      </w:r>
      <w:r>
        <w:t xml:space="preserve">Suunnitelma </w:t>
      </w:r>
      <w:r w:rsidR="000B14D2">
        <w:t>(codeSystem</w:t>
      </w:r>
      <w:r w:rsidRPr="0095153D">
        <w:t>: 1.2.246.537.6.14.2006 AR/YDIN - Otsikot)</w:t>
      </w:r>
    </w:p>
    <w:p w14:paraId="4154C0B3" w14:textId="4782C502" w:rsidR="00A23265" w:rsidRPr="0082643A" w:rsidRDefault="00A23265" w:rsidP="00A23265">
      <w:pPr>
        <w:pStyle w:val="Snt1"/>
      </w:pPr>
      <w:r w:rsidRPr="0082643A">
        <w:t>2. PAKOLLINEN yksi [1..1] title</w:t>
      </w:r>
      <w:r>
        <w:t>, jonka</w:t>
      </w:r>
      <w:r w:rsidRPr="0082643A">
        <w:t xml:space="preserve"> </w:t>
      </w:r>
      <w:r w:rsidR="003F5756">
        <w:t>PITÄÄ OLLA</w:t>
      </w:r>
      <w:r>
        <w:t xml:space="preserve"> sama kuin </w:t>
      </w:r>
      <w:r w:rsidRPr="0082643A">
        <w:t>"</w:t>
      </w:r>
      <w:r>
        <w:t>Suunnitelma</w:t>
      </w:r>
      <w:r w:rsidRPr="0082643A">
        <w:t xml:space="preserve">" </w:t>
      </w:r>
    </w:p>
    <w:p w14:paraId="6B7172B5" w14:textId="77777777" w:rsidR="00A23265" w:rsidRPr="0080598B" w:rsidRDefault="00A23265" w:rsidP="00A23265">
      <w:pPr>
        <w:pStyle w:val="Snt1"/>
      </w:pPr>
      <w:r w:rsidRPr="0080598B">
        <w:t xml:space="preserve">3. PAKOLLINEN yksi [1..1] text </w:t>
      </w:r>
    </w:p>
    <w:p w14:paraId="6219A9E8" w14:textId="77777777" w:rsidR="004D1A7B" w:rsidRDefault="004D1A7B" w:rsidP="004D1A7B"/>
    <w:p w14:paraId="79C51373" w14:textId="0C30974B" w:rsidR="00A01E35" w:rsidRPr="00A01E35" w:rsidRDefault="00A01E35" w:rsidP="006E7A17">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Suunnitelma</w:t>
      </w:r>
    </w:p>
    <w:p w14:paraId="7B1AA338" w14:textId="77777777" w:rsidR="00A01E35" w:rsidRDefault="00A01E35" w:rsidP="006E7A17">
      <w:pPr>
        <w:pStyle w:val="Snt1"/>
        <w:pBdr>
          <w:top w:val="single" w:sz="4" w:space="1" w:color="00B050"/>
          <w:left w:val="single" w:sz="4" w:space="4" w:color="00B050"/>
          <w:bottom w:val="single" w:sz="4" w:space="1" w:color="00B050"/>
          <w:right w:val="single" w:sz="4" w:space="4" w:color="00B050"/>
        </w:pBdr>
        <w:ind w:left="0" w:firstLine="0"/>
      </w:pPr>
    </w:p>
    <w:p w14:paraId="48CA3136" w14:textId="3C3FEAAC" w:rsidR="006E7A17" w:rsidRDefault="00D30F15" w:rsidP="006E7A17">
      <w:pPr>
        <w:pStyle w:val="Snt1"/>
        <w:pBdr>
          <w:top w:val="single" w:sz="4" w:space="1" w:color="00B050"/>
          <w:left w:val="single" w:sz="4" w:space="4" w:color="00B050"/>
          <w:bottom w:val="single" w:sz="4" w:space="1" w:color="00B050"/>
          <w:right w:val="single" w:sz="4" w:space="4" w:color="00B050"/>
        </w:pBdr>
        <w:ind w:left="0" w:firstLine="0"/>
      </w:pPr>
      <w:r w:rsidRPr="00D30F15">
        <w:t xml:space="preserve">Löydökset ja epäilyt </w:t>
      </w:r>
      <w:r w:rsidR="004D1A7B">
        <w:t>(</w:t>
      </w:r>
      <w:r w:rsidR="00B27F58">
        <w:t>45</w:t>
      </w:r>
      <w:r>
        <w:t>1)</w:t>
      </w:r>
      <w:r w:rsidR="006E7A17">
        <w:t>*,</w:t>
      </w:r>
      <w:r w:rsidR="004D1A7B">
        <w:t xml:space="preserve"> </w:t>
      </w:r>
      <w:r w:rsidR="006E7A17">
        <w:t>Varmuusaste (452)</w:t>
      </w:r>
    </w:p>
    <w:p w14:paraId="122C711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Löydökset ja epäilyt vapaana tekstinä</w:t>
      </w:r>
      <w:r w:rsidR="004D1A7B">
        <w:t xml:space="preserve"> (</w:t>
      </w:r>
      <w:r>
        <w:t>453</w:t>
      </w:r>
      <w:r w:rsidR="004D1A7B">
        <w:t>)</w:t>
      </w:r>
      <w:r w:rsidR="006E7A17">
        <w:t>*</w:t>
      </w:r>
    </w:p>
    <w:p w14:paraId="47B39E6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Johtopäätökse</w:t>
      </w:r>
      <w:r w:rsidR="0085416B">
        <w:t xml:space="preserve">t </w:t>
      </w:r>
      <w:r w:rsidR="00D51B65">
        <w:t>(</w:t>
      </w:r>
      <w:r>
        <w:t>454</w:t>
      </w:r>
      <w:r w:rsidR="00D51B65">
        <w:t>)</w:t>
      </w:r>
      <w:r w:rsidR="006E7A17">
        <w:t>*</w:t>
      </w:r>
    </w:p>
    <w:p w14:paraId="3F08D8DA"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Suositukset ja jatkohoit</w:t>
      </w:r>
      <w:r w:rsidR="0085416B">
        <w:t xml:space="preserve">o </w:t>
      </w:r>
      <w:r w:rsidR="004D1A7B">
        <w:t>(</w:t>
      </w:r>
      <w:r>
        <w:t>455</w:t>
      </w:r>
      <w:r w:rsidR="006E7A17">
        <w:t>)*</w:t>
      </w:r>
    </w:p>
    <w:p w14:paraId="70426589" w14:textId="40AAC783" w:rsidR="00D51B65"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 xml:space="preserve"> Suositukse</w:t>
      </w:r>
      <w:r w:rsidR="0085416B">
        <w:t xml:space="preserve">t ja jatkohoito vapaana tekstinä </w:t>
      </w:r>
      <w:r>
        <w:t>(456)</w:t>
      </w:r>
      <w:r w:rsidR="00B80DDF">
        <w:t>*</w:t>
      </w:r>
    </w:p>
    <w:p w14:paraId="1FB0606A" w14:textId="3BE4711D" w:rsidR="004D1A7B" w:rsidRDefault="004D1A7B" w:rsidP="004D1A7B">
      <w:pPr>
        <w:pStyle w:val="Snt1"/>
        <w:pBdr>
          <w:top w:val="single" w:sz="4" w:space="1" w:color="00B050"/>
          <w:left w:val="single" w:sz="4" w:space="4" w:color="00B050"/>
          <w:bottom w:val="single" w:sz="4" w:space="1" w:color="00B050"/>
          <w:right w:val="single" w:sz="4" w:space="4" w:color="00B050"/>
        </w:pBdr>
      </w:pPr>
    </w:p>
    <w:p w14:paraId="45D442F9" w14:textId="164CE267" w:rsidR="006E7A17" w:rsidRDefault="006E7A17" w:rsidP="004D1A7B">
      <w:pPr>
        <w:pStyle w:val="Snt1"/>
        <w:pBdr>
          <w:top w:val="single" w:sz="4" w:space="1" w:color="00B050"/>
          <w:left w:val="single" w:sz="4" w:space="4" w:color="00B050"/>
          <w:bottom w:val="single" w:sz="4" w:space="1" w:color="00B050"/>
          <w:right w:val="single" w:sz="4" w:space="4" w:color="00B050"/>
        </w:pBdr>
      </w:pPr>
      <w:r>
        <w:t>*) myös otsikko</w:t>
      </w:r>
    </w:p>
    <w:p w14:paraId="4C6F7CBA" w14:textId="77777777" w:rsidR="004D1A7B" w:rsidRPr="0080598B" w:rsidRDefault="004D1A7B" w:rsidP="004D1A7B"/>
    <w:p w14:paraId="5A800097" w14:textId="77777777" w:rsidR="00A23265" w:rsidRPr="0082643A" w:rsidRDefault="00A23265" w:rsidP="00A23265">
      <w:pPr>
        <w:pStyle w:val="Snt1"/>
      </w:pPr>
      <w:r w:rsidRPr="0082643A">
        <w:t>4. PAKOLLINEN yksi</w:t>
      </w:r>
      <w:r>
        <w:t xml:space="preserve"> [1..1</w:t>
      </w:r>
      <w:r w:rsidRPr="0082643A">
        <w:t xml:space="preserve">] entry </w:t>
      </w:r>
    </w:p>
    <w:p w14:paraId="7BA3931E" w14:textId="0F0EC3AB" w:rsidR="00A23265" w:rsidRDefault="00A23265" w:rsidP="00A23265">
      <w:pPr>
        <w:pStyle w:val="Snt2"/>
      </w:pPr>
      <w:r w:rsidRPr="0095153D">
        <w:t xml:space="preserve">a. </w:t>
      </w:r>
      <w:r>
        <w:t>PAKOLLINEN yksi [</w:t>
      </w:r>
      <w:r w:rsidRPr="0095153D">
        <w:t>1..1]</w:t>
      </w:r>
      <w:r>
        <w:t xml:space="preserve"> templateId, jonka arvon PITÄÄ OLLA </w:t>
      </w:r>
      <w:r w:rsidR="00B27F58" w:rsidRPr="002E374F">
        <w:t>@root=”</w:t>
      </w:r>
      <w:r w:rsidR="0033301D">
        <w:t>1.2.246.777.11.2018.</w:t>
      </w:r>
      <w:r w:rsidR="00074862">
        <w:t>11</w:t>
      </w:r>
      <w:r w:rsidR="00B27F58" w:rsidRPr="002E374F">
        <w:t>” (Optometrian CDA 2018)</w:t>
      </w:r>
    </w:p>
    <w:p w14:paraId="4D4FE62D" w14:textId="5ABB6613" w:rsidR="00A23265" w:rsidRDefault="00A23265" w:rsidP="00A23265">
      <w:pPr>
        <w:pStyle w:val="Snt2"/>
      </w:pPr>
      <w:r>
        <w:t>b. PAKOLLINEN yksi [</w:t>
      </w:r>
      <w:r w:rsidRPr="0095153D">
        <w:t>1..1]</w:t>
      </w:r>
      <w:r>
        <w:t xml:space="preserve"> templateId, jonka arvon PITÄÄ OLLA </w:t>
      </w:r>
      <w:r w:rsidRPr="00B44714">
        <w:t>@root=</w:t>
      </w:r>
      <w:r w:rsidR="002C31C9">
        <w:t>1.2.246.537.6.889.</w:t>
      </w:r>
      <w:r w:rsidR="002A69F7">
        <w:t>”1.2.246.537.6.889.</w:t>
      </w:r>
      <w:r w:rsidR="00B27F58" w:rsidRPr="00B27F58">
        <w:t>450</w:t>
      </w:r>
      <w:r>
        <w:t>” (</w:t>
      </w:r>
      <w:r w:rsidR="00B27F58">
        <w:t>Suunnitelma</w:t>
      </w:r>
      <w:r>
        <w:t xml:space="preserve"> entry)</w:t>
      </w:r>
    </w:p>
    <w:p w14:paraId="29CBDBDF" w14:textId="183946BA" w:rsidR="00A77493" w:rsidRDefault="00A23265" w:rsidP="006E7A17">
      <w:pPr>
        <w:pStyle w:val="Snt2"/>
      </w:pPr>
      <w:r w:rsidRPr="0084646B">
        <w:t xml:space="preserve">c. </w:t>
      </w:r>
      <w:r>
        <w:t>PAKOLLINEN yksi [</w:t>
      </w:r>
      <w:r w:rsidRPr="0084646B">
        <w:t xml:space="preserve">1..1] </w:t>
      </w:r>
      <w:hyperlink w:anchor="_Suunnitelma_-_organizer" w:history="1">
        <w:r w:rsidR="00B27F58" w:rsidRPr="0085416B">
          <w:rPr>
            <w:rStyle w:val="Hyperlinkki"/>
          </w:rPr>
          <w:t>Suunnitelma</w:t>
        </w:r>
      </w:hyperlink>
      <w:r>
        <w:t xml:space="preserve"> </w:t>
      </w:r>
      <w:r w:rsidR="00A77493">
        <w:t>–</w:t>
      </w:r>
      <w:r>
        <w:t>organizer</w:t>
      </w:r>
    </w:p>
    <w:bookmarkStart w:id="1198" w:name="_Suunnitelma_-_organizer"/>
    <w:bookmarkStart w:id="1199" w:name="_Toc498613837"/>
    <w:bookmarkEnd w:id="1198"/>
    <w:p w14:paraId="449B9AD9" w14:textId="692DBD6C" w:rsidR="00B27F58" w:rsidRPr="00815A0E" w:rsidRDefault="0085416B" w:rsidP="00B27F58">
      <w:pPr>
        <w:pStyle w:val="Otsikko3"/>
      </w:pPr>
      <w:r>
        <w:fldChar w:fldCharType="begin"/>
      </w:r>
      <w:r>
        <w:instrText xml:space="preserve"> HYPERLINK  \l "_Hoito-ohjetiedot" </w:instrText>
      </w:r>
      <w:r>
        <w:fldChar w:fldCharType="separate"/>
      </w:r>
      <w:bookmarkStart w:id="1200" w:name="_Toc525565010"/>
      <w:r w:rsidR="00B27F58" w:rsidRPr="0085416B">
        <w:rPr>
          <w:rStyle w:val="Hyperlinkki"/>
        </w:rPr>
        <w:t>Suunnitelma</w:t>
      </w:r>
      <w:r>
        <w:fldChar w:fldCharType="end"/>
      </w:r>
      <w:r w:rsidR="00B27F58" w:rsidRPr="00487841">
        <w:t xml:space="preserve"> </w:t>
      </w:r>
      <w:r w:rsidR="00B27F58">
        <w:t>- organizer</w:t>
      </w:r>
      <w:bookmarkEnd w:id="1199"/>
      <w:bookmarkEnd w:id="120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27F58" w:rsidRPr="0099795E" w14:paraId="5D175546" w14:textId="77777777" w:rsidTr="00B27F58">
        <w:tc>
          <w:tcPr>
            <w:tcW w:w="9236" w:type="dxa"/>
          </w:tcPr>
          <w:p w14:paraId="20905B9D" w14:textId="77777777" w:rsidR="00B27F58" w:rsidRPr="00A878B7" w:rsidRDefault="00B27F58"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632F43F5" w14:textId="77777777" w:rsidR="00B27F58" w:rsidRPr="00370659" w:rsidRDefault="00B27F58" w:rsidP="00B27F58">
      <w:pPr>
        <w:pStyle w:val="Snt1"/>
        <w:ind w:left="0" w:firstLine="0"/>
        <w:rPr>
          <w:lang w:val="en-US"/>
        </w:rPr>
      </w:pPr>
    </w:p>
    <w:p w14:paraId="274EEC91" w14:textId="77777777" w:rsidR="00B27F58" w:rsidRPr="0003454B" w:rsidRDefault="00B27F58" w:rsidP="00B27F58">
      <w:pPr>
        <w:pStyle w:val="Snt1"/>
      </w:pPr>
      <w:r>
        <w:lastRenderedPageBreak/>
        <w:t>1</w:t>
      </w:r>
      <w:r w:rsidRPr="0003454B">
        <w:t xml:space="preserve">. PAKOLLINEN yksi </w:t>
      </w:r>
      <w:r w:rsidRPr="007E0AC1">
        <w:t>[1..1] @classCode="</w:t>
      </w:r>
      <w:r w:rsidRPr="00E3103A">
        <w:t>CLUSTER</w:t>
      </w:r>
      <w:r w:rsidRPr="007E0AC1">
        <w:t xml:space="preserve">" </w:t>
      </w:r>
      <w:r>
        <w:t>ja yksi [</w:t>
      </w:r>
      <w:r w:rsidRPr="0003454B">
        <w:t xml:space="preserve">1..1] @moodCode="EVN" </w:t>
      </w:r>
    </w:p>
    <w:p w14:paraId="1805A02F" w14:textId="77777777" w:rsidR="006E7A17" w:rsidRDefault="006E7A17" w:rsidP="006E7A17">
      <w:pPr>
        <w:pStyle w:val="Snt1"/>
      </w:pPr>
      <w:r>
        <w:t xml:space="preserve">2. </w:t>
      </w:r>
      <w:r w:rsidRPr="0003454B">
        <w:t xml:space="preserve">PAKOLLINEN yksi </w:t>
      </w:r>
      <w:r w:rsidRPr="007E0AC1">
        <w:t>[1..1]</w:t>
      </w:r>
      <w:r>
        <w:t xml:space="preserve"> id/@root</w:t>
      </w:r>
    </w:p>
    <w:p w14:paraId="19D632FF" w14:textId="6247DC77" w:rsidR="00B27F58" w:rsidRPr="00AE0334" w:rsidRDefault="006E7A17" w:rsidP="00B27F58">
      <w:pPr>
        <w:pStyle w:val="Snt1"/>
      </w:pPr>
      <w:r>
        <w:t>3</w:t>
      </w:r>
      <w:r w:rsidR="00B27F58" w:rsidRPr="0003454B">
        <w:t xml:space="preserve">. PAKOLLINEN </w:t>
      </w:r>
      <w:r w:rsidR="00B27F58">
        <w:t xml:space="preserve">nolla tai yksi </w:t>
      </w:r>
      <w:r w:rsidR="00B27F58" w:rsidRPr="0003454B">
        <w:t>[</w:t>
      </w:r>
      <w:r w:rsidR="00B27F58">
        <w:t>0</w:t>
      </w:r>
      <w:r w:rsidR="00B27F58" w:rsidRPr="0003454B">
        <w:t>..</w:t>
      </w:r>
      <w:r w:rsidR="00B27F58">
        <w:t>1</w:t>
      </w:r>
      <w:r w:rsidR="00B27F58" w:rsidRPr="0003454B">
        <w:t xml:space="preserve">] </w:t>
      </w:r>
      <w:r w:rsidR="00B27F58" w:rsidRPr="00AE0334">
        <w:t>code/@code="</w:t>
      </w:r>
      <w:r>
        <w:t>45</w:t>
      </w:r>
      <w:r w:rsidR="00B27F58">
        <w:t>0</w:t>
      </w:r>
      <w:r w:rsidR="00B27F58" w:rsidRPr="00AE0334">
        <w:t>"</w:t>
      </w:r>
      <w:r w:rsidR="00B27F58">
        <w:t xml:space="preserve"> </w:t>
      </w:r>
      <w:r>
        <w:t>Suunnitelma</w:t>
      </w:r>
      <w:r w:rsidR="00B27F58">
        <w:t xml:space="preserve"> (codeSystem</w:t>
      </w:r>
      <w:r w:rsidR="00B27F58" w:rsidRPr="00AE0334">
        <w:t xml:space="preserve">: </w:t>
      </w:r>
      <w:r w:rsidR="002A69F7">
        <w:t xml:space="preserve">1.2.246.537.6.889 </w:t>
      </w:r>
      <w:r w:rsidR="00414A9E">
        <w:t>Optometria/Tietosisältö - Optometrian rakenteinen kirjaaminen)</w:t>
      </w:r>
    </w:p>
    <w:p w14:paraId="4BAB26D6" w14:textId="77777777" w:rsidR="006E7A17" w:rsidRDefault="006E7A17" w:rsidP="006E7A17">
      <w:pPr>
        <w:pStyle w:val="Snt1"/>
      </w:pPr>
      <w:r>
        <w:t>4. PAKOLLINEN yksi [1..1] statusCode/@code=”</w:t>
      </w:r>
      <w:r w:rsidRPr="00C61ED5">
        <w:t>completed</w:t>
      </w:r>
      <w:r>
        <w:t>”</w:t>
      </w:r>
    </w:p>
    <w:p w14:paraId="62661DBC" w14:textId="7AC94A18" w:rsidR="00D30F15" w:rsidRDefault="006E7A17" w:rsidP="00B27F58">
      <w:pPr>
        <w:pStyle w:val="Snt1"/>
      </w:pPr>
      <w:r>
        <w:t>5</w:t>
      </w:r>
      <w:r w:rsidR="00B27F58">
        <w:t xml:space="preserve">. </w:t>
      </w:r>
      <w:r w:rsidR="00C630CF">
        <w:t xml:space="preserve">VAIHTOEHTOISESTI </w:t>
      </w:r>
      <w:r w:rsidR="007C5B89">
        <w:t xml:space="preserve">VAPAAEHTOINEN </w:t>
      </w:r>
      <w:r w:rsidR="00D505BB">
        <w:t>nolla</w:t>
      </w:r>
      <w:r w:rsidR="00C630CF">
        <w:t xml:space="preserve"> </w:t>
      </w:r>
      <w:r w:rsidR="007C5B89">
        <w:t xml:space="preserve">tai </w:t>
      </w:r>
      <w:r w:rsidR="00C630CF">
        <w:t>useampi</w:t>
      </w:r>
      <w:r w:rsidR="007C5B89">
        <w:t xml:space="preserve"> [</w:t>
      </w:r>
      <w:r w:rsidR="00D505BB">
        <w:t>0</w:t>
      </w:r>
      <w:r w:rsidR="007C5B89">
        <w:t>..</w:t>
      </w:r>
      <w:r w:rsidR="00C630CF">
        <w:t>*</w:t>
      </w:r>
      <w:r w:rsidR="007C5B89">
        <w:t xml:space="preserve">] </w:t>
      </w:r>
      <w:r w:rsidR="00D30F15">
        <w:t>component</w:t>
      </w:r>
    </w:p>
    <w:p w14:paraId="6A2033BE" w14:textId="317009E0" w:rsidR="00D30F15" w:rsidRDefault="00B27F58" w:rsidP="00D30F15">
      <w:pPr>
        <w:pStyle w:val="Snt2"/>
      </w:pPr>
      <w:r>
        <w:t xml:space="preserve"> </w:t>
      </w:r>
      <w:r w:rsidR="00D30F15">
        <w:t xml:space="preserve">a. PAKOLLINEN </w:t>
      </w:r>
      <w:r w:rsidR="00D30F15" w:rsidRPr="00AA0A88">
        <w:t>yksi [1..1]</w:t>
      </w:r>
      <w:r w:rsidR="00D30F15">
        <w:t xml:space="preserve"> </w:t>
      </w:r>
      <w:hyperlink w:anchor="_Löydökset_ja_epäilyt" w:history="1">
        <w:r w:rsidR="00D30F15" w:rsidRPr="0085416B">
          <w:rPr>
            <w:rStyle w:val="Hyperlinkki"/>
          </w:rPr>
          <w:t>Löydökset ja epäilyt</w:t>
        </w:r>
      </w:hyperlink>
      <w:r w:rsidR="00D30F15">
        <w:t xml:space="preserve"> (4</w:t>
      </w:r>
      <w:r w:rsidR="001352E7">
        <w:t>5</w:t>
      </w:r>
      <w:r w:rsidR="00D30F15">
        <w:t>1) observation</w:t>
      </w:r>
    </w:p>
    <w:p w14:paraId="7F296F71" w14:textId="53123C20" w:rsidR="001352E7" w:rsidRDefault="006E7A17" w:rsidP="001352E7">
      <w:pPr>
        <w:pStyle w:val="Snt1"/>
      </w:pPr>
      <w:r>
        <w:t>6</w:t>
      </w:r>
      <w:r w:rsidR="001352E7">
        <w:t xml:space="preserve">. </w:t>
      </w:r>
      <w:r w:rsidR="00C630CF">
        <w:t xml:space="preserve">VAIHTOEHTOISESTI </w:t>
      </w:r>
      <w:r w:rsidR="007C5B89">
        <w:t xml:space="preserve">VAPAAEHTOINEN nolla tai yksi [0..1] </w:t>
      </w:r>
      <w:r w:rsidR="001352E7">
        <w:t>component</w:t>
      </w:r>
    </w:p>
    <w:p w14:paraId="73A54CE4" w14:textId="611AF277" w:rsidR="001352E7" w:rsidRDefault="001352E7" w:rsidP="001352E7">
      <w:pPr>
        <w:pStyle w:val="Snt2"/>
      </w:pPr>
      <w:r>
        <w:t xml:space="preserve"> a. PAKOLLINEN </w:t>
      </w:r>
      <w:r w:rsidRPr="00AA0A88">
        <w:t>yksi [1..1]</w:t>
      </w:r>
      <w:r>
        <w:t xml:space="preserve"> </w:t>
      </w:r>
      <w:hyperlink w:anchor="_Löydökset_ja_epäilyt_1" w:history="1">
        <w:r w:rsidRPr="0085416B">
          <w:rPr>
            <w:rStyle w:val="Hyperlinkki"/>
          </w:rPr>
          <w:t>Löydökset ja epäilyt vapaana tekstinä</w:t>
        </w:r>
      </w:hyperlink>
      <w:r>
        <w:t xml:space="preserve"> (453) observation</w:t>
      </w:r>
    </w:p>
    <w:p w14:paraId="61D4B41E" w14:textId="6D8A2728" w:rsidR="00C630CF" w:rsidRDefault="00C630CF" w:rsidP="001352E7">
      <w:pPr>
        <w:pStyle w:val="Snt2"/>
      </w:pPr>
    </w:p>
    <w:p w14:paraId="680D119B" w14:textId="759B9B06" w:rsidR="00C630CF" w:rsidRDefault="00C630CF" w:rsidP="00C630CF">
      <w:pPr>
        <w:pStyle w:val="Snt1"/>
      </w:pPr>
      <w:r w:rsidRPr="00C630CF">
        <w:rPr>
          <w:b/>
        </w:rPr>
        <w:t>Toteutusohje:</w:t>
      </w:r>
      <w:r>
        <w:t xml:space="preserve"> Löydökset ja epälyt vapaana tekstinä on vaihtoehtoinen rakenteisesti annetulle tiedolle</w:t>
      </w:r>
    </w:p>
    <w:p w14:paraId="1D4AFC05" w14:textId="77777777" w:rsidR="00C630CF" w:rsidRDefault="00C630CF" w:rsidP="001352E7">
      <w:pPr>
        <w:pStyle w:val="Snt2"/>
      </w:pPr>
    </w:p>
    <w:p w14:paraId="41422825" w14:textId="267CEA85" w:rsidR="001352E7" w:rsidRDefault="006E7A17" w:rsidP="001352E7">
      <w:pPr>
        <w:pStyle w:val="Snt1"/>
      </w:pPr>
      <w:r>
        <w:t>7</w:t>
      </w:r>
      <w:r w:rsidR="001352E7">
        <w:t xml:space="preserve">. </w:t>
      </w:r>
      <w:r w:rsidR="007C5B89">
        <w:t xml:space="preserve">VAPAAEHTOINEN nolla tai yksi [0..1] </w:t>
      </w:r>
      <w:r w:rsidR="001352E7">
        <w:t>component</w:t>
      </w:r>
    </w:p>
    <w:p w14:paraId="220AF274" w14:textId="65C26283" w:rsidR="001352E7" w:rsidRDefault="001352E7" w:rsidP="001352E7">
      <w:pPr>
        <w:pStyle w:val="Snt2"/>
      </w:pPr>
      <w:r>
        <w:t xml:space="preserve"> a. PAKOLLINEN </w:t>
      </w:r>
      <w:r w:rsidRPr="00AA0A88">
        <w:t>yksi [1..1]</w:t>
      </w:r>
      <w:r>
        <w:t xml:space="preserve"> </w:t>
      </w:r>
      <w:hyperlink w:anchor="_Johtopäätökset_-_observation" w:history="1">
        <w:r w:rsidRPr="0085416B">
          <w:rPr>
            <w:rStyle w:val="Hyperlinkki"/>
          </w:rPr>
          <w:t>Johtopäätökset</w:t>
        </w:r>
      </w:hyperlink>
      <w:r>
        <w:t xml:space="preserve"> (454) observation</w:t>
      </w:r>
    </w:p>
    <w:p w14:paraId="25091426" w14:textId="26FE0B46" w:rsidR="001352E7" w:rsidRDefault="006E7A17" w:rsidP="001352E7">
      <w:pPr>
        <w:pStyle w:val="Snt1"/>
      </w:pPr>
      <w:bookmarkStart w:id="1201" w:name="_Vammautumistiedot_-_organizer"/>
      <w:bookmarkEnd w:id="1201"/>
      <w:r>
        <w:t>8</w:t>
      </w:r>
      <w:r w:rsidR="001352E7">
        <w:t xml:space="preserve">. </w:t>
      </w:r>
      <w:r w:rsidR="007C5B89">
        <w:t xml:space="preserve">VAPAAEHTOINEN nolla tai yksi [0..1] </w:t>
      </w:r>
      <w:r w:rsidR="001352E7">
        <w:t>component</w:t>
      </w:r>
    </w:p>
    <w:p w14:paraId="6856B93D" w14:textId="6A796762" w:rsidR="001352E7" w:rsidRDefault="001352E7" w:rsidP="001352E7">
      <w:pPr>
        <w:pStyle w:val="Snt2"/>
      </w:pPr>
      <w:r>
        <w:t xml:space="preserve"> a. PAKOLLINEN </w:t>
      </w:r>
      <w:r w:rsidRPr="00AA0A88">
        <w:t>yksi [1..1]</w:t>
      </w:r>
      <w:r>
        <w:t xml:space="preserve"> </w:t>
      </w:r>
      <w:hyperlink w:anchor="_Suositukset_ja_jatkohoito" w:history="1">
        <w:r w:rsidRPr="0085416B">
          <w:rPr>
            <w:rStyle w:val="Hyperlinkki"/>
          </w:rPr>
          <w:t>Suositukset ja jatkohoito</w:t>
        </w:r>
      </w:hyperlink>
      <w:r>
        <w:t xml:space="preserve"> (455) observation</w:t>
      </w:r>
    </w:p>
    <w:p w14:paraId="023AF8AD" w14:textId="71D5036C" w:rsidR="001352E7" w:rsidRDefault="006E7A17" w:rsidP="001352E7">
      <w:pPr>
        <w:pStyle w:val="Snt1"/>
      </w:pPr>
      <w:r>
        <w:t>9</w:t>
      </w:r>
      <w:r w:rsidR="001352E7">
        <w:t xml:space="preserve">. </w:t>
      </w:r>
      <w:r w:rsidR="007C5B89">
        <w:t xml:space="preserve">VAPAAEHTOINEN nolla tai yksi [0..1] </w:t>
      </w:r>
      <w:r w:rsidR="001352E7">
        <w:t>component</w:t>
      </w:r>
    </w:p>
    <w:p w14:paraId="1C9311DC" w14:textId="7768BE05" w:rsidR="00B161DC" w:rsidRDefault="001352E7" w:rsidP="006E7A17">
      <w:pPr>
        <w:pStyle w:val="Snt2"/>
      </w:pPr>
      <w:r>
        <w:t xml:space="preserve"> a. PAKOLLINEN </w:t>
      </w:r>
      <w:r w:rsidRPr="00AA0A88">
        <w:t>yksi [1..1]</w:t>
      </w:r>
      <w:r>
        <w:t xml:space="preserve"> </w:t>
      </w:r>
      <w:hyperlink w:anchor="_Suositukset_ja_jatkohoito_1" w:history="1">
        <w:r w:rsidRPr="0085416B">
          <w:rPr>
            <w:rStyle w:val="Hyperlinkki"/>
          </w:rPr>
          <w:t>Suositukset ja jatkohoito vapaana tekstinä</w:t>
        </w:r>
      </w:hyperlink>
      <w:r>
        <w:t xml:space="preserve"> (456) observation</w:t>
      </w:r>
    </w:p>
    <w:bookmarkStart w:id="1202" w:name="_Löydökset_ja_epäilyt"/>
    <w:bookmarkStart w:id="1203" w:name="_Toc498613838"/>
    <w:bookmarkEnd w:id="1202"/>
    <w:p w14:paraId="526B2EB9" w14:textId="4F56F3E5" w:rsidR="001352E7" w:rsidRPr="00815A0E" w:rsidRDefault="00E92763" w:rsidP="001352E7">
      <w:pPr>
        <w:pStyle w:val="Otsikko4"/>
      </w:pPr>
      <w:r>
        <w:fldChar w:fldCharType="begin"/>
      </w:r>
      <w:r>
        <w:instrText xml:space="preserve"> HYPERLINK  \l "_Suunnitelma_-_organizer" </w:instrText>
      </w:r>
      <w:r>
        <w:fldChar w:fldCharType="separate"/>
      </w:r>
      <w:bookmarkStart w:id="1204" w:name="_Toc525565011"/>
      <w:r w:rsidR="001352E7" w:rsidRPr="00E92763">
        <w:rPr>
          <w:rStyle w:val="Hyperlinkki"/>
        </w:rPr>
        <w:t>Löydökset ja epäilyt</w:t>
      </w:r>
      <w:r>
        <w:fldChar w:fldCharType="end"/>
      </w:r>
      <w:r w:rsidR="001352E7">
        <w:t xml:space="preserve"> - </w:t>
      </w:r>
      <w:r w:rsidR="001352E7" w:rsidRPr="00487841">
        <w:t>observation</w:t>
      </w:r>
      <w:bookmarkEnd w:id="1203"/>
      <w:bookmarkEnd w:id="120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52E7" w:rsidRPr="0099795E" w14:paraId="2A6D03FF" w14:textId="77777777" w:rsidTr="003A46E0">
        <w:tc>
          <w:tcPr>
            <w:tcW w:w="9236" w:type="dxa"/>
          </w:tcPr>
          <w:p w14:paraId="74EC5B07" w14:textId="77777777" w:rsidR="001352E7" w:rsidRPr="00A878B7" w:rsidRDefault="001352E7"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33F0935" w14:textId="77777777" w:rsidR="001352E7" w:rsidRPr="00370659" w:rsidRDefault="001352E7" w:rsidP="001352E7">
      <w:pPr>
        <w:pStyle w:val="Snt1"/>
        <w:ind w:left="0" w:firstLine="0"/>
        <w:rPr>
          <w:lang w:val="en-US"/>
        </w:rPr>
      </w:pPr>
    </w:p>
    <w:p w14:paraId="1450F93E" w14:textId="77777777" w:rsidR="001352E7" w:rsidRPr="0003454B" w:rsidRDefault="001352E7" w:rsidP="001352E7">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17681D7" w14:textId="5EFE3399" w:rsidR="001352E7" w:rsidRDefault="001352E7" w:rsidP="001352E7">
      <w:pPr>
        <w:pStyle w:val="Snt1"/>
      </w:pPr>
      <w:r>
        <w:t>2</w:t>
      </w:r>
      <w:r w:rsidRPr="0003454B">
        <w:t xml:space="preserve">. PAKOLLINEN yksi [1..1] </w:t>
      </w:r>
      <w:r w:rsidRPr="00AE0334">
        <w:t>code/@code="</w:t>
      </w:r>
      <w:r>
        <w:t>451</w:t>
      </w:r>
      <w:r w:rsidRPr="00AE0334">
        <w:t>"</w:t>
      </w:r>
      <w:r>
        <w:t xml:space="preserve"> Löydökset ja epäilyt (codeSystem</w:t>
      </w:r>
      <w:r w:rsidRPr="00AE0334">
        <w:t xml:space="preserve">: </w:t>
      </w:r>
      <w:r w:rsidR="002A69F7">
        <w:t xml:space="preserve">1.2.246.537.6.889 </w:t>
      </w:r>
      <w:r w:rsidR="00414A9E">
        <w:t>Optometria/Tietosisältö - Optometrian rakenteinen kirjaaminen)</w:t>
      </w:r>
    </w:p>
    <w:p w14:paraId="3A5FBF11" w14:textId="77777777" w:rsidR="001352E7" w:rsidRDefault="001352E7" w:rsidP="001352E7">
      <w:pPr>
        <w:pStyle w:val="Snt1"/>
      </w:pPr>
      <w:r>
        <w:t>3. PAKOLLINEN yksi [1..1] text</w:t>
      </w:r>
    </w:p>
    <w:p w14:paraId="0631BE3B" w14:textId="77777777" w:rsidR="001352E7" w:rsidRPr="00C441AB" w:rsidRDefault="001352E7" w:rsidP="001352E7">
      <w:pPr>
        <w:pStyle w:val="Snt2"/>
      </w:pPr>
      <w:r>
        <w:t xml:space="preserve">a. </w:t>
      </w:r>
      <w:r w:rsidRPr="00C441AB">
        <w:t>PAKOLLINEN yksi [1..1] reference/@value, viitattavan näyttömuoto-osion xml-ID annetaan II-tietotyypillä</w:t>
      </w:r>
    </w:p>
    <w:p w14:paraId="3D5B8E36" w14:textId="379D52DF" w:rsidR="001352E7" w:rsidRPr="000B1BE8" w:rsidRDefault="001352E7" w:rsidP="001352E7">
      <w:pPr>
        <w:pStyle w:val="Snt1"/>
      </w:pPr>
      <w:r>
        <w:t xml:space="preserve">4. </w:t>
      </w:r>
      <w:r w:rsidRPr="0003454B">
        <w:t xml:space="preserve"> PAKOLLINEN yksi [1..1] value</w:t>
      </w:r>
      <w:r>
        <w:t xml:space="preserve"> Löydökset ja epäilyt (451), arvo</w:t>
      </w:r>
      <w:r w:rsidRPr="0003454B">
        <w:t xml:space="preserve"> </w:t>
      </w:r>
      <w:r>
        <w:t xml:space="preserve">annetaan luokituksesta </w:t>
      </w:r>
      <w:r w:rsidRPr="001352E7">
        <w:t>THL - Tautiluokitus ICD-10</w:t>
      </w:r>
      <w:r>
        <w:t xml:space="preserve"> (codeSystem: </w:t>
      </w:r>
      <w:r w:rsidRPr="001352E7">
        <w:t>1.2.246.537.6.1.1999</w:t>
      </w:r>
      <w:r>
        <w:t>) CD-tietotyy</w:t>
      </w:r>
      <w:r w:rsidRPr="0003454B">
        <w:t>pillä</w:t>
      </w:r>
    </w:p>
    <w:p w14:paraId="2596A27D" w14:textId="5C8C0A2D" w:rsidR="001352E7" w:rsidRDefault="001352E7" w:rsidP="001352E7">
      <w:pPr>
        <w:pStyle w:val="Snt1"/>
      </w:pPr>
      <w:r>
        <w:t xml:space="preserve">5. </w:t>
      </w:r>
      <w:r w:rsidR="00240621">
        <w:t xml:space="preserve">PAKOLLINEN </w:t>
      </w:r>
      <w:r w:rsidR="007C5B89">
        <w:t>yksi [</w:t>
      </w:r>
      <w:r w:rsidR="00240621">
        <w:t>1</w:t>
      </w:r>
      <w:r w:rsidR="007C5B89">
        <w:t xml:space="preserve">..1] </w:t>
      </w:r>
      <w:r w:rsidRPr="009315BE">
        <w:t>entryRelationship</w:t>
      </w:r>
    </w:p>
    <w:p w14:paraId="1EE46B21" w14:textId="0267596E" w:rsidR="001352E7" w:rsidRDefault="001352E7" w:rsidP="001352E7">
      <w:pPr>
        <w:pStyle w:val="Snt2"/>
      </w:pPr>
      <w:r>
        <w:t xml:space="preserve">a. PAKOLLINEN </w:t>
      </w:r>
      <w:r w:rsidRPr="00AA0A88">
        <w:t>yksi [1..1]</w:t>
      </w:r>
      <w:r>
        <w:t xml:space="preserve"> @typeCode=”</w:t>
      </w:r>
      <w:r w:rsidR="003C5713">
        <w:t>COMP</w:t>
      </w:r>
      <w:r>
        <w:t>”</w:t>
      </w:r>
    </w:p>
    <w:p w14:paraId="3BEEA309" w14:textId="2C1A2DCB" w:rsidR="001352E7" w:rsidRDefault="001352E7" w:rsidP="001352E7">
      <w:pPr>
        <w:pStyle w:val="Snt2"/>
      </w:pPr>
      <w:r>
        <w:t xml:space="preserve">b. PAKOLLINEN </w:t>
      </w:r>
      <w:r w:rsidRPr="00AA0A88">
        <w:t>yksi [1..1]</w:t>
      </w:r>
      <w:r>
        <w:t xml:space="preserve"> </w:t>
      </w:r>
      <w:hyperlink w:anchor="_Varmuusaste_-_observation" w:history="1">
        <w:r w:rsidR="003A46E0" w:rsidRPr="005178F5">
          <w:rPr>
            <w:rStyle w:val="Hyperlinkki"/>
          </w:rPr>
          <w:t>Varmuusaste</w:t>
        </w:r>
      </w:hyperlink>
      <w:r>
        <w:t xml:space="preserve"> (4</w:t>
      </w:r>
      <w:r w:rsidR="003A46E0">
        <w:t>5</w:t>
      </w:r>
      <w:r>
        <w:t>2) observation</w:t>
      </w:r>
    </w:p>
    <w:bookmarkStart w:id="1205" w:name="_Varmuusaste_-_observation"/>
    <w:bookmarkStart w:id="1206" w:name="_Toc498613839"/>
    <w:bookmarkEnd w:id="1205"/>
    <w:p w14:paraId="0DBD8103" w14:textId="24C93ACC" w:rsidR="003A46E0" w:rsidRPr="00815A0E" w:rsidRDefault="005178F5" w:rsidP="003A46E0">
      <w:pPr>
        <w:pStyle w:val="Otsikko5"/>
      </w:pPr>
      <w:r>
        <w:fldChar w:fldCharType="begin"/>
      </w:r>
      <w:r>
        <w:instrText xml:space="preserve"> HYPERLINK  \l "_Löydökset_ja_epäilyt" </w:instrText>
      </w:r>
      <w:r>
        <w:fldChar w:fldCharType="separate"/>
      </w:r>
      <w:bookmarkStart w:id="1207" w:name="_Toc525565012"/>
      <w:r w:rsidRPr="005178F5">
        <w:rPr>
          <w:rStyle w:val="Hyperlinkki"/>
        </w:rPr>
        <w:t>Varmuusaste</w:t>
      </w:r>
      <w:r>
        <w:fldChar w:fldCharType="end"/>
      </w:r>
      <w:r w:rsidR="003A46E0">
        <w:t xml:space="preserve"> - </w:t>
      </w:r>
      <w:r w:rsidR="003A46E0" w:rsidRPr="00487841">
        <w:t>observation</w:t>
      </w:r>
      <w:bookmarkEnd w:id="1206"/>
      <w:bookmarkEnd w:id="120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99795E" w14:paraId="541054CA" w14:textId="77777777" w:rsidTr="003A46E0">
        <w:tc>
          <w:tcPr>
            <w:tcW w:w="9236" w:type="dxa"/>
          </w:tcPr>
          <w:p w14:paraId="3A0B06CA" w14:textId="599B6650" w:rsidR="003A46E0" w:rsidRPr="005178F5" w:rsidRDefault="005178F5" w:rsidP="005178F5">
            <w:pPr>
              <w:pStyle w:val="Snt1"/>
              <w:ind w:left="0" w:firstLine="0"/>
              <w:rPr>
                <w:sz w:val="18"/>
                <w:lang w:val="en-US"/>
              </w:rPr>
            </w:pPr>
            <w:r w:rsidRPr="005178F5">
              <w:rPr>
                <w:sz w:val="18"/>
                <w:lang w:val="en-US"/>
              </w:rPr>
              <w:t>/structuredBody/component/section/component/section/component/section/entry/organizer/component/observation/entryRelationship/observation</w:t>
            </w:r>
          </w:p>
        </w:tc>
      </w:tr>
    </w:tbl>
    <w:p w14:paraId="22334F1E" w14:textId="5486E562" w:rsidR="005178F5" w:rsidRPr="005178F5" w:rsidRDefault="005178F5" w:rsidP="005178F5">
      <w:pPr>
        <w:pStyle w:val="Snt1"/>
        <w:ind w:left="0" w:firstLine="0"/>
        <w:rPr>
          <w:lang w:val="en-US"/>
        </w:rPr>
      </w:pPr>
    </w:p>
    <w:p w14:paraId="1BF30A96" w14:textId="34725BAA"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5E9EA31" w14:textId="036F4428" w:rsidR="003A46E0" w:rsidRDefault="003A46E0" w:rsidP="003A46E0">
      <w:pPr>
        <w:pStyle w:val="Snt1"/>
      </w:pPr>
      <w:r>
        <w:t>2</w:t>
      </w:r>
      <w:r w:rsidRPr="0003454B">
        <w:t xml:space="preserve">. PAKOLLINEN yksi [1..1] </w:t>
      </w:r>
      <w:r w:rsidRPr="00AE0334">
        <w:t>code/@code="</w:t>
      </w:r>
      <w:r>
        <w:t>452</w:t>
      </w:r>
      <w:r w:rsidRPr="00AE0334">
        <w:t>"</w:t>
      </w:r>
      <w:r>
        <w:t xml:space="preserve"> Varmuusaste (codeSystem</w:t>
      </w:r>
      <w:r w:rsidRPr="00AE0334">
        <w:t xml:space="preserve">: </w:t>
      </w:r>
      <w:r w:rsidR="002A69F7">
        <w:t xml:space="preserve">1.2.246.537.6.889 </w:t>
      </w:r>
      <w:r w:rsidR="00414A9E">
        <w:t>Optometria/Tietosisältö - Optometrian rakenteinen kirjaaminen)</w:t>
      </w:r>
    </w:p>
    <w:p w14:paraId="09CA4181" w14:textId="77777777" w:rsidR="003A46E0" w:rsidRDefault="003A46E0" w:rsidP="003A46E0">
      <w:pPr>
        <w:pStyle w:val="Snt1"/>
      </w:pPr>
      <w:r>
        <w:t>3. PAKOLLINEN yksi [1..1] text</w:t>
      </w:r>
    </w:p>
    <w:p w14:paraId="2F3FB453"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028FAD06" w14:textId="4A83B005" w:rsidR="003A46E0" w:rsidRDefault="003A46E0" w:rsidP="006E7A17">
      <w:pPr>
        <w:pStyle w:val="Snt1"/>
      </w:pPr>
      <w:r>
        <w:t xml:space="preserve">4. </w:t>
      </w:r>
      <w:r w:rsidRPr="0003454B">
        <w:t xml:space="preserve"> PAKOLLINEN yksi [1..1] value</w:t>
      </w:r>
      <w:r>
        <w:t xml:space="preserve"> Varmuusaste (452),</w:t>
      </w:r>
      <w:r w:rsidRPr="0003454B">
        <w:t xml:space="preserve"> </w:t>
      </w:r>
      <w:r w:rsidR="00C93E49">
        <w:t>arvo annetaan</w:t>
      </w:r>
      <w:r>
        <w:t xml:space="preserve"> luokituksesta </w:t>
      </w:r>
      <w:r w:rsidRPr="003A46E0">
        <w:t xml:space="preserve">AR/YDIN </w:t>
      </w:r>
      <w:r>
        <w:t>–</w:t>
      </w:r>
      <w:r w:rsidRPr="003A46E0">
        <w:t xml:space="preserve"> Varmuusaste</w:t>
      </w:r>
      <w:r>
        <w:t xml:space="preserve"> (codeSystem: </w:t>
      </w:r>
      <w:r w:rsidRPr="003A46E0">
        <w:t>1.2.246.537.5.40004.2003</w:t>
      </w:r>
      <w:r>
        <w:t>) CD-tietotyy</w:t>
      </w:r>
      <w:r w:rsidRPr="0003454B">
        <w:t>pillä</w:t>
      </w:r>
    </w:p>
    <w:bookmarkStart w:id="1208" w:name="_Löydökset_ja_epäilyt_1"/>
    <w:bookmarkStart w:id="1209" w:name="_Toc498613840"/>
    <w:bookmarkEnd w:id="1208"/>
    <w:p w14:paraId="38780058" w14:textId="625C0618" w:rsidR="003A46E0" w:rsidRPr="00815A0E" w:rsidRDefault="005178F5" w:rsidP="003A46E0">
      <w:pPr>
        <w:pStyle w:val="Otsikko4"/>
      </w:pPr>
      <w:r>
        <w:fldChar w:fldCharType="begin"/>
      </w:r>
      <w:r>
        <w:instrText xml:space="preserve"> HYPERLINK  \l "_Suunnitelma_-_organizer" </w:instrText>
      </w:r>
      <w:r>
        <w:fldChar w:fldCharType="separate"/>
      </w:r>
      <w:bookmarkStart w:id="1210" w:name="_Toc525565013"/>
      <w:r w:rsidR="003A46E0" w:rsidRPr="005178F5">
        <w:rPr>
          <w:rStyle w:val="Hyperlinkki"/>
        </w:rPr>
        <w:t>Löydökset ja epäilyt vapaana tekstinä</w:t>
      </w:r>
      <w:r>
        <w:fldChar w:fldCharType="end"/>
      </w:r>
      <w:r w:rsidR="003A46E0">
        <w:t xml:space="preserve"> - </w:t>
      </w:r>
      <w:r w:rsidR="003A46E0" w:rsidRPr="00487841">
        <w:t>observation</w:t>
      </w:r>
      <w:bookmarkEnd w:id="1209"/>
      <w:bookmarkEnd w:id="121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99795E" w14:paraId="3F011DF1" w14:textId="77777777" w:rsidTr="003A46E0">
        <w:tc>
          <w:tcPr>
            <w:tcW w:w="9236" w:type="dxa"/>
          </w:tcPr>
          <w:p w14:paraId="6EB2089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E6754D" w14:textId="77777777" w:rsidR="003A46E0" w:rsidRPr="00370659" w:rsidRDefault="003A46E0" w:rsidP="003A46E0">
      <w:pPr>
        <w:pStyle w:val="Snt1"/>
        <w:ind w:left="0" w:firstLine="0"/>
        <w:rPr>
          <w:lang w:val="en-US"/>
        </w:rPr>
      </w:pPr>
    </w:p>
    <w:p w14:paraId="2C2EE124"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D7FF793" w14:textId="39048982" w:rsidR="003A46E0" w:rsidRDefault="003A46E0" w:rsidP="003A46E0">
      <w:pPr>
        <w:pStyle w:val="Snt1"/>
      </w:pPr>
      <w:r>
        <w:t>2</w:t>
      </w:r>
      <w:r w:rsidRPr="0003454B">
        <w:t xml:space="preserve">. PAKOLLINEN yksi [1..1] </w:t>
      </w:r>
      <w:r w:rsidRPr="00AE0334">
        <w:t>code/@code="</w:t>
      </w:r>
      <w:r>
        <w:t>453</w:t>
      </w:r>
      <w:r w:rsidRPr="00AE0334">
        <w:t>"</w:t>
      </w:r>
      <w:r>
        <w:t xml:space="preserve"> Löydökset ja epäilyt vapaana tekstinä (codeSystem</w:t>
      </w:r>
      <w:r w:rsidRPr="00AE0334">
        <w:t xml:space="preserve">: </w:t>
      </w:r>
      <w:r w:rsidR="002A69F7">
        <w:t xml:space="preserve">1.2.246.537.6.889 </w:t>
      </w:r>
      <w:r w:rsidR="00414A9E">
        <w:t>Optometria/Tietosisältö - Optometrian rakenteinen kirjaaminen)</w:t>
      </w:r>
    </w:p>
    <w:p w14:paraId="51497F8B" w14:textId="77777777" w:rsidR="003A46E0" w:rsidRDefault="003A46E0" w:rsidP="003A46E0">
      <w:pPr>
        <w:pStyle w:val="Snt1"/>
      </w:pPr>
      <w:r>
        <w:t>3. PAKOLLINEN yksi [1..1] text</w:t>
      </w:r>
    </w:p>
    <w:p w14:paraId="0BAED9BB"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4DE3936E" w14:textId="7A708058" w:rsidR="003A46E0" w:rsidRPr="000B1BE8" w:rsidRDefault="003A46E0" w:rsidP="003A46E0">
      <w:pPr>
        <w:pStyle w:val="Snt1"/>
      </w:pPr>
      <w:r>
        <w:t xml:space="preserve">4. </w:t>
      </w:r>
      <w:r w:rsidRPr="0003454B">
        <w:t xml:space="preserve"> PAKOLLINEN yksi [1..1] value</w:t>
      </w:r>
      <w:r>
        <w:t xml:space="preserve"> Löydökset ja epäilyt vapaana tekstinä (453), arvo</w:t>
      </w:r>
      <w:r w:rsidRPr="0003454B">
        <w:t xml:space="preserve"> </w:t>
      </w:r>
      <w:r>
        <w:t>annetaan ST-tietotyy</w:t>
      </w:r>
      <w:r w:rsidRPr="0003454B">
        <w:t>pillä</w:t>
      </w:r>
    </w:p>
    <w:bookmarkStart w:id="1211" w:name="_Johtopäätökset_-_observation"/>
    <w:bookmarkStart w:id="1212" w:name="_Toc498613841"/>
    <w:bookmarkEnd w:id="1211"/>
    <w:p w14:paraId="1C3867D2" w14:textId="60465168" w:rsidR="003A46E0" w:rsidRPr="00815A0E" w:rsidRDefault="005178F5" w:rsidP="003A46E0">
      <w:pPr>
        <w:pStyle w:val="Otsikko4"/>
      </w:pPr>
      <w:r>
        <w:fldChar w:fldCharType="begin"/>
      </w:r>
      <w:r>
        <w:instrText xml:space="preserve"> HYPERLINK  \l "_Suunnitelma_-_organizer" </w:instrText>
      </w:r>
      <w:r>
        <w:fldChar w:fldCharType="separate"/>
      </w:r>
      <w:bookmarkStart w:id="1213" w:name="_Toc525565014"/>
      <w:r w:rsidR="003A46E0" w:rsidRPr="005178F5">
        <w:rPr>
          <w:rStyle w:val="Hyperlinkki"/>
        </w:rPr>
        <w:t>Johtopäätökset</w:t>
      </w:r>
      <w:r>
        <w:fldChar w:fldCharType="end"/>
      </w:r>
      <w:r w:rsidR="003A46E0">
        <w:t xml:space="preserve"> - </w:t>
      </w:r>
      <w:r w:rsidR="003A46E0" w:rsidRPr="00487841">
        <w:t>observation</w:t>
      </w:r>
      <w:bookmarkEnd w:id="1212"/>
      <w:bookmarkEnd w:id="121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99795E" w14:paraId="2D19E3D2" w14:textId="77777777" w:rsidTr="003A46E0">
        <w:tc>
          <w:tcPr>
            <w:tcW w:w="9236" w:type="dxa"/>
          </w:tcPr>
          <w:p w14:paraId="3AF3914C"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545AAEE" w14:textId="77777777" w:rsidR="003A46E0" w:rsidRPr="00370659" w:rsidRDefault="003A46E0" w:rsidP="003A46E0">
      <w:pPr>
        <w:pStyle w:val="Snt1"/>
        <w:ind w:left="0" w:firstLine="0"/>
        <w:rPr>
          <w:lang w:val="en-US"/>
        </w:rPr>
      </w:pPr>
    </w:p>
    <w:p w14:paraId="6CBB5CC7"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AE322D8" w14:textId="7E1C03F5" w:rsidR="003A46E0" w:rsidRDefault="003A46E0" w:rsidP="003A46E0">
      <w:pPr>
        <w:pStyle w:val="Snt1"/>
      </w:pPr>
      <w:r>
        <w:t>2</w:t>
      </w:r>
      <w:r w:rsidRPr="0003454B">
        <w:t xml:space="preserve">. PAKOLLINEN yksi [1..1] </w:t>
      </w:r>
      <w:r w:rsidRPr="00AE0334">
        <w:t>code/@code="</w:t>
      </w:r>
      <w:r>
        <w:t>454</w:t>
      </w:r>
      <w:r w:rsidRPr="00AE0334">
        <w:t>"</w:t>
      </w:r>
      <w:r>
        <w:t xml:space="preserve"> Johtopäätökset (codeSystem</w:t>
      </w:r>
      <w:r w:rsidRPr="00AE0334">
        <w:t xml:space="preserve">: </w:t>
      </w:r>
      <w:r w:rsidR="002A69F7">
        <w:t xml:space="preserve">1.2.246.537.6.889 </w:t>
      </w:r>
      <w:r w:rsidR="00414A9E">
        <w:t>Optometria/Tietosisältö - Optometrian rakenteinen kirjaaminen)</w:t>
      </w:r>
    </w:p>
    <w:p w14:paraId="26BCAFAE" w14:textId="77777777" w:rsidR="003A46E0" w:rsidRDefault="003A46E0" w:rsidP="003A46E0">
      <w:pPr>
        <w:pStyle w:val="Snt1"/>
      </w:pPr>
      <w:r>
        <w:t>3. PAKOLLINEN yksi [1..1] text</w:t>
      </w:r>
    </w:p>
    <w:p w14:paraId="2FAC7FC0"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52EC7EE2" w14:textId="778E5A47" w:rsidR="003A46E0" w:rsidRDefault="003A46E0" w:rsidP="003A46E0">
      <w:pPr>
        <w:pStyle w:val="Snt1"/>
      </w:pPr>
      <w:r>
        <w:t xml:space="preserve">4. </w:t>
      </w:r>
      <w:r w:rsidRPr="0003454B">
        <w:t xml:space="preserve"> PAKOLLINEN yksi [1..1] value</w:t>
      </w:r>
      <w:r>
        <w:t xml:space="preserve"> Johtopäätökset (454), arvo</w:t>
      </w:r>
      <w:r w:rsidRPr="0003454B">
        <w:t xml:space="preserve"> </w:t>
      </w:r>
      <w:r>
        <w:t>annetaan ST-tietotyy</w:t>
      </w:r>
      <w:r w:rsidRPr="0003454B">
        <w:t>pillä</w:t>
      </w:r>
    </w:p>
    <w:bookmarkStart w:id="1214" w:name="_Suositukset_ja_jatkohoito"/>
    <w:bookmarkStart w:id="1215" w:name="_Toc498613842"/>
    <w:bookmarkEnd w:id="1214"/>
    <w:p w14:paraId="77295093" w14:textId="435EEC77" w:rsidR="003A46E0" w:rsidRPr="00815A0E" w:rsidRDefault="005178F5" w:rsidP="003A46E0">
      <w:pPr>
        <w:pStyle w:val="Otsikko4"/>
      </w:pPr>
      <w:r>
        <w:fldChar w:fldCharType="begin"/>
      </w:r>
      <w:r>
        <w:instrText xml:space="preserve"> HYPERLINK  \l "_Suunnitelma_-_organizer" </w:instrText>
      </w:r>
      <w:r>
        <w:fldChar w:fldCharType="separate"/>
      </w:r>
      <w:bookmarkStart w:id="1216" w:name="_Toc525565015"/>
      <w:r w:rsidR="003A46E0" w:rsidRPr="005178F5">
        <w:rPr>
          <w:rStyle w:val="Hyperlinkki"/>
        </w:rPr>
        <w:t>Suositukset ja jatkohoito</w:t>
      </w:r>
      <w:r>
        <w:fldChar w:fldCharType="end"/>
      </w:r>
      <w:r w:rsidR="003A46E0">
        <w:t xml:space="preserve"> - </w:t>
      </w:r>
      <w:r w:rsidR="003A46E0" w:rsidRPr="00487841">
        <w:t>observation</w:t>
      </w:r>
      <w:bookmarkEnd w:id="1215"/>
      <w:bookmarkEnd w:id="12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99795E" w14:paraId="6A13DF4B" w14:textId="77777777" w:rsidTr="003A46E0">
        <w:tc>
          <w:tcPr>
            <w:tcW w:w="9236" w:type="dxa"/>
          </w:tcPr>
          <w:p w14:paraId="07051C1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A35E3" w14:textId="77777777" w:rsidR="003A46E0" w:rsidRPr="00370659" w:rsidRDefault="003A46E0" w:rsidP="003A46E0">
      <w:pPr>
        <w:pStyle w:val="Snt1"/>
        <w:ind w:left="0" w:firstLine="0"/>
        <w:rPr>
          <w:lang w:val="en-US"/>
        </w:rPr>
      </w:pPr>
    </w:p>
    <w:p w14:paraId="60A1FFAF"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DABB95" w14:textId="13D0D600" w:rsidR="003A46E0" w:rsidRDefault="003A46E0" w:rsidP="003A46E0">
      <w:pPr>
        <w:pStyle w:val="Snt1"/>
      </w:pPr>
      <w:r>
        <w:t>2</w:t>
      </w:r>
      <w:r w:rsidRPr="0003454B">
        <w:t xml:space="preserve">. PAKOLLINEN yksi [1..1] </w:t>
      </w:r>
      <w:r w:rsidRPr="00AE0334">
        <w:t>code/@code="</w:t>
      </w:r>
      <w:r>
        <w:t>455</w:t>
      </w:r>
      <w:r w:rsidRPr="00AE0334">
        <w:t>"</w:t>
      </w:r>
      <w:r>
        <w:t xml:space="preserve"> Suositukset ja jatkohoito (codeSystem</w:t>
      </w:r>
      <w:r w:rsidRPr="00AE0334">
        <w:t xml:space="preserve">: </w:t>
      </w:r>
      <w:r w:rsidR="002A69F7">
        <w:t xml:space="preserve">1.2.246.537.6.889 </w:t>
      </w:r>
      <w:r w:rsidR="00414A9E">
        <w:t>Optometria/Tietosisältö - Optometrian rakenteinen kirjaaminen)</w:t>
      </w:r>
    </w:p>
    <w:p w14:paraId="7F5B2941" w14:textId="77777777" w:rsidR="003A46E0" w:rsidRDefault="003A46E0" w:rsidP="003A46E0">
      <w:pPr>
        <w:pStyle w:val="Snt1"/>
      </w:pPr>
      <w:r>
        <w:t>3. PAKOLLINEN yksi [1..1] text</w:t>
      </w:r>
    </w:p>
    <w:p w14:paraId="674A928E"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4A3A853D" w14:textId="1150A99E" w:rsidR="003A46E0" w:rsidRPr="000B1BE8" w:rsidRDefault="003A46E0" w:rsidP="003A46E0">
      <w:pPr>
        <w:pStyle w:val="Snt1"/>
      </w:pPr>
      <w:r>
        <w:t xml:space="preserve">4. </w:t>
      </w:r>
      <w:r w:rsidRPr="0003454B">
        <w:t xml:space="preserve"> PAKOLLINEN yksi</w:t>
      </w:r>
      <w:r w:rsidR="00110D6F">
        <w:t xml:space="preserve"> tai useampi</w:t>
      </w:r>
      <w:r w:rsidRPr="0003454B">
        <w:t xml:space="preserve"> [1..</w:t>
      </w:r>
      <w:r w:rsidR="00110D6F">
        <w:t>*</w:t>
      </w:r>
      <w:r w:rsidRPr="0003454B">
        <w:t>] value</w:t>
      </w:r>
      <w:r>
        <w:t xml:space="preserve"> Suositukset ja jatkohoito (455), arvo</w:t>
      </w:r>
      <w:r w:rsidRPr="0003454B">
        <w:t xml:space="preserve"> </w:t>
      </w:r>
      <w:r>
        <w:t xml:space="preserve">annetaan luokituksesta </w:t>
      </w:r>
      <w:r w:rsidR="00454B82" w:rsidRPr="00454B82">
        <w:t>PTHAVO - Perusterveydenhuollon avohoidon toimintoluokitus (SPAT)</w:t>
      </w:r>
      <w:r>
        <w:t xml:space="preserve"> (codeSystem</w:t>
      </w:r>
      <w:r w:rsidR="0018398E">
        <w:t>:</w:t>
      </w:r>
      <w:r>
        <w:t xml:space="preserve"> </w:t>
      </w:r>
      <w:r w:rsidR="0018398E" w:rsidRPr="0018398E">
        <w:t>1.2.246.537.6.128.2009</w:t>
      </w:r>
      <w:r>
        <w:t>) CD-tietotyy</w:t>
      </w:r>
      <w:r w:rsidRPr="0003454B">
        <w:t>pillä</w:t>
      </w:r>
    </w:p>
    <w:bookmarkStart w:id="1217" w:name="_Suositukset_ja_jatkohoito_1"/>
    <w:bookmarkStart w:id="1218" w:name="_Toc498613843"/>
    <w:bookmarkEnd w:id="1217"/>
    <w:p w14:paraId="4F004A21" w14:textId="7BFBDBAF" w:rsidR="003A46E0" w:rsidRPr="00815A0E" w:rsidRDefault="005178F5" w:rsidP="003A46E0">
      <w:pPr>
        <w:pStyle w:val="Otsikko4"/>
      </w:pPr>
      <w:r>
        <w:fldChar w:fldCharType="begin"/>
      </w:r>
      <w:r>
        <w:instrText xml:space="preserve"> HYPERLINK  \l "_Suunnitelma_-_organizer" </w:instrText>
      </w:r>
      <w:r>
        <w:fldChar w:fldCharType="separate"/>
      </w:r>
      <w:bookmarkStart w:id="1219" w:name="_Toc525565016"/>
      <w:r w:rsidR="003A46E0" w:rsidRPr="005178F5">
        <w:rPr>
          <w:rStyle w:val="Hyperlinkki"/>
        </w:rPr>
        <w:t>Suositukset ja jatkohoito vapaana tekstinä</w:t>
      </w:r>
      <w:r>
        <w:fldChar w:fldCharType="end"/>
      </w:r>
      <w:r w:rsidR="003A46E0">
        <w:t xml:space="preserve"> - </w:t>
      </w:r>
      <w:r w:rsidR="003A46E0" w:rsidRPr="00487841">
        <w:t>observation</w:t>
      </w:r>
      <w:bookmarkEnd w:id="1218"/>
      <w:bookmarkEnd w:id="121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99795E" w14:paraId="08E38CB7" w14:textId="77777777" w:rsidTr="003A46E0">
        <w:tc>
          <w:tcPr>
            <w:tcW w:w="9236" w:type="dxa"/>
          </w:tcPr>
          <w:p w14:paraId="5928AF8D"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C9A0FD1" w14:textId="77777777" w:rsidR="003A46E0" w:rsidRPr="00370659" w:rsidRDefault="003A46E0" w:rsidP="003A46E0">
      <w:pPr>
        <w:pStyle w:val="Snt1"/>
        <w:ind w:left="0" w:firstLine="0"/>
        <w:rPr>
          <w:lang w:val="en-US"/>
        </w:rPr>
      </w:pPr>
    </w:p>
    <w:p w14:paraId="5D5D7567"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56DDE43" w14:textId="5E87C98B" w:rsidR="003A46E0" w:rsidRDefault="003A46E0" w:rsidP="003A46E0">
      <w:pPr>
        <w:pStyle w:val="Snt1"/>
      </w:pPr>
      <w:r>
        <w:t>2</w:t>
      </w:r>
      <w:r w:rsidRPr="0003454B">
        <w:t xml:space="preserve">. PAKOLLINEN yksi [1..1] </w:t>
      </w:r>
      <w:r w:rsidRPr="00AE0334">
        <w:t>code/@code="</w:t>
      </w:r>
      <w:r w:rsidR="00145E0D">
        <w:t>456</w:t>
      </w:r>
      <w:r w:rsidRPr="00AE0334">
        <w:t>"</w:t>
      </w:r>
      <w:r>
        <w:t xml:space="preserve"> Suositukset ja jatkohoito</w:t>
      </w:r>
      <w:r w:rsidR="00145E0D">
        <w:t xml:space="preserve"> vapaana tekstinä</w:t>
      </w:r>
      <w:r>
        <w:t xml:space="preserve"> (codeSystem</w:t>
      </w:r>
      <w:r w:rsidRPr="00AE0334">
        <w:t xml:space="preserve">: </w:t>
      </w:r>
      <w:r w:rsidR="002A69F7">
        <w:t xml:space="preserve">1.2.246.537.6.889 </w:t>
      </w:r>
      <w:r w:rsidR="00414A9E">
        <w:t>Optometria/Tietosisältö - Optometrian rakenteinen kirjaaminen)</w:t>
      </w:r>
    </w:p>
    <w:p w14:paraId="42F4951E" w14:textId="77777777" w:rsidR="003A46E0" w:rsidRDefault="003A46E0" w:rsidP="003A46E0">
      <w:pPr>
        <w:pStyle w:val="Snt1"/>
      </w:pPr>
      <w:r>
        <w:t>3. PAKOLLINEN yksi [1..1] text</w:t>
      </w:r>
    </w:p>
    <w:p w14:paraId="3C098580"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54536507" w14:textId="52E9E989" w:rsidR="003A46E0" w:rsidRPr="000B1BE8" w:rsidRDefault="003A46E0" w:rsidP="003A46E0">
      <w:pPr>
        <w:pStyle w:val="Snt1"/>
      </w:pPr>
      <w:r>
        <w:t xml:space="preserve">4. </w:t>
      </w:r>
      <w:r w:rsidRPr="0003454B">
        <w:t xml:space="preserve"> PAKOLLINEN yksi [1..1] value</w:t>
      </w:r>
      <w:r>
        <w:t xml:space="preserve"> Suositukset ja jatkohoito</w:t>
      </w:r>
      <w:r w:rsidR="00145E0D">
        <w:t xml:space="preserve"> vapaana tekstinä</w:t>
      </w:r>
      <w:r>
        <w:t xml:space="preserve"> (45</w:t>
      </w:r>
      <w:r w:rsidR="00145E0D">
        <w:t>6</w:t>
      </w:r>
      <w:r>
        <w:t>), arvo</w:t>
      </w:r>
      <w:r w:rsidRPr="0003454B">
        <w:t xml:space="preserve"> </w:t>
      </w:r>
      <w:r>
        <w:t xml:space="preserve">annetaan </w:t>
      </w:r>
      <w:r w:rsidR="00145E0D">
        <w:t>ST</w:t>
      </w:r>
      <w:r>
        <w:t>-tietotyy</w:t>
      </w:r>
      <w:r w:rsidRPr="0003454B">
        <w:t>pillä</w:t>
      </w:r>
    </w:p>
    <w:bookmarkStart w:id="1220" w:name="_Potilaan_status"/>
    <w:bookmarkStart w:id="1221" w:name="_Piilolasien_sovitus_ja"/>
    <w:bookmarkStart w:id="1222" w:name="_Piilolasien_sovitus_tai"/>
    <w:bookmarkEnd w:id="1220"/>
    <w:bookmarkEnd w:id="1221"/>
    <w:bookmarkEnd w:id="1222"/>
    <w:p w14:paraId="7A1F0224" w14:textId="77D69A1E"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1223" w:name="_Toc498613844"/>
      <w:bookmarkStart w:id="1224" w:name="_Toc525565017"/>
      <w:r w:rsidR="00226359">
        <w:rPr>
          <w:rStyle w:val="Hyperlinkki"/>
        </w:rPr>
        <w:t xml:space="preserve">Piilolasien sovitus </w:t>
      </w:r>
      <w:r w:rsidR="00A50ABF">
        <w:rPr>
          <w:rStyle w:val="Hyperlinkki"/>
        </w:rPr>
        <w:t>tai</w:t>
      </w:r>
      <w:r w:rsidR="00226359">
        <w:rPr>
          <w:rStyle w:val="Hyperlinkki"/>
        </w:rPr>
        <w:t xml:space="preserve"> kontrolli</w:t>
      </w:r>
      <w:bookmarkEnd w:id="1223"/>
      <w:r w:rsidR="00E97F5E">
        <w:rPr>
          <w:rStyle w:val="Hyperlinkki"/>
        </w:rPr>
        <w:t>:</w:t>
      </w:r>
      <w:r w:rsidR="008558FE" w:rsidRPr="00382EF8">
        <w:rPr>
          <w:rStyle w:val="Hyperlinkki"/>
        </w:rPr>
        <w:t xml:space="preserve"> </w:t>
      </w:r>
      <w:r w:rsidR="00E97F5E">
        <w:rPr>
          <w:rStyle w:val="Hyperlinkki"/>
        </w:rPr>
        <w:t>Keratometriarvot</w:t>
      </w:r>
      <w:bookmarkEnd w:id="1224"/>
    </w:p>
    <w:bookmarkStart w:id="1225" w:name="_Fysiologiset_mittaukset"/>
    <w:bookmarkEnd w:id="1225"/>
    <w:p w14:paraId="311DE56C" w14:textId="77777777" w:rsidR="00615700" w:rsidRDefault="00382EF8" w:rsidP="00615700">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99795E" w14:paraId="3E905E33" w14:textId="77777777" w:rsidTr="00627942">
        <w:tc>
          <w:tcPr>
            <w:tcW w:w="9236" w:type="dxa"/>
          </w:tcPr>
          <w:p w14:paraId="62F72697" w14:textId="437AA138"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lastRenderedPageBreak/>
              <w:t>/structuredBody/component/section/component/</w:t>
            </w:r>
            <w:r w:rsidRPr="00615700">
              <w:rPr>
                <w:rFonts w:eastAsiaTheme="majorEastAsia" w:cstheme="majorHAnsi"/>
                <w:bCs/>
                <w:sz w:val="18"/>
                <w:szCs w:val="26"/>
                <w:lang w:val="en-US"/>
              </w:rPr>
              <w:t>section/component/section</w:t>
            </w:r>
          </w:p>
        </w:tc>
      </w:tr>
    </w:tbl>
    <w:p w14:paraId="26944B77" w14:textId="0A874B1A"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3: Optometria_Piilolasien sovitus.xml</w:t>
      </w:r>
    </w:p>
    <w:p w14:paraId="7C4B5736" w14:textId="77777777" w:rsidR="00615700" w:rsidRPr="00074862" w:rsidRDefault="00615700" w:rsidP="00EF31C6">
      <w:pPr>
        <w:pStyle w:val="Snt1"/>
      </w:pPr>
    </w:p>
    <w:p w14:paraId="63F36115" w14:textId="5BF677C0" w:rsidR="00E07483" w:rsidRDefault="00657AB5" w:rsidP="00E07483">
      <w:pPr>
        <w:pStyle w:val="Snt1"/>
        <w:rPr>
          <w:rStyle w:val="Snt1Char"/>
        </w:rPr>
      </w:pPr>
      <w:r w:rsidRPr="0082643A">
        <w:t xml:space="preserve">1. </w:t>
      </w:r>
      <w:r w:rsidR="00E07483" w:rsidRPr="00E07483">
        <w:rPr>
          <w:rStyle w:val="Snt1Char"/>
        </w:rPr>
        <w:t>PAKOLLINEN yksi [1..1] code/@code="64" Fysiologiset mittaukset (codeSystem: 1.2.246.537.6.14.2006 AR/YDIN - Otsikot)</w:t>
      </w:r>
    </w:p>
    <w:p w14:paraId="195CF5F1" w14:textId="606AE1E9" w:rsidR="005A29AF" w:rsidRDefault="006D5B05" w:rsidP="006D5B05">
      <w:pPr>
        <w:pStyle w:val="Snt2"/>
        <w:rPr>
          <w:rStyle w:val="Snt1Char"/>
        </w:rPr>
      </w:pPr>
      <w:r>
        <w:rPr>
          <w:rStyle w:val="Snt1Char"/>
        </w:rPr>
        <w:t>a</w:t>
      </w:r>
      <w:r w:rsidR="005A29AF">
        <w:rPr>
          <w:rStyle w:val="Snt1Char"/>
        </w:rPr>
        <w:t xml:space="preserve">. </w:t>
      </w:r>
      <w:r w:rsidR="005A29AF" w:rsidRPr="00D91E37">
        <w:rPr>
          <w:rStyle w:val="Snt2Char"/>
        </w:rPr>
        <w:t xml:space="preserve">PAKOLLINEN yksi [1..1] </w:t>
      </w:r>
      <w:r w:rsidR="00B15C3F" w:rsidRPr="00D91E37">
        <w:rPr>
          <w:rStyle w:val="Snt2Char"/>
        </w:rPr>
        <w:t>translation</w:t>
      </w:r>
    </w:p>
    <w:p w14:paraId="534D6AE2" w14:textId="36370B9A" w:rsidR="00B15C3F" w:rsidRPr="00D91E37" w:rsidRDefault="00B15C3F" w:rsidP="006D5B05">
      <w:pPr>
        <w:pStyle w:val="Snt3"/>
        <w:rPr>
          <w:rStyle w:val="Snt3Char"/>
        </w:rPr>
      </w:pPr>
      <w:r>
        <w:rPr>
          <w:rStyle w:val="Snt1Char"/>
        </w:rPr>
        <w:t>a</w:t>
      </w:r>
      <w:r w:rsidRPr="00D91E37">
        <w:rPr>
          <w:rStyle w:val="Snt3Char"/>
        </w:rPr>
        <w:t>. PAKOLLINEN yksi [1..1] qualifier</w:t>
      </w:r>
    </w:p>
    <w:p w14:paraId="748B7E26" w14:textId="691F8E64" w:rsidR="00B15C3F" w:rsidRPr="00E07483" w:rsidRDefault="00B15C3F" w:rsidP="00B15C3F">
      <w:pPr>
        <w:pStyle w:val="Snt4"/>
        <w:rPr>
          <w:rStyle w:val="Snt1Char"/>
        </w:rPr>
      </w:pPr>
      <w:r w:rsidRPr="00E74AF6">
        <w:rPr>
          <w:rStyle w:val="Snt5Char"/>
        </w:rPr>
        <w:t>a. PAKOLLINEN yksi [1..1] value/@code="</w:t>
      </w:r>
      <w:r>
        <w:rPr>
          <w:rStyle w:val="Snt5Char"/>
        </w:rPr>
        <w:t>1</w:t>
      </w:r>
      <w:r w:rsidRPr="00E74AF6">
        <w:rPr>
          <w:rStyle w:val="Snt5Char"/>
        </w:rPr>
        <w:t xml:space="preserve">" </w:t>
      </w:r>
      <w:r>
        <w:rPr>
          <w:rStyle w:val="Snt5Char"/>
        </w:rPr>
        <w:t>Piilolasien sovitus ja kontrolli</w:t>
      </w:r>
      <w:r w:rsidRPr="00E74AF6">
        <w:rPr>
          <w:rStyle w:val="Snt5Char"/>
        </w:rPr>
        <w:t xml:space="preserve"> (codeSystem:</w:t>
      </w:r>
      <w:r w:rsidRPr="0095153D">
        <w:t xml:space="preserve"> </w:t>
      </w:r>
      <w:r w:rsidR="00CB7277">
        <w:t xml:space="preserve">1.2.246.537.6.895 </w:t>
      </w:r>
      <w:r w:rsidRPr="00B15C3F">
        <w:t>Optometria/Tietosisältö - Piilolasien sovitus</w:t>
      </w:r>
      <w:r w:rsidRPr="0095153D">
        <w:t>)</w:t>
      </w:r>
    </w:p>
    <w:p w14:paraId="7377E7C0" w14:textId="6746BEF4" w:rsidR="000A7137" w:rsidRDefault="009701D8" w:rsidP="00E07483">
      <w:pPr>
        <w:pStyle w:val="Snt1"/>
      </w:pPr>
      <w:r>
        <w:t>2</w:t>
      </w:r>
      <w:r w:rsidR="00E07483">
        <w:t xml:space="preserve">. </w:t>
      </w:r>
      <w:r w:rsidR="000A7137">
        <w:t xml:space="preserve">PAKOLLINEN yksi </w:t>
      </w:r>
      <w:r w:rsidR="000A7137" w:rsidRPr="00C659FC">
        <w:t>[1..1]</w:t>
      </w:r>
      <w:r w:rsidR="000A7137">
        <w:t xml:space="preserve"> title, jonka PITÄÄ OLLA sama kuin ”</w:t>
      </w:r>
      <w:r w:rsidR="00B15C3F" w:rsidRPr="00B15C3F">
        <w:t xml:space="preserve"> Fysiologiset mittaukset Piilolasien sovitus tai kontrolli</w:t>
      </w:r>
      <w:r w:rsidR="000A7137">
        <w:t xml:space="preserve">” </w:t>
      </w:r>
    </w:p>
    <w:p w14:paraId="43256F6B" w14:textId="08E9A08F" w:rsidR="00AB346D" w:rsidRDefault="009701D8" w:rsidP="00AB346D">
      <w:pPr>
        <w:pStyle w:val="Snt3"/>
        <w:ind w:left="0" w:firstLine="0"/>
      </w:pPr>
      <w:r>
        <w:t>3</w:t>
      </w:r>
      <w:r w:rsidR="00AB346D">
        <w:t xml:space="preserve">. PAKOLLINEN yksi </w:t>
      </w:r>
      <w:r w:rsidR="00AB346D" w:rsidRPr="00C659FC">
        <w:t>[1..1</w:t>
      </w:r>
      <w:r w:rsidR="00AB346D">
        <w:t>] text</w:t>
      </w:r>
    </w:p>
    <w:p w14:paraId="45BEA282" w14:textId="7C75CB79"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763A4" w:rsidRPr="00F528BC" w14:paraId="068FA31C"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672EFEA1" w14:textId="5E9333A7" w:rsidR="0005233D" w:rsidRDefault="004763A4" w:rsidP="005178F5">
            <w:pPr>
              <w:pStyle w:val="Snt1"/>
              <w:pBdr>
                <w:top w:val="single" w:sz="4" w:space="1" w:color="00B050"/>
                <w:left w:val="single" w:sz="4" w:space="4" w:color="00B050"/>
                <w:bottom w:val="single" w:sz="4" w:space="1" w:color="00B050"/>
                <w:right w:val="single" w:sz="4" w:space="4" w:color="00B050"/>
              </w:pBdr>
              <w:ind w:left="0" w:firstLine="0"/>
              <w:rPr>
                <w:b/>
              </w:rPr>
            </w:pPr>
            <w:r w:rsidRPr="00D505BB">
              <w:rPr>
                <w:b/>
              </w:rPr>
              <w:t>Keratometriarvot</w:t>
            </w:r>
            <w:r w:rsidR="005571E6" w:rsidRPr="00D505BB">
              <w:rPr>
                <w:b/>
              </w:rPr>
              <w:t xml:space="preserve"> (100)</w:t>
            </w:r>
          </w:p>
          <w:p w14:paraId="4F2817E2" w14:textId="143422B1" w:rsidR="0005233D" w:rsidRDefault="004763A4" w:rsidP="0005233D">
            <w:pPr>
              <w:pStyle w:val="Snt1"/>
              <w:pBdr>
                <w:top w:val="single" w:sz="4" w:space="1" w:color="00B050"/>
                <w:left w:val="single" w:sz="4" w:space="4" w:color="00B050"/>
                <w:bottom w:val="single" w:sz="4" w:space="1" w:color="00B050"/>
                <w:right w:val="single" w:sz="4" w:space="4" w:color="00B050"/>
              </w:pBdr>
              <w:ind w:left="0" w:firstLine="0"/>
            </w:pPr>
            <w:r w:rsidRPr="0005233D">
              <w:t>Silmä keratometriarvolle</w:t>
            </w:r>
            <w:r w:rsidR="005571E6" w:rsidRPr="0005233D">
              <w:t xml:space="preserve"> (102)</w:t>
            </w:r>
            <w:r w:rsidRPr="0005233D">
              <w:t xml:space="preserve"> </w:t>
            </w:r>
            <w:r>
              <w:t>Sarveiskalvon taittovoima vaikutussuunnassa 1</w:t>
            </w:r>
            <w:r w:rsidR="005571E6">
              <w:t xml:space="preserve"> (104)</w:t>
            </w:r>
            <w:r w:rsidR="0005233D">
              <w:t>, Sarveiskalvon kaarevuussäde vaikutussuunnassa 1 (107) @ Sarveiskalvon taittovoima tai kaarevuussäteen pituus, vaikutussuunta 1 (109) / Sarveiskalvon taittovoima vaikutussuunnassa 2 (105), Sarveiskalvon kaarevuussäde vaikutussuunnassa 2 (108) @ Sarveiskalvon taittovoima tai kaarevuussäteen pituus, vaikutussuunta 2 (110)</w:t>
            </w:r>
          </w:p>
          <w:p w14:paraId="3B74A46D" w14:textId="4DBE1044" w:rsidR="0005233D" w:rsidRDefault="0005233D" w:rsidP="0005233D">
            <w:pPr>
              <w:pStyle w:val="Snt1"/>
              <w:pBdr>
                <w:top w:val="single" w:sz="4" w:space="1" w:color="00B050"/>
                <w:left w:val="single" w:sz="4" w:space="4" w:color="00B050"/>
                <w:bottom w:val="single" w:sz="4" w:space="1" w:color="00B050"/>
                <w:right w:val="single" w:sz="4" w:space="4" w:color="00B050"/>
              </w:pBdr>
              <w:ind w:left="0" w:firstLine="0"/>
            </w:pPr>
          </w:p>
          <w:p w14:paraId="284EA4B2" w14:textId="77777777" w:rsidR="0005233D" w:rsidRDefault="0005233D" w:rsidP="0005233D">
            <w:pPr>
              <w:pStyle w:val="Snt1"/>
              <w:pBdr>
                <w:top w:val="single" w:sz="4" w:space="1" w:color="00B050"/>
                <w:left w:val="single" w:sz="4" w:space="4" w:color="00B050"/>
                <w:bottom w:val="single" w:sz="4" w:space="1" w:color="00B050"/>
                <w:right w:val="single" w:sz="4" w:space="4" w:color="00B050"/>
              </w:pBdr>
              <w:ind w:left="0" w:firstLine="0"/>
            </w:pPr>
            <w:r>
              <w:t>Lisätiedot silmän etupinnan muodosta (111)*</w:t>
            </w:r>
          </w:p>
          <w:p w14:paraId="40974789" w14:textId="31EEAE61" w:rsidR="009D4FFE" w:rsidRDefault="009D4FFE" w:rsidP="005178F5">
            <w:pPr>
              <w:pStyle w:val="Snt1"/>
              <w:pBdr>
                <w:top w:val="single" w:sz="4" w:space="1" w:color="00B050"/>
                <w:left w:val="single" w:sz="4" w:space="4" w:color="00B050"/>
                <w:bottom w:val="single" w:sz="4" w:space="1" w:color="00B050"/>
                <w:right w:val="single" w:sz="4" w:space="4" w:color="00B050"/>
              </w:pBdr>
              <w:ind w:left="0" w:firstLine="0"/>
            </w:pPr>
          </w:p>
          <w:p w14:paraId="6E52B844" w14:textId="77777777" w:rsidR="00D505BB" w:rsidRDefault="00D505BB" w:rsidP="005178F5">
            <w:pPr>
              <w:pStyle w:val="Snt1"/>
              <w:pBdr>
                <w:top w:val="single" w:sz="4" w:space="1" w:color="00B050"/>
                <w:left w:val="single" w:sz="4" w:space="4" w:color="00B050"/>
                <w:bottom w:val="single" w:sz="4" w:space="1" w:color="00B050"/>
                <w:right w:val="single" w:sz="4" w:space="4" w:color="00B050"/>
              </w:pBdr>
              <w:ind w:left="0" w:firstLine="0"/>
            </w:pPr>
          </w:p>
          <w:p w14:paraId="45A578E4" w14:textId="77777777" w:rsidR="00D505BB" w:rsidRDefault="00D505BB" w:rsidP="005178F5">
            <w:pPr>
              <w:pStyle w:val="Snt1"/>
              <w:pBdr>
                <w:top w:val="single" w:sz="4" w:space="1" w:color="00B050"/>
                <w:left w:val="single" w:sz="4" w:space="4" w:color="00B050"/>
                <w:bottom w:val="single" w:sz="4" w:space="1" w:color="00B050"/>
                <w:right w:val="single" w:sz="4" w:space="4" w:color="00B050"/>
              </w:pBdr>
              <w:ind w:left="0" w:firstLine="0"/>
            </w:pPr>
            <w:r>
              <w:t>*) myös otsikko</w:t>
            </w:r>
          </w:p>
          <w:p w14:paraId="6E5549F9" w14:textId="77777777" w:rsidR="0005233D" w:rsidRDefault="0005233D" w:rsidP="0005233D">
            <w:pPr>
              <w:pStyle w:val="Snt1"/>
              <w:pBdr>
                <w:top w:val="single" w:sz="4" w:space="1" w:color="00B050"/>
                <w:left w:val="single" w:sz="4" w:space="4" w:color="00B050"/>
                <w:bottom w:val="single" w:sz="4" w:space="1" w:color="00B050"/>
                <w:right w:val="single" w:sz="4" w:space="4" w:color="00B050"/>
              </w:pBdr>
            </w:pPr>
          </w:p>
          <w:p w14:paraId="5903C8EC" w14:textId="77777777" w:rsidR="0005233D" w:rsidRPr="0096360E" w:rsidRDefault="0005233D" w:rsidP="0005233D">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013FDC21" w14:textId="77777777" w:rsidR="0005233D" w:rsidRPr="00B732FF" w:rsidRDefault="0005233D" w:rsidP="0005233D">
            <w:pPr>
              <w:pStyle w:val="Snt1"/>
              <w:pBdr>
                <w:top w:val="single" w:sz="4" w:space="1" w:color="00B050"/>
                <w:left w:val="single" w:sz="4" w:space="4" w:color="00B050"/>
                <w:bottom w:val="single" w:sz="4" w:space="1" w:color="00B050"/>
                <w:right w:val="single" w:sz="4" w:space="4" w:color="00B050"/>
              </w:pBdr>
              <w:rPr>
                <w:b/>
              </w:rPr>
            </w:pPr>
          </w:p>
          <w:p w14:paraId="47E3F2E1" w14:textId="77777777"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p>
          <w:p w14:paraId="14FE24B6" w14:textId="6EF54D5E"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r>
              <w:rPr>
                <w:b/>
                <w:bCs/>
              </w:rPr>
              <w:t xml:space="preserve">Keratometriarvot: </w:t>
            </w:r>
            <w:r>
              <w:br/>
              <w:t>OD 40,25 dpt, 8,10 mm @ 180° /40,25 dpt, 8,10 mm @</w:t>
            </w:r>
            <w:r w:rsidR="00801A77">
              <w:t xml:space="preserve"> </w:t>
            </w:r>
            <w:r>
              <w:t>90°</w:t>
            </w:r>
          </w:p>
          <w:p w14:paraId="2640927D" w14:textId="77777777" w:rsidR="0005233D" w:rsidRPr="00074862" w:rsidRDefault="0005233D" w:rsidP="005178F5">
            <w:pPr>
              <w:pStyle w:val="Snt1"/>
              <w:pBdr>
                <w:top w:val="single" w:sz="4" w:space="1" w:color="00B050"/>
                <w:left w:val="single" w:sz="4" w:space="4" w:color="00B050"/>
                <w:bottom w:val="single" w:sz="4" w:space="1" w:color="00B050"/>
                <w:right w:val="single" w:sz="4" w:space="4" w:color="00B050"/>
              </w:pBdr>
              <w:ind w:left="0" w:firstLine="0"/>
              <w:rPr>
                <w:lang w:val="sv-SE"/>
              </w:rPr>
            </w:pPr>
            <w:r w:rsidRPr="00074862">
              <w:rPr>
                <w:lang w:val="sv-SE"/>
              </w:rPr>
              <w:t>OS 40,25 dpt, 8,10 mm @ 180° / 40,25 dpt, 8,10 mm @ 90°</w:t>
            </w:r>
          </w:p>
          <w:p w14:paraId="09B11576" w14:textId="77777777" w:rsidR="0005233D" w:rsidRPr="00074862" w:rsidRDefault="0005233D" w:rsidP="005178F5">
            <w:pPr>
              <w:pStyle w:val="Snt1"/>
              <w:pBdr>
                <w:top w:val="single" w:sz="4" w:space="1" w:color="00B050"/>
                <w:left w:val="single" w:sz="4" w:space="4" w:color="00B050"/>
                <w:bottom w:val="single" w:sz="4" w:space="1" w:color="00B050"/>
                <w:right w:val="single" w:sz="4" w:space="4" w:color="00B050"/>
              </w:pBdr>
              <w:ind w:left="0" w:firstLine="0"/>
              <w:rPr>
                <w:lang w:val="sv-SE"/>
              </w:rPr>
            </w:pPr>
          </w:p>
          <w:p w14:paraId="42D2C9DA" w14:textId="319C170C"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r>
              <w:t>Lisätiedot silmän etupinnan muodosta: OD lisätiedot tähän</w:t>
            </w:r>
          </w:p>
          <w:p w14:paraId="4C2CE9F8" w14:textId="72FC3BA3" w:rsidR="00801A77" w:rsidRDefault="00801A77" w:rsidP="005178F5">
            <w:pPr>
              <w:pStyle w:val="Snt1"/>
              <w:pBdr>
                <w:top w:val="single" w:sz="4" w:space="1" w:color="00B050"/>
                <w:left w:val="single" w:sz="4" w:space="4" w:color="00B050"/>
                <w:bottom w:val="single" w:sz="4" w:space="1" w:color="00B050"/>
                <w:right w:val="single" w:sz="4" w:space="4" w:color="00B050"/>
              </w:pBdr>
              <w:ind w:left="0" w:firstLine="0"/>
            </w:pPr>
          </w:p>
          <w:p w14:paraId="5188E0D6" w14:textId="6285E47C" w:rsidR="00801A77" w:rsidRDefault="00801A77" w:rsidP="005178F5">
            <w:pPr>
              <w:pStyle w:val="Snt1"/>
              <w:pBdr>
                <w:top w:val="single" w:sz="4" w:space="1" w:color="00B050"/>
                <w:left w:val="single" w:sz="4" w:space="4" w:color="00B050"/>
                <w:bottom w:val="single" w:sz="4" w:space="1" w:color="00B050"/>
                <w:right w:val="single" w:sz="4" w:space="4" w:color="00B050"/>
              </w:pBdr>
              <w:ind w:left="0" w:firstLine="0"/>
            </w:pPr>
            <w:r w:rsidRPr="00801A77">
              <w:rPr>
                <w:b/>
              </w:rPr>
              <w:t>Huom</w:t>
            </w:r>
            <w:r>
              <w:t>. @=vaikutussuunta tai meridiaani, voidaan aukikirjoittaa myös näyttömuotoon ”vaikutussuunta”</w:t>
            </w:r>
          </w:p>
          <w:p w14:paraId="3C50E5E0" w14:textId="12DCFC96" w:rsidR="0005233D" w:rsidRPr="00F528BC" w:rsidRDefault="0005233D" w:rsidP="005178F5">
            <w:pPr>
              <w:pStyle w:val="Snt1"/>
              <w:pBdr>
                <w:top w:val="single" w:sz="4" w:space="1" w:color="00B050"/>
                <w:left w:val="single" w:sz="4" w:space="4" w:color="00B050"/>
                <w:bottom w:val="single" w:sz="4" w:space="1" w:color="00B050"/>
                <w:right w:val="single" w:sz="4" w:space="4" w:color="00B050"/>
              </w:pBdr>
              <w:ind w:left="0" w:firstLine="0"/>
            </w:pPr>
          </w:p>
        </w:tc>
      </w:tr>
    </w:tbl>
    <w:p w14:paraId="4E0BCEF4" w14:textId="6FC77144" w:rsidR="00AB346D" w:rsidRDefault="00AB346D" w:rsidP="00AB346D">
      <w:pPr>
        <w:pStyle w:val="Snt3"/>
        <w:ind w:left="0" w:firstLine="0"/>
      </w:pPr>
    </w:p>
    <w:p w14:paraId="7D8D9537" w14:textId="508177DF" w:rsidR="00720AA5" w:rsidRPr="00F13B24" w:rsidRDefault="009701D8" w:rsidP="00720AA5">
      <w:pPr>
        <w:pStyle w:val="Snt1"/>
        <w:ind w:left="0" w:firstLine="0"/>
      </w:pPr>
      <w:r>
        <w:t>4</w:t>
      </w:r>
      <w:r w:rsidR="00720AA5">
        <w:t xml:space="preserve">. </w:t>
      </w:r>
      <w:r w:rsidR="003A7DCB">
        <w:t>PAKOLLINEN</w:t>
      </w:r>
      <w:r w:rsidR="00720AA5" w:rsidRPr="00E83F55">
        <w:t xml:space="preserve"> </w:t>
      </w:r>
      <w:r w:rsidR="00720AA5">
        <w:t>yksi</w:t>
      </w:r>
      <w:r w:rsidR="00720AA5" w:rsidRPr="00F13B24">
        <w:t xml:space="preserve"> [</w:t>
      </w:r>
      <w:r w:rsidR="003A7DCB">
        <w:t>1</w:t>
      </w:r>
      <w:r w:rsidR="00720AA5" w:rsidRPr="00F13B24">
        <w:t>..</w:t>
      </w:r>
      <w:r w:rsidR="00720AA5">
        <w:t>1</w:t>
      </w:r>
      <w:r w:rsidR="00720AA5" w:rsidRPr="00F13B24">
        <w:t>] entry</w:t>
      </w:r>
    </w:p>
    <w:p w14:paraId="3BA25ECF" w14:textId="447539A8" w:rsidR="00720AA5" w:rsidRPr="00E83F55" w:rsidRDefault="00720AA5" w:rsidP="00720AA5">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5F1C008A" w14:textId="70B61806" w:rsidR="00720AA5" w:rsidRDefault="00720AA5" w:rsidP="00720AA5">
      <w:pPr>
        <w:pStyle w:val="Snt2"/>
      </w:pPr>
      <w:r>
        <w:t xml:space="preserve">b. </w:t>
      </w:r>
      <w:r w:rsidRPr="00E83F55">
        <w:t>PAKOLLINEN yksi [1..1] templateId, jonka arvon PITÄÄ OLLA @root=</w:t>
      </w:r>
      <w:r>
        <w:t>”</w:t>
      </w:r>
      <w:r w:rsidRPr="00720AA5">
        <w:t xml:space="preserve"> </w:t>
      </w:r>
      <w:r w:rsidR="002C31C9">
        <w:t>1.2.246.537.6.8</w:t>
      </w:r>
      <w:r w:rsidR="009408F8">
        <w:t>95</w:t>
      </w:r>
      <w:r w:rsidR="002C31C9">
        <w:t>.</w:t>
      </w:r>
      <w:r w:rsidRPr="00720AA5">
        <w:t>100</w:t>
      </w:r>
      <w:r>
        <w:t>” (Keratometriarvot entry</w:t>
      </w:r>
      <w:r w:rsidRPr="00E83F55">
        <w:t xml:space="preserve">) </w:t>
      </w:r>
    </w:p>
    <w:p w14:paraId="6E800153" w14:textId="1617196E" w:rsidR="00E97F5E" w:rsidRDefault="00720AA5" w:rsidP="004763A4">
      <w:pPr>
        <w:ind w:left="567"/>
      </w:pPr>
      <w:r w:rsidRPr="000B0BA4">
        <w:t>c. PAKOLLINEN yksi [1..</w:t>
      </w:r>
      <w:r>
        <w:t xml:space="preserve">1] </w:t>
      </w:r>
      <w:hyperlink w:anchor="_Keratometriarvot_-_organizer" w:history="1">
        <w:r w:rsidRPr="004E38B3">
          <w:rPr>
            <w:rStyle w:val="Hyperlinkki"/>
          </w:rPr>
          <w:t>Keratometriarvot</w:t>
        </w:r>
      </w:hyperlink>
      <w:r w:rsidRPr="000B0BA4">
        <w:t xml:space="preserve"> </w:t>
      </w:r>
      <w:r>
        <w:t>(</w:t>
      </w:r>
      <w:r w:rsidR="004763A4">
        <w:t>100</w:t>
      </w:r>
      <w:r>
        <w:t>) organizer</w:t>
      </w:r>
    </w:p>
    <w:p w14:paraId="5A4C8D92" w14:textId="77777777" w:rsidR="00E97F5E" w:rsidRDefault="005C3B6D" w:rsidP="00E97F5E">
      <w:pPr>
        <w:pStyle w:val="Otsikko3"/>
      </w:pPr>
      <w:hyperlink w:anchor="_Potilaan_status" w:history="1">
        <w:bookmarkStart w:id="1226" w:name="_Toc498613845"/>
        <w:bookmarkStart w:id="1227" w:name="_Toc525565018"/>
        <w:r w:rsidR="00E97F5E">
          <w:rPr>
            <w:rStyle w:val="Hyperlinkki"/>
          </w:rPr>
          <w:t>Keratometria</w:t>
        </w:r>
        <w:r w:rsidR="00E97F5E" w:rsidRPr="001F142D">
          <w:rPr>
            <w:rStyle w:val="Hyperlinkki"/>
          </w:rPr>
          <w:t>rv</w:t>
        </w:r>
        <w:r w:rsidR="00E97F5E">
          <w:rPr>
            <w:rStyle w:val="Hyperlinkki"/>
          </w:rPr>
          <w:t>ot</w:t>
        </w:r>
      </w:hyperlink>
      <w:r w:rsidR="00E97F5E">
        <w:t xml:space="preserve"> - </w:t>
      </w:r>
      <w:bookmarkEnd w:id="1226"/>
      <w:r w:rsidR="00E97F5E">
        <w:t>organizer</w:t>
      </w:r>
      <w:bookmarkEnd w:id="122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3ADB3913" w14:textId="77777777" w:rsidTr="003558B7">
        <w:tc>
          <w:tcPr>
            <w:tcW w:w="9236" w:type="dxa"/>
          </w:tcPr>
          <w:p w14:paraId="45DFEEDC" w14:textId="77777777" w:rsidR="00E97F5E" w:rsidRPr="00E337BE" w:rsidRDefault="00E97F5E" w:rsidP="003558B7">
            <w:pPr>
              <w:pStyle w:val="Snt1"/>
              <w:rPr>
                <w:sz w:val="20"/>
                <w:lang w:val="en-US"/>
              </w:rPr>
            </w:pPr>
            <w:r w:rsidRPr="00E337BE">
              <w:rPr>
                <w:sz w:val="20"/>
                <w:lang w:val="en-US"/>
              </w:rPr>
              <w:t>/structuredBody/component/section/component/section/component/section/entry/organizer</w:t>
            </w:r>
          </w:p>
        </w:tc>
      </w:tr>
    </w:tbl>
    <w:p w14:paraId="07296EDD" w14:textId="77777777" w:rsidR="00E97F5E" w:rsidRPr="00F360CC" w:rsidRDefault="00E97F5E" w:rsidP="00E97F5E">
      <w:pPr>
        <w:pStyle w:val="Snt1"/>
        <w:rPr>
          <w:lang w:val="en-US"/>
        </w:rPr>
      </w:pPr>
    </w:p>
    <w:p w14:paraId="5B8EC968" w14:textId="77777777" w:rsidR="00E97F5E" w:rsidRPr="0003454B" w:rsidRDefault="00E97F5E" w:rsidP="00E97F5E">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0FD192AB" w14:textId="77777777" w:rsidR="00E97F5E" w:rsidRDefault="00E97F5E" w:rsidP="00E97F5E">
      <w:pPr>
        <w:pStyle w:val="Snt1"/>
      </w:pPr>
      <w:r>
        <w:lastRenderedPageBreak/>
        <w:t xml:space="preserve">2. </w:t>
      </w:r>
      <w:r w:rsidRPr="0003454B">
        <w:t xml:space="preserve">PAKOLLINEN yksi </w:t>
      </w:r>
      <w:r w:rsidRPr="007E0AC1">
        <w:t>[1..1]</w:t>
      </w:r>
      <w:r>
        <w:t xml:space="preserve"> id/@root</w:t>
      </w:r>
    </w:p>
    <w:p w14:paraId="75F47592" w14:textId="7DE201EF" w:rsidR="00E97F5E" w:rsidRDefault="00E97F5E" w:rsidP="00E97F5E">
      <w:pPr>
        <w:pStyle w:val="Snt1"/>
      </w:pPr>
      <w:r>
        <w:t>3</w:t>
      </w:r>
      <w:r w:rsidRPr="00AE0334">
        <w:t xml:space="preserve">. PAKOLLINEN yksi [1..1] </w:t>
      </w:r>
      <w:r w:rsidRPr="0082643A">
        <w:t>code/@code="</w:t>
      </w:r>
      <w:r>
        <w:t>100</w:t>
      </w:r>
      <w:r w:rsidRPr="0082643A">
        <w:t xml:space="preserve">" </w:t>
      </w:r>
      <w:r>
        <w:t>Keratometriarvot</w:t>
      </w:r>
      <w:r w:rsidRPr="00FD3170">
        <w:t xml:space="preserve"> </w:t>
      </w:r>
      <w:r>
        <w:t>(codeSystem</w:t>
      </w:r>
      <w:r w:rsidRPr="0095153D">
        <w:t xml:space="preserve">: </w:t>
      </w:r>
      <w:r w:rsidR="00CB7277">
        <w:t xml:space="preserve">1.2.246.537.6.895 </w:t>
      </w:r>
      <w:r>
        <w:t>Optometria/Tietosisältö – Piilolasien sovitus)</w:t>
      </w:r>
    </w:p>
    <w:p w14:paraId="3E4F5EDF" w14:textId="77777777" w:rsidR="00E97F5E" w:rsidRDefault="00E97F5E" w:rsidP="00E97F5E">
      <w:pPr>
        <w:pStyle w:val="Snt1"/>
      </w:pPr>
      <w:r>
        <w:t>4. PAKOLLINEN yksi [1..1] statusCode/@code=”</w:t>
      </w:r>
      <w:r w:rsidRPr="00C61ED5">
        <w:t>completed</w:t>
      </w:r>
      <w:r>
        <w:t>”</w:t>
      </w:r>
    </w:p>
    <w:p w14:paraId="05F75C2B" w14:textId="77777777" w:rsidR="00E97F5E" w:rsidRDefault="00E97F5E" w:rsidP="00E97F5E">
      <w:pPr>
        <w:pStyle w:val="Snt1"/>
      </w:pPr>
      <w:r>
        <w:t>5. PAKOLLINEN yksi tai useampi [1..*] component</w:t>
      </w:r>
    </w:p>
    <w:p w14:paraId="7D979836" w14:textId="77777777" w:rsidR="00E97F5E" w:rsidRDefault="00E97F5E" w:rsidP="00E97F5E">
      <w:pPr>
        <w:pStyle w:val="Snt2"/>
      </w:pPr>
      <w:r>
        <w:t>a. PAKOLLINEN yksi [1..1</w:t>
      </w:r>
      <w:hyperlink w:anchor="_Silmä_keratometriarvolle_-organizer" w:history="1">
        <w:r w:rsidRPr="00D50CC9">
          <w:rPr>
            <w:rStyle w:val="Hyperlinkki"/>
          </w:rPr>
          <w:t>] Silmä keratometriarvolle</w:t>
        </w:r>
      </w:hyperlink>
      <w:r>
        <w:t xml:space="preserve"> (102) organizer</w:t>
      </w:r>
    </w:p>
    <w:p w14:paraId="3BB75178" w14:textId="77777777" w:rsidR="00E97F5E" w:rsidRDefault="00E97F5E" w:rsidP="00E97F5E">
      <w:pPr>
        <w:pStyle w:val="Snt1"/>
      </w:pPr>
    </w:p>
    <w:p w14:paraId="4A78E077" w14:textId="2813EC9D" w:rsidR="00E97F5E" w:rsidRDefault="00E97F5E" w:rsidP="00E97F5E">
      <w:pPr>
        <w:pStyle w:val="Snt1"/>
      </w:pPr>
      <w:r w:rsidRPr="00E97F5E">
        <w:rPr>
          <w:rFonts w:eastAsiaTheme="majorEastAsia" w:cstheme="majorHAnsi"/>
          <w:b/>
          <w:bCs/>
          <w:sz w:val="24"/>
          <w:szCs w:val="26"/>
        </w:rPr>
        <w:t>Toteutusohje:</w:t>
      </w:r>
      <w:r w:rsidRPr="00E97F5E">
        <w:rPr>
          <w:b/>
        </w:rPr>
        <w:t>.</w:t>
      </w:r>
      <w:r>
        <w:t xml:space="preserve"> </w:t>
      </w:r>
      <w:r w:rsidRPr="00D50CC9">
        <w:t xml:space="preserve">Oletusarvoisesti ensin annetaan </w:t>
      </w:r>
      <w:r>
        <w:t>oikea silmä, sitten vasen. Toistetaan component.organizer rakennetta per silmä</w:t>
      </w:r>
      <w:bookmarkStart w:id="1228" w:name="_Potilaan_status_-"/>
      <w:bookmarkStart w:id="1229" w:name="_Painoarvio_-_observation"/>
      <w:bookmarkEnd w:id="1228"/>
      <w:bookmarkEnd w:id="1229"/>
    </w:p>
    <w:bookmarkStart w:id="1230" w:name="_Silmä_keratometriarvolle_-organizer"/>
    <w:bookmarkEnd w:id="1230"/>
    <w:p w14:paraId="1A482207" w14:textId="77777777" w:rsidR="00E97F5E" w:rsidRPr="00A71755" w:rsidRDefault="00E97F5E" w:rsidP="00E97F5E">
      <w:pPr>
        <w:pStyle w:val="Otsikko4"/>
      </w:pPr>
      <w:r>
        <w:fldChar w:fldCharType="begin"/>
      </w:r>
      <w:r>
        <w:instrText xml:space="preserve"> HYPERLINK  \l "_Ensiarvio_-_observation" </w:instrText>
      </w:r>
      <w:r>
        <w:fldChar w:fldCharType="separate"/>
      </w:r>
      <w:bookmarkStart w:id="1231" w:name="_Toc525565019"/>
      <w:r w:rsidRPr="00D50CC9">
        <w:rPr>
          <w:rStyle w:val="Hyperlinkki"/>
        </w:rPr>
        <w:t>Silmä keratometriarvolle</w:t>
      </w:r>
      <w:r>
        <w:fldChar w:fldCharType="end"/>
      </w:r>
      <w:r>
        <w:t xml:space="preserve"> -organizer</w:t>
      </w:r>
      <w:bookmarkEnd w:id="12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3F8D5258" w14:textId="77777777" w:rsidTr="003558B7">
        <w:tc>
          <w:tcPr>
            <w:tcW w:w="9236" w:type="dxa"/>
          </w:tcPr>
          <w:p w14:paraId="5C4E367D" w14:textId="77777777" w:rsidR="00E97F5E" w:rsidRPr="00A71755" w:rsidRDefault="00E97F5E" w:rsidP="003558B7">
            <w:pPr>
              <w:rPr>
                <w:sz w:val="18"/>
                <w:lang w:val="en-US"/>
              </w:rPr>
            </w:pPr>
            <w:r w:rsidRPr="00D50CC9">
              <w:rPr>
                <w:sz w:val="18"/>
                <w:lang w:val="en-US"/>
              </w:rPr>
              <w:t>/structuredBody/component/section/component/section/component/section/entry/organizer/component/organizer</w:t>
            </w:r>
          </w:p>
        </w:tc>
      </w:tr>
    </w:tbl>
    <w:p w14:paraId="2B9CDA41" w14:textId="77777777" w:rsidR="00E97F5E" w:rsidRDefault="00E97F5E" w:rsidP="00E97F5E">
      <w:pPr>
        <w:rPr>
          <w:sz w:val="18"/>
          <w:lang w:val="en-US"/>
        </w:rPr>
      </w:pPr>
    </w:p>
    <w:p w14:paraId="3B6DB2C0" w14:textId="77777777" w:rsidR="00E97F5E" w:rsidRPr="0003454B" w:rsidRDefault="00E97F5E" w:rsidP="00E97F5E">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7A6F3FFF" w14:textId="77777777" w:rsidR="00E97F5E" w:rsidRDefault="00E97F5E" w:rsidP="00E97F5E">
      <w:pPr>
        <w:pStyle w:val="Snt1"/>
      </w:pPr>
      <w:r>
        <w:t xml:space="preserve">2. </w:t>
      </w:r>
      <w:r w:rsidRPr="0003454B">
        <w:t xml:space="preserve">PAKOLLINEN yksi </w:t>
      </w:r>
      <w:r w:rsidRPr="007E0AC1">
        <w:t>[1..1]</w:t>
      </w:r>
      <w:r>
        <w:t xml:space="preserve"> id/@root</w:t>
      </w:r>
    </w:p>
    <w:p w14:paraId="18F70815" w14:textId="2CE55E5C" w:rsidR="00E97F5E" w:rsidRDefault="00E97F5E" w:rsidP="00E97F5E">
      <w:pPr>
        <w:pStyle w:val="Snt1"/>
      </w:pPr>
      <w:r>
        <w:t>3</w:t>
      </w:r>
      <w:r w:rsidRPr="00AE0334">
        <w:t xml:space="preserve">. PAKOLLINEN yksi [1..1] </w:t>
      </w:r>
      <w:r w:rsidRPr="0082643A">
        <w:t>code/@code="</w:t>
      </w:r>
      <w:r>
        <w:t>102</w:t>
      </w:r>
      <w:r w:rsidRPr="0082643A">
        <w:t xml:space="preserve">" </w:t>
      </w:r>
      <w:r>
        <w:t>Silmä keratometriarvolle</w:t>
      </w:r>
      <w:r w:rsidRPr="00FD3170">
        <w:t xml:space="preserve"> </w:t>
      </w:r>
      <w:r>
        <w:t>(codeSystem</w:t>
      </w:r>
      <w:r w:rsidRPr="0095153D">
        <w:t xml:space="preserve">: </w:t>
      </w:r>
      <w:r w:rsidR="00CB7277">
        <w:t xml:space="preserve">1.2.246.537.6.895 </w:t>
      </w:r>
      <w:r>
        <w:t>Optometria/Tietosisältö – Piilolasien sovitus)</w:t>
      </w:r>
    </w:p>
    <w:p w14:paraId="57FDDD94" w14:textId="77777777" w:rsidR="00E97F5E" w:rsidRDefault="00E97F5E" w:rsidP="00E97F5E">
      <w:pPr>
        <w:pStyle w:val="Snt1"/>
      </w:pPr>
      <w:r>
        <w:t>4. PAKOLLINEN yksi [1..1] statusCode/@code=”</w:t>
      </w:r>
      <w:r w:rsidRPr="00C61ED5">
        <w:t>completed</w:t>
      </w:r>
      <w:r>
        <w:t>”</w:t>
      </w:r>
    </w:p>
    <w:p w14:paraId="412A4956" w14:textId="77777777" w:rsidR="00E97F5E" w:rsidRDefault="00E97F5E" w:rsidP="00E97F5E">
      <w:pPr>
        <w:pStyle w:val="Snt1"/>
      </w:pPr>
      <w:r>
        <w:t>5. VAPAAEHTOINEN nolla tai yksi [0..1] component</w:t>
      </w:r>
    </w:p>
    <w:p w14:paraId="0E4C4887" w14:textId="77777777" w:rsidR="00E97F5E" w:rsidRDefault="00E97F5E" w:rsidP="00E97F5E">
      <w:pPr>
        <w:pStyle w:val="Snt2"/>
      </w:pPr>
      <w:r>
        <w:t>a. PAKOLLINEN yksi [1..1</w:t>
      </w:r>
      <w:r w:rsidRPr="00A71755">
        <w:t xml:space="preserve">] </w:t>
      </w:r>
      <w:hyperlink w:anchor="_Sarveiskalvon_taittovoima_vaikutuss" w:history="1">
        <w:r w:rsidRPr="006B461C">
          <w:rPr>
            <w:rStyle w:val="Hyperlinkki"/>
          </w:rPr>
          <w:t>Sarveiskalvon taittovoima vaikutussuunnassa 1</w:t>
        </w:r>
      </w:hyperlink>
      <w:r>
        <w:t xml:space="preserve"> (104) observation</w:t>
      </w:r>
    </w:p>
    <w:p w14:paraId="1F87262E" w14:textId="77777777" w:rsidR="00E97F5E" w:rsidRDefault="00E97F5E" w:rsidP="00E97F5E">
      <w:pPr>
        <w:pStyle w:val="Snt1"/>
      </w:pPr>
      <w:r>
        <w:t>6. VAPAAEHTOINEN nolla tai yksi [0..1] component</w:t>
      </w:r>
    </w:p>
    <w:p w14:paraId="1ED082F6" w14:textId="77777777" w:rsidR="00E97F5E" w:rsidRDefault="00E97F5E" w:rsidP="00E97F5E">
      <w:pPr>
        <w:pStyle w:val="Snt2"/>
      </w:pPr>
      <w:r>
        <w:t>a. PAKOLLINEN yksi [1..1</w:t>
      </w:r>
      <w:r w:rsidRPr="00A71755">
        <w:t xml:space="preserve">] </w:t>
      </w:r>
      <w:hyperlink w:anchor="_Sarveiskalvon_taittovoima_vaikutuss_1" w:history="1">
        <w:r w:rsidRPr="006B461C">
          <w:rPr>
            <w:rStyle w:val="Hyperlinkki"/>
          </w:rPr>
          <w:t>Sarveiskalvon taittovoima vaikutussuunnassa 2</w:t>
        </w:r>
      </w:hyperlink>
      <w:r>
        <w:t xml:space="preserve"> (105) observation</w:t>
      </w:r>
    </w:p>
    <w:p w14:paraId="403CDF73" w14:textId="77777777" w:rsidR="00E97F5E" w:rsidRDefault="00E97F5E" w:rsidP="00E97F5E">
      <w:pPr>
        <w:pStyle w:val="Snt1"/>
      </w:pPr>
      <w:r>
        <w:t>7. VAPAAEHTOINEN nolla tai yksi [0..1] component</w:t>
      </w:r>
    </w:p>
    <w:p w14:paraId="7A550E93"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kaarevuussäde_vaikutu" w:history="1">
        <w:r w:rsidRPr="006B461C">
          <w:rPr>
            <w:rStyle w:val="Hyperlinkki"/>
          </w:rPr>
          <w:t>Sarveiskalvon kaarevuussäde vaikutussuunnassa 1</w:t>
        </w:r>
      </w:hyperlink>
      <w:r w:rsidRPr="00A71755">
        <w:t xml:space="preserve"> </w:t>
      </w:r>
      <w:r>
        <w:t>(107) observation</w:t>
      </w:r>
    </w:p>
    <w:p w14:paraId="2C1D0867" w14:textId="77777777" w:rsidR="00E97F5E" w:rsidRDefault="00E97F5E" w:rsidP="00E97F5E">
      <w:pPr>
        <w:pStyle w:val="Snt1"/>
      </w:pPr>
      <w:r>
        <w:t>8. VAPAAEHTOINEN nolla tai yksi [0..1] component</w:t>
      </w:r>
    </w:p>
    <w:p w14:paraId="70D81994"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kaarevuussäde_vaikutu_1" w:history="1">
        <w:r w:rsidRPr="006B461C">
          <w:rPr>
            <w:rStyle w:val="Hyperlinkki"/>
          </w:rPr>
          <w:t>Sarveiskalvon kaarevuussäde vaikutussuunnassa 2</w:t>
        </w:r>
      </w:hyperlink>
      <w:r w:rsidRPr="00A71755">
        <w:t xml:space="preserve"> </w:t>
      </w:r>
      <w:r>
        <w:t>(108 observation</w:t>
      </w:r>
    </w:p>
    <w:p w14:paraId="2D5A2B84" w14:textId="54CDE0D9" w:rsidR="00E97F5E" w:rsidRDefault="00E97F5E" w:rsidP="00E97F5E">
      <w:pPr>
        <w:pStyle w:val="Snt1"/>
      </w:pPr>
      <w:r>
        <w:t xml:space="preserve">9. </w:t>
      </w:r>
      <w:r w:rsidR="00920E50">
        <w:t xml:space="preserve">PAKOLLINEN </w:t>
      </w:r>
      <w:r>
        <w:t>yksi [</w:t>
      </w:r>
      <w:r w:rsidR="00920E50">
        <w:t>1</w:t>
      </w:r>
      <w:r>
        <w:t>..1] component</w:t>
      </w:r>
    </w:p>
    <w:p w14:paraId="77443E64"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taittovoima_tai" w:history="1">
        <w:r w:rsidRPr="006B461C">
          <w:rPr>
            <w:rStyle w:val="Hyperlinkki"/>
          </w:rPr>
          <w:t>Sarveiskalvon taittovoima tai kaarevuussäteen pituus, vaikutussuunta 1</w:t>
        </w:r>
      </w:hyperlink>
      <w:r w:rsidRPr="00A71755">
        <w:t xml:space="preserve"> </w:t>
      </w:r>
      <w:r>
        <w:t>(109) observation</w:t>
      </w:r>
    </w:p>
    <w:p w14:paraId="101A818F" w14:textId="0D929544" w:rsidR="00E97F5E" w:rsidRDefault="00E97F5E" w:rsidP="00E97F5E">
      <w:pPr>
        <w:pStyle w:val="Snt1"/>
      </w:pPr>
      <w:r>
        <w:t xml:space="preserve">10. </w:t>
      </w:r>
      <w:r w:rsidR="00920E50">
        <w:t xml:space="preserve">PAKOLLINEN </w:t>
      </w:r>
      <w:r>
        <w:t>yksi [</w:t>
      </w:r>
      <w:r w:rsidR="00920E50">
        <w:t>1</w:t>
      </w:r>
      <w:r>
        <w:t>..1] component</w:t>
      </w:r>
    </w:p>
    <w:p w14:paraId="63E90EE8"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taittovoima_tai_1" w:history="1">
        <w:r w:rsidRPr="006B461C">
          <w:rPr>
            <w:rStyle w:val="Hyperlinkki"/>
          </w:rPr>
          <w:t>Sarveiskalvon taittovoima tai kaarevuussäteen pituus, vaikutussuunta 2</w:t>
        </w:r>
      </w:hyperlink>
      <w:r w:rsidRPr="00A71755">
        <w:t xml:space="preserve"> </w:t>
      </w:r>
      <w:r>
        <w:t>(110) observation</w:t>
      </w:r>
    </w:p>
    <w:p w14:paraId="7EEDD0D0" w14:textId="77777777" w:rsidR="00E97F5E" w:rsidRDefault="00E97F5E" w:rsidP="00E97F5E">
      <w:pPr>
        <w:pStyle w:val="Snt1"/>
      </w:pPr>
      <w:r>
        <w:t>11. VAPAAEHTOINEN nolla tai yksi [0..1] component</w:t>
      </w:r>
    </w:p>
    <w:p w14:paraId="75EB4869" w14:textId="14C49159" w:rsidR="00E97F5E" w:rsidRDefault="00E97F5E" w:rsidP="00E97F5E">
      <w:pPr>
        <w:pStyle w:val="Snt2"/>
        <w:rPr>
          <w:rFonts w:eastAsiaTheme="majorEastAsia" w:cstheme="majorHAnsi"/>
          <w:bCs/>
          <w:sz w:val="24"/>
          <w:szCs w:val="26"/>
        </w:rPr>
      </w:pPr>
      <w:r>
        <w:t xml:space="preserve">a. PAKOLLINEN yksi [1..1] </w:t>
      </w:r>
      <w:hyperlink w:anchor="_Lisätiedot_silmän_etupinnan" w:history="1">
        <w:r w:rsidRPr="00D50CC9">
          <w:rPr>
            <w:rStyle w:val="Hyperlinkki"/>
          </w:rPr>
          <w:t>Lisätiedot silmän etupinnan muodosta</w:t>
        </w:r>
      </w:hyperlink>
      <w:r>
        <w:t xml:space="preserve"> (11</w:t>
      </w:r>
      <w:r w:rsidR="00E71114">
        <w:t>1</w:t>
      </w:r>
      <w:r>
        <w:t>) observation</w:t>
      </w:r>
    </w:p>
    <w:p w14:paraId="5E45D5BC" w14:textId="28301857" w:rsidR="00E97F5E" w:rsidRDefault="00E97F5E" w:rsidP="00801A77">
      <w:pPr>
        <w:pStyle w:val="Snt1"/>
      </w:pPr>
    </w:p>
    <w:p w14:paraId="582281E5" w14:textId="6E6828B6" w:rsidR="00801A77" w:rsidRDefault="00801A77" w:rsidP="00801A77">
      <w:pPr>
        <w:pStyle w:val="Snt1"/>
      </w:pPr>
      <w:r w:rsidRPr="00801A77">
        <w:rPr>
          <w:b/>
        </w:rPr>
        <w:t>Toteutusohje:</w:t>
      </w:r>
      <w:r>
        <w:t xml:space="preserve"> Pakollinen tieto on suunta asteina</w:t>
      </w:r>
      <w:r w:rsidR="00C37536">
        <w:t xml:space="preserve"> (109, 110)</w:t>
      </w:r>
      <w:r>
        <w:t xml:space="preserve">, </w:t>
      </w:r>
      <w:r w:rsidR="00C37536">
        <w:t xml:space="preserve">lisäksi sekä dpt että mm arvot (104, 105, 107, 108) </w:t>
      </w:r>
      <w:r>
        <w:t>tai vain toinen</w:t>
      </w:r>
      <w:r w:rsidR="00C37536">
        <w:t xml:space="preserve"> edellisistä (104, 105 TAI 107,108)</w:t>
      </w:r>
    </w:p>
    <w:p w14:paraId="235B211B" w14:textId="77777777" w:rsidR="00801A77" w:rsidRDefault="00801A77" w:rsidP="00801A77">
      <w:pPr>
        <w:pStyle w:val="Snt1"/>
      </w:pPr>
    </w:p>
    <w:bookmarkStart w:id="1232" w:name="_Sarveiskalvon_taittovoima_vaikutuss"/>
    <w:bookmarkEnd w:id="1232"/>
    <w:p w14:paraId="38257539"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233" w:name="_Toc525565020"/>
      <w:r w:rsidRPr="006B461C">
        <w:rPr>
          <w:rStyle w:val="Hyperlinkki"/>
        </w:rPr>
        <w:t>Sarveiskalvon taittovoima vaikutussuunnassa 1</w:t>
      </w:r>
      <w:r>
        <w:fldChar w:fldCharType="end"/>
      </w:r>
      <w:r>
        <w:t xml:space="preserve"> -observation</w:t>
      </w:r>
      <w:bookmarkEnd w:id="12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262A21CD" w14:textId="77777777" w:rsidTr="003558B7">
        <w:tc>
          <w:tcPr>
            <w:tcW w:w="9236" w:type="dxa"/>
          </w:tcPr>
          <w:p w14:paraId="100EE314"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95F7D68" w14:textId="77777777" w:rsidR="00E97F5E" w:rsidRDefault="00E97F5E" w:rsidP="00E97F5E">
      <w:pPr>
        <w:pStyle w:val="Snt2"/>
        <w:ind w:left="0" w:firstLine="0"/>
        <w:rPr>
          <w:lang w:val="en-US"/>
        </w:rPr>
      </w:pPr>
    </w:p>
    <w:p w14:paraId="1F5AC0A5"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9D46D1" w14:textId="640C7F1B" w:rsidR="00E97F5E" w:rsidRPr="00AE0334" w:rsidRDefault="00E97F5E" w:rsidP="00E97F5E">
      <w:pPr>
        <w:pStyle w:val="Snt1"/>
      </w:pPr>
      <w:r>
        <w:t>2</w:t>
      </w:r>
      <w:r w:rsidRPr="0003454B">
        <w:t xml:space="preserve">. PAKOLLINEN yksi [1..1] </w:t>
      </w:r>
      <w:r w:rsidRPr="00AE0334">
        <w:t>code/@code="</w:t>
      </w:r>
      <w:r>
        <w:t>104</w:t>
      </w:r>
      <w:r w:rsidRPr="00AE0334">
        <w:t xml:space="preserve">" </w:t>
      </w:r>
      <w:r>
        <w:t>Sarveiskalvon taittovoima vaikutussuunnassa 1</w:t>
      </w:r>
      <w:r w:rsidRPr="00AE0334">
        <w:t xml:space="preserve"> </w:t>
      </w:r>
      <w:r>
        <w:t>(codeSystem</w:t>
      </w:r>
      <w:r w:rsidRPr="00AE0334">
        <w:t xml:space="preserve">: </w:t>
      </w:r>
      <w:r w:rsidR="00CB7277">
        <w:t xml:space="preserve">1.2.246.537.6.895 </w:t>
      </w:r>
      <w:r>
        <w:t>Optometria/Tietosisältö – Piilolasien sovitus)</w:t>
      </w:r>
    </w:p>
    <w:p w14:paraId="67B2A7B3" w14:textId="77777777" w:rsidR="00E97F5E" w:rsidRDefault="00E97F5E" w:rsidP="00E97F5E">
      <w:pPr>
        <w:pStyle w:val="Snt1"/>
      </w:pPr>
      <w:r>
        <w:t>3. PAKOLLINEN yksi [1..1] text</w:t>
      </w:r>
    </w:p>
    <w:p w14:paraId="4BD86DE5" w14:textId="77777777" w:rsidR="00E97F5E" w:rsidRDefault="00E97F5E" w:rsidP="00E97F5E">
      <w:pPr>
        <w:pStyle w:val="Snt2"/>
      </w:pPr>
      <w:r>
        <w:t>a. PAKOLLINEN yksi [1..1] reference/@value, viitattavan näyttömuoto-osion xml-ID annetaan II-tietotyypillä</w:t>
      </w:r>
    </w:p>
    <w:p w14:paraId="48FCCB4C" w14:textId="18B69577" w:rsidR="00E97F5E" w:rsidRPr="000B1BE8" w:rsidRDefault="00E97F5E" w:rsidP="00E97F5E">
      <w:pPr>
        <w:pStyle w:val="Snt1"/>
      </w:pPr>
      <w:r>
        <w:lastRenderedPageBreak/>
        <w:t>4</w:t>
      </w:r>
      <w:r w:rsidRPr="0003454B">
        <w:t>. PAKOLLINEN yksi [1..1] value</w:t>
      </w:r>
      <w:r>
        <w:t xml:space="preserve"> Sarveiskalvon taittovoima vaikutussuunnassa 1 (104), </w:t>
      </w:r>
      <w:r w:rsidRPr="0003454B">
        <w:t>arvo</w:t>
      </w:r>
      <w:r>
        <w:t xml:space="preserve"> annetaan PQ-tietotyy</w:t>
      </w:r>
      <w:r w:rsidRPr="0003454B">
        <w:t>pillä</w:t>
      </w:r>
      <w:r w:rsidR="00CD01FE">
        <w:t>, yksikkö [diop] (diopteri)</w:t>
      </w:r>
    </w:p>
    <w:p w14:paraId="73AA7E8C" w14:textId="2152E707" w:rsidR="00E97F5E" w:rsidRPr="004A517D"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1234" w:name="_Sarveiskalvon_taittovoima_vaikutuss_1"/>
    <w:bookmarkEnd w:id="1234"/>
    <w:p w14:paraId="6EC5B36C"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235" w:name="_Toc525565021"/>
      <w:r w:rsidRPr="006B461C">
        <w:rPr>
          <w:rStyle w:val="Hyperlinkki"/>
        </w:rPr>
        <w:t>Sarveiskalvon taittovoima vaikutussuunnassa 2</w:t>
      </w:r>
      <w:r>
        <w:fldChar w:fldCharType="end"/>
      </w:r>
      <w:r>
        <w:t xml:space="preserve"> -observation</w:t>
      </w:r>
      <w:bookmarkEnd w:id="123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43858A48" w14:textId="77777777" w:rsidTr="003558B7">
        <w:tc>
          <w:tcPr>
            <w:tcW w:w="9236" w:type="dxa"/>
          </w:tcPr>
          <w:p w14:paraId="31812C19"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7516C5C4" w14:textId="77777777" w:rsidR="00E97F5E" w:rsidRDefault="00E97F5E" w:rsidP="00E97F5E">
      <w:pPr>
        <w:rPr>
          <w:lang w:val="en-US"/>
        </w:rPr>
      </w:pPr>
    </w:p>
    <w:p w14:paraId="05ADF9B3"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E51077D" w14:textId="7B805279" w:rsidR="00E97F5E" w:rsidRPr="00AE0334" w:rsidRDefault="00E97F5E" w:rsidP="00E97F5E">
      <w:pPr>
        <w:pStyle w:val="Snt1"/>
      </w:pPr>
      <w:r>
        <w:t>2</w:t>
      </w:r>
      <w:r w:rsidRPr="0003454B">
        <w:t xml:space="preserve">. PAKOLLINEN yksi [1..1] </w:t>
      </w:r>
      <w:r w:rsidRPr="00AE0334">
        <w:t>code/@code="</w:t>
      </w:r>
      <w:r>
        <w:t>105</w:t>
      </w:r>
      <w:r w:rsidRPr="00AE0334">
        <w:t xml:space="preserve">" </w:t>
      </w:r>
      <w:r>
        <w:t>Sarveiskalvon taittovoima vaikutussuunnassa 2</w:t>
      </w:r>
      <w:r w:rsidRPr="00AE0334">
        <w:t xml:space="preserve"> </w:t>
      </w:r>
      <w:r>
        <w:t>(codeSystem</w:t>
      </w:r>
      <w:r w:rsidRPr="00AE0334">
        <w:t xml:space="preserve">: </w:t>
      </w:r>
      <w:r w:rsidR="00CB7277">
        <w:t xml:space="preserve">1.2.246.537.6.895 </w:t>
      </w:r>
      <w:r>
        <w:t>Optometria/Tietosisältö – Piilolasien sovitus)</w:t>
      </w:r>
    </w:p>
    <w:p w14:paraId="059940D9" w14:textId="77777777" w:rsidR="00E97F5E" w:rsidRDefault="00E97F5E" w:rsidP="00E97F5E">
      <w:pPr>
        <w:pStyle w:val="Snt1"/>
      </w:pPr>
      <w:r>
        <w:t>3. PAKOLLINEN yksi [1..1] text</w:t>
      </w:r>
    </w:p>
    <w:p w14:paraId="635970D0" w14:textId="77777777" w:rsidR="00E97F5E" w:rsidRDefault="00E97F5E" w:rsidP="00E97F5E">
      <w:pPr>
        <w:pStyle w:val="Snt2"/>
      </w:pPr>
      <w:r>
        <w:t>a. PAKOLLINEN yksi [1..1] reference/@value, viitattavan näyttömuoto-osion xml-ID annetaan II-tietotyypillä</w:t>
      </w:r>
    </w:p>
    <w:p w14:paraId="7949CD4D" w14:textId="58F2A19B" w:rsidR="00E97F5E" w:rsidRPr="000B1BE8" w:rsidRDefault="00E97F5E" w:rsidP="00E97F5E">
      <w:pPr>
        <w:pStyle w:val="Snt1"/>
      </w:pPr>
      <w:r>
        <w:t>4</w:t>
      </w:r>
      <w:r w:rsidRPr="0003454B">
        <w:t>. PAKOLLINEN yksi [1..1] value</w:t>
      </w:r>
      <w:r>
        <w:t xml:space="preserve"> Sarveiskalvon taittovoima vaikutussuunnassa 2 (105), </w:t>
      </w:r>
      <w:r w:rsidRPr="0003454B">
        <w:t>arvo</w:t>
      </w:r>
      <w:r>
        <w:t xml:space="preserve"> annetaan PQ-tietotyy</w:t>
      </w:r>
      <w:r w:rsidRPr="0003454B">
        <w:t>pillä</w:t>
      </w:r>
      <w:r w:rsidR="00CD01FE">
        <w:t>, yksikkö [diop] (diopteri)</w:t>
      </w:r>
    </w:p>
    <w:p w14:paraId="3E560F2A" w14:textId="293EA78A" w:rsidR="00E97F5E" w:rsidRPr="000B1ACF" w:rsidRDefault="00E97F5E" w:rsidP="00A410A3">
      <w:pPr>
        <w:pStyle w:val="Snt1"/>
        <w:rPr>
          <w:rFonts w:eastAsiaTheme="majorEastAsia" w:cstheme="majorHAnsi"/>
          <w:bCs/>
          <w:sz w:val="24"/>
          <w:szCs w:val="26"/>
        </w:rPr>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1236" w:name="_Sarveiskalvon_kaarevuussäde_vaikutu"/>
    <w:bookmarkEnd w:id="1236"/>
    <w:p w14:paraId="0690A164"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237" w:name="_Toc525565022"/>
      <w:r w:rsidRPr="006B461C">
        <w:rPr>
          <w:rStyle w:val="Hyperlinkki"/>
        </w:rPr>
        <w:t>Sarveiskalvon kaarevuussäde vaikutussuunnassa 1</w:t>
      </w:r>
      <w:r>
        <w:fldChar w:fldCharType="end"/>
      </w:r>
      <w:r>
        <w:t xml:space="preserve"> -observation</w:t>
      </w:r>
      <w:bookmarkEnd w:id="12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1F68B7F3" w14:textId="77777777" w:rsidTr="003558B7">
        <w:tc>
          <w:tcPr>
            <w:tcW w:w="9236" w:type="dxa"/>
          </w:tcPr>
          <w:p w14:paraId="758C38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F65954F" w14:textId="77777777" w:rsidR="00E97F5E" w:rsidRDefault="00E97F5E" w:rsidP="00E97F5E">
      <w:pPr>
        <w:rPr>
          <w:lang w:val="en-US"/>
        </w:rPr>
      </w:pPr>
    </w:p>
    <w:p w14:paraId="471DBBBC"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AB7F270" w14:textId="755442AD" w:rsidR="00E97F5E" w:rsidRPr="00AE0334" w:rsidRDefault="00E97F5E" w:rsidP="00E97F5E">
      <w:pPr>
        <w:pStyle w:val="Snt1"/>
      </w:pPr>
      <w:r>
        <w:t>2</w:t>
      </w:r>
      <w:r w:rsidRPr="0003454B">
        <w:t xml:space="preserve">. PAKOLLINEN yksi [1..1] </w:t>
      </w:r>
      <w:r w:rsidRPr="00AE0334">
        <w:t>code/@code="</w:t>
      </w:r>
      <w:r>
        <w:t>107</w:t>
      </w:r>
      <w:r w:rsidRPr="00AE0334">
        <w:t xml:space="preserve">" </w:t>
      </w:r>
      <w:r>
        <w:t>Sarveiskalvon kaarevuussäde vaikutussuunnassa 1</w:t>
      </w:r>
      <w:r w:rsidRPr="00AE0334">
        <w:t xml:space="preserve"> </w:t>
      </w:r>
      <w:r>
        <w:t>(codeSystem</w:t>
      </w:r>
      <w:r w:rsidRPr="00AE0334">
        <w:t xml:space="preserve">: </w:t>
      </w:r>
      <w:r w:rsidR="00CB7277">
        <w:t xml:space="preserve">1.2.246.537.6.895 </w:t>
      </w:r>
      <w:r>
        <w:t>Optometria/Tietosisältö – Piilolasien sovitus)</w:t>
      </w:r>
    </w:p>
    <w:p w14:paraId="5DDC960A" w14:textId="77777777" w:rsidR="00E97F5E" w:rsidRDefault="00E97F5E" w:rsidP="00E97F5E">
      <w:pPr>
        <w:pStyle w:val="Snt1"/>
      </w:pPr>
      <w:r>
        <w:t>3. PAKOLLINEN yksi [1..1] text</w:t>
      </w:r>
    </w:p>
    <w:p w14:paraId="7274F84A" w14:textId="77777777" w:rsidR="00E97F5E" w:rsidRDefault="00E97F5E" w:rsidP="00E97F5E">
      <w:pPr>
        <w:pStyle w:val="Snt2"/>
      </w:pPr>
      <w:r>
        <w:t>a. PAKOLLINEN yksi [1..1] reference/@value, viitattavan näyttömuoto-osion xml-ID annetaan II-tietotyypillä</w:t>
      </w:r>
    </w:p>
    <w:p w14:paraId="0C6615FD" w14:textId="15EAC653" w:rsidR="00E97F5E" w:rsidRPr="000B1BE8" w:rsidRDefault="00E97F5E" w:rsidP="00E97F5E">
      <w:pPr>
        <w:pStyle w:val="Snt1"/>
      </w:pPr>
      <w:r>
        <w:t>4</w:t>
      </w:r>
      <w:r w:rsidRPr="0003454B">
        <w:t>. PAKOLLINEN yksi [1..1] value</w:t>
      </w:r>
      <w:r>
        <w:t xml:space="preserve"> Sarveiskalvon kaarevuussäde vaikutussuunnassa 1</w:t>
      </w:r>
      <w:r w:rsidRPr="00AE0334">
        <w:t xml:space="preserve"> </w:t>
      </w:r>
      <w:r>
        <w:t xml:space="preserve">(107), </w:t>
      </w:r>
      <w:r w:rsidRPr="0003454B">
        <w:t>arvo</w:t>
      </w:r>
      <w:r>
        <w:t xml:space="preserve"> annetaan PQ-tietotyy</w:t>
      </w:r>
      <w:r w:rsidRPr="0003454B">
        <w:t>pillä</w:t>
      </w:r>
      <w:r w:rsidR="00CD01FE">
        <w:t>, yksikkö mm (millimetri)</w:t>
      </w:r>
    </w:p>
    <w:p w14:paraId="6F3A631A" w14:textId="2EF3DC2E"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1238" w:name="_Sarveiskalvon_kaarevuussäde_vaikutu_1"/>
    <w:bookmarkEnd w:id="1238"/>
    <w:p w14:paraId="2DF8C50C"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239" w:name="_Toc525565023"/>
      <w:r w:rsidRPr="006B461C">
        <w:rPr>
          <w:rStyle w:val="Hyperlinkki"/>
        </w:rPr>
        <w:t>Sarveiskalvon kaarevuussäde vaikutussuunnassa 2</w:t>
      </w:r>
      <w:r>
        <w:fldChar w:fldCharType="end"/>
      </w:r>
      <w:r>
        <w:t xml:space="preserve"> -observation</w:t>
      </w:r>
      <w:bookmarkEnd w:id="123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56560DA6" w14:textId="77777777" w:rsidTr="003558B7">
        <w:tc>
          <w:tcPr>
            <w:tcW w:w="9236" w:type="dxa"/>
          </w:tcPr>
          <w:p w14:paraId="3BAC26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E568AF9" w14:textId="77777777" w:rsidR="00E97F5E" w:rsidRDefault="00E97F5E" w:rsidP="00E97F5E">
      <w:pPr>
        <w:rPr>
          <w:lang w:val="en-US"/>
        </w:rPr>
      </w:pPr>
    </w:p>
    <w:p w14:paraId="191E3AFE"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7C9CF28" w14:textId="4E54714C" w:rsidR="00E97F5E" w:rsidRPr="00AE0334" w:rsidRDefault="00E97F5E" w:rsidP="00E97F5E">
      <w:pPr>
        <w:pStyle w:val="Snt1"/>
      </w:pPr>
      <w:r>
        <w:t>2</w:t>
      </w:r>
      <w:r w:rsidRPr="0003454B">
        <w:t xml:space="preserve">. PAKOLLINEN yksi [1..1] </w:t>
      </w:r>
      <w:r w:rsidRPr="00AE0334">
        <w:t>code/@code="</w:t>
      </w:r>
      <w:r>
        <w:t>108</w:t>
      </w:r>
      <w:r w:rsidRPr="00AE0334">
        <w:t xml:space="preserve">" </w:t>
      </w:r>
      <w:r>
        <w:t>Sarveiskalvon kaarevuussäde vaikutussuunnassa 2</w:t>
      </w:r>
      <w:r w:rsidRPr="00AE0334">
        <w:t xml:space="preserve"> </w:t>
      </w:r>
      <w:r>
        <w:t>(codeSystem</w:t>
      </w:r>
      <w:r w:rsidRPr="00AE0334">
        <w:t xml:space="preserve">: </w:t>
      </w:r>
      <w:r w:rsidR="00CB7277">
        <w:t xml:space="preserve">1.2.246.537.6.895 </w:t>
      </w:r>
      <w:r>
        <w:t>Optometria/Tietosisältö – Piilolasien sovitus)</w:t>
      </w:r>
    </w:p>
    <w:p w14:paraId="541D03CD" w14:textId="77777777" w:rsidR="00E97F5E" w:rsidRDefault="00E97F5E" w:rsidP="00E97F5E">
      <w:pPr>
        <w:pStyle w:val="Snt1"/>
      </w:pPr>
      <w:r>
        <w:t>3. PAKOLLINEN yksi [1..1] text</w:t>
      </w:r>
    </w:p>
    <w:p w14:paraId="7827BA3E" w14:textId="77777777" w:rsidR="00E97F5E" w:rsidRDefault="00E97F5E" w:rsidP="00E97F5E">
      <w:pPr>
        <w:pStyle w:val="Snt2"/>
      </w:pPr>
      <w:r>
        <w:t>a. PAKOLLINEN yksi [1..1] reference/@value, viitattavan näyttömuoto-osion xml-ID annetaan II-tietotyypillä</w:t>
      </w:r>
    </w:p>
    <w:p w14:paraId="2720D682" w14:textId="239F884F" w:rsidR="00E97F5E" w:rsidRPr="000B1BE8" w:rsidRDefault="00E97F5E" w:rsidP="00E97F5E">
      <w:pPr>
        <w:pStyle w:val="Snt1"/>
      </w:pPr>
      <w:r>
        <w:t>4</w:t>
      </w:r>
      <w:r w:rsidRPr="0003454B">
        <w:t>. PAKOLLINEN yksi [1..1] value</w:t>
      </w:r>
      <w:r>
        <w:t xml:space="preserve"> Sarveiskalvon kaarevuussäde vaikutussuunnassa 2</w:t>
      </w:r>
      <w:r w:rsidRPr="00AE0334">
        <w:t xml:space="preserve"> </w:t>
      </w:r>
      <w:r>
        <w:t xml:space="preserve">(108), </w:t>
      </w:r>
      <w:r w:rsidRPr="0003454B">
        <w:t>arvo</w:t>
      </w:r>
      <w:r>
        <w:t xml:space="preserve"> annetaan PQ-tietotyy</w:t>
      </w:r>
      <w:r w:rsidRPr="0003454B">
        <w:t>pillä</w:t>
      </w:r>
      <w:r w:rsidR="00CD01FE">
        <w:t>, yksikkö mm (millimetri)</w:t>
      </w:r>
    </w:p>
    <w:p w14:paraId="59D2DA67" w14:textId="46D46E7F"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1240" w:name="_Sarveiskalvon_taittovoima_tai"/>
    <w:bookmarkEnd w:id="1240"/>
    <w:p w14:paraId="091184ED" w14:textId="77777777" w:rsidR="00E97F5E" w:rsidRDefault="00E97F5E" w:rsidP="00E97F5E">
      <w:pPr>
        <w:pStyle w:val="Otsikko5"/>
      </w:pPr>
      <w:r>
        <w:lastRenderedPageBreak/>
        <w:fldChar w:fldCharType="begin"/>
      </w:r>
      <w:r>
        <w:instrText xml:space="preserve"> HYPERLINK  \l "_Silmä_keratometriarvolle_-organizer" </w:instrText>
      </w:r>
      <w:r>
        <w:fldChar w:fldCharType="separate"/>
      </w:r>
      <w:bookmarkStart w:id="1241" w:name="_Toc525565024"/>
      <w:r w:rsidRPr="006B461C">
        <w:rPr>
          <w:rStyle w:val="Hyperlinkki"/>
        </w:rPr>
        <w:t>Sarveiskalvon taittovoima tai kaarevuussäteen pituus, vaikutussuunta 1</w:t>
      </w:r>
      <w:r>
        <w:fldChar w:fldCharType="end"/>
      </w:r>
      <w:r>
        <w:t xml:space="preserve"> -observation</w:t>
      </w:r>
      <w:bookmarkEnd w:id="124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2E476997" w14:textId="77777777" w:rsidTr="003558B7">
        <w:tc>
          <w:tcPr>
            <w:tcW w:w="9236" w:type="dxa"/>
          </w:tcPr>
          <w:p w14:paraId="002533F8"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4AA9E0D" w14:textId="77777777" w:rsidR="00E97F5E" w:rsidRPr="00F360CC" w:rsidRDefault="00E97F5E" w:rsidP="00E97F5E">
      <w:pPr>
        <w:pStyle w:val="Snt1"/>
        <w:rPr>
          <w:lang w:val="en-US"/>
        </w:rPr>
      </w:pPr>
    </w:p>
    <w:p w14:paraId="207E1292"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F9B2735" w14:textId="34EFF5B7" w:rsidR="00E97F5E" w:rsidRPr="00AE0334" w:rsidRDefault="00E97F5E" w:rsidP="00E97F5E">
      <w:pPr>
        <w:pStyle w:val="Snt1"/>
      </w:pPr>
      <w:r>
        <w:t>2</w:t>
      </w:r>
      <w:r w:rsidRPr="0003454B">
        <w:t xml:space="preserve">. PAKOLLINEN yksi [1..1] </w:t>
      </w:r>
      <w:r w:rsidRPr="00AE0334">
        <w:t>code/@code="</w:t>
      </w:r>
      <w:r>
        <w:t>109</w:t>
      </w:r>
      <w:r w:rsidRPr="00AE0334">
        <w:t xml:space="preserve">" </w:t>
      </w:r>
      <w:r>
        <w:t>Sarveiskalvon taittovoima tai kaarevuussäteen pituus, vaikutussuunta 1</w:t>
      </w:r>
      <w:r w:rsidRPr="00AE0334">
        <w:t xml:space="preserve"> </w:t>
      </w:r>
      <w:r>
        <w:t>(codeSystem</w:t>
      </w:r>
      <w:r w:rsidRPr="00AE0334">
        <w:t xml:space="preserve">: </w:t>
      </w:r>
      <w:r w:rsidR="00CB7277">
        <w:t xml:space="preserve">1.2.246.537.6.895 </w:t>
      </w:r>
      <w:r>
        <w:t>Optometria/Tietosisältö – Piilolasien sovitus)</w:t>
      </w:r>
    </w:p>
    <w:p w14:paraId="1E3BF0A0" w14:textId="77777777" w:rsidR="00E97F5E" w:rsidRDefault="00E97F5E" w:rsidP="00E97F5E">
      <w:pPr>
        <w:pStyle w:val="Snt1"/>
      </w:pPr>
      <w:r>
        <w:t>3. PAKOLLINEN yksi [1..1] text</w:t>
      </w:r>
    </w:p>
    <w:p w14:paraId="7C8AF1D4" w14:textId="77777777" w:rsidR="00E97F5E" w:rsidRDefault="00E97F5E" w:rsidP="00E97F5E">
      <w:pPr>
        <w:pStyle w:val="Snt2"/>
      </w:pPr>
      <w:r>
        <w:t>a. PAKOLLINEN yksi [1..1] reference/@value, viitattavan näyttömuoto-osion xml-ID annetaan II-tietotyypillä</w:t>
      </w:r>
    </w:p>
    <w:p w14:paraId="796C4BB2" w14:textId="663413E3" w:rsidR="00E97F5E" w:rsidRPr="000B1BE8" w:rsidRDefault="00E97F5E" w:rsidP="00E97F5E">
      <w:pPr>
        <w:pStyle w:val="Snt1"/>
      </w:pPr>
      <w:r>
        <w:t>4</w:t>
      </w:r>
      <w:r w:rsidRPr="0003454B">
        <w:t>. PAKOLLINEN yksi [1..1] value</w:t>
      </w:r>
      <w:r>
        <w:t xml:space="preserve"> Sarveiskalvon taittovoima tai kaarevuussäteen pituus, vaikutussuunta 1 (109), </w:t>
      </w:r>
      <w:r w:rsidRPr="0003454B">
        <w:t>arvo</w:t>
      </w:r>
      <w:r>
        <w:t xml:space="preserve"> annetaan PQ-tietotyy</w:t>
      </w:r>
      <w:r w:rsidRPr="0003454B">
        <w:t>pillä</w:t>
      </w:r>
      <w:r w:rsidR="00CD01FE">
        <w:t>, yksikkö deg (aste)</w:t>
      </w:r>
    </w:p>
    <w:p w14:paraId="1A6E766F" w14:textId="41651FBF"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1242" w:name="_Sarveiskalvon_taittovoima_tai_1"/>
    <w:bookmarkEnd w:id="1242"/>
    <w:p w14:paraId="1AC234ED"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1243" w:name="_Toc525565025"/>
      <w:r w:rsidRPr="006B461C">
        <w:rPr>
          <w:rStyle w:val="Hyperlinkki"/>
        </w:rPr>
        <w:t>Sarveiskalvon taittovoima tai kaarevuussäteen pituus, vaikutussuunta 2</w:t>
      </w:r>
      <w:r>
        <w:fldChar w:fldCharType="end"/>
      </w:r>
      <w:r>
        <w:t xml:space="preserve"> -observation</w:t>
      </w:r>
      <w:bookmarkEnd w:id="124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55A0C631" w14:textId="77777777" w:rsidTr="003558B7">
        <w:tc>
          <w:tcPr>
            <w:tcW w:w="9236" w:type="dxa"/>
          </w:tcPr>
          <w:p w14:paraId="27752F35"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13E019A6" w14:textId="77777777" w:rsidR="00E97F5E" w:rsidRDefault="00E97F5E" w:rsidP="00E97F5E">
      <w:pPr>
        <w:rPr>
          <w:sz w:val="18"/>
          <w:lang w:val="en-US"/>
        </w:rPr>
      </w:pPr>
    </w:p>
    <w:p w14:paraId="1744B299"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846163" w14:textId="742AE032" w:rsidR="00E97F5E" w:rsidRPr="00AE0334" w:rsidRDefault="00E97F5E" w:rsidP="00E97F5E">
      <w:pPr>
        <w:pStyle w:val="Snt1"/>
      </w:pPr>
      <w:r>
        <w:t>2</w:t>
      </w:r>
      <w:r w:rsidRPr="0003454B">
        <w:t xml:space="preserve">. PAKOLLINEN yksi [1..1] </w:t>
      </w:r>
      <w:r w:rsidRPr="00AE0334">
        <w:t>code/@code="</w:t>
      </w:r>
      <w:r>
        <w:t>110</w:t>
      </w:r>
      <w:r w:rsidRPr="00AE0334">
        <w:t xml:space="preserve">" </w:t>
      </w:r>
      <w:r>
        <w:t>Sarveiskalvon taittovoima tai kaarevuussäteen pituus, vaikutussuunta 2</w:t>
      </w:r>
      <w:r w:rsidRPr="00AE0334">
        <w:t xml:space="preserve"> </w:t>
      </w:r>
      <w:r>
        <w:t>(codeSystem</w:t>
      </w:r>
      <w:r w:rsidRPr="00AE0334">
        <w:t xml:space="preserve">: </w:t>
      </w:r>
      <w:r w:rsidR="00CB7277">
        <w:t xml:space="preserve">1.2.246.537.6.895 </w:t>
      </w:r>
      <w:r>
        <w:t>Optometria/Tietosisältö – Piilolasien sovitus)</w:t>
      </w:r>
    </w:p>
    <w:p w14:paraId="0E98E996" w14:textId="77777777" w:rsidR="00E97F5E" w:rsidRDefault="00E97F5E" w:rsidP="00E97F5E">
      <w:pPr>
        <w:pStyle w:val="Snt1"/>
      </w:pPr>
      <w:r>
        <w:t>3. PAKOLLINEN yksi [1..1] text</w:t>
      </w:r>
    </w:p>
    <w:p w14:paraId="1B45D212" w14:textId="77777777" w:rsidR="00E97F5E" w:rsidRDefault="00E97F5E" w:rsidP="00E97F5E">
      <w:pPr>
        <w:pStyle w:val="Snt2"/>
      </w:pPr>
      <w:r>
        <w:t>a. PAKOLLINEN yksi [1..1] reference/@value, viitattavan näyttömuoto-osion xml-ID annetaan II-tietotyypillä</w:t>
      </w:r>
    </w:p>
    <w:p w14:paraId="6098C751" w14:textId="6E5041FB" w:rsidR="00E97F5E" w:rsidRPr="000B1BE8" w:rsidRDefault="00E97F5E" w:rsidP="00E97F5E">
      <w:pPr>
        <w:pStyle w:val="Snt1"/>
      </w:pPr>
      <w:r>
        <w:t>4</w:t>
      </w:r>
      <w:r w:rsidRPr="0003454B">
        <w:t>. PAKOLLINEN yksi [1..1] value</w:t>
      </w:r>
      <w:r>
        <w:t xml:space="preserve"> Sarveiskalvon taittovoima tai kaarevuussäteen pituus, vaikutussuunta 2 (110), </w:t>
      </w:r>
      <w:r w:rsidRPr="0003454B">
        <w:t>arvo</w:t>
      </w:r>
      <w:r>
        <w:t xml:space="preserve"> annetaan PQ-tietotyy</w:t>
      </w:r>
      <w:r w:rsidRPr="0003454B">
        <w:t>pillä</w:t>
      </w:r>
      <w:r w:rsidR="00CD01FE">
        <w:t>, yksikkö deg (aste)</w:t>
      </w:r>
    </w:p>
    <w:p w14:paraId="5BB341B8" w14:textId="2C430DF8" w:rsidR="00E97F5E" w:rsidRPr="000B1ACF" w:rsidRDefault="00E97F5E" w:rsidP="00A410A3">
      <w:pPr>
        <w:pStyle w:val="Snt1"/>
        <w:rPr>
          <w:sz w:val="18"/>
        </w:rPr>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1244" w:name="_Lisätiedot_silmän_etupinnan"/>
    <w:bookmarkEnd w:id="1244"/>
    <w:p w14:paraId="06ED209D" w14:textId="77777777" w:rsidR="00E97F5E" w:rsidRPr="006B461C" w:rsidRDefault="00E97F5E" w:rsidP="00E97F5E">
      <w:pPr>
        <w:pStyle w:val="Otsikko5"/>
      </w:pPr>
      <w:r>
        <w:fldChar w:fldCharType="begin"/>
      </w:r>
      <w:r>
        <w:instrText xml:space="preserve"> HYPERLINK  \l "_Ensiarvio_-_observation" </w:instrText>
      </w:r>
      <w:r>
        <w:fldChar w:fldCharType="separate"/>
      </w:r>
      <w:bookmarkStart w:id="1245" w:name="_Toc525565026"/>
      <w:r w:rsidRPr="00D50CC9">
        <w:rPr>
          <w:rStyle w:val="Hyperlinkki"/>
        </w:rPr>
        <w:t>Lisätiedot silmän etupinnan muodosta</w:t>
      </w:r>
      <w:r>
        <w:fldChar w:fldCharType="end"/>
      </w:r>
      <w:r>
        <w:t xml:space="preserve"> -observation</w:t>
      </w:r>
      <w:bookmarkEnd w:id="12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3AD2ECD2" w14:textId="77777777" w:rsidTr="003558B7">
        <w:tc>
          <w:tcPr>
            <w:tcW w:w="9236" w:type="dxa"/>
          </w:tcPr>
          <w:p w14:paraId="5208E8AC" w14:textId="77777777" w:rsidR="00E97F5E" w:rsidRPr="006B461C" w:rsidRDefault="00E97F5E" w:rsidP="003558B7">
            <w:pPr>
              <w:pStyle w:val="Snt2"/>
              <w:ind w:left="0" w:firstLine="0"/>
              <w:rPr>
                <w:sz w:val="18"/>
                <w:lang w:val="en-US"/>
              </w:rPr>
            </w:pPr>
            <w:r w:rsidRPr="00D50CC9">
              <w:rPr>
                <w:sz w:val="18"/>
                <w:lang w:val="en-US"/>
              </w:rPr>
              <w:t>structuredBody/component/section/component/section/component/section/entry/organizer/component/observation</w:t>
            </w:r>
          </w:p>
        </w:tc>
      </w:tr>
    </w:tbl>
    <w:p w14:paraId="48D40210" w14:textId="77777777" w:rsidR="00E97F5E" w:rsidRDefault="00E97F5E" w:rsidP="00E97F5E">
      <w:pPr>
        <w:rPr>
          <w:sz w:val="18"/>
          <w:lang w:val="en-US"/>
        </w:rPr>
      </w:pPr>
    </w:p>
    <w:p w14:paraId="08600E7C"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8186963" w14:textId="75A737CB" w:rsidR="00E97F5E" w:rsidRPr="00AE0334" w:rsidRDefault="00E97F5E" w:rsidP="00E97F5E">
      <w:pPr>
        <w:pStyle w:val="Snt1"/>
      </w:pPr>
      <w:r>
        <w:t>2</w:t>
      </w:r>
      <w:r w:rsidRPr="0003454B">
        <w:t xml:space="preserve">. PAKOLLINEN yksi [1..1] </w:t>
      </w:r>
      <w:r w:rsidRPr="00AE0334">
        <w:t>code/@code="</w:t>
      </w:r>
      <w:r>
        <w:t>111</w:t>
      </w:r>
      <w:r w:rsidRPr="00AE0334">
        <w:t xml:space="preserve">" </w:t>
      </w:r>
      <w:r>
        <w:t>Lisätiedot silmän etupinnan muodosta</w:t>
      </w:r>
      <w:r w:rsidRPr="00AE0334">
        <w:t xml:space="preserve"> </w:t>
      </w:r>
      <w:r>
        <w:t>(codeSystem</w:t>
      </w:r>
      <w:r w:rsidRPr="00AE0334">
        <w:t xml:space="preserve">: </w:t>
      </w:r>
      <w:r w:rsidR="00CB7277">
        <w:t xml:space="preserve">1.2.246.537.6.895 </w:t>
      </w:r>
      <w:r>
        <w:t>Optometria/Tietosisältö – Piilolasien sovitus)</w:t>
      </w:r>
    </w:p>
    <w:p w14:paraId="0B8FD99A" w14:textId="77777777" w:rsidR="00E97F5E" w:rsidRDefault="00E97F5E" w:rsidP="00E97F5E">
      <w:pPr>
        <w:pStyle w:val="Snt1"/>
      </w:pPr>
      <w:r>
        <w:t>3. PAKOLLINEN yksi [1..1] text</w:t>
      </w:r>
    </w:p>
    <w:p w14:paraId="289BAC3C" w14:textId="77777777" w:rsidR="00E97F5E" w:rsidRDefault="00E97F5E" w:rsidP="00E97F5E">
      <w:pPr>
        <w:pStyle w:val="Snt2"/>
      </w:pPr>
      <w:r>
        <w:t>a. PAKOLLINEN yksi [1..1] reference/@value, viitattavan näyttömuoto-osion xml-ID annetaan II-tietotyypillä</w:t>
      </w:r>
    </w:p>
    <w:p w14:paraId="4F1B609A" w14:textId="43BE9C41" w:rsidR="00E97F5E" w:rsidRPr="000B1BE8" w:rsidRDefault="00E97F5E" w:rsidP="00E97F5E">
      <w:pPr>
        <w:pStyle w:val="Snt1"/>
      </w:pPr>
      <w:r>
        <w:t>4</w:t>
      </w:r>
      <w:r w:rsidRPr="0003454B">
        <w:t>. PAKOLLINEN yksi [1..1] value</w:t>
      </w:r>
      <w:r>
        <w:t xml:space="preserve"> Lisätiedot silmän etupinnan muodosta</w:t>
      </w:r>
      <w:r w:rsidRPr="00AE0334">
        <w:t xml:space="preserve"> </w:t>
      </w:r>
      <w:r>
        <w:t xml:space="preserve">(111), </w:t>
      </w:r>
      <w:r w:rsidRPr="0003454B">
        <w:t>arvo</w:t>
      </w:r>
      <w:r>
        <w:t xml:space="preserve"> annetaan ST-tietotyy</w:t>
      </w:r>
      <w:r w:rsidRPr="0003454B">
        <w:t>pillä</w:t>
      </w:r>
    </w:p>
    <w:bookmarkStart w:id="1246" w:name="_Piilolasien_sovitus_tai_1"/>
    <w:bookmarkEnd w:id="1246"/>
    <w:p w14:paraId="56FC4BA5" w14:textId="3B658CC9" w:rsidR="00E97F5E" w:rsidRPr="00382EF8" w:rsidRDefault="00E97F5E" w:rsidP="00E97F5E">
      <w:pPr>
        <w:pStyle w:val="Otsikko2"/>
        <w:rPr>
          <w:rStyle w:val="Hyperlinkki"/>
        </w:rPr>
      </w:pPr>
      <w:r>
        <w:fldChar w:fldCharType="begin"/>
      </w:r>
      <w:r w:rsidR="0072693E">
        <w:instrText>HYPERLINK  \l "_Toc508731559"</w:instrText>
      </w:r>
      <w:r>
        <w:fldChar w:fldCharType="separate"/>
      </w:r>
      <w:bookmarkStart w:id="1247" w:name="_Toc525565027"/>
      <w:r>
        <w:rPr>
          <w:rStyle w:val="Hyperlinkki"/>
        </w:rPr>
        <w:t>Piilolasien sovitus tai kontrolli</w:t>
      </w:r>
      <w:bookmarkStart w:id="1248" w:name="_Hlk525309183"/>
      <w:r>
        <w:rPr>
          <w:rStyle w:val="Hyperlinkki"/>
        </w:rPr>
        <w:t>:</w:t>
      </w:r>
      <w:r w:rsidRPr="00382EF8">
        <w:rPr>
          <w:rStyle w:val="Hyperlinkki"/>
        </w:rPr>
        <w:t xml:space="preserve"> </w:t>
      </w:r>
      <w:r>
        <w:rPr>
          <w:rStyle w:val="Hyperlinkki"/>
        </w:rPr>
        <w:t>Sovitustiedot ja piilolasien hoidon käytön opetus</w:t>
      </w:r>
      <w:bookmarkEnd w:id="1248"/>
      <w:bookmarkEnd w:id="1247"/>
    </w:p>
    <w:p w14:paraId="27EEE657" w14:textId="77777777" w:rsidR="00E97F5E" w:rsidRDefault="00E97F5E" w:rsidP="00E97F5E">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99795E" w14:paraId="1AF7A95F" w14:textId="77777777" w:rsidTr="003558B7">
        <w:tc>
          <w:tcPr>
            <w:tcW w:w="9236" w:type="dxa"/>
          </w:tcPr>
          <w:p w14:paraId="13075294" w14:textId="77777777" w:rsidR="00E97F5E" w:rsidRPr="00C51DBD" w:rsidRDefault="00E97F5E" w:rsidP="003558B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4FBE5589" w14:textId="16599C59"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3: Optometria_Piilolasien sovitus.xml</w:t>
      </w:r>
    </w:p>
    <w:p w14:paraId="2A295E6E" w14:textId="77777777" w:rsidR="00E97F5E" w:rsidRPr="00074862" w:rsidRDefault="00E97F5E" w:rsidP="00E97F5E">
      <w:pPr>
        <w:pStyle w:val="Snt1"/>
      </w:pPr>
    </w:p>
    <w:p w14:paraId="501CCD5E" w14:textId="32BB04FA" w:rsidR="00AB346D" w:rsidRDefault="00E97F5E" w:rsidP="0084632E">
      <w:pPr>
        <w:pStyle w:val="Snt1"/>
      </w:pPr>
      <w:r>
        <w:lastRenderedPageBreak/>
        <w:t>1</w:t>
      </w:r>
      <w:r w:rsidR="00AB346D">
        <w:t xml:space="preserve">. </w:t>
      </w:r>
      <w:r w:rsidR="0084632E">
        <w:t xml:space="preserve"> PAKOLLINEN yksi </w:t>
      </w:r>
      <w:r w:rsidR="0084632E" w:rsidRPr="00C659FC">
        <w:t>[1..1]</w:t>
      </w:r>
      <w:r w:rsidR="0084632E">
        <w:t xml:space="preserve"> </w:t>
      </w:r>
      <w:r w:rsidR="0084632E" w:rsidRPr="0082643A">
        <w:t>code/@code="</w:t>
      </w:r>
      <w:r w:rsidR="0084632E">
        <w:t>71</w:t>
      </w:r>
      <w:r w:rsidR="0084632E" w:rsidRPr="0082643A">
        <w:t xml:space="preserve">" </w:t>
      </w:r>
      <w:r w:rsidR="0084632E">
        <w:t>Testaus- ja arviointitulokset (codeSystem</w:t>
      </w:r>
      <w:r w:rsidR="0084632E" w:rsidRPr="0095153D">
        <w:t xml:space="preserve">: </w:t>
      </w:r>
      <w:r w:rsidR="0084632E" w:rsidRPr="00210809">
        <w:t>1.2.246.537.6.</w:t>
      </w:r>
      <w:r w:rsidR="0084632E">
        <w:t>14</w:t>
      </w:r>
      <w:r w:rsidR="0084632E" w:rsidRPr="00210809">
        <w:t>.2006</w:t>
      </w:r>
      <w:r w:rsidR="0084632E">
        <w:t xml:space="preserve"> </w:t>
      </w:r>
      <w:r w:rsidR="0084632E" w:rsidRPr="00F7376E">
        <w:t xml:space="preserve">AR/YDIN - </w:t>
      </w:r>
      <w:r w:rsidR="0084632E">
        <w:t>Otsikot</w:t>
      </w:r>
      <w:r w:rsidR="0084632E" w:rsidRPr="0095153D">
        <w:t>)</w:t>
      </w:r>
    </w:p>
    <w:p w14:paraId="36659911" w14:textId="370DEFBF" w:rsidR="00B15C3F" w:rsidRDefault="006D5B05" w:rsidP="006D5B05">
      <w:pPr>
        <w:pStyle w:val="Snt2"/>
        <w:rPr>
          <w:rStyle w:val="Snt1Char"/>
        </w:rPr>
      </w:pPr>
      <w:r>
        <w:rPr>
          <w:rStyle w:val="Snt1Char"/>
        </w:rPr>
        <w:t>a</w:t>
      </w:r>
      <w:r w:rsidR="00B15C3F">
        <w:rPr>
          <w:rStyle w:val="Snt1Char"/>
        </w:rPr>
        <w:t xml:space="preserve">. PAKOLLINEN </w:t>
      </w:r>
      <w:r w:rsidR="00B15C3F" w:rsidRPr="00E07483">
        <w:rPr>
          <w:rStyle w:val="Snt1Char"/>
        </w:rPr>
        <w:t>yksi [1..1]</w:t>
      </w:r>
      <w:r w:rsidR="00B15C3F">
        <w:rPr>
          <w:rStyle w:val="Snt1Char"/>
        </w:rPr>
        <w:t xml:space="preserve"> translation</w:t>
      </w:r>
    </w:p>
    <w:p w14:paraId="72ADFEAF" w14:textId="77777777" w:rsidR="00B15C3F" w:rsidRDefault="00B15C3F" w:rsidP="006D5B05">
      <w:pPr>
        <w:pStyle w:val="Snt3"/>
        <w:rPr>
          <w:rStyle w:val="Snt1Char"/>
        </w:rPr>
      </w:pPr>
      <w:r>
        <w:rPr>
          <w:rStyle w:val="Snt1Char"/>
        </w:rPr>
        <w:t xml:space="preserve">a. PAKOLLINEN </w:t>
      </w:r>
      <w:r w:rsidRPr="00E07483">
        <w:rPr>
          <w:rStyle w:val="Snt1Char"/>
        </w:rPr>
        <w:t>yksi [1..1]</w:t>
      </w:r>
      <w:r>
        <w:rPr>
          <w:rStyle w:val="Snt1Char"/>
        </w:rPr>
        <w:t xml:space="preserve"> qualifier</w:t>
      </w:r>
    </w:p>
    <w:p w14:paraId="061DDB63" w14:textId="4898EBC8" w:rsidR="006E0B3A" w:rsidRDefault="00B15C3F" w:rsidP="00FA2480">
      <w:pPr>
        <w:pStyle w:val="Snt4"/>
      </w:pPr>
      <w:r w:rsidRPr="00E74AF6">
        <w:rPr>
          <w:rStyle w:val="Snt5Char"/>
        </w:rPr>
        <w:t>a. PAKOLLINEN yksi [1..1] value/@code="</w:t>
      </w:r>
      <w:r>
        <w:rPr>
          <w:rStyle w:val="Snt5Char"/>
        </w:rPr>
        <w:t>1</w:t>
      </w:r>
      <w:r w:rsidRPr="00E74AF6">
        <w:rPr>
          <w:rStyle w:val="Snt5Char"/>
        </w:rPr>
        <w:t xml:space="preserve">" </w:t>
      </w:r>
      <w:r>
        <w:rPr>
          <w:rStyle w:val="Snt5Char"/>
        </w:rPr>
        <w:t>Piilolasien sovitus ja kontrolli</w:t>
      </w:r>
      <w:r w:rsidRPr="00E74AF6">
        <w:rPr>
          <w:rStyle w:val="Snt5Char"/>
        </w:rPr>
        <w:t xml:space="preserve"> (codeSystem:</w:t>
      </w:r>
      <w:r w:rsidRPr="0095153D">
        <w:t xml:space="preserve"> </w:t>
      </w:r>
      <w:r w:rsidR="00CB7277">
        <w:t xml:space="preserve">1.2.246.537.6.895 </w:t>
      </w:r>
      <w:r w:rsidRPr="00B15C3F">
        <w:t>Optometria/Tietosisältö - Piilolasien sovitus</w:t>
      </w:r>
      <w:r w:rsidRPr="0095153D">
        <w:t>)</w:t>
      </w:r>
      <w:r w:rsidR="006E0B3A">
        <w:t xml:space="preserve"> </w:t>
      </w:r>
    </w:p>
    <w:p w14:paraId="42762960" w14:textId="7081A97B" w:rsidR="006E0B3A" w:rsidRDefault="00E97F5E" w:rsidP="0084632E">
      <w:pPr>
        <w:pStyle w:val="Snt1"/>
      </w:pPr>
      <w:r>
        <w:t>2</w:t>
      </w:r>
      <w:r w:rsidR="0084632E">
        <w:t xml:space="preserve">. </w:t>
      </w:r>
      <w:r w:rsidR="006E0B3A">
        <w:t xml:space="preserve">PAKOLLINEN yksi </w:t>
      </w:r>
      <w:r w:rsidR="006E0B3A" w:rsidRPr="00C659FC">
        <w:t>[1..1]</w:t>
      </w:r>
      <w:r w:rsidR="006E0B3A">
        <w:t xml:space="preserve"> title, jonka PITÄÄ OLLA sama kuin ”</w:t>
      </w:r>
      <w:r w:rsidR="00B15C3F" w:rsidRPr="00B15C3F">
        <w:t xml:space="preserve"> Testaus- ja arviointitulokset Piilolasien sovitus tai kontrolli</w:t>
      </w:r>
      <w:r w:rsidR="006E0B3A">
        <w:t xml:space="preserve">” </w:t>
      </w:r>
    </w:p>
    <w:p w14:paraId="65D9424C" w14:textId="7D69A45F" w:rsidR="00AB346D" w:rsidRDefault="00E97F5E" w:rsidP="00AB346D">
      <w:pPr>
        <w:pStyle w:val="Snt3"/>
        <w:ind w:left="0" w:firstLine="0"/>
      </w:pPr>
      <w:r>
        <w:t>3</w:t>
      </w:r>
      <w:r w:rsidR="00AB346D">
        <w:t xml:space="preserve">. PAKOLLINEN yksi </w:t>
      </w:r>
      <w:r w:rsidR="00AB346D" w:rsidRPr="00C659FC">
        <w:t>[1..1</w:t>
      </w:r>
      <w:r w:rsidR="00AB346D">
        <w:t>] text</w:t>
      </w:r>
    </w:p>
    <w:p w14:paraId="5AD15259" w14:textId="77777777"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E38B3" w:rsidRPr="00F528BC" w14:paraId="51D922C3"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53F0DE6F" w14:textId="1C842B0D" w:rsidR="003C6E00" w:rsidRP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3C6E00">
              <w:rPr>
                <w:b/>
                <w:color w:val="00B050"/>
              </w:rPr>
              <w:t>Testaus- ja arviointitulokset Piilolasien sovitus ja arviointi</w:t>
            </w:r>
          </w:p>
          <w:p w14:paraId="7B4858F4" w14:textId="77777777" w:rsid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pPr>
          </w:p>
          <w:p w14:paraId="16AA8A9B" w14:textId="79C45045"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Linssityyppi</w:t>
            </w:r>
            <w:r w:rsidR="001351F0">
              <w:t xml:space="preserve"> (201)</w:t>
            </w:r>
            <w:r w:rsidR="00C02D8A">
              <w:t>*</w:t>
            </w:r>
          </w:p>
          <w:p w14:paraId="0FAECF3D" w14:textId="44A4EA11"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Arvio piilolasien sopivuudesta</w:t>
            </w:r>
            <w:r w:rsidR="001351F0">
              <w:t xml:space="preserve"> (202)</w:t>
            </w:r>
            <w:r w:rsidR="00C02D8A">
              <w:t>*</w:t>
            </w:r>
          </w:p>
          <w:p w14:paraId="05B45643" w14:textId="77777777" w:rsidR="00BE7339" w:rsidRDefault="00BE7339" w:rsidP="001351F0">
            <w:pPr>
              <w:pStyle w:val="Snt1"/>
              <w:pBdr>
                <w:top w:val="single" w:sz="4" w:space="1" w:color="00B050"/>
                <w:left w:val="single" w:sz="4" w:space="4" w:color="00B050"/>
                <w:bottom w:val="single" w:sz="4" w:space="1" w:color="00B050"/>
                <w:right w:val="single" w:sz="4" w:space="4" w:color="00B050"/>
              </w:pBdr>
              <w:ind w:left="0" w:firstLine="0"/>
            </w:pPr>
          </w:p>
          <w:p w14:paraId="10CDF76B" w14:textId="1C75FDDC" w:rsidR="003C6E00" w:rsidRDefault="004E38B3" w:rsidP="002226DA">
            <w:pPr>
              <w:pStyle w:val="Snt1"/>
              <w:pBdr>
                <w:top w:val="single" w:sz="4" w:space="1" w:color="00B050"/>
                <w:left w:val="single" w:sz="4" w:space="4" w:color="00B050"/>
                <w:bottom w:val="single" w:sz="4" w:space="1" w:color="00B050"/>
                <w:right w:val="single" w:sz="4" w:space="4" w:color="00B050"/>
              </w:pBdr>
              <w:ind w:left="0" w:firstLine="0"/>
              <w:rPr>
                <w:b/>
              </w:rPr>
            </w:pPr>
            <w:r w:rsidRPr="00C02D8A">
              <w:rPr>
                <w:b/>
              </w:rPr>
              <w:t>Piilolasien vahvuus</w:t>
            </w:r>
            <w:r w:rsidR="001351F0" w:rsidRPr="00C02D8A">
              <w:rPr>
                <w:b/>
              </w:rPr>
              <w:t xml:space="preserve"> (203)</w:t>
            </w:r>
            <w:r w:rsidR="00C02D8A" w:rsidRPr="00C02D8A">
              <w:rPr>
                <w:b/>
              </w:rPr>
              <w:t xml:space="preserve">, </w:t>
            </w:r>
            <w:r w:rsidRPr="00C02D8A">
              <w:rPr>
                <w:b/>
              </w:rPr>
              <w:t>Refrektiomenetelmä</w:t>
            </w:r>
            <w:r w:rsidR="001351F0" w:rsidRPr="00C02D8A">
              <w:rPr>
                <w:b/>
              </w:rPr>
              <w:t xml:space="preserve"> (204)</w:t>
            </w:r>
            <w:r w:rsidR="003C6E00">
              <w:rPr>
                <w:b/>
              </w:rPr>
              <w:t>:</w:t>
            </w:r>
            <w:r w:rsidRPr="00C02D8A">
              <w:rPr>
                <w:b/>
              </w:rPr>
              <w:t xml:space="preserve"> </w:t>
            </w:r>
          </w:p>
          <w:p w14:paraId="19B0BA5E" w14:textId="3DFA0D88" w:rsidR="00C02D8A" w:rsidRDefault="004E38B3" w:rsidP="002226DA">
            <w:pPr>
              <w:pStyle w:val="Snt1"/>
              <w:pBdr>
                <w:top w:val="single" w:sz="4" w:space="1" w:color="00B050"/>
                <w:left w:val="single" w:sz="4" w:space="4" w:color="00B050"/>
                <w:bottom w:val="single" w:sz="4" w:space="1" w:color="00B050"/>
                <w:right w:val="single" w:sz="4" w:space="4" w:color="00B050"/>
              </w:pBdr>
              <w:ind w:left="0" w:firstLine="0"/>
            </w:pPr>
            <w:r w:rsidRPr="003C6E00">
              <w:t>Silmä piilolasien vahvuudelle</w:t>
            </w:r>
            <w:r w:rsidR="001351F0" w:rsidRPr="003C6E00">
              <w:t xml:space="preserve"> (205</w:t>
            </w:r>
            <w:r w:rsidR="00C02D8A" w:rsidRPr="003C6E00">
              <w:t>)</w:t>
            </w:r>
            <w:r w:rsidR="003C6E00">
              <w:t xml:space="preserve"> </w:t>
            </w:r>
            <w:r w:rsidR="002226DA">
              <w:t>Sfäärinen voimakkuus (100)</w:t>
            </w:r>
            <w:r w:rsidR="00C02D8A">
              <w:t>*</w:t>
            </w:r>
            <w:r w:rsidR="003C6E00">
              <w:t xml:space="preserve"> </w:t>
            </w:r>
            <w:r w:rsidR="00F60B88">
              <w:t xml:space="preserve"> </w:t>
            </w:r>
            <w:r w:rsidR="002226DA">
              <w:t>Sylinterivoimakkuus (101)</w:t>
            </w:r>
            <w:r w:rsidR="00C02D8A">
              <w:t>*</w:t>
            </w:r>
            <w:r w:rsidR="003C6E00">
              <w:t xml:space="preserve"> </w:t>
            </w:r>
            <w:r w:rsidR="002226DA">
              <w:t>Sylinterilinssin akselisuunta (102)</w:t>
            </w:r>
            <w:r w:rsidR="00C02D8A">
              <w:t>*</w:t>
            </w:r>
            <w:r w:rsidR="00A469BC">
              <w:t>, Näöntarkkuus kauas (108)*, Näöntarkkuus vapaamuotoisena tekstinä (110)</w:t>
            </w:r>
          </w:p>
          <w:p w14:paraId="08AE87DC" w14:textId="72287950" w:rsidR="003C6E00" w:rsidRDefault="003C6E00" w:rsidP="003C6E00">
            <w:pPr>
              <w:pStyle w:val="Snt1"/>
              <w:pBdr>
                <w:top w:val="single" w:sz="4" w:space="1" w:color="00B050"/>
                <w:left w:val="single" w:sz="4" w:space="4" w:color="00B050"/>
                <w:bottom w:val="single" w:sz="4" w:space="1" w:color="00B050"/>
                <w:right w:val="single" w:sz="4" w:space="4" w:color="00B050"/>
              </w:pBdr>
              <w:ind w:left="0" w:firstLine="0"/>
            </w:pPr>
            <w:r>
              <w:t>Lähinäöntarkkuus (109)*Lukulisä (107)*</w:t>
            </w:r>
          </w:p>
          <w:p w14:paraId="218495DF" w14:textId="77777777" w:rsidR="00A60709" w:rsidRDefault="00A60709" w:rsidP="00A60709">
            <w:pPr>
              <w:pStyle w:val="Snt1"/>
              <w:pBdr>
                <w:top w:val="single" w:sz="4" w:space="1" w:color="00B050"/>
                <w:left w:val="single" w:sz="4" w:space="4" w:color="00B050"/>
                <w:bottom w:val="single" w:sz="4" w:space="1" w:color="00B050"/>
                <w:right w:val="single" w:sz="4" w:space="4" w:color="00B050"/>
              </w:pBdr>
              <w:ind w:left="0" w:firstLine="0"/>
            </w:pPr>
            <w:r>
              <w:t>Lukulisä (107)*</w:t>
            </w:r>
          </w:p>
          <w:p w14:paraId="496FBF4B" w14:textId="6495C862" w:rsidR="002226DA" w:rsidRDefault="00C02D8A" w:rsidP="002226DA">
            <w:pPr>
              <w:pStyle w:val="Snt1"/>
              <w:pBdr>
                <w:top w:val="single" w:sz="4" w:space="1" w:color="00B050"/>
                <w:left w:val="single" w:sz="4" w:space="4" w:color="00B050"/>
                <w:bottom w:val="single" w:sz="4" w:space="1" w:color="00B050"/>
                <w:right w:val="single" w:sz="4" w:space="4" w:color="00B050"/>
              </w:pBdr>
              <w:ind w:left="0" w:firstLine="0"/>
            </w:pPr>
            <w:r>
              <w:t>Lisätiedot refraktiosta (112)</w:t>
            </w:r>
            <w:r w:rsidR="008C035B">
              <w:t>*</w:t>
            </w:r>
          </w:p>
          <w:p w14:paraId="30794C91" w14:textId="3BC4003E" w:rsidR="004E38B3"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iilolasien hoidon ja käytön opetus</w:t>
            </w:r>
            <w:r w:rsidR="001351F0">
              <w:t xml:space="preserve"> (210)</w:t>
            </w:r>
            <w:r w:rsidR="00C02D8A">
              <w:t>*</w:t>
            </w:r>
          </w:p>
          <w:p w14:paraId="6FA10FBD" w14:textId="77777777" w:rsidR="00C02D8A" w:rsidRDefault="00C02D8A" w:rsidP="001351F0">
            <w:pPr>
              <w:pStyle w:val="Snt1"/>
              <w:pBdr>
                <w:top w:val="single" w:sz="4" w:space="1" w:color="00B050"/>
                <w:left w:val="single" w:sz="4" w:space="4" w:color="00B050"/>
                <w:bottom w:val="single" w:sz="4" w:space="1" w:color="00B050"/>
                <w:right w:val="single" w:sz="4" w:space="4" w:color="00B050"/>
              </w:pBdr>
              <w:ind w:left="0" w:firstLine="0"/>
            </w:pPr>
          </w:p>
          <w:p w14:paraId="18687FE4" w14:textId="77777777" w:rsidR="00C02D8A" w:rsidRDefault="00C02D8A" w:rsidP="001351F0">
            <w:pPr>
              <w:pStyle w:val="Snt1"/>
              <w:pBdr>
                <w:top w:val="single" w:sz="4" w:space="1" w:color="00B050"/>
                <w:left w:val="single" w:sz="4" w:space="4" w:color="00B050"/>
                <w:bottom w:val="single" w:sz="4" w:space="1" w:color="00B050"/>
                <w:right w:val="single" w:sz="4" w:space="4" w:color="00B050"/>
              </w:pBdr>
              <w:ind w:left="0" w:firstLine="0"/>
            </w:pPr>
            <w:r>
              <w:t>*) myös otsikko</w:t>
            </w:r>
          </w:p>
          <w:p w14:paraId="6D61E972" w14:textId="77777777" w:rsid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pPr>
          </w:p>
          <w:p w14:paraId="3BB06D18"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7A56075C" w14:textId="41214F38" w:rsidR="007E114B" w:rsidRDefault="007E114B" w:rsidP="007E114B">
            <w:pPr>
              <w:pStyle w:val="Snt1"/>
              <w:pBdr>
                <w:top w:val="single" w:sz="4" w:space="1" w:color="00B050"/>
                <w:left w:val="single" w:sz="4" w:space="4" w:color="00B050"/>
                <w:bottom w:val="single" w:sz="4" w:space="1" w:color="00B050"/>
                <w:right w:val="single" w:sz="4" w:space="4" w:color="00B050"/>
              </w:pBdr>
            </w:pPr>
            <w:r>
              <w:t xml:space="preserve">Silmä </w:t>
            </w:r>
            <w:r w:rsidR="000E5F9F">
              <w:t>piilolasien vahvuudelle</w:t>
            </w:r>
            <w:r>
              <w:t xml:space="preserve"> (</w:t>
            </w:r>
            <w:r w:rsidR="000E5F9F">
              <w:t>205</w:t>
            </w:r>
            <w:r>
              <w:t xml:space="preserve">) annetaan OD (oikea) / OS (vasen) </w:t>
            </w:r>
          </w:p>
          <w:p w14:paraId="516545DD"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t>Sfäärinen voimakkuus (100) = sf</w:t>
            </w:r>
          </w:p>
          <w:p w14:paraId="3536096D"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t>Sylinterivoimakkuus (101) = cyl</w:t>
            </w:r>
          </w:p>
          <w:p w14:paraId="751461C7"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rsidRPr="00923EAC">
              <w:t>Sylin</w:t>
            </w:r>
            <w:r>
              <w:t>terilinssin akselisuunta (102) = ax</w:t>
            </w:r>
          </w:p>
          <w:p w14:paraId="32B35BB9"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ind w:left="0" w:firstLine="0"/>
            </w:pPr>
          </w:p>
          <w:p w14:paraId="25D29B3B" w14:textId="77777777" w:rsidR="007E114B" w:rsidRPr="0096360E" w:rsidRDefault="007E114B" w:rsidP="007E114B">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3BD02EBB" w14:textId="5FA7B93F"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4DF60733"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Linssityyppi: piilolasien linssityyppi vapaamuotoisena tekstinä tähän</w:t>
            </w:r>
          </w:p>
          <w:p w14:paraId="393D1301"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Arvio piilolasien sopivuudesta: arvio vapaamuotoisena tekstinä tähän</w:t>
            </w:r>
          </w:p>
          <w:p w14:paraId="6F3DC9F2"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407A839F" w14:textId="55531447" w:rsidR="000E5F9F" w:rsidRDefault="000E5F9F" w:rsidP="007E114B">
            <w:pPr>
              <w:pStyle w:val="Snt1"/>
              <w:pBdr>
                <w:top w:val="single" w:sz="4" w:space="1" w:color="00B050"/>
                <w:left w:val="single" w:sz="4" w:space="4" w:color="00B050"/>
                <w:bottom w:val="single" w:sz="4" w:space="1" w:color="00B050"/>
                <w:right w:val="single" w:sz="4" w:space="4" w:color="00B050"/>
              </w:pBdr>
            </w:pPr>
            <w:r>
              <w:rPr>
                <w:b/>
                <w:bCs/>
              </w:rPr>
              <w:t>Piilolasien vahvuus, Päällerefraktio:</w:t>
            </w:r>
          </w:p>
          <w:p w14:paraId="115E003B"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OD sf -2,00 cyl -1,00 ax 90°, V=1,25, lisätiedot vapaamuotoisena tekstinä</w:t>
            </w:r>
          </w:p>
          <w:p w14:paraId="4EF8FA3A"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 xml:space="preserve">OS sf -2,00 cyl -1,00 ax 90°, V=1,25, lisätiedot vapaamuotoisena tekstinä </w:t>
            </w:r>
          </w:p>
          <w:p w14:paraId="24A82EA4"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Lähinäöntarkkuus: 0,3</w:t>
            </w:r>
          </w:p>
          <w:p w14:paraId="13E99411"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Lukulisä: 1,50 diop</w:t>
            </w:r>
          </w:p>
          <w:p w14:paraId="0130902D"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7ACDC0E3"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1B99E3CD" w14:textId="3665CF48" w:rsidR="007E114B" w:rsidRPr="00B732FF" w:rsidRDefault="000E5F9F" w:rsidP="007E114B">
            <w:pPr>
              <w:pStyle w:val="Snt1"/>
              <w:pBdr>
                <w:top w:val="single" w:sz="4" w:space="1" w:color="00B050"/>
                <w:left w:val="single" w:sz="4" w:space="4" w:color="00B050"/>
                <w:bottom w:val="single" w:sz="4" w:space="1" w:color="00B050"/>
                <w:right w:val="single" w:sz="4" w:space="4" w:color="00B050"/>
              </w:pBdr>
              <w:rPr>
                <w:b/>
              </w:rPr>
            </w:pPr>
            <w:r>
              <w:t>Piilolasien hoidon ja käytön opetus: opetustiedot vapaamuotoisena tekstinä tähän</w:t>
            </w:r>
          </w:p>
          <w:p w14:paraId="401A73CC" w14:textId="619006CE" w:rsidR="007E114B" w:rsidRPr="00F528BC" w:rsidRDefault="007E114B" w:rsidP="001351F0">
            <w:pPr>
              <w:pStyle w:val="Snt1"/>
              <w:pBdr>
                <w:top w:val="single" w:sz="4" w:space="1" w:color="00B050"/>
                <w:left w:val="single" w:sz="4" w:space="4" w:color="00B050"/>
                <w:bottom w:val="single" w:sz="4" w:space="1" w:color="00B050"/>
                <w:right w:val="single" w:sz="4" w:space="4" w:color="00B050"/>
              </w:pBdr>
              <w:ind w:left="0" w:firstLine="0"/>
            </w:pPr>
          </w:p>
        </w:tc>
      </w:tr>
    </w:tbl>
    <w:p w14:paraId="18C6FA00" w14:textId="25709857" w:rsidR="00720AA5" w:rsidRDefault="00720AA5" w:rsidP="00AB346D">
      <w:pPr>
        <w:pStyle w:val="Snt3"/>
        <w:ind w:left="0" w:firstLine="0"/>
      </w:pPr>
    </w:p>
    <w:p w14:paraId="6C6296C8" w14:textId="4D2B6F37" w:rsidR="00720AA5" w:rsidRPr="00F13B24" w:rsidRDefault="009701D8" w:rsidP="00720AA5">
      <w:pPr>
        <w:pStyle w:val="Snt1"/>
        <w:ind w:left="0" w:firstLine="0"/>
      </w:pPr>
      <w:r>
        <w:t>8</w:t>
      </w:r>
      <w:r w:rsidR="00720AA5">
        <w:t xml:space="preserve">. </w:t>
      </w:r>
      <w:r w:rsidR="00C02D8A">
        <w:t>VAPAAEHTOINEN</w:t>
      </w:r>
      <w:r w:rsidR="00720AA5" w:rsidRPr="00E83F55">
        <w:t xml:space="preserve"> </w:t>
      </w:r>
      <w:r w:rsidR="00C02D8A">
        <w:t xml:space="preserve">nolla tai </w:t>
      </w:r>
      <w:r w:rsidR="00720AA5">
        <w:t>yksi</w:t>
      </w:r>
      <w:r w:rsidR="00720AA5" w:rsidRPr="00F13B24">
        <w:t xml:space="preserve"> [</w:t>
      </w:r>
      <w:r w:rsidR="00C02D8A">
        <w:t>0</w:t>
      </w:r>
      <w:r w:rsidR="00720AA5" w:rsidRPr="00F13B24">
        <w:t>..</w:t>
      </w:r>
      <w:r w:rsidR="00720AA5">
        <w:t>1</w:t>
      </w:r>
      <w:r w:rsidR="00720AA5" w:rsidRPr="00F13B24">
        <w:t>] entry</w:t>
      </w:r>
    </w:p>
    <w:p w14:paraId="1D3F681A" w14:textId="2CEECA20" w:rsidR="00720AA5" w:rsidRPr="00E83F55" w:rsidRDefault="00720AA5" w:rsidP="00720AA5">
      <w:pPr>
        <w:pStyle w:val="Snt2"/>
      </w:pPr>
      <w:r>
        <w:lastRenderedPageBreak/>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24896139" w14:textId="597C36D2" w:rsidR="00720AA5" w:rsidRDefault="00720AA5" w:rsidP="00720AA5">
      <w:pPr>
        <w:pStyle w:val="Snt2"/>
      </w:pPr>
      <w:r>
        <w:t xml:space="preserve">b. </w:t>
      </w:r>
      <w:r w:rsidRPr="00E83F55">
        <w:t>PAKOLLINEN yksi [1..1] templateId, jonka arvon PITÄÄ OLLA @root=</w:t>
      </w:r>
      <w:r>
        <w:t>”</w:t>
      </w:r>
      <w:r w:rsidRPr="00720AA5">
        <w:t xml:space="preserve"> </w:t>
      </w:r>
      <w:r w:rsidR="002C31C9">
        <w:t>1.2.246.537.6.895.</w:t>
      </w:r>
      <w:r w:rsidR="004763A4" w:rsidRPr="004763A4">
        <w:t>200</w:t>
      </w:r>
      <w:r>
        <w:t>” (</w:t>
      </w:r>
      <w:r w:rsidR="004763A4">
        <w:t>Sovitustiedot</w:t>
      </w:r>
      <w:r>
        <w:t xml:space="preserve"> entry</w:t>
      </w:r>
      <w:r w:rsidRPr="00E83F55">
        <w:t xml:space="preserve">) </w:t>
      </w:r>
    </w:p>
    <w:p w14:paraId="6B90F59A" w14:textId="6F1336F5" w:rsidR="00720AA5" w:rsidRDefault="00720AA5" w:rsidP="003A7DCB">
      <w:pPr>
        <w:ind w:left="567"/>
      </w:pPr>
      <w:r w:rsidRPr="000B0BA4">
        <w:t>c. PAKOLLINEN yksi [1..</w:t>
      </w:r>
      <w:r>
        <w:t xml:space="preserve">1] </w:t>
      </w:r>
      <w:hyperlink w:anchor="_Sovitustiedot_-_organizer" w:history="1">
        <w:r w:rsidR="004763A4" w:rsidRPr="004E38B3">
          <w:rPr>
            <w:rStyle w:val="Hyperlinkki"/>
          </w:rPr>
          <w:t>Sovitustiedot</w:t>
        </w:r>
      </w:hyperlink>
      <w:r w:rsidRPr="000B0BA4">
        <w:t xml:space="preserve"> </w:t>
      </w:r>
      <w:r>
        <w:t>(</w:t>
      </w:r>
      <w:r w:rsidR="004763A4">
        <w:t>200</w:t>
      </w:r>
      <w:r>
        <w:t>) organizer</w:t>
      </w:r>
    </w:p>
    <w:p w14:paraId="6BBCDFF4" w14:textId="3789C82F" w:rsidR="004763A4" w:rsidRPr="00F13B24" w:rsidRDefault="009701D8" w:rsidP="004763A4">
      <w:pPr>
        <w:pStyle w:val="Snt1"/>
        <w:ind w:left="0" w:firstLine="0"/>
      </w:pPr>
      <w:r>
        <w:t>9</w:t>
      </w:r>
      <w:r w:rsidR="004763A4">
        <w:t>. VAPAAEHTOINEN</w:t>
      </w:r>
      <w:r w:rsidR="004763A4" w:rsidRPr="00E83F55">
        <w:t xml:space="preserve"> </w:t>
      </w:r>
      <w:r w:rsidR="004763A4">
        <w:t>nolla tai yksi</w:t>
      </w:r>
      <w:r w:rsidR="004763A4" w:rsidRPr="00F13B24">
        <w:t xml:space="preserve"> [</w:t>
      </w:r>
      <w:r w:rsidR="004763A4">
        <w:t>0</w:t>
      </w:r>
      <w:r w:rsidR="004763A4" w:rsidRPr="00F13B24">
        <w:t>..</w:t>
      </w:r>
      <w:r w:rsidR="004763A4">
        <w:t>1</w:t>
      </w:r>
      <w:r w:rsidR="004763A4" w:rsidRPr="00F13B24">
        <w:t>] entry</w:t>
      </w:r>
    </w:p>
    <w:p w14:paraId="47E87905" w14:textId="5FCCF8C7" w:rsidR="004763A4" w:rsidRPr="00E83F55" w:rsidRDefault="004763A4" w:rsidP="004763A4">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3C778584" w14:textId="2E845C6D" w:rsidR="004763A4" w:rsidRDefault="004763A4" w:rsidP="004763A4">
      <w:pPr>
        <w:pStyle w:val="Snt2"/>
      </w:pPr>
      <w:r>
        <w:t xml:space="preserve">b. </w:t>
      </w:r>
      <w:r w:rsidRPr="00E83F55">
        <w:t>PAKOLLINEN yksi [1..1] templateId, jonka arvon PITÄÄ OLLA @root=</w:t>
      </w:r>
      <w:r>
        <w:t>”</w:t>
      </w:r>
      <w:r w:rsidRPr="00720AA5">
        <w:t xml:space="preserve"> </w:t>
      </w:r>
      <w:r w:rsidR="002C31C9">
        <w:t>1.2.246.537.6.895.210</w:t>
      </w:r>
      <w:r>
        <w:t>” (Piilolasien hoidon ja käytön opetus entry</w:t>
      </w:r>
      <w:r w:rsidRPr="00E83F55">
        <w:t xml:space="preserve">) </w:t>
      </w:r>
    </w:p>
    <w:p w14:paraId="505CC10B" w14:textId="30AEC9DA" w:rsidR="00657AB5" w:rsidRDefault="004763A4" w:rsidP="00C02D8A">
      <w:pPr>
        <w:ind w:left="567"/>
      </w:pPr>
      <w:r w:rsidRPr="000B0BA4">
        <w:t>c. PAKOLLINEN yksi [1..</w:t>
      </w:r>
      <w:r>
        <w:t xml:space="preserve">1] </w:t>
      </w:r>
      <w:hyperlink w:anchor="_Piilolasien_hoidon_ja" w:history="1">
        <w:r w:rsidRPr="004E38B3">
          <w:rPr>
            <w:rStyle w:val="Hyperlinkki"/>
          </w:rPr>
          <w:t>Piilolasien hoidon ja käytön opetus</w:t>
        </w:r>
      </w:hyperlink>
      <w:r>
        <w:t xml:space="preserve"> (210) observation</w:t>
      </w:r>
    </w:p>
    <w:bookmarkStart w:id="1249" w:name="_Toc508731856"/>
    <w:bookmarkStart w:id="1250" w:name="_Toc509932751"/>
    <w:bookmarkStart w:id="1251" w:name="_Ensiarvio_-_observation"/>
    <w:bookmarkStart w:id="1252" w:name="_Keratometriarvot_-_organizer"/>
    <w:bookmarkStart w:id="1253" w:name="_Ihon_löydös_-"/>
    <w:bookmarkStart w:id="1254" w:name="_Sovitustiedot_-_organizer"/>
    <w:bookmarkEnd w:id="1249"/>
    <w:bookmarkEnd w:id="1250"/>
    <w:bookmarkEnd w:id="1251"/>
    <w:bookmarkEnd w:id="1252"/>
    <w:bookmarkEnd w:id="1253"/>
    <w:bookmarkEnd w:id="1254"/>
    <w:p w14:paraId="014F1645" w14:textId="504FFE1D" w:rsidR="009E0997" w:rsidRDefault="00766B33" w:rsidP="00A503B9">
      <w:pPr>
        <w:pStyle w:val="Otsikko3"/>
      </w:pPr>
      <w:r>
        <w:fldChar w:fldCharType="begin"/>
      </w:r>
      <w:r w:rsidR="00C02D8A">
        <w:instrText>HYPERLINK  \l "_Piilolasien_sovitus_tai_1"</w:instrText>
      </w:r>
      <w:r>
        <w:fldChar w:fldCharType="separate"/>
      </w:r>
      <w:bookmarkStart w:id="1255" w:name="_Toc498613847"/>
      <w:bookmarkStart w:id="1256" w:name="_Toc525565028"/>
      <w:r w:rsidR="003302B9">
        <w:rPr>
          <w:rStyle w:val="Hyperlinkki"/>
        </w:rPr>
        <w:t>Sovitustiedot</w:t>
      </w:r>
      <w:r>
        <w:fldChar w:fldCharType="end"/>
      </w:r>
      <w:r w:rsidR="009E0997">
        <w:t xml:space="preserve"> - </w:t>
      </w:r>
      <w:bookmarkEnd w:id="1255"/>
      <w:r w:rsidR="004E38B3">
        <w:t>organizer</w:t>
      </w:r>
      <w:bookmarkEnd w:id="125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99795E" w14:paraId="463E1379" w14:textId="77777777" w:rsidTr="00627942">
        <w:tc>
          <w:tcPr>
            <w:tcW w:w="9236" w:type="dxa"/>
          </w:tcPr>
          <w:p w14:paraId="68D81F85" w14:textId="14DF65D4" w:rsidR="00615700" w:rsidRPr="00C51DBD" w:rsidRDefault="00E337BE" w:rsidP="00AD5A9B">
            <w:pPr>
              <w:pStyle w:val="Snt1"/>
              <w:ind w:left="0" w:firstLine="0"/>
              <w:rPr>
                <w:rFonts w:eastAsiaTheme="majorEastAsia" w:cstheme="majorHAnsi"/>
                <w:bCs/>
                <w:sz w:val="24"/>
                <w:szCs w:val="26"/>
                <w:lang w:val="en-US"/>
              </w:rPr>
            </w:pPr>
            <w:r w:rsidRPr="00E337BE">
              <w:rPr>
                <w:sz w:val="20"/>
                <w:lang w:val="en-US"/>
              </w:rPr>
              <w:t>/structuredBody/component/section/component/section/component/section/entry/organizer</w:t>
            </w:r>
          </w:p>
        </w:tc>
      </w:tr>
    </w:tbl>
    <w:p w14:paraId="7E9259F4" w14:textId="77777777" w:rsidR="007458DC" w:rsidRPr="00F360CC" w:rsidRDefault="007458DC" w:rsidP="007458DC">
      <w:pPr>
        <w:pStyle w:val="Snt1"/>
        <w:rPr>
          <w:lang w:val="en-US"/>
        </w:rPr>
      </w:pPr>
    </w:p>
    <w:p w14:paraId="72D7F561" w14:textId="4BDD299D" w:rsidR="007458DC" w:rsidRPr="0003454B" w:rsidRDefault="007458DC" w:rsidP="007458DC">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61ED9022" w14:textId="77777777" w:rsidR="007458DC" w:rsidRDefault="007458DC" w:rsidP="007458DC">
      <w:pPr>
        <w:pStyle w:val="Snt1"/>
      </w:pPr>
      <w:r>
        <w:t xml:space="preserve">2. </w:t>
      </w:r>
      <w:r w:rsidRPr="0003454B">
        <w:t xml:space="preserve">PAKOLLINEN yksi </w:t>
      </w:r>
      <w:r w:rsidRPr="007E0AC1">
        <w:t>[1..1]</w:t>
      </w:r>
      <w:r>
        <w:t xml:space="preserve"> id/@root</w:t>
      </w:r>
    </w:p>
    <w:p w14:paraId="71BF58F7" w14:textId="10650515" w:rsidR="007458DC" w:rsidRDefault="007458DC" w:rsidP="007458DC">
      <w:pPr>
        <w:pStyle w:val="Snt1"/>
      </w:pPr>
      <w:r>
        <w:t>3</w:t>
      </w:r>
      <w:r w:rsidRPr="00AE0334">
        <w:t xml:space="preserve">. PAKOLLINEN yksi [1..1] </w:t>
      </w:r>
      <w:r w:rsidRPr="0082643A">
        <w:t>code/@code="</w:t>
      </w:r>
      <w:r w:rsidR="00C83EA6">
        <w:t>200</w:t>
      </w:r>
      <w:r w:rsidRPr="0082643A">
        <w:t xml:space="preserve">" </w:t>
      </w:r>
      <w:r w:rsidR="00C83EA6">
        <w:t>Sovitustiedot</w:t>
      </w:r>
      <w:r w:rsidRPr="00FD3170">
        <w:t xml:space="preserve"> </w:t>
      </w:r>
      <w:r>
        <w:t>(codeSystem</w:t>
      </w:r>
      <w:r w:rsidRPr="0095153D">
        <w:t xml:space="preserve">: </w:t>
      </w:r>
      <w:r w:rsidR="00CB7277">
        <w:t xml:space="preserve">1.2.246.537.6.895 </w:t>
      </w:r>
      <w:r>
        <w:t>Optometria/Tietosisältö – Piilolasien sovitus)</w:t>
      </w:r>
    </w:p>
    <w:p w14:paraId="54C4FC28" w14:textId="07993C28" w:rsidR="007458DC" w:rsidRDefault="007458DC" w:rsidP="007458DC">
      <w:pPr>
        <w:pStyle w:val="Snt1"/>
      </w:pPr>
      <w:r>
        <w:t xml:space="preserve">4. PAKOLLINEN yksi </w:t>
      </w:r>
      <w:r w:rsidR="00851679" w:rsidRPr="00AE0334">
        <w:t xml:space="preserve">[1..1] </w:t>
      </w:r>
      <w:r>
        <w:t>statusCode/@code=”</w:t>
      </w:r>
      <w:r w:rsidRPr="00C61ED5">
        <w:t>completed</w:t>
      </w:r>
      <w:r>
        <w:t>”</w:t>
      </w:r>
    </w:p>
    <w:p w14:paraId="240A7143" w14:textId="1917B176" w:rsidR="007458DC" w:rsidRDefault="007458DC" w:rsidP="007458DC">
      <w:pPr>
        <w:pStyle w:val="Snt1"/>
      </w:pPr>
      <w:r>
        <w:t xml:space="preserve">5. </w:t>
      </w:r>
      <w:r w:rsidR="00C02D8A">
        <w:t>VAPAAEHTOINEN nolla tai</w:t>
      </w:r>
      <w:r>
        <w:t xml:space="preserve"> yksi </w:t>
      </w:r>
      <w:r w:rsidR="00020B26">
        <w:t>[</w:t>
      </w:r>
      <w:r w:rsidR="00C02D8A">
        <w:t>0</w:t>
      </w:r>
      <w:r w:rsidR="00020B26">
        <w:t>..1</w:t>
      </w:r>
      <w:r>
        <w:t>] component</w:t>
      </w:r>
    </w:p>
    <w:p w14:paraId="3FA7CBF1" w14:textId="5372F984" w:rsidR="007458DC" w:rsidRDefault="007458DC" w:rsidP="007458DC">
      <w:pPr>
        <w:pStyle w:val="Snt2"/>
      </w:pPr>
      <w:r>
        <w:t>a. PAKOLLINEN yksi [1..1</w:t>
      </w:r>
      <w:r w:rsidRPr="00A71755">
        <w:t xml:space="preserve">] </w:t>
      </w:r>
      <w:hyperlink w:anchor="_Linssityyppi" w:history="1">
        <w:r w:rsidR="00C83EA6" w:rsidRPr="00C83EA6">
          <w:rPr>
            <w:rStyle w:val="Hyperlinkki"/>
          </w:rPr>
          <w:t>Linssityyppi</w:t>
        </w:r>
      </w:hyperlink>
      <w:r>
        <w:t xml:space="preserve"> (</w:t>
      </w:r>
      <w:r w:rsidR="00C83EA6">
        <w:t>201</w:t>
      </w:r>
      <w:r>
        <w:t>) observation</w:t>
      </w:r>
    </w:p>
    <w:p w14:paraId="2347A3A9" w14:textId="1830D81F" w:rsidR="007458DC" w:rsidRDefault="007458DC" w:rsidP="007458DC">
      <w:pPr>
        <w:pStyle w:val="Snt1"/>
      </w:pPr>
      <w:r>
        <w:t xml:space="preserve">6. </w:t>
      </w:r>
      <w:r w:rsidR="00020B26">
        <w:t>VAPAAEHTOINEN nolla tai</w:t>
      </w:r>
      <w:r>
        <w:t xml:space="preserve"> yksi </w:t>
      </w:r>
      <w:r w:rsidR="00020B26">
        <w:t>[0..1</w:t>
      </w:r>
      <w:r>
        <w:t>] component</w:t>
      </w:r>
    </w:p>
    <w:p w14:paraId="0E5E4C56" w14:textId="2C05621C" w:rsidR="007458DC" w:rsidRDefault="007458DC" w:rsidP="007458DC">
      <w:pPr>
        <w:pStyle w:val="Snt2"/>
      </w:pPr>
      <w:r>
        <w:t>a. PAKOLLINEN yksi [1..1</w:t>
      </w:r>
      <w:r w:rsidRPr="00A71755">
        <w:t xml:space="preserve">] </w:t>
      </w:r>
      <w:hyperlink w:anchor="_Arvio_piilolasien_sopivuudesta" w:history="1">
        <w:r w:rsidR="00C83EA6" w:rsidRPr="00C83EA6">
          <w:rPr>
            <w:rStyle w:val="Hyperlinkki"/>
          </w:rPr>
          <w:t>Arvio piilolasien sopivuudesta</w:t>
        </w:r>
      </w:hyperlink>
      <w:r w:rsidR="00C83EA6">
        <w:t xml:space="preserve"> (202</w:t>
      </w:r>
      <w:r>
        <w:t>) observation</w:t>
      </w:r>
    </w:p>
    <w:p w14:paraId="52A32CB9" w14:textId="79219E71" w:rsidR="007458DC" w:rsidRDefault="007458DC" w:rsidP="007458DC">
      <w:pPr>
        <w:pStyle w:val="Snt1"/>
      </w:pPr>
      <w:r>
        <w:t xml:space="preserve">7. </w:t>
      </w:r>
      <w:r w:rsidR="00C02D8A">
        <w:t>VAPAAEHTOINEN</w:t>
      </w:r>
      <w:r>
        <w:t xml:space="preserve"> </w:t>
      </w:r>
      <w:r w:rsidR="00C02D8A">
        <w:t>nolla tai useampi</w:t>
      </w:r>
      <w:r>
        <w:t xml:space="preserve"> </w:t>
      </w:r>
      <w:r w:rsidR="00020B26">
        <w:t>[</w:t>
      </w:r>
      <w:r w:rsidR="00D57883">
        <w:t>0</w:t>
      </w:r>
      <w:r w:rsidR="00020B26">
        <w:t>..</w:t>
      </w:r>
      <w:r w:rsidR="00D57883">
        <w:t>*</w:t>
      </w:r>
      <w:r>
        <w:t>] component</w:t>
      </w:r>
    </w:p>
    <w:p w14:paraId="66691A51" w14:textId="103A4C9B" w:rsidR="007458DC" w:rsidRDefault="007458DC" w:rsidP="007458DC">
      <w:pPr>
        <w:pStyle w:val="Snt2"/>
      </w:pPr>
      <w:r>
        <w:t>a. PAKOLLINEN yksi [1..1</w:t>
      </w:r>
      <w:r w:rsidRPr="00A71755">
        <w:t xml:space="preserve">] </w:t>
      </w:r>
      <w:hyperlink w:anchor="_Piilolasien_vahvuus_" w:history="1">
        <w:r w:rsidR="00C83EA6" w:rsidRPr="00C83EA6">
          <w:rPr>
            <w:rStyle w:val="Hyperlinkki"/>
          </w:rPr>
          <w:t>Piilolasien vahvuus</w:t>
        </w:r>
      </w:hyperlink>
      <w:r w:rsidR="00C83EA6">
        <w:t xml:space="preserve"> (203) organizer</w:t>
      </w:r>
    </w:p>
    <w:p w14:paraId="27998D62" w14:textId="6FAF4BDB" w:rsidR="00C02D8A" w:rsidRDefault="00C02D8A" w:rsidP="007458DC">
      <w:pPr>
        <w:pStyle w:val="Snt2"/>
      </w:pPr>
    </w:p>
    <w:p w14:paraId="32FE0573" w14:textId="7651B567" w:rsidR="00C02D8A" w:rsidRDefault="00C02D8A" w:rsidP="00C02D8A">
      <w:pPr>
        <w:pStyle w:val="Snt1"/>
      </w:pPr>
      <w:r w:rsidRPr="00C02D8A">
        <w:rPr>
          <w:b/>
        </w:rPr>
        <w:t>Toteutusohje</w:t>
      </w:r>
      <w:r>
        <w:t xml:space="preserve">: </w:t>
      </w:r>
      <w:r w:rsidRPr="00C02D8A">
        <w:t>koko component.organizer-rakennetta toistetaan per silmä ja käytetty refraktiomenetelmä</w:t>
      </w:r>
    </w:p>
    <w:bookmarkStart w:id="1257" w:name="_Linssityyppi"/>
    <w:bookmarkEnd w:id="1257"/>
    <w:p w14:paraId="471368D8" w14:textId="692CC0AC" w:rsidR="00615700" w:rsidRDefault="00C83EA6" w:rsidP="00C83EA6">
      <w:pPr>
        <w:pStyle w:val="Otsikko4"/>
      </w:pPr>
      <w:r>
        <w:fldChar w:fldCharType="begin"/>
      </w:r>
      <w:r>
        <w:instrText xml:space="preserve"> HYPERLINK  \l "_Ihon_löydös_-" </w:instrText>
      </w:r>
      <w:r>
        <w:fldChar w:fldCharType="separate"/>
      </w:r>
      <w:bookmarkStart w:id="1258" w:name="_Toc525565029"/>
      <w:r w:rsidRPr="00C83EA6">
        <w:rPr>
          <w:rStyle w:val="Hyperlinkki"/>
        </w:rPr>
        <w:t>Linssityyppi</w:t>
      </w:r>
      <w:r>
        <w:fldChar w:fldCharType="end"/>
      </w:r>
      <w:r>
        <w:t xml:space="preserve"> -observation</w:t>
      </w:r>
      <w:bookmarkEnd w:id="1258"/>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99795E" w14:paraId="17C5C385" w14:textId="77777777" w:rsidTr="00C83EA6">
        <w:tc>
          <w:tcPr>
            <w:tcW w:w="9236" w:type="dxa"/>
          </w:tcPr>
          <w:p w14:paraId="0FF727FD" w14:textId="77777777" w:rsidR="00C83EA6" w:rsidRPr="00C83EA6" w:rsidRDefault="00C83EA6" w:rsidP="00C83EA6">
            <w:pPr>
              <w:pStyle w:val="Snt1"/>
              <w:rPr>
                <w:sz w:val="18"/>
                <w:lang w:val="en-US"/>
              </w:rPr>
            </w:pPr>
            <w:r w:rsidRPr="00C83EA6">
              <w:rPr>
                <w:sz w:val="18"/>
                <w:lang w:val="en-US"/>
              </w:rPr>
              <w:t>/structuredBody/component/section/component/section/component/section/entry/organizer/component/observation</w:t>
            </w:r>
          </w:p>
        </w:tc>
      </w:tr>
    </w:tbl>
    <w:p w14:paraId="74E86737" w14:textId="341AE8FA" w:rsidR="00C83EA6" w:rsidRPr="00C83EA6" w:rsidRDefault="00C83EA6" w:rsidP="00C83EA6">
      <w:pPr>
        <w:rPr>
          <w:lang w:val="en-US"/>
        </w:rPr>
      </w:pPr>
    </w:p>
    <w:p w14:paraId="4BAB9066" w14:textId="77777777" w:rsidR="00C83EA6" w:rsidRPr="0003454B" w:rsidRDefault="00C83EA6" w:rsidP="00C83EA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FCF74C5" w14:textId="363927D3" w:rsidR="00C83EA6" w:rsidRPr="00AE0334" w:rsidRDefault="00C83EA6" w:rsidP="00C83EA6">
      <w:pPr>
        <w:pStyle w:val="Snt1"/>
      </w:pPr>
      <w:r>
        <w:t>2</w:t>
      </w:r>
      <w:r w:rsidRPr="0003454B">
        <w:t xml:space="preserve">. PAKOLLINEN yksi [1..1] </w:t>
      </w:r>
      <w:r w:rsidRPr="00AE0334">
        <w:t>code/@code="</w:t>
      </w:r>
      <w:r w:rsidR="00CB44DE">
        <w:t>201</w:t>
      </w:r>
      <w:r w:rsidRPr="00AE0334">
        <w:t xml:space="preserve">" </w:t>
      </w:r>
      <w:r w:rsidR="00CB44DE">
        <w:t>Linssityyppi</w:t>
      </w:r>
      <w:r w:rsidRPr="00AE0334">
        <w:t xml:space="preserve"> </w:t>
      </w:r>
      <w:r>
        <w:t>(codeSystem</w:t>
      </w:r>
      <w:r w:rsidRPr="00AE0334">
        <w:t xml:space="preserve">: </w:t>
      </w:r>
      <w:r w:rsidR="00CB7277">
        <w:t xml:space="preserve">1.2.246.537.6.895 </w:t>
      </w:r>
      <w:r>
        <w:t>Optometria/Tietosisältö – Piilolasien sovitus)</w:t>
      </w:r>
    </w:p>
    <w:p w14:paraId="24BF69A2" w14:textId="77777777" w:rsidR="00C83EA6" w:rsidRDefault="00C83EA6" w:rsidP="00C83EA6">
      <w:pPr>
        <w:pStyle w:val="Snt1"/>
      </w:pPr>
      <w:r>
        <w:t>3. PAKOLLINEN yksi [1..1] text</w:t>
      </w:r>
    </w:p>
    <w:p w14:paraId="5E442AF1" w14:textId="77777777" w:rsidR="00C83EA6" w:rsidRDefault="00C83EA6" w:rsidP="00C83EA6">
      <w:pPr>
        <w:pStyle w:val="Snt2"/>
      </w:pPr>
      <w:r>
        <w:t>a. PAKOLLINEN yksi [1..1] reference/@value, viitattavan näyttömuoto-osion xml-ID annetaan II-tietotyypillä</w:t>
      </w:r>
    </w:p>
    <w:p w14:paraId="71876C62" w14:textId="7EBB1D2F" w:rsidR="00C83EA6" w:rsidRPr="00C83EA6" w:rsidRDefault="00C83EA6" w:rsidP="00C02D8A">
      <w:pPr>
        <w:pStyle w:val="Snt1"/>
      </w:pPr>
      <w:r>
        <w:t>4</w:t>
      </w:r>
      <w:r w:rsidRPr="0003454B">
        <w:t>. PAKOLLINEN yksi [1..1] value</w:t>
      </w:r>
      <w:r>
        <w:t xml:space="preserve"> </w:t>
      </w:r>
      <w:r w:rsidR="00CB44DE">
        <w:t>Linssityyppi</w:t>
      </w:r>
      <w:r w:rsidRPr="00AE0334">
        <w:t xml:space="preserve"> </w:t>
      </w:r>
      <w:r w:rsidR="00CB44DE">
        <w:t>(201</w:t>
      </w:r>
      <w:r>
        <w:t xml:space="preserve">), </w:t>
      </w:r>
      <w:r w:rsidRPr="0003454B">
        <w:t>arvo</w:t>
      </w:r>
      <w:r>
        <w:t xml:space="preserve"> annetaan ST-tietotyy</w:t>
      </w:r>
      <w:r w:rsidRPr="0003454B">
        <w:t>pillä</w:t>
      </w:r>
    </w:p>
    <w:tbl>
      <w:tblPr>
        <w:tblStyle w:val="TaulukkoRuudukko"/>
        <w:tblpPr w:leftFromText="180" w:rightFromText="180" w:vertAnchor="text" w:horzAnchor="margin" w:tblpY="55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99795E" w14:paraId="165DDD78" w14:textId="77777777" w:rsidTr="00C83EA6">
        <w:tc>
          <w:tcPr>
            <w:tcW w:w="9236" w:type="dxa"/>
          </w:tcPr>
          <w:p w14:paraId="206679DD" w14:textId="77777777" w:rsidR="00C83EA6" w:rsidRPr="00C83EA6" w:rsidRDefault="00C83EA6" w:rsidP="00C83EA6">
            <w:pPr>
              <w:pStyle w:val="Snt1"/>
              <w:rPr>
                <w:sz w:val="18"/>
                <w:lang w:val="en-US"/>
              </w:rPr>
            </w:pPr>
            <w:bookmarkStart w:id="1259" w:name="_Arvio_piilolasien_sopivuudesta"/>
            <w:bookmarkEnd w:id="1259"/>
            <w:r w:rsidRPr="00C83EA6">
              <w:rPr>
                <w:sz w:val="18"/>
                <w:lang w:val="en-US"/>
              </w:rPr>
              <w:t>/structuredBody/component/section/component/section/component/section/entry/organizer/component/observation</w:t>
            </w:r>
          </w:p>
        </w:tc>
      </w:tr>
    </w:tbl>
    <w:p w14:paraId="701C7390" w14:textId="41BC895E" w:rsidR="00C83EA6" w:rsidRPr="00C83EA6" w:rsidRDefault="00C83EA6" w:rsidP="00C83EA6">
      <w:pPr>
        <w:pStyle w:val="Otsikko4"/>
        <w:rPr>
          <w:rStyle w:val="Hyperlinkki"/>
          <w:color w:val="auto"/>
          <w:u w:val="none"/>
        </w:rPr>
      </w:pPr>
      <w:r>
        <w:fldChar w:fldCharType="begin"/>
      </w:r>
      <w:r>
        <w:instrText xml:space="preserve"> HYPERLINK  \l "_Ihon_löydös_-" </w:instrText>
      </w:r>
      <w:r>
        <w:fldChar w:fldCharType="separate"/>
      </w:r>
      <w:bookmarkStart w:id="1260" w:name="_Toc525565030"/>
      <w:r w:rsidRPr="00C83EA6">
        <w:rPr>
          <w:rStyle w:val="Hyperlinkki"/>
        </w:rPr>
        <w:t>Arvio piilolasien sopivuudesta</w:t>
      </w:r>
      <w:r>
        <w:rPr>
          <w:rStyle w:val="Hyperlinkki"/>
        </w:rPr>
        <w:t xml:space="preserve"> </w:t>
      </w:r>
      <w:r>
        <w:t>-observation</w:t>
      </w:r>
      <w:bookmarkEnd w:id="1260"/>
    </w:p>
    <w:p w14:paraId="372914A6" w14:textId="2FF290AF" w:rsidR="00C83EA6" w:rsidRDefault="00C83EA6" w:rsidP="00C83EA6">
      <w:pPr>
        <w:pStyle w:val="Snt1"/>
        <w:ind w:left="0" w:firstLine="0"/>
        <w:rPr>
          <w:rFonts w:eastAsiaTheme="majorEastAsia" w:cstheme="majorBidi"/>
          <w:b/>
          <w:bCs/>
          <w:iCs/>
        </w:rPr>
      </w:pPr>
      <w:r>
        <w:rPr>
          <w:rFonts w:eastAsiaTheme="majorEastAsia" w:cstheme="majorBidi"/>
          <w:b/>
          <w:bCs/>
          <w:iCs/>
        </w:rPr>
        <w:fldChar w:fldCharType="end"/>
      </w:r>
    </w:p>
    <w:p w14:paraId="023D480A" w14:textId="77777777" w:rsidR="00CB44DE" w:rsidRPr="0003454B" w:rsidRDefault="00CB44DE" w:rsidP="00CB44D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40154E5" w14:textId="7237C524" w:rsidR="00CB44DE" w:rsidRPr="00AE0334" w:rsidRDefault="00CB44DE" w:rsidP="00CB44DE">
      <w:pPr>
        <w:pStyle w:val="Snt1"/>
      </w:pPr>
      <w:r>
        <w:t>2</w:t>
      </w:r>
      <w:r w:rsidRPr="0003454B">
        <w:t xml:space="preserve">. PAKOLLINEN yksi [1..1] </w:t>
      </w:r>
      <w:r w:rsidRPr="00AE0334">
        <w:t>code/@code="</w:t>
      </w:r>
      <w:r>
        <w:t>202</w:t>
      </w:r>
      <w:r w:rsidRPr="00AE0334">
        <w:t xml:space="preserve">" </w:t>
      </w:r>
      <w:r>
        <w:t>Arvio piilolasien sopivuudesta</w:t>
      </w:r>
      <w:r w:rsidRPr="00AE0334">
        <w:t xml:space="preserve"> </w:t>
      </w:r>
      <w:r>
        <w:t>(codeSystem</w:t>
      </w:r>
      <w:r w:rsidRPr="00AE0334">
        <w:t xml:space="preserve">: </w:t>
      </w:r>
      <w:r w:rsidR="00CB7277">
        <w:t xml:space="preserve">1.2.246.537.6.895 </w:t>
      </w:r>
      <w:r>
        <w:t>Optometria/Tietosisältö – Piilolasien sovitus)</w:t>
      </w:r>
    </w:p>
    <w:p w14:paraId="42227D95" w14:textId="77777777" w:rsidR="00CB44DE" w:rsidRDefault="00CB44DE" w:rsidP="00CB44DE">
      <w:pPr>
        <w:pStyle w:val="Snt1"/>
      </w:pPr>
      <w:r>
        <w:t>3. PAKOLLINEN yksi [1..1] text</w:t>
      </w:r>
    </w:p>
    <w:p w14:paraId="403883ED" w14:textId="77777777" w:rsidR="00CB44DE" w:rsidRDefault="00CB44DE" w:rsidP="00CB44DE">
      <w:pPr>
        <w:pStyle w:val="Snt2"/>
      </w:pPr>
      <w:r>
        <w:t>a. PAKOLLINEN yksi [1..1] reference/@value, viitattavan näyttömuoto-osion xml-ID annetaan II-tietotyypillä</w:t>
      </w:r>
    </w:p>
    <w:p w14:paraId="7AC57EF8" w14:textId="38A60BA7" w:rsidR="00C83EA6" w:rsidRPr="00CB44DE" w:rsidRDefault="00CB44DE" w:rsidP="00C02D8A">
      <w:pPr>
        <w:pStyle w:val="Snt1"/>
      </w:pPr>
      <w:r>
        <w:t>4</w:t>
      </w:r>
      <w:r w:rsidRPr="0003454B">
        <w:t>. PAKOLLINEN yksi [1..1] value</w:t>
      </w:r>
      <w:r>
        <w:t xml:space="preserve"> Arvio piilolasien sopivuudesta</w:t>
      </w:r>
      <w:r w:rsidRPr="00AE0334">
        <w:t xml:space="preserve"> </w:t>
      </w:r>
      <w:r>
        <w:t xml:space="preserve">(202), </w:t>
      </w:r>
      <w:r w:rsidRPr="0003454B">
        <w:t>arvo</w:t>
      </w:r>
      <w:r>
        <w:t xml:space="preserve"> annetaan ST-tietotyy</w:t>
      </w:r>
      <w:r w:rsidRPr="0003454B">
        <w:t>pillä</w:t>
      </w:r>
    </w:p>
    <w:bookmarkStart w:id="1261" w:name="_Pään_löydös_-"/>
    <w:bookmarkStart w:id="1262" w:name="_Piilolasien_vahvuus_"/>
    <w:bookmarkStart w:id="1263" w:name="_Toc498613848"/>
    <w:bookmarkEnd w:id="1261"/>
    <w:bookmarkEnd w:id="1262"/>
    <w:p w14:paraId="52161115" w14:textId="474D2552" w:rsidR="009E0997" w:rsidRDefault="00C83EA6" w:rsidP="008648EE">
      <w:pPr>
        <w:pStyle w:val="Otsikko4"/>
      </w:pPr>
      <w:r>
        <w:fldChar w:fldCharType="begin"/>
      </w:r>
      <w:r>
        <w:instrText xml:space="preserve"> HYPERLINK  \l "_Ihon_löydös_-" </w:instrText>
      </w:r>
      <w:r>
        <w:fldChar w:fldCharType="separate"/>
      </w:r>
      <w:bookmarkStart w:id="1264" w:name="_Toc525565031"/>
      <w:r w:rsidR="003302B9" w:rsidRPr="00C83EA6">
        <w:rPr>
          <w:rStyle w:val="Hyperlinkki"/>
        </w:rPr>
        <w:t>Piilolasien vahvuus</w:t>
      </w:r>
      <w:r w:rsidR="009E0997" w:rsidRPr="00C83EA6">
        <w:rPr>
          <w:rStyle w:val="Hyperlinkki"/>
        </w:rPr>
        <w:t xml:space="preserve"> </w:t>
      </w:r>
      <w:r>
        <w:fldChar w:fldCharType="end"/>
      </w:r>
      <w:r w:rsidR="009E0997">
        <w:t xml:space="preserve"> - </w:t>
      </w:r>
      <w:bookmarkEnd w:id="1263"/>
      <w:r>
        <w:t>organizer</w:t>
      </w:r>
      <w:bookmarkEnd w:id="126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99795E" w14:paraId="0835E451" w14:textId="77777777" w:rsidTr="00627942">
        <w:tc>
          <w:tcPr>
            <w:tcW w:w="9236" w:type="dxa"/>
          </w:tcPr>
          <w:p w14:paraId="2E2979E4" w14:textId="466BC8BA" w:rsidR="00615700" w:rsidRPr="00C83EA6" w:rsidRDefault="00C83EA6" w:rsidP="00C83EA6">
            <w:pPr>
              <w:rPr>
                <w:sz w:val="18"/>
                <w:lang w:val="en-US"/>
              </w:rPr>
            </w:pPr>
            <w:r w:rsidRPr="00C83EA6">
              <w:rPr>
                <w:sz w:val="18"/>
                <w:lang w:val="en-US"/>
              </w:rPr>
              <w:t>/structuredBody/component/section/component/section/component/section/entry/organizer/component/organizer</w:t>
            </w:r>
          </w:p>
        </w:tc>
      </w:tr>
    </w:tbl>
    <w:p w14:paraId="567DE0D9" w14:textId="77777777" w:rsidR="00615700" w:rsidRPr="00615700" w:rsidRDefault="00615700" w:rsidP="00C5435B">
      <w:pPr>
        <w:pStyle w:val="Snt1"/>
        <w:rPr>
          <w:lang w:val="en-US"/>
        </w:rPr>
      </w:pPr>
    </w:p>
    <w:p w14:paraId="525E14EF" w14:textId="77777777" w:rsidR="00CB44DE" w:rsidRPr="0003454B" w:rsidRDefault="00CB44DE" w:rsidP="00CB44DE">
      <w:pPr>
        <w:pStyle w:val="Snt1"/>
      </w:pPr>
      <w:bookmarkStart w:id="1265" w:name="_Kasvojen_löydös_-"/>
      <w:bookmarkStart w:id="1266" w:name="_Selän_tai_selkärangan"/>
      <w:bookmarkEnd w:id="1265"/>
      <w:bookmarkEnd w:id="1266"/>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23224B06" w14:textId="49318608" w:rsidR="000E1E38" w:rsidRDefault="000E1E38" w:rsidP="000E1E38">
      <w:pPr>
        <w:pStyle w:val="Snt1"/>
      </w:pPr>
      <w:r>
        <w:t>2. PAKOLLINEN yksi [</w:t>
      </w:r>
      <w:r w:rsidRPr="0095153D">
        <w:t>1..1]</w:t>
      </w:r>
      <w:r>
        <w:t xml:space="preserve"> templateId, jonka arvon PITÄÄ OLLA </w:t>
      </w:r>
      <w:r w:rsidRPr="00B44714">
        <w:t>@root=</w:t>
      </w:r>
      <w:r w:rsidR="002A69F7">
        <w:t xml:space="preserve">”1.2.246.537.6.891” </w:t>
      </w:r>
      <w:r>
        <w:t>(</w:t>
      </w:r>
      <w:r w:rsidRPr="000B7887">
        <w:t xml:space="preserve">Optometria/Tietosisältö </w:t>
      </w:r>
      <w:r>
        <w:t>–</w:t>
      </w:r>
      <w:r w:rsidRPr="000B7887">
        <w:t xml:space="preserve"> </w:t>
      </w:r>
      <w:r>
        <w:t>Refraktio organizer rakenteet templateId)</w:t>
      </w:r>
    </w:p>
    <w:p w14:paraId="44F63BCC" w14:textId="04D0DA9A" w:rsidR="00CB44DE" w:rsidRDefault="00CB44DE" w:rsidP="00CB44DE">
      <w:pPr>
        <w:pStyle w:val="Snt1"/>
      </w:pPr>
      <w:r>
        <w:t>3</w:t>
      </w:r>
      <w:r w:rsidRPr="00AE0334">
        <w:t xml:space="preserve">. PAKOLLINEN yksi [1..1] </w:t>
      </w:r>
      <w:r w:rsidRPr="0082643A">
        <w:t>code/@code="</w:t>
      </w:r>
      <w:r>
        <w:t>203</w:t>
      </w:r>
      <w:r w:rsidRPr="0082643A">
        <w:t xml:space="preserve">" </w:t>
      </w:r>
      <w:r>
        <w:t>Piilolasien vahvuus</w:t>
      </w:r>
      <w:r w:rsidRPr="00FD3170">
        <w:t xml:space="preserve"> </w:t>
      </w:r>
      <w:r>
        <w:t>(codeSystem</w:t>
      </w:r>
      <w:r w:rsidRPr="0095153D">
        <w:t xml:space="preserve">: </w:t>
      </w:r>
      <w:r w:rsidR="00CB7277">
        <w:t xml:space="preserve">1.2.246.537.6.895 </w:t>
      </w:r>
      <w:r>
        <w:t>Optometria/Tietosisältö – Piilolasien sovitus)</w:t>
      </w:r>
    </w:p>
    <w:p w14:paraId="3560D09C" w14:textId="5D23C0DE" w:rsidR="00CB44DE" w:rsidRDefault="00CB44DE" w:rsidP="00CB44DE">
      <w:pPr>
        <w:pStyle w:val="Snt1"/>
      </w:pPr>
      <w:r>
        <w:t xml:space="preserve">4. PAKOLLINEN </w:t>
      </w:r>
      <w:r w:rsidR="005E6042">
        <w:t>yksi [1..1] statusCode</w:t>
      </w:r>
      <w:r>
        <w:t>/@code=”</w:t>
      </w:r>
      <w:r w:rsidRPr="00C61ED5">
        <w:t>completed</w:t>
      </w:r>
      <w:r>
        <w:t>”</w:t>
      </w:r>
    </w:p>
    <w:p w14:paraId="5E2FBFCB" w14:textId="3446F276" w:rsidR="00CB44DE" w:rsidRDefault="00CB44DE" w:rsidP="00CB44DE">
      <w:pPr>
        <w:pStyle w:val="Snt1"/>
      </w:pPr>
      <w:r>
        <w:t xml:space="preserve">5. </w:t>
      </w:r>
      <w:r w:rsidR="00020B26">
        <w:t>VAPAAEHTOINEN nolla tai</w:t>
      </w:r>
      <w:r>
        <w:t xml:space="preserve"> yksi [</w:t>
      </w:r>
      <w:r w:rsidR="00020B26">
        <w:t>0..1</w:t>
      </w:r>
      <w:r>
        <w:t>] component</w:t>
      </w:r>
    </w:p>
    <w:p w14:paraId="68DDC7C1" w14:textId="05789EBC" w:rsidR="00CB44DE" w:rsidRDefault="00CB44DE" w:rsidP="00CB44DE">
      <w:pPr>
        <w:pStyle w:val="Snt2"/>
      </w:pPr>
      <w:r>
        <w:t>a. PAKOLLINEN yksi [1..1</w:t>
      </w:r>
      <w:r w:rsidRPr="00A71755">
        <w:t xml:space="preserve">] </w:t>
      </w:r>
      <w:hyperlink w:anchor="_Sfäärinen_voimakkuus_-observation" w:history="1">
        <w:r w:rsidRPr="00BC7E72">
          <w:rPr>
            <w:rStyle w:val="Hyperlinkki"/>
          </w:rPr>
          <w:t>Sfäärinen voimakkuus</w:t>
        </w:r>
      </w:hyperlink>
      <w:r>
        <w:t xml:space="preserve"> (100) observation</w:t>
      </w:r>
    </w:p>
    <w:p w14:paraId="1F451E5E" w14:textId="575EA67D" w:rsidR="00CB44DE" w:rsidRDefault="00CB44DE" w:rsidP="00CB44DE">
      <w:pPr>
        <w:pStyle w:val="Snt1"/>
      </w:pPr>
      <w:r>
        <w:t xml:space="preserve">6. </w:t>
      </w:r>
      <w:r w:rsidR="00020B26">
        <w:t xml:space="preserve">VAPAAEHTOINEN nolla tai yksi [0..1] </w:t>
      </w:r>
      <w:r>
        <w:t xml:space="preserve"> component</w:t>
      </w:r>
    </w:p>
    <w:p w14:paraId="39AABB2A" w14:textId="3396AD1A" w:rsidR="00CB44DE" w:rsidRDefault="00CB44DE" w:rsidP="00CB44DE">
      <w:pPr>
        <w:pStyle w:val="Snt2"/>
      </w:pPr>
      <w:r>
        <w:t>a. PAKOLLINEN yksi [1..1</w:t>
      </w:r>
      <w:r w:rsidRPr="00A71755">
        <w:t xml:space="preserve">] </w:t>
      </w:r>
      <w:hyperlink w:anchor="_Sylinterivoimakkuus_-observation" w:history="1">
        <w:r w:rsidRPr="00BC7E72">
          <w:rPr>
            <w:rStyle w:val="Hyperlinkki"/>
          </w:rPr>
          <w:t>Sylinterivoimakkuus</w:t>
        </w:r>
      </w:hyperlink>
      <w:r>
        <w:t xml:space="preserve"> (101) observation</w:t>
      </w:r>
    </w:p>
    <w:p w14:paraId="65DB0AE1" w14:textId="1D61AF08" w:rsidR="00CB44DE" w:rsidRDefault="00CB44DE" w:rsidP="00CB44DE">
      <w:pPr>
        <w:pStyle w:val="Snt1"/>
      </w:pPr>
      <w:r>
        <w:t xml:space="preserve">7. </w:t>
      </w:r>
      <w:r w:rsidR="00020B26">
        <w:t xml:space="preserve">VAPAAEHTOINEN nolla tai yksi [0..1] </w:t>
      </w:r>
      <w:r>
        <w:t>component</w:t>
      </w:r>
    </w:p>
    <w:p w14:paraId="1F3D44AA" w14:textId="75370987" w:rsidR="00CB44DE" w:rsidRDefault="00CB44DE" w:rsidP="00CB44DE">
      <w:pPr>
        <w:pStyle w:val="Snt2"/>
        <w:rPr>
          <w:rFonts w:eastAsiaTheme="majorEastAsia" w:cstheme="majorHAnsi"/>
          <w:bCs/>
          <w:sz w:val="24"/>
          <w:szCs w:val="26"/>
        </w:rPr>
      </w:pPr>
      <w:r>
        <w:t>a. PAKOLLINEN yksi [1..1</w:t>
      </w:r>
      <w:r w:rsidRPr="00A71755">
        <w:t xml:space="preserve">] </w:t>
      </w:r>
      <w:hyperlink w:anchor="_Sylinterilinssin_akselisuunta_-obse" w:history="1">
        <w:r w:rsidRPr="00BC7E72">
          <w:rPr>
            <w:rStyle w:val="Hyperlinkki"/>
          </w:rPr>
          <w:t>Sylinterilinssin akselisuunta</w:t>
        </w:r>
      </w:hyperlink>
      <w:r>
        <w:t xml:space="preserve"> (102) observation</w:t>
      </w:r>
    </w:p>
    <w:p w14:paraId="553B8B1D" w14:textId="62E50145" w:rsidR="00047BF0" w:rsidRDefault="00047BF0" w:rsidP="00047BF0">
      <w:pPr>
        <w:pStyle w:val="Snt1"/>
      </w:pPr>
      <w:r>
        <w:t xml:space="preserve">14. </w:t>
      </w:r>
      <w:r w:rsidR="00020B26">
        <w:t xml:space="preserve">VAPAAEHTOINEN nolla tai yksi [0..1] </w:t>
      </w:r>
      <w:r>
        <w:t>component</w:t>
      </w:r>
    </w:p>
    <w:p w14:paraId="6854AC47" w14:textId="1299E888" w:rsidR="00047BF0" w:rsidRDefault="00047BF0" w:rsidP="00047BF0">
      <w:pPr>
        <w:pStyle w:val="Snt2"/>
        <w:rPr>
          <w:rFonts w:eastAsiaTheme="majorEastAsia" w:cstheme="majorHAnsi"/>
          <w:bCs/>
          <w:sz w:val="24"/>
          <w:szCs w:val="26"/>
        </w:rPr>
      </w:pPr>
      <w:r>
        <w:t>a. PAKOLLINEN yksi [1..1</w:t>
      </w:r>
      <w:r w:rsidRPr="00A71755">
        <w:t xml:space="preserve">] </w:t>
      </w:r>
      <w:hyperlink w:anchor="_Lukulisä_-observation" w:history="1">
        <w:r w:rsidRPr="00BC7E72">
          <w:rPr>
            <w:rStyle w:val="Hyperlinkki"/>
          </w:rPr>
          <w:t>Lukulisä</w:t>
        </w:r>
      </w:hyperlink>
      <w:r>
        <w:t xml:space="preserve"> (107) observation</w:t>
      </w:r>
    </w:p>
    <w:p w14:paraId="2276CB8F" w14:textId="1C1BCADD" w:rsidR="00047BF0" w:rsidRDefault="00047BF0" w:rsidP="00047BF0">
      <w:pPr>
        <w:pStyle w:val="Snt1"/>
      </w:pPr>
      <w:r>
        <w:t xml:space="preserve">15. </w:t>
      </w:r>
      <w:r w:rsidR="00020B26">
        <w:t xml:space="preserve">VAPAAEHTOINEN nolla tai yksi [0..1] </w:t>
      </w:r>
      <w:r>
        <w:t>component</w:t>
      </w:r>
    </w:p>
    <w:p w14:paraId="426BFFE5" w14:textId="22F5ED79" w:rsidR="00047BF0" w:rsidRDefault="00047BF0" w:rsidP="00047BF0">
      <w:pPr>
        <w:pStyle w:val="Snt2"/>
        <w:rPr>
          <w:rFonts w:eastAsiaTheme="majorEastAsia" w:cstheme="majorHAnsi"/>
          <w:bCs/>
          <w:sz w:val="24"/>
          <w:szCs w:val="26"/>
        </w:rPr>
      </w:pPr>
      <w:r>
        <w:t>a. PAKOLLINEN yksi [1..1</w:t>
      </w:r>
      <w:r w:rsidRPr="00A71755">
        <w:t xml:space="preserve">] </w:t>
      </w:r>
      <w:hyperlink w:anchor="_Näöntarkkuus_kauas_-observation" w:history="1">
        <w:r w:rsidRPr="00BC7E72">
          <w:rPr>
            <w:rStyle w:val="Hyperlinkki"/>
          </w:rPr>
          <w:t>Näöntarkkuus kauas</w:t>
        </w:r>
      </w:hyperlink>
      <w:r>
        <w:t xml:space="preserve"> (108) observation</w:t>
      </w:r>
    </w:p>
    <w:p w14:paraId="658A8E40" w14:textId="28D74ED3" w:rsidR="00047BF0" w:rsidRDefault="00047BF0" w:rsidP="00047BF0">
      <w:pPr>
        <w:pStyle w:val="Snt1"/>
      </w:pPr>
      <w:r>
        <w:t xml:space="preserve">16. </w:t>
      </w:r>
      <w:r w:rsidR="00020B26">
        <w:t xml:space="preserve">VAPAAEHTOINEN nolla tai yksi [0..1] </w:t>
      </w:r>
      <w:r>
        <w:t>component</w:t>
      </w:r>
    </w:p>
    <w:p w14:paraId="0F8020B8" w14:textId="76DE327B" w:rsidR="00047BF0" w:rsidRDefault="00047BF0" w:rsidP="00047BF0">
      <w:pPr>
        <w:pStyle w:val="Snt2"/>
        <w:rPr>
          <w:rFonts w:eastAsiaTheme="majorEastAsia" w:cstheme="majorHAnsi"/>
          <w:bCs/>
          <w:sz w:val="24"/>
          <w:szCs w:val="26"/>
        </w:rPr>
      </w:pPr>
      <w:r>
        <w:t>a. PAKOLLINEN yksi [1..1</w:t>
      </w:r>
      <w:r w:rsidRPr="00A71755">
        <w:t xml:space="preserve">] </w:t>
      </w:r>
      <w:hyperlink w:anchor="_Lähinäöntarkkuus_-observation" w:history="1">
        <w:r w:rsidRPr="00BC7E72">
          <w:rPr>
            <w:rStyle w:val="Hyperlinkki"/>
          </w:rPr>
          <w:t>Lähinäöntarkkuus</w:t>
        </w:r>
      </w:hyperlink>
      <w:r>
        <w:t xml:space="preserve"> (109) observation</w:t>
      </w:r>
    </w:p>
    <w:p w14:paraId="597FA21C" w14:textId="0BCD11F8" w:rsidR="00047BF0" w:rsidRDefault="00047BF0" w:rsidP="00047BF0">
      <w:pPr>
        <w:pStyle w:val="Snt1"/>
      </w:pPr>
      <w:r>
        <w:t xml:space="preserve">17. </w:t>
      </w:r>
      <w:r w:rsidR="00020B26">
        <w:t xml:space="preserve">VAPAAEHTOINEN nolla tai yksi [0..1] </w:t>
      </w:r>
      <w:r>
        <w:t>component</w:t>
      </w:r>
    </w:p>
    <w:p w14:paraId="107ADED2" w14:textId="58664552" w:rsidR="00047BF0" w:rsidRDefault="00047BF0" w:rsidP="00047BF0">
      <w:pPr>
        <w:pStyle w:val="Snt2"/>
        <w:rPr>
          <w:rFonts w:eastAsiaTheme="majorEastAsia" w:cstheme="majorHAnsi"/>
          <w:bCs/>
          <w:sz w:val="24"/>
          <w:szCs w:val="26"/>
        </w:rPr>
      </w:pPr>
      <w:r>
        <w:t>a. PAKOLLINEN yksi [1..1</w:t>
      </w:r>
      <w:r w:rsidRPr="00A71755">
        <w:t xml:space="preserve">] </w:t>
      </w:r>
      <w:hyperlink w:anchor="_Näöntarkkuus_vapaamuotoisena_teksti_1" w:history="1">
        <w:r w:rsidRPr="00BC7E72">
          <w:rPr>
            <w:rStyle w:val="Hyperlinkki"/>
          </w:rPr>
          <w:t>Näöntarkkuus vapaamuotoisena tekstinä</w:t>
        </w:r>
      </w:hyperlink>
      <w:r>
        <w:t xml:space="preserve"> (110) observation</w:t>
      </w:r>
    </w:p>
    <w:p w14:paraId="5D6F7E3C" w14:textId="0DE816D7" w:rsidR="00047BF0" w:rsidRDefault="00047BF0" w:rsidP="00047BF0">
      <w:pPr>
        <w:pStyle w:val="Snt1"/>
      </w:pPr>
      <w:r>
        <w:t>1</w:t>
      </w:r>
      <w:r w:rsidR="00A60709">
        <w:t>8</w:t>
      </w:r>
      <w:r>
        <w:t xml:space="preserve">. </w:t>
      </w:r>
      <w:r w:rsidR="00020B26">
        <w:t xml:space="preserve">VAPAAEHTOINEN nolla tai yksi [0..1] </w:t>
      </w:r>
      <w:r>
        <w:t>component</w:t>
      </w:r>
    </w:p>
    <w:p w14:paraId="194AA32F" w14:textId="08321E7A" w:rsidR="00047BF0" w:rsidRDefault="00047BF0" w:rsidP="00047BF0">
      <w:pPr>
        <w:pStyle w:val="Snt2"/>
        <w:rPr>
          <w:rFonts w:eastAsiaTheme="majorEastAsia" w:cstheme="majorHAnsi"/>
          <w:bCs/>
          <w:sz w:val="24"/>
          <w:szCs w:val="26"/>
        </w:rPr>
      </w:pPr>
      <w:r>
        <w:t>a. PAKOLLINEN yksi [1..1</w:t>
      </w:r>
      <w:r w:rsidRPr="00A71755">
        <w:t xml:space="preserve">] </w:t>
      </w:r>
      <w:hyperlink w:anchor="_Lisätiedot_refraktiosta_-observatio" w:history="1">
        <w:r w:rsidRPr="00BC7E72">
          <w:rPr>
            <w:rStyle w:val="Hyperlinkki"/>
          </w:rPr>
          <w:t>Lisätiedot refraktiosta</w:t>
        </w:r>
      </w:hyperlink>
      <w:r>
        <w:t xml:space="preserve"> (112) observation</w:t>
      </w:r>
    </w:p>
    <w:p w14:paraId="54C2DF2D" w14:textId="0598A023" w:rsidR="00047BF0" w:rsidRDefault="00047BF0" w:rsidP="00047BF0">
      <w:pPr>
        <w:pStyle w:val="Snt2"/>
        <w:ind w:left="0" w:firstLine="0"/>
        <w:rPr>
          <w:rFonts w:eastAsiaTheme="majorEastAsia" w:cstheme="majorHAnsi"/>
          <w:bCs/>
          <w:sz w:val="24"/>
          <w:szCs w:val="26"/>
        </w:rPr>
      </w:pPr>
    </w:p>
    <w:p w14:paraId="4444D0F4" w14:textId="1BC0EED4" w:rsidR="00047BF0" w:rsidRPr="00047BF0" w:rsidRDefault="00047BF0" w:rsidP="00047BF0">
      <w:pPr>
        <w:pStyle w:val="Snt1"/>
      </w:pPr>
      <w:r w:rsidRPr="00047BF0">
        <w:rPr>
          <w:b/>
        </w:rPr>
        <w:t>Toteutusohje</w:t>
      </w:r>
      <w:r w:rsidRPr="00047BF0">
        <w:t>: Piilolasien vahvuus, kirjataan Optometria/Tietosisältö - Refraktio tietosisällön mukaisesti, organizer-rakennetta toistetaan per silmä ja käytetty refraktiomenetelmä</w:t>
      </w:r>
      <w:r w:rsidR="00A469BC">
        <w:t xml:space="preserve">. Piilolasien osalta ei anneta prisma-arvoja eikä pintaväliä (aina nolla). </w:t>
      </w:r>
    </w:p>
    <w:bookmarkStart w:id="1267" w:name="_Sfäärinen_voimakkuus_-observation"/>
    <w:bookmarkEnd w:id="1267"/>
    <w:p w14:paraId="36EA8CC1" w14:textId="529DF248" w:rsidR="009A56EE" w:rsidRPr="00047BF0" w:rsidRDefault="009A56EE" w:rsidP="00A37D3F">
      <w:pPr>
        <w:pStyle w:val="Otsikko5"/>
      </w:pPr>
      <w:r>
        <w:fldChar w:fldCharType="begin"/>
      </w:r>
      <w:r w:rsidR="004720C1">
        <w:instrText>HYPERLINK  \l "_Pään_löydös_-"</w:instrText>
      </w:r>
      <w:r>
        <w:fldChar w:fldCharType="separate"/>
      </w:r>
      <w:bookmarkStart w:id="1268" w:name="_Toc525565032"/>
      <w:r w:rsidRPr="00BC7E72">
        <w:rPr>
          <w:rStyle w:val="Hyperlinkki"/>
        </w:rPr>
        <w:t>Sfäärinen voimakkuus</w:t>
      </w:r>
      <w:r>
        <w:fldChar w:fldCharType="end"/>
      </w:r>
      <w:r w:rsidR="00A37D3F">
        <w:t xml:space="preserve"> -observation</w:t>
      </w:r>
      <w:bookmarkEnd w:id="126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2624" w:rsidRPr="0099795E" w14:paraId="6F996D0C" w14:textId="77777777" w:rsidTr="005A29AF">
        <w:tc>
          <w:tcPr>
            <w:tcW w:w="9236" w:type="dxa"/>
          </w:tcPr>
          <w:p w14:paraId="654A5485" w14:textId="01FE8585" w:rsidR="00C42624"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9D0EC7B" w14:textId="77777777" w:rsidR="00C42624" w:rsidRDefault="00C42624" w:rsidP="002B37A4">
      <w:pPr>
        <w:rPr>
          <w:sz w:val="18"/>
          <w:lang w:val="en-US"/>
        </w:rPr>
      </w:pPr>
    </w:p>
    <w:p w14:paraId="1F01511D"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09178F0" w14:textId="539701BF" w:rsidR="005D2261" w:rsidRPr="00AE0334" w:rsidRDefault="005D2261" w:rsidP="005D2261">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t>Optometria/Tietosisältö - Refraktio)</w:t>
      </w:r>
    </w:p>
    <w:p w14:paraId="37D959E4" w14:textId="77777777" w:rsidR="005D2261" w:rsidRDefault="005D2261" w:rsidP="005D2261">
      <w:pPr>
        <w:pStyle w:val="Snt1"/>
      </w:pPr>
      <w:r>
        <w:t>3. PAKOLLINEN yksi [1..1] text</w:t>
      </w:r>
    </w:p>
    <w:p w14:paraId="285A5D57" w14:textId="77777777" w:rsidR="005D2261" w:rsidRDefault="005D2261" w:rsidP="005D2261">
      <w:pPr>
        <w:pStyle w:val="Snt2"/>
      </w:pPr>
      <w:r>
        <w:t>a. PAKOLLINEN yksi [1..1] reference/@value, viitattavan näyttömuoto-osion xml-ID annetaan II-tietotyypillä</w:t>
      </w:r>
    </w:p>
    <w:p w14:paraId="2DBBA075" w14:textId="58C9816A" w:rsidR="005D2261" w:rsidRPr="000B1BE8" w:rsidRDefault="005D2261" w:rsidP="005D2261">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p>
    <w:p w14:paraId="120777C8" w14:textId="62FCAB5D" w:rsidR="005D2261" w:rsidRDefault="005D2261" w:rsidP="005D2261">
      <w:pPr>
        <w:pStyle w:val="Snt1"/>
      </w:pPr>
      <w:r>
        <w:t xml:space="preserve">5. </w:t>
      </w:r>
      <w:r w:rsidR="0077088C">
        <w:t>VAPAAEHTOINEN nolla tai yksi [0</w:t>
      </w:r>
      <w:r>
        <w:t>..1</w:t>
      </w:r>
      <w:r w:rsidRPr="006D1B8A">
        <w:t xml:space="preserve">] methodCode </w:t>
      </w:r>
      <w:r w:rsidR="002158B8">
        <w:t>Refraktiomenetelmä</w:t>
      </w:r>
      <w:r w:rsidRPr="006D1B8A">
        <w:t xml:space="preserve"> (</w:t>
      </w:r>
      <w:r w:rsidR="00E931B8">
        <w:t>204</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438AEDE0" w14:textId="3168C7B6" w:rsidR="005D2261" w:rsidRDefault="005D2261" w:rsidP="005D2261">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t>piilolasien vahvuudelle (</w:t>
      </w:r>
      <w:r w:rsidR="00E931B8">
        <w:t>205</w:t>
      </w:r>
      <w:r w:rsidRPr="00490494">
        <w:t xml:space="preserve">), arvo annetaan luokituksesta THL - Silmän löydöksen sijainti (codeSystem: 1.2.246.537.6.3033.2014) </w:t>
      </w:r>
    </w:p>
    <w:bookmarkStart w:id="1269" w:name="_Sylinterivoimakkuus_-observation"/>
    <w:bookmarkEnd w:id="1269"/>
    <w:p w14:paraId="71AE8069" w14:textId="10717A23" w:rsidR="00A37D3F" w:rsidRDefault="00A37D3F" w:rsidP="00A37D3F">
      <w:pPr>
        <w:pStyle w:val="Otsikko5"/>
      </w:pPr>
      <w:r>
        <w:fldChar w:fldCharType="begin"/>
      </w:r>
      <w:r w:rsidR="004720C1">
        <w:instrText>HYPERLINK  \l "_Pään_löydös_-"</w:instrText>
      </w:r>
      <w:r>
        <w:fldChar w:fldCharType="separate"/>
      </w:r>
      <w:bookmarkStart w:id="1270" w:name="_Toc525565033"/>
      <w:r w:rsidRPr="00BC7E72">
        <w:rPr>
          <w:rStyle w:val="Hyperlinkki"/>
        </w:rPr>
        <w:t>Sylinterivoimakkuus</w:t>
      </w:r>
      <w:r>
        <w:fldChar w:fldCharType="end"/>
      </w:r>
      <w:r>
        <w:t xml:space="preserve"> -observation</w:t>
      </w:r>
      <w:bookmarkEnd w:id="1270"/>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99795E" w14:paraId="5FE1FB32" w14:textId="77777777" w:rsidTr="005D2261">
        <w:tc>
          <w:tcPr>
            <w:tcW w:w="9450" w:type="dxa"/>
          </w:tcPr>
          <w:p w14:paraId="4E1D94CA"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09161DB" w14:textId="0888E585" w:rsidR="00A37D3F" w:rsidRPr="005D2261" w:rsidRDefault="00A37D3F" w:rsidP="002B37A4">
      <w:pPr>
        <w:rPr>
          <w:lang w:val="en-US"/>
        </w:rPr>
      </w:pPr>
    </w:p>
    <w:p w14:paraId="78174915"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05B9F98" w14:textId="4576A3FD" w:rsidR="005D2261" w:rsidRPr="00AE0334" w:rsidRDefault="005D2261" w:rsidP="005D2261">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t>Optometria/Tietosisältö - Refraktio)</w:t>
      </w:r>
    </w:p>
    <w:p w14:paraId="46065286" w14:textId="77777777" w:rsidR="005D2261" w:rsidRDefault="005D2261" w:rsidP="005D2261">
      <w:pPr>
        <w:pStyle w:val="Snt1"/>
      </w:pPr>
      <w:r>
        <w:t>3. PAKOLLINEN yksi [1..1] text</w:t>
      </w:r>
    </w:p>
    <w:p w14:paraId="7B98C361" w14:textId="77777777" w:rsidR="005D2261" w:rsidRDefault="005D2261" w:rsidP="005D2261">
      <w:pPr>
        <w:pStyle w:val="Snt2"/>
      </w:pPr>
      <w:r>
        <w:t>a. PAKOLLINEN yksi [1..1] reference/@value, viitattavan näyttömuoto-osion xml-ID annetaan II-tietotyypillä</w:t>
      </w:r>
    </w:p>
    <w:p w14:paraId="2E8C653D" w14:textId="11E30799" w:rsidR="005D2261" w:rsidRPr="000B1BE8" w:rsidRDefault="005D2261" w:rsidP="005D2261">
      <w:pPr>
        <w:pStyle w:val="Snt1"/>
      </w:pPr>
      <w:r>
        <w:t>4</w:t>
      </w:r>
      <w:r w:rsidRPr="0003454B">
        <w:t>. PAKOLLINEN yksi [1..1] value</w:t>
      </w:r>
      <w:r>
        <w:t xml:space="preserve"> </w:t>
      </w:r>
      <w:r w:rsidR="001E1FED">
        <w:t xml:space="preserve">Sylinterivoimakkuus (101), </w:t>
      </w:r>
      <w:r w:rsidR="00C93E49">
        <w:t>arvo annetaan</w:t>
      </w:r>
      <w:r w:rsidR="001E1FED">
        <w:t xml:space="preserve"> PQ-tietotyypillä, yksikkö [diop] (diopteri)</w:t>
      </w:r>
    </w:p>
    <w:p w14:paraId="5B149885" w14:textId="48AC2448" w:rsidR="005D2261" w:rsidRDefault="005D2261" w:rsidP="005D2261">
      <w:pPr>
        <w:pStyle w:val="Snt1"/>
      </w:pPr>
      <w:r>
        <w:t xml:space="preserve">5. </w:t>
      </w:r>
      <w:r w:rsidR="0077088C">
        <w:t>VAPAAEHTOINEN nolla tai yksi [0</w:t>
      </w:r>
      <w:r>
        <w:t xml:space="preserve">..1] methodCode </w:t>
      </w:r>
      <w:r w:rsidR="002158B8">
        <w:t>Refraktiomenetelmä</w:t>
      </w:r>
      <w:r w:rsidRPr="00964098">
        <w:t xml:space="preserve"> </w:t>
      </w:r>
      <w:r>
        <w:t>(</w:t>
      </w:r>
      <w:r w:rsidR="00E931B8">
        <w:t>204</w:t>
      </w:r>
      <w:r>
        <w:t xml:space="preserve">), arvo annetaan luokituksesta </w:t>
      </w:r>
      <w:r w:rsidRPr="00490494">
        <w:t>Optometria - Refraktiomenetelmä</w:t>
      </w:r>
      <w:r>
        <w:t xml:space="preserve"> (codeSystem: </w:t>
      </w:r>
      <w:r w:rsidRPr="00BB6CBB">
        <w:t>1.2.246.537.6.890.201601</w:t>
      </w:r>
      <w:r>
        <w:t xml:space="preserve">) </w:t>
      </w:r>
    </w:p>
    <w:p w14:paraId="06D9D3B2" w14:textId="194E39EB" w:rsidR="00A37D3F" w:rsidRPr="005D2261" w:rsidRDefault="005D2261"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2158B8">
        <w:t>piilolasien vahvuudelle</w:t>
      </w:r>
      <w:r w:rsidRPr="00964098">
        <w:t xml:space="preserve"> </w:t>
      </w:r>
      <w:r>
        <w:t>(</w:t>
      </w:r>
      <w:r w:rsidR="00E931B8">
        <w:t>205</w:t>
      </w:r>
      <w:r w:rsidRPr="00490494">
        <w:t xml:space="preserve">), arvo annetaan luokituksesta THL - Silmän löydöksen sijainti (codeSystem: 1.2.246.537.6.3033.2014) </w:t>
      </w:r>
    </w:p>
    <w:bookmarkStart w:id="1271" w:name="_Sylinterilinssin_akselisuunta_-obse"/>
    <w:bookmarkEnd w:id="1271"/>
    <w:p w14:paraId="417CF709" w14:textId="4B871E90" w:rsidR="00A37D3F" w:rsidRDefault="00A37D3F" w:rsidP="00A37D3F">
      <w:pPr>
        <w:pStyle w:val="Otsikko5"/>
      </w:pPr>
      <w:r>
        <w:fldChar w:fldCharType="begin"/>
      </w:r>
      <w:r w:rsidR="004720C1">
        <w:instrText>HYPERLINK  \l "_Pään_löydös_-"</w:instrText>
      </w:r>
      <w:r>
        <w:fldChar w:fldCharType="separate"/>
      </w:r>
      <w:bookmarkStart w:id="1272" w:name="_Toc525565034"/>
      <w:r w:rsidRPr="00BC7E72">
        <w:rPr>
          <w:rStyle w:val="Hyperlinkki"/>
        </w:rPr>
        <w:t>Sylinterilinssin akselisuunta</w:t>
      </w:r>
      <w:r>
        <w:fldChar w:fldCharType="end"/>
      </w:r>
      <w:r>
        <w:t xml:space="preserve"> -observation</w:t>
      </w:r>
      <w:bookmarkEnd w:id="1272"/>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99795E" w14:paraId="2B9D5995" w14:textId="77777777" w:rsidTr="005D2261">
        <w:tc>
          <w:tcPr>
            <w:tcW w:w="9450" w:type="dxa"/>
          </w:tcPr>
          <w:p w14:paraId="0B2F2B50"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237407E" w14:textId="169C3265" w:rsidR="00A37D3F" w:rsidRDefault="00A37D3F" w:rsidP="002B37A4">
      <w:pPr>
        <w:rPr>
          <w:lang w:val="en-US"/>
        </w:rPr>
      </w:pPr>
    </w:p>
    <w:p w14:paraId="78F199C3"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7A4B670" w14:textId="4DA738CC" w:rsidR="005D2261" w:rsidRPr="00AE0334" w:rsidRDefault="005D2261" w:rsidP="005D2261">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t>Optometria/Tietosisältö - Refraktio)</w:t>
      </w:r>
    </w:p>
    <w:p w14:paraId="34F7D668" w14:textId="77777777" w:rsidR="005D2261" w:rsidRDefault="005D2261" w:rsidP="005D2261">
      <w:pPr>
        <w:pStyle w:val="Snt1"/>
      </w:pPr>
      <w:r>
        <w:t>3. PAKOLLINEN yksi [1..1] text</w:t>
      </w:r>
    </w:p>
    <w:p w14:paraId="22E926F4" w14:textId="77777777" w:rsidR="005D2261" w:rsidRDefault="005D2261" w:rsidP="005D2261">
      <w:pPr>
        <w:pStyle w:val="Snt2"/>
      </w:pPr>
      <w:r>
        <w:t>a. PAKOLLINEN yksi [1..1] reference/@value, viitattavan näyttömuoto-osion xml-ID annetaan II-tietotyypillä</w:t>
      </w:r>
    </w:p>
    <w:p w14:paraId="658829F1" w14:textId="16284091" w:rsidR="005D2261" w:rsidRPr="000B1BE8" w:rsidRDefault="005D2261" w:rsidP="005D2261">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33BDF172" w14:textId="70F55B64" w:rsidR="005D2261" w:rsidRDefault="005D2261" w:rsidP="005D2261">
      <w:pPr>
        <w:pStyle w:val="Snt1"/>
      </w:pPr>
      <w:r>
        <w:t xml:space="preserve">5. </w:t>
      </w:r>
      <w:r w:rsidR="0077088C">
        <w:t>VAPAAEHTOINEN nolla tai yksi [0</w:t>
      </w:r>
      <w:r>
        <w:t xml:space="preserve">..1] methodCode </w:t>
      </w:r>
      <w:r w:rsidR="000E1E38">
        <w:t>Refraktiomenetelmä</w:t>
      </w:r>
      <w:r w:rsidR="000E1E38" w:rsidRPr="00964098">
        <w:t xml:space="preserve"> </w:t>
      </w:r>
      <w:r w:rsidR="000E1E38">
        <w:t>(204),</w:t>
      </w:r>
      <w:r>
        <w:t xml:space="preserve"> arvo annetaan luokituksesta </w:t>
      </w:r>
      <w:r w:rsidRPr="00490494">
        <w:t>Optometria - Refraktiomenetelmä</w:t>
      </w:r>
      <w:r>
        <w:t xml:space="preserve"> (codeSystem: </w:t>
      </w:r>
      <w:r w:rsidRPr="00BB6CBB">
        <w:t>1.2.246.537.6.890.201601</w:t>
      </w:r>
      <w:r>
        <w:t xml:space="preserve">) </w:t>
      </w:r>
    </w:p>
    <w:p w14:paraId="76031A9D" w14:textId="40039337" w:rsidR="00A37D3F" w:rsidRPr="005D2261" w:rsidRDefault="005D2261"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0713F6">
        <w:t>piilolasien vahvuudelle</w:t>
      </w:r>
      <w:r w:rsidRPr="00964098">
        <w:t xml:space="preserve"> </w:t>
      </w:r>
      <w:r>
        <w:t>(</w:t>
      </w:r>
      <w:r w:rsidR="00E931B8">
        <w:t>205</w:t>
      </w:r>
      <w:r w:rsidRPr="00490494">
        <w:t xml:space="preserve">), arvo annetaan luokituksesta THL - Silmän löydöksen sijainti (codeSystem: 1.2.246.537.6.3033.2014) </w:t>
      </w:r>
    </w:p>
    <w:bookmarkStart w:id="1273" w:name="_Toc508731864"/>
    <w:bookmarkStart w:id="1274" w:name="_Toc509932759"/>
    <w:bookmarkStart w:id="1275" w:name="_Toc508731867"/>
    <w:bookmarkStart w:id="1276" w:name="_Toc509932762"/>
    <w:bookmarkStart w:id="1277" w:name="_Toc508731868"/>
    <w:bookmarkStart w:id="1278" w:name="_Toc509932763"/>
    <w:bookmarkStart w:id="1279" w:name="_Toc508731869"/>
    <w:bookmarkStart w:id="1280" w:name="_Toc509932764"/>
    <w:bookmarkStart w:id="1281" w:name="_Toc508731870"/>
    <w:bookmarkStart w:id="1282" w:name="_Toc509932765"/>
    <w:bookmarkStart w:id="1283" w:name="_Toc508731871"/>
    <w:bookmarkStart w:id="1284" w:name="_Toc509932766"/>
    <w:bookmarkStart w:id="1285" w:name="_Toc508731872"/>
    <w:bookmarkStart w:id="1286" w:name="_Toc509932767"/>
    <w:bookmarkStart w:id="1287" w:name="_Toc508731873"/>
    <w:bookmarkStart w:id="1288" w:name="_Toc509932768"/>
    <w:bookmarkStart w:id="1289" w:name="_Toc508731874"/>
    <w:bookmarkStart w:id="1290" w:name="_Toc509932769"/>
    <w:bookmarkStart w:id="1291" w:name="_Horisontaalisen_prismakorjauksen_ka_3"/>
    <w:bookmarkStart w:id="1292" w:name="_Toc508731875"/>
    <w:bookmarkStart w:id="1293" w:name="_Toc509932770"/>
    <w:bookmarkStart w:id="1294" w:name="_Toc508731878"/>
    <w:bookmarkStart w:id="1295" w:name="_Toc509932773"/>
    <w:bookmarkStart w:id="1296" w:name="_Toc508731879"/>
    <w:bookmarkStart w:id="1297" w:name="_Toc509932774"/>
    <w:bookmarkStart w:id="1298" w:name="_Toc508731880"/>
    <w:bookmarkStart w:id="1299" w:name="_Toc509932775"/>
    <w:bookmarkStart w:id="1300" w:name="_Toc508731881"/>
    <w:bookmarkStart w:id="1301" w:name="_Toc509932776"/>
    <w:bookmarkStart w:id="1302" w:name="_Toc508731882"/>
    <w:bookmarkStart w:id="1303" w:name="_Toc509932777"/>
    <w:bookmarkStart w:id="1304" w:name="_Toc508731883"/>
    <w:bookmarkStart w:id="1305" w:name="_Toc509932778"/>
    <w:bookmarkStart w:id="1306" w:name="_Toc508731884"/>
    <w:bookmarkStart w:id="1307" w:name="_Toc509932779"/>
    <w:bookmarkStart w:id="1308" w:name="_Toc508731885"/>
    <w:bookmarkStart w:id="1309" w:name="_Toc509932780"/>
    <w:bookmarkStart w:id="1310" w:name="_Horisontaalisen_prismakorjauksen_ka_4"/>
    <w:bookmarkStart w:id="1311" w:name="_Toc508731886"/>
    <w:bookmarkStart w:id="1312" w:name="_Toc509932781"/>
    <w:bookmarkStart w:id="1313" w:name="_Toc508731889"/>
    <w:bookmarkStart w:id="1314" w:name="_Toc509932784"/>
    <w:bookmarkStart w:id="1315" w:name="_Toc508731890"/>
    <w:bookmarkStart w:id="1316" w:name="_Toc509932785"/>
    <w:bookmarkStart w:id="1317" w:name="_Toc508731891"/>
    <w:bookmarkStart w:id="1318" w:name="_Toc509932786"/>
    <w:bookmarkStart w:id="1319" w:name="_Toc508731892"/>
    <w:bookmarkStart w:id="1320" w:name="_Toc509932787"/>
    <w:bookmarkStart w:id="1321" w:name="_Toc508731893"/>
    <w:bookmarkStart w:id="1322" w:name="_Toc509932788"/>
    <w:bookmarkStart w:id="1323" w:name="_Toc508731894"/>
    <w:bookmarkStart w:id="1324" w:name="_Toc509932789"/>
    <w:bookmarkStart w:id="1325" w:name="_Toc508731895"/>
    <w:bookmarkStart w:id="1326" w:name="_Toc509932790"/>
    <w:bookmarkStart w:id="1327" w:name="_Toc508731896"/>
    <w:bookmarkStart w:id="1328" w:name="_Toc509932791"/>
    <w:bookmarkStart w:id="1329" w:name="_Vertikaalisen_prismakorjauksen_määr_2"/>
    <w:bookmarkStart w:id="1330" w:name="_Toc508731897"/>
    <w:bookmarkStart w:id="1331" w:name="_Toc509932792"/>
    <w:bookmarkStart w:id="1332" w:name="_Toc508731900"/>
    <w:bookmarkStart w:id="1333" w:name="_Toc509932795"/>
    <w:bookmarkStart w:id="1334" w:name="_Toc508731901"/>
    <w:bookmarkStart w:id="1335" w:name="_Toc509932796"/>
    <w:bookmarkStart w:id="1336" w:name="_Toc508731902"/>
    <w:bookmarkStart w:id="1337" w:name="_Toc509932797"/>
    <w:bookmarkStart w:id="1338" w:name="_Toc508731903"/>
    <w:bookmarkStart w:id="1339" w:name="_Toc509932798"/>
    <w:bookmarkStart w:id="1340" w:name="_Toc508731904"/>
    <w:bookmarkStart w:id="1341" w:name="_Toc509932799"/>
    <w:bookmarkStart w:id="1342" w:name="_Toc508731905"/>
    <w:bookmarkStart w:id="1343" w:name="_Toc509932800"/>
    <w:bookmarkStart w:id="1344" w:name="_Toc508731906"/>
    <w:bookmarkStart w:id="1345" w:name="_Toc509932801"/>
    <w:bookmarkStart w:id="1346" w:name="_Toc508731907"/>
    <w:bookmarkStart w:id="1347" w:name="_Toc509932802"/>
    <w:bookmarkStart w:id="1348" w:name="_Vertikaalisen_prismakorjauksen_kann_3"/>
    <w:bookmarkStart w:id="1349" w:name="_Toc508731908"/>
    <w:bookmarkStart w:id="1350" w:name="_Toc509932803"/>
    <w:bookmarkStart w:id="1351" w:name="_Toc508731911"/>
    <w:bookmarkStart w:id="1352" w:name="_Toc509932806"/>
    <w:bookmarkStart w:id="1353" w:name="_Toc508731912"/>
    <w:bookmarkStart w:id="1354" w:name="_Toc509932807"/>
    <w:bookmarkStart w:id="1355" w:name="_Toc508731913"/>
    <w:bookmarkStart w:id="1356" w:name="_Toc509932808"/>
    <w:bookmarkStart w:id="1357" w:name="_Toc508731914"/>
    <w:bookmarkStart w:id="1358" w:name="_Toc509932809"/>
    <w:bookmarkStart w:id="1359" w:name="_Toc508731915"/>
    <w:bookmarkStart w:id="1360" w:name="_Toc509932810"/>
    <w:bookmarkStart w:id="1361" w:name="_Toc508731916"/>
    <w:bookmarkStart w:id="1362" w:name="_Toc509932811"/>
    <w:bookmarkStart w:id="1363" w:name="_Toc508731917"/>
    <w:bookmarkStart w:id="1364" w:name="_Toc509932812"/>
    <w:bookmarkStart w:id="1365" w:name="_Toc508731918"/>
    <w:bookmarkStart w:id="1366" w:name="_Toc509932813"/>
    <w:bookmarkStart w:id="1367" w:name="_Vertikaalisen_prismakorjauksen_kann_4"/>
    <w:bookmarkStart w:id="1368" w:name="_Toc508731919"/>
    <w:bookmarkStart w:id="1369" w:name="_Toc509932814"/>
    <w:bookmarkStart w:id="1370" w:name="_Toc508731922"/>
    <w:bookmarkStart w:id="1371" w:name="_Toc509932817"/>
    <w:bookmarkStart w:id="1372" w:name="_Toc508731923"/>
    <w:bookmarkStart w:id="1373" w:name="_Toc509932818"/>
    <w:bookmarkStart w:id="1374" w:name="_Toc508731924"/>
    <w:bookmarkStart w:id="1375" w:name="_Toc509932819"/>
    <w:bookmarkStart w:id="1376" w:name="_Toc508731925"/>
    <w:bookmarkStart w:id="1377" w:name="_Toc509932820"/>
    <w:bookmarkStart w:id="1378" w:name="_Toc508731926"/>
    <w:bookmarkStart w:id="1379" w:name="_Toc509932821"/>
    <w:bookmarkStart w:id="1380" w:name="_Toc508731927"/>
    <w:bookmarkStart w:id="1381" w:name="_Toc509932822"/>
    <w:bookmarkStart w:id="1382" w:name="_Toc508731928"/>
    <w:bookmarkStart w:id="1383" w:name="_Toc509932823"/>
    <w:bookmarkStart w:id="1384" w:name="_Toc508731929"/>
    <w:bookmarkStart w:id="1385" w:name="_Toc509932824"/>
    <w:bookmarkStart w:id="1386" w:name="_Lukulisä_-observation"/>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p w14:paraId="48917A2C" w14:textId="35E0CA3E" w:rsidR="00A37D3F" w:rsidRDefault="004F640B" w:rsidP="00A37D3F">
      <w:pPr>
        <w:pStyle w:val="Otsikko5"/>
      </w:pPr>
      <w:r>
        <w:fldChar w:fldCharType="begin"/>
      </w:r>
      <w:r>
        <w:instrText xml:space="preserve"> HYPERLINK \l "_Pään_löydös_-" </w:instrText>
      </w:r>
      <w:r>
        <w:fldChar w:fldCharType="separate"/>
      </w:r>
      <w:bookmarkStart w:id="1387" w:name="_Toc525565035"/>
      <w:r w:rsidR="00A37D3F" w:rsidRPr="00BC7E72">
        <w:rPr>
          <w:rStyle w:val="Hyperlinkki"/>
        </w:rPr>
        <w:t>Lukulisä</w:t>
      </w:r>
      <w:r>
        <w:rPr>
          <w:rStyle w:val="Hyperlinkki"/>
        </w:rPr>
        <w:fldChar w:fldCharType="end"/>
      </w:r>
      <w:r w:rsidR="00A37D3F">
        <w:t xml:space="preserve"> -observation</w:t>
      </w:r>
      <w:bookmarkEnd w:id="1387"/>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99795E" w14:paraId="38A67BCA" w14:textId="77777777" w:rsidTr="0077088C">
        <w:tc>
          <w:tcPr>
            <w:tcW w:w="9360" w:type="dxa"/>
          </w:tcPr>
          <w:p w14:paraId="1F9BD77C"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5030D07A" w14:textId="4E32C4F0" w:rsidR="00A37D3F" w:rsidRPr="005D2261" w:rsidRDefault="00A37D3F" w:rsidP="002B37A4">
      <w:pPr>
        <w:rPr>
          <w:lang w:val="en-US"/>
        </w:rPr>
      </w:pPr>
    </w:p>
    <w:p w14:paraId="4DD3FADA" w14:textId="77777777" w:rsidR="007763F5" w:rsidRPr="0003454B" w:rsidRDefault="007763F5" w:rsidP="007763F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84B4FC4" w14:textId="0BBB81CC" w:rsidR="007763F5" w:rsidRPr="00AE0334" w:rsidRDefault="007763F5" w:rsidP="007763F5">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t>Optometria/Tietosisältö - Refraktio)</w:t>
      </w:r>
    </w:p>
    <w:p w14:paraId="5C3FF27C" w14:textId="77777777" w:rsidR="007763F5" w:rsidRDefault="007763F5" w:rsidP="007763F5">
      <w:pPr>
        <w:pStyle w:val="Snt1"/>
      </w:pPr>
      <w:r>
        <w:t>3. PAKOLLINEN yksi [1..1] text</w:t>
      </w:r>
    </w:p>
    <w:p w14:paraId="1C46688C" w14:textId="77777777" w:rsidR="007763F5" w:rsidRDefault="007763F5" w:rsidP="007763F5">
      <w:pPr>
        <w:pStyle w:val="Snt2"/>
      </w:pPr>
      <w:r>
        <w:t>a. PAKOLLINEN yksi [1..1] reference/@value, viitattavan näyttömuoto-osion xml-ID annetaan II-tietotyypillä</w:t>
      </w:r>
    </w:p>
    <w:p w14:paraId="5425931B" w14:textId="338AFB3F" w:rsidR="007763F5" w:rsidRPr="000B1BE8" w:rsidRDefault="007763F5" w:rsidP="007763F5">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40896141" w14:textId="5660E3ED" w:rsidR="007763F5" w:rsidRDefault="007763F5" w:rsidP="007763F5">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0E1A6F28" w14:textId="7A235892" w:rsidR="00A37D3F" w:rsidRPr="007763F5" w:rsidRDefault="007763F5"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77088C">
        <w:t>piilolasien vahvuudelle</w:t>
      </w:r>
      <w:r w:rsidRPr="00964098">
        <w:t xml:space="preserve"> </w:t>
      </w:r>
      <w:r>
        <w:t>(</w:t>
      </w:r>
      <w:r w:rsidR="0077088C">
        <w:t>205</w:t>
      </w:r>
      <w:r w:rsidRPr="00490494">
        <w:t xml:space="preserve">), arvo annetaan luokituksesta THL - Silmän löydöksen sijainti (codeSystem: 1.2.246.537.6.3033.2014) </w:t>
      </w:r>
    </w:p>
    <w:p w14:paraId="19D961D9" w14:textId="4C8FAACB" w:rsidR="00A37D3F" w:rsidRDefault="00A37D3F" w:rsidP="00A37D3F">
      <w:pPr>
        <w:pStyle w:val="Otsikko5"/>
      </w:pPr>
      <w:bookmarkStart w:id="1388" w:name="_Näöntarkkuus_kauas_-observation"/>
      <w:bookmarkEnd w:id="1388"/>
      <w:r w:rsidRPr="007763F5">
        <w:t xml:space="preserve"> </w:t>
      </w:r>
      <w:hyperlink w:anchor="_Pään_löydös_-" w:history="1">
        <w:bookmarkStart w:id="1389" w:name="_Toc525565036"/>
        <w:r w:rsidRPr="00BC7E72">
          <w:rPr>
            <w:rStyle w:val="Hyperlinkki"/>
          </w:rPr>
          <w:t>Näöntarkkuus kauas</w:t>
        </w:r>
      </w:hyperlink>
      <w:r>
        <w:t xml:space="preserve"> -observation</w:t>
      </w:r>
      <w:bookmarkEnd w:id="1389"/>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99795E" w14:paraId="4EEAD7BA" w14:textId="77777777" w:rsidTr="0077088C">
        <w:tc>
          <w:tcPr>
            <w:tcW w:w="9360" w:type="dxa"/>
          </w:tcPr>
          <w:p w14:paraId="0D8C000E"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DB18A7F" w14:textId="4372CA0D" w:rsidR="00A37D3F" w:rsidRPr="005D2261" w:rsidRDefault="00A37D3F" w:rsidP="002B37A4">
      <w:pPr>
        <w:rPr>
          <w:lang w:val="en-US"/>
        </w:rPr>
      </w:pPr>
    </w:p>
    <w:p w14:paraId="5235BC27"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27FF9E2" w14:textId="75D56F15" w:rsidR="0077088C" w:rsidRPr="00AE0334" w:rsidRDefault="0077088C" w:rsidP="0077088C">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t>Optometria/Tietosisältö - Refraktio)</w:t>
      </w:r>
    </w:p>
    <w:p w14:paraId="32A24B83" w14:textId="77777777" w:rsidR="0077088C" w:rsidRDefault="0077088C" w:rsidP="0077088C">
      <w:pPr>
        <w:pStyle w:val="Snt1"/>
      </w:pPr>
      <w:r>
        <w:t>3. PAKOLLINEN yksi [1..1] text</w:t>
      </w:r>
    </w:p>
    <w:p w14:paraId="1737B689" w14:textId="77777777" w:rsidR="0077088C" w:rsidRDefault="0077088C" w:rsidP="0077088C">
      <w:pPr>
        <w:pStyle w:val="Snt2"/>
      </w:pPr>
      <w:r>
        <w:t>a. PAKOLLINEN yksi [1..1] reference/@value, viitattavan näyttömuoto-osion xml-ID annetaan II-tietotyypillä</w:t>
      </w:r>
    </w:p>
    <w:p w14:paraId="4F62665B" w14:textId="3E06B570" w:rsidR="0077088C" w:rsidRPr="000B1BE8" w:rsidRDefault="0077088C" w:rsidP="0077088C">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REAL-tietotyy</w:t>
      </w:r>
      <w:r w:rsidRPr="0003454B">
        <w:t>pillä</w:t>
      </w:r>
    </w:p>
    <w:p w14:paraId="0CFDA0EE" w14:textId="172858E9" w:rsidR="0077088C" w:rsidRDefault="0077088C" w:rsidP="0077088C">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46EEA122" w14:textId="5410CD9C"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5151BA36" w14:textId="19627653" w:rsidR="00A37D3F" w:rsidRDefault="00A37D3F" w:rsidP="00A37D3F">
      <w:pPr>
        <w:pStyle w:val="Otsikko5"/>
      </w:pPr>
      <w:bookmarkStart w:id="1390" w:name="_Lähinäöntarkkuus_-observation"/>
      <w:bookmarkEnd w:id="1390"/>
      <w:r w:rsidRPr="0077088C">
        <w:t xml:space="preserve"> </w:t>
      </w:r>
      <w:hyperlink w:anchor="_Pään_löydös_-" w:history="1">
        <w:bookmarkStart w:id="1391" w:name="_Toc525565037"/>
        <w:r w:rsidRPr="00BC7E72">
          <w:rPr>
            <w:rStyle w:val="Hyperlinkki"/>
          </w:rPr>
          <w:t>Lähinäöntarkkuus</w:t>
        </w:r>
      </w:hyperlink>
      <w:r>
        <w:t xml:space="preserve"> -observation</w:t>
      </w:r>
      <w:bookmarkEnd w:id="1391"/>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99795E" w14:paraId="0B73AE0F" w14:textId="77777777" w:rsidTr="0077088C">
        <w:tc>
          <w:tcPr>
            <w:tcW w:w="9450" w:type="dxa"/>
          </w:tcPr>
          <w:p w14:paraId="024E287B"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4D55050B" w14:textId="150D337C" w:rsidR="00A37D3F" w:rsidRPr="005D2261" w:rsidRDefault="00A37D3F" w:rsidP="002B37A4">
      <w:pPr>
        <w:rPr>
          <w:lang w:val="en-US"/>
        </w:rPr>
      </w:pPr>
    </w:p>
    <w:p w14:paraId="1C77DAED"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166694" w14:textId="226B6F71" w:rsidR="0077088C" w:rsidRPr="00AE0334" w:rsidRDefault="0077088C" w:rsidP="0077088C">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2A69F7">
        <w:t xml:space="preserve">1.2.246.537.6.891 </w:t>
      </w:r>
      <w:r>
        <w:t>Optometria/Tietosisältö - Refraktio)</w:t>
      </w:r>
    </w:p>
    <w:p w14:paraId="1F6A0340" w14:textId="77777777" w:rsidR="0077088C" w:rsidRDefault="0077088C" w:rsidP="0077088C">
      <w:pPr>
        <w:pStyle w:val="Snt1"/>
      </w:pPr>
      <w:r>
        <w:t>3. PAKOLLINEN yksi [1..1] text</w:t>
      </w:r>
    </w:p>
    <w:p w14:paraId="410B6CAA" w14:textId="77777777" w:rsidR="0077088C" w:rsidRDefault="0077088C" w:rsidP="0077088C">
      <w:pPr>
        <w:pStyle w:val="Snt2"/>
      </w:pPr>
      <w:r>
        <w:t>a. PAKOLLINEN yksi [1..1] reference/@value, viitattavan näyttömuoto-osion xml-ID annetaan II-tietotyypillä</w:t>
      </w:r>
    </w:p>
    <w:p w14:paraId="6E549B5C" w14:textId="0715217D" w:rsidR="0077088C" w:rsidRPr="000B1BE8" w:rsidRDefault="0077088C" w:rsidP="0077088C">
      <w:pPr>
        <w:pStyle w:val="Snt1"/>
      </w:pPr>
      <w:r>
        <w:t>4</w:t>
      </w:r>
      <w:r w:rsidRPr="0003454B">
        <w:t>. PAKOLLINEN yksi [1..1] value</w:t>
      </w:r>
      <w:r>
        <w:t xml:space="preserve"> </w:t>
      </w:r>
      <w:r w:rsidRPr="00812F1C">
        <w:t>Lähinäöntarkkuus</w:t>
      </w:r>
      <w:r>
        <w:t xml:space="preserve"> (109),</w:t>
      </w:r>
      <w:r w:rsidRPr="0003454B">
        <w:t xml:space="preserve"> </w:t>
      </w:r>
      <w:r w:rsidR="00C93E49">
        <w:t>arvo annetaan</w:t>
      </w:r>
      <w:r>
        <w:t xml:space="preserve"> REAL-tietotyy</w:t>
      </w:r>
      <w:r w:rsidRPr="0003454B">
        <w:t>pillä</w:t>
      </w:r>
    </w:p>
    <w:p w14:paraId="3ED8FDF3" w14:textId="49444CA8" w:rsidR="0077088C" w:rsidRDefault="0077088C" w:rsidP="0077088C">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2331A91A" w14:textId="333A30F9"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06729301" w14:textId="2049C3E9" w:rsidR="00A37D3F" w:rsidRDefault="00A37D3F" w:rsidP="00A37D3F">
      <w:pPr>
        <w:pStyle w:val="Otsikko5"/>
      </w:pPr>
      <w:bookmarkStart w:id="1392" w:name="_Näöntarkkuus_vapaamuotoisena_teksti_1"/>
      <w:bookmarkEnd w:id="1392"/>
      <w:r w:rsidRPr="0077088C">
        <w:t xml:space="preserve"> </w:t>
      </w:r>
      <w:hyperlink w:anchor="_Pään_löydös_-" w:history="1">
        <w:bookmarkStart w:id="1393" w:name="_Toc525565038"/>
        <w:r w:rsidRPr="00BC7E72">
          <w:rPr>
            <w:rStyle w:val="Hyperlinkki"/>
          </w:rPr>
          <w:t>Näöntarkkuus vapaamuotoisena tekstinä</w:t>
        </w:r>
      </w:hyperlink>
      <w:r>
        <w:t xml:space="preserve"> -observation</w:t>
      </w:r>
      <w:bookmarkEnd w:id="1393"/>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99795E" w14:paraId="191CFA2A" w14:textId="77777777" w:rsidTr="0077088C">
        <w:tc>
          <w:tcPr>
            <w:tcW w:w="9450" w:type="dxa"/>
          </w:tcPr>
          <w:p w14:paraId="56FF3EE7"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3788A73" w14:textId="6248FF21" w:rsidR="00A37D3F" w:rsidRDefault="00A37D3F" w:rsidP="002B37A4">
      <w:pPr>
        <w:rPr>
          <w:lang w:val="en-US"/>
        </w:rPr>
      </w:pPr>
    </w:p>
    <w:p w14:paraId="3FBF9A1C"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487FEB0" w14:textId="6951A495" w:rsidR="0077088C" w:rsidRPr="00AE0334" w:rsidRDefault="0077088C" w:rsidP="0077088C">
      <w:pPr>
        <w:pStyle w:val="Snt1"/>
      </w:pPr>
      <w:r>
        <w:t>2</w:t>
      </w:r>
      <w:r w:rsidRPr="0003454B">
        <w:t xml:space="preserve">. PAKOLLINEN yksi [1..1] </w:t>
      </w:r>
      <w:r w:rsidRPr="00AE0334">
        <w:t>code/@code="</w:t>
      </w:r>
      <w:r>
        <w:t>110</w:t>
      </w:r>
      <w:r w:rsidRPr="00AE0334">
        <w:t>"</w:t>
      </w:r>
      <w:r>
        <w:t xml:space="preserve"> </w:t>
      </w:r>
      <w:r w:rsidRPr="00681454">
        <w:t>Näöntarkkuus vapaamuotoisena tekstinä</w:t>
      </w:r>
      <w:r w:rsidRPr="00280F38">
        <w:t xml:space="preserve"> </w:t>
      </w:r>
      <w:r>
        <w:t>(codeSystem</w:t>
      </w:r>
      <w:r w:rsidRPr="00AE0334">
        <w:t xml:space="preserve">: </w:t>
      </w:r>
      <w:r w:rsidR="002A69F7">
        <w:t xml:space="preserve">1.2.246.537.6.891 </w:t>
      </w:r>
      <w:r>
        <w:t>Optometria/Tietosisältö - Refraktio)</w:t>
      </w:r>
    </w:p>
    <w:p w14:paraId="6042773C" w14:textId="77777777" w:rsidR="0077088C" w:rsidRDefault="0077088C" w:rsidP="0077088C">
      <w:pPr>
        <w:pStyle w:val="Snt1"/>
      </w:pPr>
      <w:r>
        <w:t>3. PAKOLLINEN yksi [1..1] text</w:t>
      </w:r>
    </w:p>
    <w:p w14:paraId="70E515B5" w14:textId="77777777" w:rsidR="0077088C" w:rsidRDefault="0077088C" w:rsidP="0077088C">
      <w:pPr>
        <w:pStyle w:val="Snt2"/>
      </w:pPr>
      <w:r>
        <w:t>a. PAKOLLINEN yksi [1..1] reference/@value, viitattavan näyttömuoto-osion xml-ID annetaan II-tietotyypillä</w:t>
      </w:r>
    </w:p>
    <w:p w14:paraId="1F7EA396" w14:textId="0433C8FE" w:rsidR="0077088C" w:rsidRPr="000B1BE8" w:rsidRDefault="0077088C" w:rsidP="0077088C">
      <w:pPr>
        <w:pStyle w:val="Snt1"/>
      </w:pPr>
      <w:r>
        <w:t>4</w:t>
      </w:r>
      <w:r w:rsidRPr="0003454B">
        <w:t>. PAKOLLINEN yksi [1..1] value</w:t>
      </w:r>
      <w:r>
        <w:t xml:space="preserve"> </w:t>
      </w:r>
      <w:r w:rsidRPr="00681454">
        <w:t>Näöntarkkuus vapaamuotoisena tekstinä</w:t>
      </w:r>
      <w:r w:rsidRPr="00280F38">
        <w:t xml:space="preserve"> </w:t>
      </w:r>
      <w:r>
        <w:t>(110),</w:t>
      </w:r>
      <w:r w:rsidRPr="0003454B">
        <w:t xml:space="preserve"> </w:t>
      </w:r>
      <w:r w:rsidR="00C93E49">
        <w:t>arvo annetaan</w:t>
      </w:r>
      <w:r>
        <w:t xml:space="preserve"> ST-tietotyy</w:t>
      </w:r>
      <w:r w:rsidRPr="0003454B">
        <w:t>pillä</w:t>
      </w:r>
    </w:p>
    <w:p w14:paraId="58567B72" w14:textId="041FE95B" w:rsidR="0077088C" w:rsidRDefault="0077088C" w:rsidP="0077088C">
      <w:pPr>
        <w:pStyle w:val="Snt1"/>
      </w:pPr>
      <w:r>
        <w:t xml:space="preserve">5. </w:t>
      </w:r>
      <w:r w:rsidR="000713F6">
        <w:t>VAPAAEHTOINEN nolla tai</w:t>
      </w:r>
      <w:r>
        <w:t xml:space="preserve"> </w:t>
      </w:r>
      <w:r w:rsidR="000713F6">
        <w:t>yksi [0</w:t>
      </w:r>
      <w:r>
        <w:t xml:space="preserve">..1] methodCode </w:t>
      </w:r>
      <w:r w:rsidR="000713F6">
        <w:t>Refraktiomenetelmä</w:t>
      </w:r>
      <w:r w:rsidRPr="00964098">
        <w:t xml:space="preserve"> </w:t>
      </w:r>
      <w:r>
        <w:t>(</w:t>
      </w:r>
      <w:r w:rsidR="000713F6">
        <w:t>204</w:t>
      </w:r>
      <w:r>
        <w:t xml:space="preserve">), arvo annetaan luokituksesta </w:t>
      </w:r>
      <w:r w:rsidRPr="00490494">
        <w:t>Optometria - Refraktiomenetelmä</w:t>
      </w:r>
      <w:r>
        <w:t xml:space="preserve"> (codeSystem: </w:t>
      </w:r>
      <w:r w:rsidRPr="00BB6CBB">
        <w:t>1.2.246.537.6.890.201601</w:t>
      </w:r>
      <w:r>
        <w:t xml:space="preserve">) </w:t>
      </w:r>
    </w:p>
    <w:p w14:paraId="35703B6D" w14:textId="57802B9D"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0713F6">
        <w:t>piilolasien vahvuudelle</w:t>
      </w:r>
      <w:r w:rsidRPr="00964098">
        <w:t xml:space="preserve"> </w:t>
      </w:r>
      <w:r>
        <w:t>(</w:t>
      </w:r>
      <w:r w:rsidR="000713F6">
        <w:t>205</w:t>
      </w:r>
      <w:r w:rsidRPr="00490494">
        <w:t xml:space="preserve">), arvo annetaan luokituksesta THL - Silmän löydöksen sijainti (codeSystem: 1.2.246.537.6.3033.2014) </w:t>
      </w:r>
    </w:p>
    <w:bookmarkStart w:id="1394" w:name="_Pintaväli_-observation"/>
    <w:bookmarkStart w:id="1395" w:name="_Toc508731934"/>
    <w:bookmarkStart w:id="1396" w:name="_Toc509932829"/>
    <w:bookmarkStart w:id="1397" w:name="_Toc508731937"/>
    <w:bookmarkStart w:id="1398" w:name="_Toc509932832"/>
    <w:bookmarkStart w:id="1399" w:name="_Toc508731938"/>
    <w:bookmarkStart w:id="1400" w:name="_Toc509932833"/>
    <w:bookmarkStart w:id="1401" w:name="_Toc508731939"/>
    <w:bookmarkStart w:id="1402" w:name="_Toc509932834"/>
    <w:bookmarkStart w:id="1403" w:name="_Toc508731940"/>
    <w:bookmarkStart w:id="1404" w:name="_Toc509932835"/>
    <w:bookmarkStart w:id="1405" w:name="_Toc508731941"/>
    <w:bookmarkStart w:id="1406" w:name="_Toc509932836"/>
    <w:bookmarkStart w:id="1407" w:name="_Toc508731942"/>
    <w:bookmarkStart w:id="1408" w:name="_Toc509932837"/>
    <w:bookmarkStart w:id="1409" w:name="_Toc508731943"/>
    <w:bookmarkStart w:id="1410" w:name="_Toc509932838"/>
    <w:bookmarkStart w:id="1411" w:name="_Toc508731944"/>
    <w:bookmarkStart w:id="1412" w:name="_Toc509932839"/>
    <w:bookmarkStart w:id="1413" w:name="_Lisätiedot_refraktiosta_-observatio"/>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14:paraId="19AC953D" w14:textId="31938B00" w:rsidR="00A37D3F" w:rsidRDefault="004F640B" w:rsidP="00A37D3F">
      <w:pPr>
        <w:pStyle w:val="Otsikko5"/>
      </w:pPr>
      <w:r>
        <w:fldChar w:fldCharType="begin"/>
      </w:r>
      <w:r>
        <w:instrText xml:space="preserve"> HYPERLINK \l "_Pään_löydös_-" </w:instrText>
      </w:r>
      <w:r>
        <w:fldChar w:fldCharType="separate"/>
      </w:r>
      <w:bookmarkStart w:id="1414" w:name="_Toc525565039"/>
      <w:r w:rsidR="00A37D3F" w:rsidRPr="00BC7E72">
        <w:rPr>
          <w:rStyle w:val="Hyperlinkki"/>
        </w:rPr>
        <w:t>Lisätiedot refraktiosta</w:t>
      </w:r>
      <w:r>
        <w:rPr>
          <w:rStyle w:val="Hyperlinkki"/>
        </w:rPr>
        <w:fldChar w:fldCharType="end"/>
      </w:r>
      <w:r w:rsidR="00A37D3F">
        <w:t xml:space="preserve"> -observation</w:t>
      </w:r>
      <w:bookmarkEnd w:id="1414"/>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99795E" w14:paraId="5E4C7F35" w14:textId="77777777" w:rsidTr="0077088C">
        <w:tc>
          <w:tcPr>
            <w:tcW w:w="9450" w:type="dxa"/>
          </w:tcPr>
          <w:p w14:paraId="3B379499"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CFF8D44" w14:textId="31091A66" w:rsidR="00A37D3F" w:rsidRDefault="00A37D3F" w:rsidP="002B37A4">
      <w:pPr>
        <w:rPr>
          <w:lang w:val="en-US"/>
        </w:rPr>
      </w:pPr>
    </w:p>
    <w:p w14:paraId="62E73AAC" w14:textId="77777777" w:rsidR="000713F6" w:rsidRPr="0003454B" w:rsidRDefault="000713F6" w:rsidP="000713F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BC2D371" w14:textId="044845BC" w:rsidR="000713F6" w:rsidRPr="00AE0334" w:rsidRDefault="000713F6" w:rsidP="000713F6">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t>Optometria/Tietosisältö - Refraktio)</w:t>
      </w:r>
    </w:p>
    <w:p w14:paraId="5C3672A9" w14:textId="77777777" w:rsidR="000713F6" w:rsidRDefault="000713F6" w:rsidP="000713F6">
      <w:pPr>
        <w:pStyle w:val="Snt1"/>
      </w:pPr>
      <w:r>
        <w:t>3. PAKOLLINEN yksi [1..1] text</w:t>
      </w:r>
    </w:p>
    <w:p w14:paraId="2FD9AAB7" w14:textId="77777777" w:rsidR="000713F6" w:rsidRDefault="000713F6" w:rsidP="000713F6">
      <w:pPr>
        <w:pStyle w:val="Snt2"/>
      </w:pPr>
      <w:r>
        <w:t>a. PAKOLLINEN yksi [1..1] reference/@value, viitattavan näyttömuoto-osion xml-ID annetaan II-tietotyypillä</w:t>
      </w:r>
    </w:p>
    <w:p w14:paraId="4C7708D8" w14:textId="3F7E8E90" w:rsidR="000713F6" w:rsidRPr="000B1BE8" w:rsidRDefault="000713F6" w:rsidP="000713F6">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0D9B228F" w14:textId="0968AD1B" w:rsidR="000713F6" w:rsidRDefault="000713F6" w:rsidP="000713F6">
      <w:pPr>
        <w:pStyle w:val="Snt1"/>
      </w:pPr>
      <w:r>
        <w:t>5. VAPAAEHTOINEN nolla tai yksi [</w:t>
      </w:r>
      <w:r w:rsidR="000E1E38">
        <w:t>0</w:t>
      </w:r>
      <w:r>
        <w:t>..1]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45468E3A" w14:textId="1EC944B1" w:rsidR="000713F6" w:rsidRPr="000713F6" w:rsidRDefault="000713F6"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bookmarkStart w:id="1415" w:name="_Piilolasien_hoidon_ja"/>
    <w:bookmarkEnd w:id="1415"/>
    <w:p w14:paraId="26662148" w14:textId="5E0505A3" w:rsidR="002305A5" w:rsidRPr="00C83EA6" w:rsidRDefault="004E38B3" w:rsidP="00B4244F">
      <w:pPr>
        <w:pStyle w:val="Otsikko3"/>
      </w:pPr>
      <w:r>
        <w:fldChar w:fldCharType="begin"/>
      </w:r>
      <w:r>
        <w:instrText xml:space="preserve"> HYPERLINK  \l "_Piilolasien_sovitus_ja" </w:instrText>
      </w:r>
      <w:r>
        <w:fldChar w:fldCharType="separate"/>
      </w:r>
      <w:bookmarkStart w:id="1416" w:name="_Toc525565040"/>
      <w:r w:rsidRPr="004E38B3">
        <w:rPr>
          <w:rStyle w:val="Hyperlinkki"/>
        </w:rPr>
        <w:t>Piilolasien hoidon ja käytön opetus</w:t>
      </w:r>
      <w:r>
        <w:fldChar w:fldCharType="end"/>
      </w:r>
      <w:r>
        <w:t xml:space="preserve"> -</w:t>
      </w:r>
      <w:r w:rsidR="008D2791">
        <w:t>observation</w:t>
      </w:r>
      <w:bookmarkStart w:id="1417" w:name="_Fysiologiset_mittaukset_1"/>
      <w:bookmarkStart w:id="1418" w:name="_Toc433030208"/>
      <w:bookmarkEnd w:id="1416"/>
      <w:bookmarkEnd w:id="141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7BE" w:rsidRPr="0099795E" w14:paraId="3BD4FA60" w14:textId="77777777" w:rsidTr="007458DC">
        <w:tc>
          <w:tcPr>
            <w:tcW w:w="9236" w:type="dxa"/>
          </w:tcPr>
          <w:p w14:paraId="1BD0FF0B" w14:textId="5DA6DFF3" w:rsidR="00E337BE" w:rsidRPr="00E337BE" w:rsidRDefault="00E337BE" w:rsidP="00E337BE">
            <w:pPr>
              <w:rPr>
                <w:sz w:val="18"/>
                <w:lang w:val="en-US"/>
              </w:rPr>
            </w:pPr>
            <w:r w:rsidRPr="00E337BE">
              <w:rPr>
                <w:sz w:val="18"/>
                <w:lang w:val="en-US"/>
              </w:rPr>
              <w:t>/structuredBody/component/section/component/section/component/section/entry/observation</w:t>
            </w:r>
          </w:p>
        </w:tc>
      </w:tr>
    </w:tbl>
    <w:p w14:paraId="3C2EF772" w14:textId="77777777" w:rsidR="008D2791" w:rsidRPr="00F360CC" w:rsidRDefault="008D2791" w:rsidP="008D2791">
      <w:pPr>
        <w:pStyle w:val="Snt1"/>
        <w:rPr>
          <w:lang w:val="en-US"/>
        </w:rPr>
      </w:pPr>
    </w:p>
    <w:p w14:paraId="245D3BC4" w14:textId="71AB6C2F" w:rsidR="008D2791" w:rsidRDefault="008D2791" w:rsidP="008D2791">
      <w:pPr>
        <w:pStyle w:val="Snt1"/>
      </w:pPr>
      <w:bookmarkStart w:id="1419" w:name="_Laboratorio-_ja_kuvantamistutkimuks_1"/>
      <w:bookmarkEnd w:id="1419"/>
      <w:r>
        <w:t>1</w:t>
      </w:r>
      <w:r w:rsidRPr="0003454B">
        <w:t xml:space="preserve">. PAKOLLINEN yksi </w:t>
      </w:r>
      <w:r w:rsidRPr="007E0AC1">
        <w:t>[1..1] @classCode="</w:t>
      </w:r>
      <w:r>
        <w:t>OBS</w:t>
      </w:r>
      <w:r w:rsidRPr="007E0AC1">
        <w:t xml:space="preserve">" </w:t>
      </w:r>
      <w:r>
        <w:t>ja yksi [</w:t>
      </w:r>
      <w:r w:rsidRPr="0003454B">
        <w:t xml:space="preserve">1..1] @moodCode="EVN" </w:t>
      </w:r>
    </w:p>
    <w:p w14:paraId="5862366B" w14:textId="6D37D7E1" w:rsidR="008D2791" w:rsidRPr="0003454B" w:rsidRDefault="008D2791" w:rsidP="008D2791">
      <w:pPr>
        <w:pStyle w:val="Snt1"/>
      </w:pPr>
      <w:r>
        <w:t xml:space="preserve">2. </w:t>
      </w:r>
      <w:r w:rsidRPr="0003454B">
        <w:t xml:space="preserve"> PAKOLLINEN yksi </w:t>
      </w:r>
      <w:r w:rsidRPr="007E0AC1">
        <w:t>[1..1]</w:t>
      </w:r>
      <w:r>
        <w:t xml:space="preserve"> id/@root</w:t>
      </w:r>
    </w:p>
    <w:p w14:paraId="27CA81D5" w14:textId="4F4CD021" w:rsidR="008D2791" w:rsidRPr="00AE0334" w:rsidRDefault="008D2791" w:rsidP="008D2791">
      <w:pPr>
        <w:pStyle w:val="Snt1"/>
      </w:pPr>
      <w:r>
        <w:t>3</w:t>
      </w:r>
      <w:r w:rsidRPr="0003454B">
        <w:t xml:space="preserve">. PAKOLLINEN yksi [1..1] </w:t>
      </w:r>
      <w:r w:rsidRPr="00AE0334">
        <w:t>code/@code="</w:t>
      </w:r>
      <w:r>
        <w:t>210</w:t>
      </w:r>
      <w:r w:rsidRPr="00AE0334">
        <w:t xml:space="preserve">" </w:t>
      </w:r>
      <w:r>
        <w:t>Piilolasien hoidon ja käytön opetus</w:t>
      </w:r>
      <w:r w:rsidRPr="00AE0334">
        <w:t xml:space="preserve"> </w:t>
      </w:r>
      <w:r>
        <w:t>(codeSystem</w:t>
      </w:r>
      <w:r w:rsidRPr="00AE0334">
        <w:t xml:space="preserve">: </w:t>
      </w:r>
      <w:r w:rsidR="00CB7277">
        <w:t xml:space="preserve">1.2.246.537.6.895 </w:t>
      </w:r>
      <w:r>
        <w:t>Optometria/Tietosisältö – Piilolasien sovitus)</w:t>
      </w:r>
    </w:p>
    <w:p w14:paraId="1EE381A0" w14:textId="0C49252D" w:rsidR="008D2791" w:rsidRDefault="008D2791" w:rsidP="008D2791">
      <w:pPr>
        <w:pStyle w:val="Snt1"/>
      </w:pPr>
      <w:r>
        <w:t>4. PAKOLLINEN yksi [1..1] text</w:t>
      </w:r>
    </w:p>
    <w:p w14:paraId="18F0A846" w14:textId="77777777" w:rsidR="008D2791" w:rsidRDefault="008D2791" w:rsidP="008D2791">
      <w:pPr>
        <w:pStyle w:val="Snt2"/>
      </w:pPr>
      <w:r>
        <w:t>a. PAKOLLINEN yksi [1..1] reference/@value, viitattavan näyttömuoto-osion xml-ID annetaan II-tietotyypillä</w:t>
      </w:r>
    </w:p>
    <w:p w14:paraId="34A17F6B" w14:textId="6C6FBAAD" w:rsidR="00020B26" w:rsidRDefault="008D2791" w:rsidP="008D2791">
      <w:pPr>
        <w:pStyle w:val="Snt1"/>
      </w:pPr>
      <w:r>
        <w:t>5</w:t>
      </w:r>
      <w:r w:rsidRPr="0003454B">
        <w:t>. PAKOLLINEN yksi [1..1] value</w:t>
      </w:r>
      <w:r>
        <w:t xml:space="preserve"> Piilolasien hoidon ja käytön opetus</w:t>
      </w:r>
      <w:r w:rsidRPr="00AE0334">
        <w:t xml:space="preserve"> </w:t>
      </w:r>
      <w:r>
        <w:t xml:space="preserve">(210), </w:t>
      </w:r>
      <w:r w:rsidRPr="0003454B">
        <w:t>arvo</w:t>
      </w:r>
      <w:r>
        <w:t xml:space="preserve"> annetaan ST-tietotyy</w:t>
      </w:r>
      <w:r w:rsidRPr="0003454B">
        <w:t>pillä</w:t>
      </w:r>
    </w:p>
    <w:bookmarkStart w:id="1420" w:name="_Yhteisnäkö_ja_akkommodaatio"/>
    <w:bookmarkEnd w:id="1420"/>
    <w:p w14:paraId="38A12FA3" w14:textId="7E477255" w:rsidR="004327C9" w:rsidRPr="00382EF8" w:rsidRDefault="00382EF8" w:rsidP="004327C9">
      <w:pPr>
        <w:pStyle w:val="Otsikko2"/>
        <w:rPr>
          <w:rStyle w:val="Hyperlinkki"/>
        </w:rPr>
      </w:pPr>
      <w:r>
        <w:fldChar w:fldCharType="begin"/>
      </w:r>
      <w:r>
        <w:instrText xml:space="preserve"> HYPERLINK  \l "_Ensihoitokertomus" </w:instrText>
      </w:r>
      <w:r>
        <w:fldChar w:fldCharType="separate"/>
      </w:r>
      <w:bookmarkStart w:id="1421" w:name="_Toc498613850"/>
      <w:bookmarkStart w:id="1422" w:name="_Toc525565041"/>
      <w:r w:rsidR="003302B9">
        <w:rPr>
          <w:rStyle w:val="Hyperlinkki"/>
        </w:rPr>
        <w:t>Yhteisnäkö</w:t>
      </w:r>
      <w:r w:rsidR="004327C9" w:rsidRPr="00382EF8">
        <w:rPr>
          <w:rStyle w:val="Hyperlinkki"/>
        </w:rPr>
        <w:t xml:space="preserve"> ja </w:t>
      </w:r>
      <w:r w:rsidR="003302B9">
        <w:rPr>
          <w:rStyle w:val="Hyperlinkki"/>
        </w:rPr>
        <w:t>akkommodaatio</w:t>
      </w:r>
      <w:bookmarkEnd w:id="1418"/>
      <w:bookmarkEnd w:id="1421"/>
      <w:bookmarkEnd w:id="1422"/>
    </w:p>
    <w:p w14:paraId="4AF5819D" w14:textId="3E5F4789" w:rsidR="00BB4A27" w:rsidRDefault="00382EF8" w:rsidP="00BB4A27">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99795E" w14:paraId="391A3B3C" w14:textId="77777777" w:rsidTr="00627942">
        <w:tc>
          <w:tcPr>
            <w:tcW w:w="9236" w:type="dxa"/>
          </w:tcPr>
          <w:p w14:paraId="477A479D" w14:textId="33B3508B"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C8A4133" w14:textId="56002198"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4: Yhteisnäkö ja </w:t>
      </w:r>
      <w:r w:rsidR="003A7EAD">
        <w:rPr>
          <w:color w:val="0070C0"/>
          <w:sz w:val="18"/>
          <w:szCs w:val="18"/>
        </w:rPr>
        <w:t>akkommodaatio</w:t>
      </w:r>
      <w:r w:rsidRPr="00982D5A">
        <w:rPr>
          <w:color w:val="0070C0"/>
          <w:sz w:val="18"/>
          <w:szCs w:val="18"/>
        </w:rPr>
        <w:t>.xml</w:t>
      </w:r>
    </w:p>
    <w:p w14:paraId="5348CE6D" w14:textId="6CE90EDD" w:rsidR="00302044" w:rsidRPr="00074862" w:rsidRDefault="00302044" w:rsidP="001A67A9"/>
    <w:p w14:paraId="164C4E8B" w14:textId="08C4FCB0" w:rsidR="004327C9" w:rsidRDefault="004327C9" w:rsidP="003E16F0">
      <w:pPr>
        <w:pStyle w:val="Snt1"/>
      </w:pPr>
      <w:r w:rsidRPr="0082643A">
        <w:t>1. PAKOLLINEN yksi [1..1] code/@code="</w:t>
      </w:r>
      <w:r w:rsidR="00CE0A39">
        <w:t>64</w:t>
      </w:r>
      <w:r w:rsidRPr="0082643A">
        <w:t xml:space="preserve">" </w:t>
      </w:r>
      <w:r w:rsidR="00CE0A39">
        <w:t>Fysiologiset mittaukset</w:t>
      </w:r>
      <w:r>
        <w:t xml:space="preserve"> </w:t>
      </w:r>
      <w:r w:rsidR="000B14D2">
        <w:t>(codeSystem</w:t>
      </w:r>
      <w:r w:rsidRPr="0095153D">
        <w:t xml:space="preserve">: </w:t>
      </w:r>
      <w:r w:rsidR="0018490B" w:rsidRPr="0018490B">
        <w:t>1.2.246.537.6.14.2006</w:t>
      </w:r>
      <w:r w:rsidR="0018490B">
        <w:t xml:space="preserve"> </w:t>
      </w:r>
      <w:r w:rsidRPr="0095153D">
        <w:t>AR/YDIN - Otsikot)</w:t>
      </w:r>
    </w:p>
    <w:p w14:paraId="5AEEC786" w14:textId="77777777" w:rsidR="009E72CB" w:rsidRDefault="009E72CB" w:rsidP="009E72CB">
      <w:pPr>
        <w:pStyle w:val="Snt2"/>
      </w:pPr>
      <w:r>
        <w:t>a. PAKOLLINEN yksi [1..1] translation</w:t>
      </w:r>
    </w:p>
    <w:p w14:paraId="15695099" w14:textId="77777777" w:rsidR="009E72CB" w:rsidRDefault="009E72CB" w:rsidP="009E72CB">
      <w:pPr>
        <w:pStyle w:val="Snt3"/>
      </w:pPr>
      <w:r>
        <w:t>a. PAKOLLINEN yksi [1..1] qualifier</w:t>
      </w:r>
    </w:p>
    <w:p w14:paraId="081EAE07" w14:textId="0321ECC3" w:rsidR="009E72CB" w:rsidRPr="0095153D" w:rsidRDefault="009E72CB" w:rsidP="009E72CB">
      <w:pPr>
        <w:pStyle w:val="Snt4"/>
      </w:pPr>
      <w:r>
        <w:t xml:space="preserve">a. PAKOLLINEN yksi [1..1] value/@code="1" Yhteisnäkö ja akkommodaatio (codeSystem: 1.2.246.537.6.893 </w:t>
      </w:r>
      <w:r w:rsidRPr="009E72CB">
        <w:t>Optometria/Tietosisältö - Yhteisnäkö ja akkommodaatio</w:t>
      </w:r>
      <w:r>
        <w:t>)</w:t>
      </w:r>
    </w:p>
    <w:p w14:paraId="086DEB76" w14:textId="2437B1E5" w:rsidR="004327C9" w:rsidRPr="0082643A" w:rsidRDefault="004327C9" w:rsidP="004327C9">
      <w:pPr>
        <w:pStyle w:val="Snt1"/>
      </w:pPr>
      <w:r w:rsidRPr="0082643A">
        <w:t>2. PAKOLLINEN yksi [1..1] title</w:t>
      </w:r>
      <w:r>
        <w:t>, jonka</w:t>
      </w:r>
      <w:r w:rsidRPr="0082643A">
        <w:t xml:space="preserve"> </w:t>
      </w:r>
      <w:r w:rsidR="003F5756">
        <w:t>PITÄÄ OLLA</w:t>
      </w:r>
      <w:r>
        <w:t xml:space="preserve"> sama kuin </w:t>
      </w:r>
      <w:r w:rsidRPr="0082643A">
        <w:t>"</w:t>
      </w:r>
      <w:r w:rsidR="0018490B">
        <w:t>Fysiologiset mittaukset</w:t>
      </w:r>
      <w:r w:rsidR="00A45A80">
        <w:t xml:space="preserve"> Yhteisnäkö ja akkommodaatio</w:t>
      </w:r>
      <w:r w:rsidRPr="0082643A">
        <w:t xml:space="preserve">" </w:t>
      </w:r>
    </w:p>
    <w:p w14:paraId="7BEED3D9" w14:textId="77777777" w:rsidR="004327C9" w:rsidRPr="0080598B" w:rsidRDefault="004327C9" w:rsidP="004327C9">
      <w:pPr>
        <w:pStyle w:val="Snt1"/>
      </w:pPr>
      <w:r w:rsidRPr="0080598B">
        <w:t xml:space="preserve">3. PAKOLLINEN yksi [1..1] text </w:t>
      </w:r>
    </w:p>
    <w:p w14:paraId="7779E2B1" w14:textId="77777777" w:rsidR="00F35BEC" w:rsidRDefault="00F35BEC" w:rsidP="00F35BEC"/>
    <w:p w14:paraId="604F9169" w14:textId="78250544" w:rsidR="00FD4604" w:rsidRPr="001B738D" w:rsidRDefault="00FD4604" w:rsidP="002226DA">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1B738D">
        <w:rPr>
          <w:b/>
          <w:color w:val="00B050"/>
        </w:rPr>
        <w:t>Fysiologiset mittaukset Yhteisnäkö ja akkommodaatio</w:t>
      </w:r>
    </w:p>
    <w:p w14:paraId="2CDF9315" w14:textId="77777777" w:rsidR="00FD4604" w:rsidRDefault="00FD4604" w:rsidP="002226DA">
      <w:pPr>
        <w:pStyle w:val="Snt1"/>
        <w:pBdr>
          <w:top w:val="single" w:sz="4" w:space="1" w:color="00B050"/>
          <w:left w:val="single" w:sz="4" w:space="4" w:color="00B050"/>
          <w:bottom w:val="single" w:sz="4" w:space="1" w:color="00B050"/>
          <w:right w:val="single" w:sz="4" w:space="4" w:color="00B050"/>
        </w:pBdr>
        <w:ind w:left="0" w:firstLine="0"/>
        <w:rPr>
          <w:b/>
        </w:rPr>
      </w:pPr>
    </w:p>
    <w:p w14:paraId="6E59F4BF" w14:textId="23130CD2" w:rsidR="00F5317B" w:rsidRP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rPr>
          <w:b/>
        </w:rPr>
      </w:pPr>
      <w:r w:rsidRPr="00F5317B">
        <w:rPr>
          <w:b/>
        </w:rPr>
        <w:t xml:space="preserve">Yhteisnäkö </w:t>
      </w:r>
      <w:r w:rsidR="00D217DA" w:rsidRPr="00F5317B">
        <w:rPr>
          <w:b/>
        </w:rPr>
        <w:t>(</w:t>
      </w:r>
      <w:r w:rsidRPr="00F5317B">
        <w:rPr>
          <w:b/>
        </w:rPr>
        <w:t>100</w:t>
      </w:r>
      <w:r w:rsidR="00D217DA" w:rsidRPr="00F5317B">
        <w:rPr>
          <w:b/>
        </w:rPr>
        <w:t>)</w:t>
      </w:r>
      <w:r w:rsidR="00F5317B" w:rsidRPr="00F5317B">
        <w:rPr>
          <w:b/>
        </w:rPr>
        <w:t>:</w:t>
      </w:r>
    </w:p>
    <w:p w14:paraId="0D0B19C3" w14:textId="77777777" w:rsidR="001B738D"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Yhteisnäkö kauas tai lähelle</w:t>
      </w:r>
      <w:r w:rsidR="00D217DA">
        <w:t xml:space="preserve"> (</w:t>
      </w:r>
      <w:r>
        <w:t>101</w:t>
      </w:r>
      <w:r w:rsidR="00D217DA">
        <w:t>)</w:t>
      </w:r>
    </w:p>
    <w:p w14:paraId="2D951F09" w14:textId="4119FDDB"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Horiso</w:t>
      </w:r>
      <w:r w:rsidR="00F5317B">
        <w:t>ntaalinen lihastasapaino (102)</w:t>
      </w:r>
    </w:p>
    <w:p w14:paraId="4F22D7D9" w14:textId="77777777" w:rsidR="00F5317B" w:rsidRDefault="002747CD" w:rsidP="002226DA">
      <w:pPr>
        <w:pStyle w:val="Snt1"/>
        <w:pBdr>
          <w:top w:val="single" w:sz="4" w:space="1" w:color="00B050"/>
          <w:left w:val="single" w:sz="4" w:space="4" w:color="00B050"/>
          <w:bottom w:val="single" w:sz="4" w:space="1" w:color="00B050"/>
          <w:right w:val="single" w:sz="4" w:space="4" w:color="00B050"/>
        </w:pBdr>
        <w:ind w:left="0" w:firstLine="0"/>
      </w:pPr>
      <w:r w:rsidRPr="002747CD">
        <w:t>Molempia silmiä koskevat horisontaalisen lihastasapainon havainnot</w:t>
      </w:r>
      <w:r w:rsidR="00F5317B">
        <w:t xml:space="preserve"> (102.1)</w:t>
      </w:r>
    </w:p>
    <w:p w14:paraId="49CC8032" w14:textId="46F36AB6"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Karsastuksen määrä (103)</w:t>
      </w:r>
      <w:r w:rsidR="00F5317B">
        <w:t>*</w:t>
      </w:r>
      <w:r w:rsidR="001B738D">
        <w:t xml:space="preserve"> </w:t>
      </w:r>
      <w:r>
        <w:t>Lisätiedot karsastuksen määrästä (104)</w:t>
      </w:r>
      <w:r w:rsidR="00F5317B">
        <w:t>*</w:t>
      </w:r>
      <w:r w:rsidR="001B738D">
        <w:t xml:space="preserve">, </w:t>
      </w:r>
      <w:r>
        <w:t>Karsastuksen suunta tai laji (109)</w:t>
      </w:r>
      <w:r w:rsidR="001B738D">
        <w:t xml:space="preserve">, </w:t>
      </w:r>
      <w:r>
        <w:t>Horisontaalisen kastastuksen mittausmenetelmä ja tarkenne</w:t>
      </w:r>
      <w:r w:rsidR="00F5317B">
        <w:t>*</w:t>
      </w:r>
    </w:p>
    <w:p w14:paraId="154AD7DA" w14:textId="77777777" w:rsidR="001B738D" w:rsidRDefault="001B738D" w:rsidP="001B738D">
      <w:pPr>
        <w:pStyle w:val="Snt1"/>
        <w:pBdr>
          <w:top w:val="single" w:sz="4" w:space="1" w:color="00B050"/>
          <w:left w:val="single" w:sz="4" w:space="4" w:color="00B050"/>
          <w:bottom w:val="single" w:sz="4" w:space="1" w:color="00B050"/>
          <w:right w:val="single" w:sz="4" w:space="4" w:color="00B050"/>
        </w:pBdr>
        <w:ind w:left="0" w:firstLine="0"/>
      </w:pPr>
      <w:r>
        <w:t>Silmä ilmeiselle karsastukselle (105) Ilmeisen karsastuksen määrä (106), Lisätiedot ilmeisen karsastuksen määrästä (107)*</w:t>
      </w:r>
    </w:p>
    <w:p w14:paraId="148DD0DD" w14:textId="77777777" w:rsidR="001B738D" w:rsidRDefault="001B738D" w:rsidP="002226DA">
      <w:pPr>
        <w:pStyle w:val="Snt1"/>
        <w:pBdr>
          <w:top w:val="single" w:sz="4" w:space="1" w:color="00B050"/>
          <w:left w:val="single" w:sz="4" w:space="4" w:color="00B050"/>
          <w:bottom w:val="single" w:sz="4" w:space="1" w:color="00B050"/>
          <w:right w:val="single" w:sz="4" w:space="4" w:color="00B050"/>
        </w:pBdr>
        <w:ind w:left="0" w:firstLine="0"/>
      </w:pPr>
    </w:p>
    <w:p w14:paraId="60162C9D" w14:textId="4AA424A1"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sisäänpäin, PRK kauas (115)</w:t>
      </w:r>
      <w:r w:rsidR="00F5317B">
        <w:t>*</w:t>
      </w:r>
    </w:p>
    <w:p w14:paraId="05B9FED0"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ulospäin, NRK kauas (116)</w:t>
      </w:r>
      <w:r w:rsidR="00F5317B">
        <w:t>*</w:t>
      </w:r>
    </w:p>
    <w:p w14:paraId="70E9774E"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0E239B62" w14:textId="0C3A9D7B"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Vertikaalinen lihastasapaino (120)</w:t>
      </w:r>
    </w:p>
    <w:p w14:paraId="52E92871" w14:textId="41617C2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 vertikaaliselle karsastukselle (123)</w:t>
      </w:r>
      <w:r w:rsidR="001B738D">
        <w:t xml:space="preserve"> </w:t>
      </w:r>
      <w:r>
        <w:t>Vertikaalisen karsastuksen määrä (124)</w:t>
      </w:r>
      <w:r w:rsidR="00942D56">
        <w:t xml:space="preserve">, </w:t>
      </w:r>
      <w:r>
        <w:t>Lisätiedot vertikaalisen karsastuksen määrästä (125)</w:t>
      </w:r>
      <w:r w:rsidR="001B738D">
        <w:t xml:space="preserve">, </w:t>
      </w:r>
      <w:r>
        <w:t>Vertikaalisen karsastuksen suunta ja laji (131)</w:t>
      </w:r>
      <w:r w:rsidR="00F5317B">
        <w:t>*</w:t>
      </w:r>
      <w:r w:rsidR="001B738D">
        <w:t xml:space="preserve">, </w:t>
      </w:r>
      <w:r>
        <w:t>Vertikaalisen karsastuksen mittausmenetelmä ja tarkenne (132)</w:t>
      </w:r>
      <w:r w:rsidR="00F5317B">
        <w:t>*</w:t>
      </w:r>
    </w:p>
    <w:p w14:paraId="744ECC3D" w14:textId="4788AA14"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Silmän vertikaalinen kääntökyky (140)</w:t>
      </w:r>
      <w:r w:rsidR="00F5317B">
        <w:t>*</w:t>
      </w:r>
    </w:p>
    <w:p w14:paraId="60F1A3B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6CAA9088"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Muu yhteisnäön testi (150)</w:t>
      </w:r>
      <w:r w:rsidR="00F5317B">
        <w:t>*</w:t>
      </w:r>
    </w:p>
    <w:p w14:paraId="16C637F0"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Stereonäkö (220)</w:t>
      </w:r>
      <w:r w:rsidR="00F5317B">
        <w:t>*</w:t>
      </w:r>
    </w:p>
    <w:p w14:paraId="7A0F311A" w14:textId="346C226A"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Lisätieto stereonäöstä (221)</w:t>
      </w:r>
      <w:r w:rsidR="00F5317B">
        <w:t>*</w:t>
      </w:r>
    </w:p>
    <w:p w14:paraId="33710C2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6BFDC457" w14:textId="53E4A9B3" w:rsidR="00996688" w:rsidRDefault="005F567F" w:rsidP="002226DA">
      <w:pPr>
        <w:pStyle w:val="Snt1"/>
        <w:pBdr>
          <w:top w:val="single" w:sz="4" w:space="1" w:color="00B050"/>
          <w:left w:val="single" w:sz="4" w:space="4" w:color="00B050"/>
          <w:bottom w:val="single" w:sz="4" w:space="1" w:color="00B050"/>
          <w:right w:val="single" w:sz="4" w:space="4" w:color="00B050"/>
        </w:pBdr>
        <w:ind w:left="0" w:firstLine="0"/>
      </w:pPr>
      <w:r w:rsidRPr="00942D56">
        <w:rPr>
          <w:b/>
        </w:rPr>
        <w:t>Silmän mukautumiskyky (30</w:t>
      </w:r>
      <w:r w:rsidR="00996688">
        <w:rPr>
          <w:b/>
        </w:rPr>
        <w:t>0</w:t>
      </w:r>
      <w:r w:rsidRPr="00942D56">
        <w:rPr>
          <w:b/>
        </w:rPr>
        <w:t>)</w:t>
      </w:r>
      <w:r w:rsidR="000A7123">
        <w:rPr>
          <w:b/>
        </w:rPr>
        <w:t xml:space="preserve">: </w:t>
      </w:r>
      <w:r w:rsidR="00996688">
        <w:t>Silmän mukautumiskyky (301)</w:t>
      </w:r>
    </w:p>
    <w:p w14:paraId="2348B3BB" w14:textId="77777777" w:rsidR="000A7123" w:rsidRDefault="000A7123" w:rsidP="002226DA">
      <w:pPr>
        <w:pStyle w:val="Snt1"/>
        <w:pBdr>
          <w:top w:val="single" w:sz="4" w:space="1" w:color="00B050"/>
          <w:left w:val="single" w:sz="4" w:space="4" w:color="00B050"/>
          <w:bottom w:val="single" w:sz="4" w:space="1" w:color="00B050"/>
          <w:right w:val="single" w:sz="4" w:space="4" w:color="00B050"/>
        </w:pBdr>
        <w:ind w:left="0" w:firstLine="0"/>
      </w:pPr>
    </w:p>
    <w:p w14:paraId="122C8398" w14:textId="4F3F32E8" w:rsidR="00F5317B" w:rsidRDefault="00DB1C6D" w:rsidP="002226DA">
      <w:pPr>
        <w:pStyle w:val="Snt1"/>
        <w:pBdr>
          <w:top w:val="single" w:sz="4" w:space="1" w:color="00B050"/>
          <w:left w:val="single" w:sz="4" w:space="4" w:color="00B050"/>
          <w:bottom w:val="single" w:sz="4" w:space="1" w:color="00B050"/>
          <w:right w:val="single" w:sz="4" w:space="4" w:color="00B050"/>
        </w:pBdr>
        <w:ind w:left="0" w:firstLine="0"/>
      </w:pPr>
      <w:r>
        <w:t>Silmän mukautumiskyvyn määrä (304)</w:t>
      </w:r>
      <w:r w:rsidR="00F5317B">
        <w:t>*</w:t>
      </w:r>
      <w:r w:rsidR="00942D56">
        <w:t>,</w:t>
      </w:r>
      <w:r w:rsidR="00942D56" w:rsidRPr="00942D56">
        <w:t xml:space="preserve"> </w:t>
      </w:r>
      <w:r w:rsidR="00942D56">
        <w:t xml:space="preserve">Silmä mukautumiskyvylle (303), </w:t>
      </w:r>
      <w:r w:rsidR="005F567F">
        <w:t>Silmän mukautumiskyvyn määrän menetelmä (302)</w:t>
      </w:r>
    </w:p>
    <w:p w14:paraId="4690C187" w14:textId="77777777" w:rsidR="000A7123" w:rsidRDefault="000A7123" w:rsidP="002226DA">
      <w:pPr>
        <w:pStyle w:val="Snt1"/>
        <w:pBdr>
          <w:top w:val="single" w:sz="4" w:space="1" w:color="00B050"/>
          <w:left w:val="single" w:sz="4" w:space="4" w:color="00B050"/>
          <w:bottom w:val="single" w:sz="4" w:space="1" w:color="00B050"/>
          <w:right w:val="single" w:sz="4" w:space="4" w:color="00B050"/>
        </w:pBdr>
        <w:ind w:left="0" w:firstLine="0"/>
      </w:pPr>
    </w:p>
    <w:p w14:paraId="5A1AF1E3" w14:textId="4992A0D4"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t>Mukautumiskyvyn jousto (312)</w:t>
      </w:r>
      <w:r w:rsidR="00F5317B">
        <w:t>*</w:t>
      </w:r>
      <w:r w:rsidR="00942D56">
        <w:t>,</w:t>
      </w:r>
      <w:r w:rsidR="00942D56" w:rsidRPr="00942D56">
        <w:t xml:space="preserve"> </w:t>
      </w:r>
      <w:r w:rsidR="00942D56">
        <w:t>Silmä mukautumiskyvyn joustolle (311),</w:t>
      </w:r>
      <w:r w:rsidR="00942D56" w:rsidRPr="00942D56">
        <w:t xml:space="preserve"> </w:t>
      </w:r>
      <w:r w:rsidR="00942D56">
        <w:t>Silmän mukautumiskyvyn jouston menetelmä (310)*</w:t>
      </w:r>
    </w:p>
    <w:p w14:paraId="1930BF9B" w14:textId="77777777" w:rsidR="000A7123" w:rsidRDefault="000A7123" w:rsidP="00942D56">
      <w:pPr>
        <w:pStyle w:val="Snt1"/>
        <w:pBdr>
          <w:top w:val="single" w:sz="4" w:space="1" w:color="00B050"/>
          <w:left w:val="single" w:sz="4" w:space="4" w:color="00B050"/>
          <w:bottom w:val="single" w:sz="4" w:space="1" w:color="00B050"/>
          <w:right w:val="single" w:sz="4" w:space="4" w:color="00B050"/>
        </w:pBdr>
        <w:ind w:left="0" w:firstLine="0"/>
      </w:pPr>
    </w:p>
    <w:p w14:paraId="534D2AA0" w14:textId="12163858"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t>Dynaaminen skiaskopia (317)</w:t>
      </w:r>
      <w:r w:rsidR="00F5317B">
        <w:t>*</w:t>
      </w:r>
      <w:r w:rsidR="00942D56">
        <w:t>,</w:t>
      </w:r>
      <w:r w:rsidR="00942D56" w:rsidRPr="00942D56">
        <w:t xml:space="preserve"> </w:t>
      </w:r>
      <w:r w:rsidR="00942D56">
        <w:t>Silmä skiaskopialle (316), Dynaamisen skiaskopian menetelmä (315)</w:t>
      </w:r>
    </w:p>
    <w:p w14:paraId="026E8890" w14:textId="77777777" w:rsidR="00F5317B" w:rsidRDefault="00F5317B" w:rsidP="002226DA">
      <w:pPr>
        <w:pStyle w:val="Snt1"/>
        <w:pBdr>
          <w:top w:val="single" w:sz="4" w:space="1" w:color="00B050"/>
          <w:left w:val="single" w:sz="4" w:space="4" w:color="00B050"/>
          <w:bottom w:val="single" w:sz="4" w:space="1" w:color="00B050"/>
          <w:right w:val="single" w:sz="4" w:space="4" w:color="00B050"/>
        </w:pBdr>
        <w:ind w:left="0" w:firstLine="0"/>
      </w:pPr>
    </w:p>
    <w:p w14:paraId="19FA8F59" w14:textId="0C17C5FA" w:rsidR="00F35BEC" w:rsidRDefault="005F567F" w:rsidP="002226DA">
      <w:pPr>
        <w:pStyle w:val="Snt1"/>
        <w:pBdr>
          <w:top w:val="single" w:sz="4" w:space="1" w:color="00B050"/>
          <w:left w:val="single" w:sz="4" w:space="4" w:color="00B050"/>
          <w:bottom w:val="single" w:sz="4" w:space="1" w:color="00B050"/>
          <w:right w:val="single" w:sz="4" w:space="4" w:color="00B050"/>
        </w:pBdr>
        <w:ind w:left="0" w:firstLine="0"/>
      </w:pPr>
      <w:bookmarkStart w:id="1423" w:name="_Hlk508702431"/>
      <w:r>
        <w:t>Silmän mukautumiskyvyn toimintaa mittaavan muun testin tulos (320)</w:t>
      </w:r>
      <w:bookmarkEnd w:id="1423"/>
      <w:r w:rsidR="00C9337F">
        <w:t>*</w:t>
      </w:r>
    </w:p>
    <w:p w14:paraId="365B3F01" w14:textId="692A08E3" w:rsidR="007B1DBA" w:rsidRDefault="007B1DBA" w:rsidP="002226DA">
      <w:pPr>
        <w:pStyle w:val="Snt1"/>
        <w:pBdr>
          <w:top w:val="single" w:sz="4" w:space="1" w:color="00B050"/>
          <w:left w:val="single" w:sz="4" w:space="4" w:color="00B050"/>
          <w:bottom w:val="single" w:sz="4" w:space="1" w:color="00B050"/>
          <w:right w:val="single" w:sz="4" w:space="4" w:color="00B050"/>
        </w:pBdr>
        <w:ind w:left="0" w:firstLine="0"/>
      </w:pPr>
    </w:p>
    <w:p w14:paraId="0CA3DC1D" w14:textId="3A335001" w:rsidR="007B1DBA" w:rsidRPr="00D217DA" w:rsidRDefault="007B1DBA" w:rsidP="002226DA">
      <w:pPr>
        <w:pStyle w:val="Snt1"/>
        <w:pBdr>
          <w:top w:val="single" w:sz="4" w:space="1" w:color="00B050"/>
          <w:left w:val="single" w:sz="4" w:space="4" w:color="00B050"/>
          <w:bottom w:val="single" w:sz="4" w:space="1" w:color="00B050"/>
          <w:right w:val="single" w:sz="4" w:space="4" w:color="00B050"/>
        </w:pBdr>
        <w:ind w:left="0" w:firstLine="0"/>
        <w:rPr>
          <w:b/>
        </w:rPr>
      </w:pPr>
      <w:r>
        <w:t>*) myös otsikko</w:t>
      </w:r>
    </w:p>
    <w:p w14:paraId="1FFBB3CD" w14:textId="666CC8DB" w:rsidR="004B2D3C" w:rsidRDefault="004B2D3C" w:rsidP="002747CD">
      <w:pPr>
        <w:pStyle w:val="Snt1"/>
        <w:pBdr>
          <w:top w:val="single" w:sz="4" w:space="1" w:color="00B050"/>
          <w:left w:val="single" w:sz="4" w:space="4" w:color="00B050"/>
          <w:bottom w:val="single" w:sz="4" w:space="1" w:color="00B050"/>
          <w:right w:val="single" w:sz="4" w:space="4" w:color="00B050"/>
        </w:pBdr>
        <w:ind w:left="0" w:firstLine="0"/>
      </w:pPr>
    </w:p>
    <w:p w14:paraId="3C67CA01" w14:textId="77777777" w:rsidR="000A7123" w:rsidRDefault="000A7123" w:rsidP="000A7123">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14892612" w14:textId="070CA619"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t>Silmän mukautumiskyvyn määrä (304) = Akkommodaatiolaajuus</w:t>
      </w:r>
    </w:p>
    <w:p w14:paraId="0B4CB4B9" w14:textId="30F381C8"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t>Mukautumiskyvyn jousto (312) = Akkommodaatiojousto</w:t>
      </w:r>
    </w:p>
    <w:p w14:paraId="08C6AA07" w14:textId="5E13F9FC" w:rsidR="00BC4964" w:rsidRDefault="00BC4964" w:rsidP="002747CD">
      <w:pPr>
        <w:pStyle w:val="Snt1"/>
        <w:pBdr>
          <w:top w:val="single" w:sz="4" w:space="1" w:color="00B050"/>
          <w:left w:val="single" w:sz="4" w:space="4" w:color="00B050"/>
          <w:bottom w:val="single" w:sz="4" w:space="1" w:color="00B050"/>
          <w:right w:val="single" w:sz="4" w:space="4" w:color="00B050"/>
        </w:pBdr>
        <w:ind w:left="0" w:firstLine="0"/>
      </w:pPr>
      <w:r>
        <w:t>Silmän mukautumiskyvyn toimintaa mittaavan muun testin tulos (320) = Muu akkommodaatiotesti</w:t>
      </w:r>
    </w:p>
    <w:p w14:paraId="39C54040" w14:textId="77777777"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p>
    <w:p w14:paraId="21775ED1" w14:textId="77777777" w:rsidR="001841E2" w:rsidRPr="0096360E" w:rsidRDefault="001841E2" w:rsidP="001841E2">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7B7D2F72" w14:textId="77777777" w:rsidR="001841E2" w:rsidRPr="00B732FF" w:rsidRDefault="001841E2" w:rsidP="001841E2">
      <w:pPr>
        <w:pStyle w:val="Snt1"/>
        <w:pBdr>
          <w:top w:val="single" w:sz="4" w:space="1" w:color="00B050"/>
          <w:left w:val="single" w:sz="4" w:space="4" w:color="00B050"/>
          <w:bottom w:val="single" w:sz="4" w:space="1" w:color="00B050"/>
          <w:right w:val="single" w:sz="4" w:space="4" w:color="00B050"/>
        </w:pBdr>
        <w:rPr>
          <w:b/>
        </w:rPr>
      </w:pPr>
    </w:p>
    <w:p w14:paraId="34961E2A" w14:textId="7F3EB5CA" w:rsidR="001841E2" w:rsidRDefault="001841E2" w:rsidP="002747CD">
      <w:pPr>
        <w:pStyle w:val="Snt1"/>
        <w:pBdr>
          <w:top w:val="single" w:sz="4" w:space="1" w:color="00B050"/>
          <w:left w:val="single" w:sz="4" w:space="4" w:color="00B050"/>
          <w:bottom w:val="single" w:sz="4" w:space="1" w:color="00B050"/>
          <w:right w:val="single" w:sz="4" w:space="4" w:color="00B050"/>
        </w:pBdr>
        <w:ind w:left="0" w:firstLine="0"/>
      </w:pPr>
      <w:r>
        <w:rPr>
          <w:b/>
          <w:bCs/>
        </w:rPr>
        <w:t xml:space="preserve">Yhteisnäkö: </w:t>
      </w:r>
      <w:r>
        <w:br/>
        <w:t>Kauas</w:t>
      </w:r>
      <w:r>
        <w:br/>
        <w:t>Horisontaalinen lihastasapaino:</w:t>
      </w:r>
      <w:r>
        <w:br/>
        <w:t>Molemmat silmät: 3,00 prd lisätiedot karsastuksen määrästä, esotropia, superessio</w:t>
      </w:r>
      <w:r>
        <w:br/>
        <w:t>OD: 3,00 prd lisätiedot tähän</w:t>
      </w:r>
      <w:r>
        <w:br/>
      </w:r>
      <w:r>
        <w:br/>
        <w:t>PRK kauas: 10/12/8</w:t>
      </w:r>
      <w:r>
        <w:br/>
        <w:t>NRK kauas: 10/12/8</w:t>
      </w:r>
      <w:r>
        <w:br/>
      </w:r>
      <w:r>
        <w:br/>
        <w:t>Vertikaalinen lihastasapaino:</w:t>
      </w:r>
      <w:r>
        <w:br/>
        <w:t>OD: Vertikaalisen karsastuksen määrä: 2 prd lisätiedot tähän, hypertropia, menetelmän lisätieto tähän</w:t>
      </w:r>
      <w:r>
        <w:br/>
        <w:t>Supra tai infra</w:t>
      </w:r>
      <w:r>
        <w:br/>
        <w:t>OD: 2/2</w:t>
      </w:r>
      <w:r>
        <w:br/>
        <w:t>OS: 2/2</w:t>
      </w:r>
    </w:p>
    <w:p w14:paraId="16451DD5" w14:textId="4C56B099" w:rsidR="001841E2" w:rsidRDefault="001841E2" w:rsidP="002747CD">
      <w:pPr>
        <w:pStyle w:val="Snt1"/>
        <w:pBdr>
          <w:top w:val="single" w:sz="4" w:space="1" w:color="00B050"/>
          <w:left w:val="single" w:sz="4" w:space="4" w:color="00B050"/>
          <w:bottom w:val="single" w:sz="4" w:space="1" w:color="00B050"/>
          <w:right w:val="single" w:sz="4" w:space="4" w:color="00B050"/>
        </w:pBdr>
        <w:ind w:left="0" w:firstLine="0"/>
      </w:pPr>
    </w:p>
    <w:p w14:paraId="34C1B2DA" w14:textId="6785F372"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rPr>
          <w:b/>
          <w:bCs/>
        </w:rPr>
        <w:t xml:space="preserve">Silmän mukautumiskyky: </w:t>
      </w:r>
      <w:r>
        <w:t>vapaamuotoiset tiedot tähän</w:t>
      </w:r>
      <w:r>
        <w:br/>
      </w:r>
      <w:r>
        <w:br/>
        <w:t>Akkommodaatiolaajuus, menetelmä tähän</w:t>
      </w:r>
      <w:r>
        <w:br/>
        <w:t xml:space="preserve">OD 3,00 dpt </w:t>
      </w:r>
      <w:r>
        <w:br/>
        <w:t>OS 3,00 dpt</w:t>
      </w:r>
      <w:r>
        <w:br/>
        <w:t>OA 4,00 dpt</w:t>
      </w:r>
      <w:r>
        <w:br/>
      </w:r>
      <w:r>
        <w:br/>
        <w:t>Akkommodaatiojousto, menetelmä tähän</w:t>
      </w:r>
      <w:r>
        <w:br/>
        <w:t xml:space="preserve">OD 10 sykliä/min </w:t>
      </w:r>
      <w:r>
        <w:br/>
        <w:t>OS 10 sykliä/min</w:t>
      </w:r>
      <w:r>
        <w:br/>
      </w:r>
      <w:r>
        <w:br/>
        <w:t>Dynaaminen skiaskopia, menetelmä tähän</w:t>
      </w:r>
      <w:r>
        <w:br/>
        <w:t>OD +0,50 dpt</w:t>
      </w:r>
      <w:r>
        <w:br/>
        <w:t>OS +0,50 dpt</w:t>
      </w:r>
      <w:r>
        <w:br/>
      </w:r>
      <w:r>
        <w:br/>
      </w:r>
      <w:r w:rsidR="00BC4964">
        <w:t>Muu akkommodaatiotesti</w:t>
      </w:r>
      <w:r>
        <w:t>: testi ja tulos tähän</w:t>
      </w:r>
    </w:p>
    <w:p w14:paraId="1A329E25" w14:textId="77777777" w:rsidR="00E03F23" w:rsidRDefault="00E03F23" w:rsidP="00F35BEC">
      <w:pPr>
        <w:pStyle w:val="Snt1"/>
        <w:ind w:left="0" w:firstLine="0"/>
      </w:pPr>
    </w:p>
    <w:p w14:paraId="089140D9" w14:textId="5F767082" w:rsidR="0018490B" w:rsidRPr="00F13B24" w:rsidRDefault="0018490B" w:rsidP="0018490B">
      <w:pPr>
        <w:pStyle w:val="Snt1"/>
        <w:ind w:left="0" w:firstLine="0"/>
      </w:pPr>
      <w:r>
        <w:t xml:space="preserve">4. </w:t>
      </w:r>
      <w:r w:rsidR="00996688">
        <w:t>VAPAAEHTOINEN</w:t>
      </w:r>
      <w:r w:rsidRPr="00E83F55">
        <w:t xml:space="preserve"> </w:t>
      </w:r>
      <w:r w:rsidR="00996688">
        <w:t xml:space="preserve">nolla tai </w:t>
      </w:r>
      <w:r>
        <w:t>yksi</w:t>
      </w:r>
      <w:r w:rsidRPr="00F13B24">
        <w:t xml:space="preserve"> [</w:t>
      </w:r>
      <w:r w:rsidR="00996688">
        <w:t>0</w:t>
      </w:r>
      <w:r w:rsidRPr="00F13B24">
        <w:t>..</w:t>
      </w:r>
      <w:r>
        <w:t>1</w:t>
      </w:r>
      <w:r w:rsidRPr="00F13B24">
        <w:t>] entry</w:t>
      </w:r>
    </w:p>
    <w:p w14:paraId="47718186" w14:textId="5570CB40" w:rsidR="0018490B" w:rsidRPr="00E83F55" w:rsidRDefault="0018490B" w:rsidP="0018490B">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6882D076" w14:textId="25A91E14" w:rsidR="0018490B" w:rsidRDefault="0018490B" w:rsidP="0018490B">
      <w:pPr>
        <w:pStyle w:val="Snt2"/>
      </w:pPr>
      <w:r>
        <w:t xml:space="preserve">b. </w:t>
      </w:r>
      <w:r w:rsidRPr="00E83F55">
        <w:t>PAKOLLINEN yksi [1..1] templateId, jonka arvon PITÄÄ OLLA @root=</w:t>
      </w:r>
      <w:r>
        <w:t>”</w:t>
      </w:r>
      <w:r w:rsidRPr="00720AA5">
        <w:t xml:space="preserve"> </w:t>
      </w:r>
      <w:r w:rsidR="002C31C9">
        <w:t>1.2.246.537.6.893.</w:t>
      </w:r>
      <w:r w:rsidRPr="0018490B">
        <w:t>100</w:t>
      </w:r>
      <w:r>
        <w:t>” (Yhteisnäkö entry</w:t>
      </w:r>
      <w:r w:rsidRPr="00E83F55">
        <w:t xml:space="preserve">) </w:t>
      </w:r>
    </w:p>
    <w:p w14:paraId="7D843673" w14:textId="0823277D" w:rsidR="0018490B" w:rsidRDefault="0018490B" w:rsidP="0018490B">
      <w:pPr>
        <w:ind w:left="567"/>
      </w:pPr>
      <w:r w:rsidRPr="000B0BA4">
        <w:t>c. PAKOLLINEN yksi [1..</w:t>
      </w:r>
      <w:r>
        <w:t xml:space="preserve">1] </w:t>
      </w:r>
      <w:hyperlink w:anchor="_Yhteisnäkö__–" w:history="1">
        <w:r>
          <w:rPr>
            <w:rStyle w:val="Hyperlinkki"/>
          </w:rPr>
          <w:t>Yhteisnäkö</w:t>
        </w:r>
      </w:hyperlink>
      <w:r w:rsidRPr="000B0BA4">
        <w:t xml:space="preserve"> </w:t>
      </w:r>
      <w:r>
        <w:t>(100) organizer</w:t>
      </w:r>
    </w:p>
    <w:p w14:paraId="6DD3540D" w14:textId="1CEBFE97" w:rsidR="00C05EBE" w:rsidRPr="00F13B24" w:rsidRDefault="00D609D6" w:rsidP="00C05EBE">
      <w:pPr>
        <w:pStyle w:val="Snt1"/>
        <w:ind w:left="0" w:firstLine="0"/>
      </w:pPr>
      <w:r>
        <w:t xml:space="preserve"> </w:t>
      </w:r>
      <w:r w:rsidR="00C05EBE">
        <w:t>5</w:t>
      </w:r>
      <w:r w:rsidR="00996688">
        <w:t>. VAPAAEHTOINEN nolla tai</w:t>
      </w:r>
      <w:r w:rsidR="00C05EBE" w:rsidRPr="00E83F55">
        <w:t xml:space="preserve"> </w:t>
      </w:r>
      <w:r w:rsidR="00C05EBE">
        <w:t>yksi</w:t>
      </w:r>
      <w:r w:rsidR="00C05EBE" w:rsidRPr="00F13B24">
        <w:t xml:space="preserve"> [</w:t>
      </w:r>
      <w:r w:rsidR="00996688">
        <w:t>0</w:t>
      </w:r>
      <w:r w:rsidR="00C05EBE" w:rsidRPr="00F13B24">
        <w:t>..</w:t>
      </w:r>
      <w:r w:rsidR="00C05EBE">
        <w:t>1</w:t>
      </w:r>
      <w:r w:rsidR="00C05EBE" w:rsidRPr="00F13B24">
        <w:t>] entry</w:t>
      </w:r>
    </w:p>
    <w:p w14:paraId="5F4C7A5F" w14:textId="633231BC" w:rsidR="00C05EBE" w:rsidRPr="00E83F55" w:rsidRDefault="00C05EBE" w:rsidP="00C05EBE">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13FF6DE6" w14:textId="06C48137" w:rsidR="00C05EBE" w:rsidRDefault="00C05EBE" w:rsidP="00C05EBE">
      <w:pPr>
        <w:pStyle w:val="Snt2"/>
      </w:pPr>
      <w:r>
        <w:t xml:space="preserve">b. </w:t>
      </w:r>
      <w:r w:rsidRPr="00E83F55">
        <w:t>PAKOLLINEN yksi [1..1] templateId, jonka arvon PITÄÄ OLLA @root=</w:t>
      </w:r>
      <w:r>
        <w:t>”</w:t>
      </w:r>
      <w:r w:rsidRPr="00720AA5">
        <w:t xml:space="preserve"> </w:t>
      </w:r>
      <w:r w:rsidR="002C31C9">
        <w:t>1.2.246.537.6.893.</w:t>
      </w:r>
      <w:r w:rsidRPr="00C05EBE">
        <w:t>300</w:t>
      </w:r>
      <w:r>
        <w:t>” (Silmän mukautumiskyky entry</w:t>
      </w:r>
      <w:r w:rsidRPr="00E83F55">
        <w:t xml:space="preserve">) </w:t>
      </w:r>
    </w:p>
    <w:p w14:paraId="785B7139" w14:textId="17AAF12F" w:rsidR="00D609D6" w:rsidRPr="0095153D" w:rsidRDefault="00C05EBE" w:rsidP="00996688">
      <w:pPr>
        <w:ind w:left="567"/>
      </w:pPr>
      <w:r w:rsidRPr="000B0BA4">
        <w:t>c. PAKOLLINEN yksi [1..</w:t>
      </w:r>
      <w:r>
        <w:t xml:space="preserve">1] </w:t>
      </w:r>
      <w:hyperlink w:anchor="_Yhteisnäkö__–" w:history="1">
        <w:r>
          <w:rPr>
            <w:rStyle w:val="Hyperlinkki"/>
          </w:rPr>
          <w:t>Silmän</w:t>
        </w:r>
      </w:hyperlink>
      <w:r>
        <w:rPr>
          <w:rStyle w:val="Hyperlinkki"/>
        </w:rPr>
        <w:t xml:space="preserve"> mukautumiskyky</w:t>
      </w:r>
      <w:r w:rsidRPr="000B0BA4">
        <w:t xml:space="preserve"> </w:t>
      </w:r>
      <w:r>
        <w:t>(</w:t>
      </w:r>
      <w:r w:rsidR="00E71114">
        <w:t>3</w:t>
      </w:r>
      <w:r>
        <w:t>00) organizer</w:t>
      </w:r>
    </w:p>
    <w:bookmarkStart w:id="1424" w:name="_Laboratoriotutkimus_-_observation"/>
    <w:bookmarkStart w:id="1425" w:name="_Laboratoriotutkimus_–_observation"/>
    <w:bookmarkStart w:id="1426" w:name="_Yhteisnäkö__–"/>
    <w:bookmarkEnd w:id="1424"/>
    <w:bookmarkEnd w:id="1425"/>
    <w:bookmarkEnd w:id="1426"/>
    <w:p w14:paraId="5EFE8925" w14:textId="5CCD425C" w:rsidR="004327C9" w:rsidRDefault="004327C9" w:rsidP="004327C9">
      <w:pPr>
        <w:pStyle w:val="Otsikko3"/>
      </w:pPr>
      <w:r>
        <w:fldChar w:fldCharType="begin"/>
      </w:r>
      <w:r w:rsidR="0018490B">
        <w:instrText>HYPERLINK  \l "_Yhteisnäkö_ja_akkommodaatio"</w:instrText>
      </w:r>
      <w:r>
        <w:fldChar w:fldCharType="separate"/>
      </w:r>
      <w:bookmarkStart w:id="1427" w:name="_Toc498613851"/>
      <w:bookmarkStart w:id="1428" w:name="_Toc525565042"/>
      <w:r w:rsidR="003302B9">
        <w:rPr>
          <w:rStyle w:val="Hyperlinkki"/>
        </w:rPr>
        <w:t xml:space="preserve">Yhteisnäkö </w:t>
      </w:r>
      <w:r>
        <w:fldChar w:fldCharType="end"/>
      </w:r>
      <w:r>
        <w:t xml:space="preserve"> </w:t>
      </w:r>
      <w:r w:rsidR="00E03F23">
        <w:t>–</w:t>
      </w:r>
      <w:r>
        <w:t xml:space="preserve"> </w:t>
      </w:r>
      <w:bookmarkEnd w:id="1427"/>
      <w:r w:rsidR="0018490B">
        <w:t>organizer</w:t>
      </w:r>
      <w:bookmarkEnd w:id="142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99795E" w14:paraId="5E0530C9" w14:textId="77777777" w:rsidTr="00627942">
        <w:tc>
          <w:tcPr>
            <w:tcW w:w="9236" w:type="dxa"/>
          </w:tcPr>
          <w:p w14:paraId="1EF2A734" w14:textId="44DD7E1B" w:rsidR="00BB4A27" w:rsidRPr="0018490B" w:rsidRDefault="00BB4A27" w:rsidP="0018490B">
            <w:pPr>
              <w:rPr>
                <w:sz w:val="18"/>
                <w:lang w:val="en-US"/>
              </w:rPr>
            </w:pPr>
            <w:r w:rsidRPr="00C51DBD">
              <w:rPr>
                <w:rFonts w:eastAsiaTheme="majorEastAsia" w:cstheme="majorHAnsi"/>
                <w:bCs/>
                <w:sz w:val="18"/>
                <w:szCs w:val="26"/>
                <w:lang w:val="en-US"/>
              </w:rPr>
              <w:t>/</w:t>
            </w:r>
            <w:r w:rsidR="0018490B" w:rsidRPr="0018490B">
              <w:rPr>
                <w:sz w:val="18"/>
                <w:lang w:val="en-US"/>
              </w:rPr>
              <w:t>structuredBody/component/section/component/section/component/section/entry/organizer</w:t>
            </w:r>
          </w:p>
        </w:tc>
      </w:tr>
    </w:tbl>
    <w:p w14:paraId="2D0DF02F" w14:textId="54BEE699" w:rsidR="00E03F23" w:rsidRDefault="00E03F23" w:rsidP="00E03F23">
      <w:pPr>
        <w:rPr>
          <w:lang w:val="en-US"/>
        </w:rPr>
      </w:pPr>
    </w:p>
    <w:p w14:paraId="74D6138A" w14:textId="77777777" w:rsidR="0018490B" w:rsidRPr="0003454B" w:rsidRDefault="0018490B" w:rsidP="0018490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53B899C1" w14:textId="77777777" w:rsidR="0018490B" w:rsidRDefault="0018490B" w:rsidP="0018490B">
      <w:pPr>
        <w:pStyle w:val="Snt1"/>
      </w:pPr>
      <w:r>
        <w:t xml:space="preserve">2. </w:t>
      </w:r>
      <w:r w:rsidRPr="0003454B">
        <w:t xml:space="preserve">PAKOLLINEN yksi </w:t>
      </w:r>
      <w:r w:rsidRPr="007E0AC1">
        <w:t>[1..1]</w:t>
      </w:r>
      <w:r>
        <w:t xml:space="preserve"> id/@root</w:t>
      </w:r>
    </w:p>
    <w:p w14:paraId="6BEF6E6E" w14:textId="2FBE5369" w:rsidR="0018490B" w:rsidRDefault="0018490B" w:rsidP="0018490B">
      <w:pPr>
        <w:pStyle w:val="Snt1"/>
      </w:pPr>
      <w:r>
        <w:t>3</w:t>
      </w:r>
      <w:r w:rsidRPr="00AE0334">
        <w:t xml:space="preserve">. PAKOLLINEN yksi [1..1] </w:t>
      </w:r>
      <w:r w:rsidRPr="0082643A">
        <w:t>code/@code="</w:t>
      </w:r>
      <w:r>
        <w:t>100</w:t>
      </w:r>
      <w:r w:rsidRPr="0082643A">
        <w:t xml:space="preserve">" </w:t>
      </w:r>
      <w:r>
        <w:t>Yhteisnäkö</w:t>
      </w:r>
      <w:r w:rsidRPr="00FD3170">
        <w:t xml:space="preserve"> </w:t>
      </w:r>
      <w:r>
        <w:t>(codeSystem</w:t>
      </w:r>
      <w:r w:rsidRPr="0095153D">
        <w:t xml:space="preserve">: </w:t>
      </w:r>
      <w:r w:rsidR="002C31C9">
        <w:t xml:space="preserve">1.2.246.537.6.893 </w:t>
      </w:r>
      <w:r>
        <w:t>Optometria/Tietosisältö – Yhteisnäkö ja akkommodaatio)</w:t>
      </w:r>
    </w:p>
    <w:p w14:paraId="5B6C72B0" w14:textId="19DE2ACF" w:rsidR="0018490B" w:rsidRDefault="0018490B" w:rsidP="0018490B">
      <w:pPr>
        <w:pStyle w:val="Snt1"/>
      </w:pPr>
      <w:r>
        <w:t xml:space="preserve">4. PAKOLLINEN </w:t>
      </w:r>
      <w:r w:rsidR="005E6042">
        <w:t>yksi [1..1] statusCode</w:t>
      </w:r>
      <w:r>
        <w:t>/@code=”</w:t>
      </w:r>
      <w:r w:rsidRPr="00C61ED5">
        <w:t>completed</w:t>
      </w:r>
      <w:r>
        <w:t>”</w:t>
      </w:r>
    </w:p>
    <w:p w14:paraId="6A78A62C" w14:textId="05FE39FD" w:rsidR="0018490B" w:rsidRDefault="0018490B" w:rsidP="0018490B">
      <w:pPr>
        <w:pStyle w:val="Snt1"/>
      </w:pPr>
      <w:r>
        <w:t xml:space="preserve">5. </w:t>
      </w:r>
      <w:r w:rsidR="00996688">
        <w:t>VAPAAEHTOINEN</w:t>
      </w:r>
      <w:r>
        <w:t xml:space="preserve"> </w:t>
      </w:r>
      <w:r w:rsidR="00996688">
        <w:t>nolla</w:t>
      </w:r>
      <w:r>
        <w:t xml:space="preserve"> tai useampi [</w:t>
      </w:r>
      <w:r w:rsidR="00996688">
        <w:t>0</w:t>
      </w:r>
      <w:r>
        <w:t>..*] component</w:t>
      </w:r>
    </w:p>
    <w:p w14:paraId="318BD6D4" w14:textId="498B761E" w:rsidR="0018490B" w:rsidRDefault="0018490B" w:rsidP="0018490B">
      <w:pPr>
        <w:pStyle w:val="Snt2"/>
      </w:pPr>
      <w:r>
        <w:t>a. PAKOLLINEN yksi [1..1</w:t>
      </w:r>
      <w:r w:rsidRPr="00A71755">
        <w:t xml:space="preserve">] </w:t>
      </w:r>
      <w:hyperlink w:anchor="_Yhteisnäkö_kauas_tai" w:history="1">
        <w:r w:rsidRPr="00527C8F">
          <w:rPr>
            <w:rStyle w:val="Hyperlinkki"/>
          </w:rPr>
          <w:t>Yhteisnäkö kauas tai lähelle</w:t>
        </w:r>
      </w:hyperlink>
      <w:r>
        <w:t xml:space="preserve"> (</w:t>
      </w:r>
      <w:r w:rsidR="00527C8F">
        <w:t>101</w:t>
      </w:r>
      <w:r>
        <w:t>) observation</w:t>
      </w:r>
    </w:p>
    <w:p w14:paraId="063F2B0D" w14:textId="44A3A0FD" w:rsidR="00996688" w:rsidRDefault="00996688" w:rsidP="0018490B">
      <w:pPr>
        <w:pStyle w:val="Snt2"/>
      </w:pPr>
    </w:p>
    <w:p w14:paraId="5463DA75" w14:textId="0A8C285D" w:rsidR="00996688" w:rsidRDefault="00996688" w:rsidP="00996688">
      <w:pPr>
        <w:pStyle w:val="Snt1"/>
      </w:pPr>
      <w:r w:rsidRPr="00996688">
        <w:rPr>
          <w:b/>
        </w:rPr>
        <w:t>Toteutusohje:</w:t>
      </w:r>
      <w:r>
        <w:t xml:space="preserve"> component.observation rakenne toistuu </w:t>
      </w:r>
      <w:r w:rsidRPr="00996688">
        <w:t>Kauas- ja Lähelle-tietojen osalta</w:t>
      </w:r>
    </w:p>
    <w:p w14:paraId="3DF5408A" w14:textId="77777777" w:rsidR="00996688" w:rsidRPr="00996688" w:rsidRDefault="00996688" w:rsidP="00996688">
      <w:pPr>
        <w:pStyle w:val="Snt1"/>
      </w:pPr>
    </w:p>
    <w:p w14:paraId="5CBD4B9F" w14:textId="77777777" w:rsidR="0018490B" w:rsidRDefault="0018490B" w:rsidP="0018490B">
      <w:pPr>
        <w:pStyle w:val="Snt1"/>
      </w:pPr>
      <w:r>
        <w:t>6. VAPAAEHTOINEN nolla tai yksi [0..1]  component</w:t>
      </w:r>
    </w:p>
    <w:p w14:paraId="650AECF9" w14:textId="200D8EAB" w:rsidR="0018490B" w:rsidRDefault="0018490B" w:rsidP="0018490B">
      <w:pPr>
        <w:pStyle w:val="Snt2"/>
      </w:pPr>
      <w:r>
        <w:t>a. PAKOLLINEN yksi [1..1</w:t>
      </w:r>
      <w:r w:rsidRPr="00A71755">
        <w:t xml:space="preserve">] </w:t>
      </w:r>
      <w:hyperlink w:anchor="_Vertikaalisen_karsastuksen_mittausm" w:history="1">
        <w:r w:rsidR="00E025A5" w:rsidRPr="00352788">
          <w:rPr>
            <w:rStyle w:val="Hyperlinkki"/>
          </w:rPr>
          <w:t>Muu yhteisnäön testi</w:t>
        </w:r>
      </w:hyperlink>
      <w:r>
        <w:t xml:space="preserve"> (</w:t>
      </w:r>
      <w:r w:rsidR="00E025A5">
        <w:t>150</w:t>
      </w:r>
      <w:r>
        <w:t xml:space="preserve">) </w:t>
      </w:r>
      <w:r w:rsidR="00E025A5">
        <w:t>observation</w:t>
      </w:r>
    </w:p>
    <w:p w14:paraId="3DC4693A" w14:textId="1F697A24" w:rsidR="005D0023" w:rsidRDefault="005D0023" w:rsidP="005D0023">
      <w:pPr>
        <w:pStyle w:val="Snt1"/>
      </w:pPr>
      <w:r>
        <w:t>7. VAPAAEHTOINEN nolla tai yksi [0..1]  component</w:t>
      </w:r>
    </w:p>
    <w:p w14:paraId="3305B3E2" w14:textId="71ED7F1E" w:rsidR="005D0023" w:rsidRDefault="005D0023" w:rsidP="005D0023">
      <w:pPr>
        <w:pStyle w:val="Snt2"/>
      </w:pPr>
      <w:r>
        <w:t>a. PAKOLLINEN yksi [1..1</w:t>
      </w:r>
      <w:r w:rsidRPr="00A71755">
        <w:t xml:space="preserve">] </w:t>
      </w:r>
      <w:hyperlink w:anchor="_Stereonäkö_-observation" w:history="1">
        <w:r w:rsidR="00E025A5">
          <w:rPr>
            <w:rStyle w:val="Hyperlinkki"/>
          </w:rPr>
          <w:t>Stereonäkö</w:t>
        </w:r>
      </w:hyperlink>
      <w:r>
        <w:t xml:space="preserve"> (</w:t>
      </w:r>
      <w:r w:rsidR="00E025A5">
        <w:t>220</w:t>
      </w:r>
      <w:r>
        <w:t xml:space="preserve">) </w:t>
      </w:r>
      <w:r w:rsidR="00E025A5">
        <w:t>observation</w:t>
      </w:r>
    </w:p>
    <w:p w14:paraId="41DEA0DA" w14:textId="18641A74" w:rsidR="00E025A5" w:rsidRDefault="00E025A5" w:rsidP="00E025A5">
      <w:pPr>
        <w:pStyle w:val="Snt1"/>
      </w:pPr>
      <w:r>
        <w:t>8. VAPAAEHTOINEN nolla tai yksi [0..1]  component</w:t>
      </w:r>
    </w:p>
    <w:p w14:paraId="088D3F69" w14:textId="3BD55604" w:rsidR="00527C8F" w:rsidRDefault="00E025A5" w:rsidP="00996688">
      <w:pPr>
        <w:pStyle w:val="Snt2"/>
      </w:pPr>
      <w:r>
        <w:t>a. PAKOLLINEN yksi [1..1</w:t>
      </w:r>
      <w:r w:rsidRPr="00A71755">
        <w:t xml:space="preserve">] </w:t>
      </w:r>
      <w:hyperlink w:anchor="_Lisätieto_stereonäöstä_-observation" w:history="1">
        <w:r>
          <w:rPr>
            <w:rStyle w:val="Hyperlinkki"/>
          </w:rPr>
          <w:t>Lisätieto</w:t>
        </w:r>
      </w:hyperlink>
      <w:r>
        <w:rPr>
          <w:rStyle w:val="Hyperlinkki"/>
        </w:rPr>
        <w:t xml:space="preserve"> stereonäöstä</w:t>
      </w:r>
      <w:r>
        <w:t xml:space="preserve"> (221) observation</w:t>
      </w:r>
    </w:p>
    <w:bookmarkStart w:id="1429" w:name="_Yhteisnäkö_kauas_tai"/>
    <w:bookmarkEnd w:id="1429"/>
    <w:p w14:paraId="16ADE7CE" w14:textId="030377AA" w:rsidR="00527C8F" w:rsidRDefault="00527C8F" w:rsidP="00527C8F">
      <w:pPr>
        <w:pStyle w:val="Otsikko4"/>
      </w:pPr>
      <w:r>
        <w:fldChar w:fldCharType="begin"/>
      </w:r>
      <w:r>
        <w:instrText xml:space="preserve"> HYPERLINK  \l "_Laboratoriotutkimus_-_observation" </w:instrText>
      </w:r>
      <w:r>
        <w:fldChar w:fldCharType="separate"/>
      </w:r>
      <w:bookmarkStart w:id="1430" w:name="_Toc525565043"/>
      <w:r w:rsidRPr="00527C8F">
        <w:rPr>
          <w:rStyle w:val="Hyperlinkki"/>
        </w:rPr>
        <w:t>Yhteisnäkö kauas tai lähelle</w:t>
      </w:r>
      <w:r>
        <w:fldChar w:fldCharType="end"/>
      </w:r>
      <w:r>
        <w:t xml:space="preserve"> -observation</w:t>
      </w:r>
      <w:bookmarkEnd w:id="143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71115" w:rsidRPr="0099795E" w14:paraId="5E0A06E3" w14:textId="77777777" w:rsidTr="00456F54">
        <w:tc>
          <w:tcPr>
            <w:tcW w:w="9236" w:type="dxa"/>
          </w:tcPr>
          <w:p w14:paraId="48FE4781" w14:textId="605766CE" w:rsidR="00971115" w:rsidRPr="0018490B" w:rsidRDefault="00971115" w:rsidP="00456F54">
            <w:pPr>
              <w:rPr>
                <w:sz w:val="18"/>
                <w:lang w:val="en-US"/>
              </w:rPr>
            </w:pPr>
            <w:r w:rsidRPr="00C51DBD">
              <w:rPr>
                <w:rFonts w:eastAsiaTheme="majorEastAsia" w:cstheme="majorHAnsi"/>
                <w:bCs/>
                <w:sz w:val="18"/>
                <w:szCs w:val="26"/>
                <w:lang w:val="en-US"/>
              </w:rPr>
              <w:t>/</w:t>
            </w:r>
            <w:r w:rsidRPr="00971115">
              <w:rPr>
                <w:sz w:val="18"/>
                <w:lang w:val="en-US"/>
              </w:rPr>
              <w:t>structuredBody/component/section/component/section/component/section/entry/organizer/component/observation</w:t>
            </w:r>
          </w:p>
        </w:tc>
      </w:tr>
    </w:tbl>
    <w:p w14:paraId="37126C6E" w14:textId="77777777" w:rsidR="00971115" w:rsidRPr="00971115" w:rsidRDefault="00971115" w:rsidP="00971115">
      <w:pPr>
        <w:rPr>
          <w:lang w:val="en-US"/>
        </w:rPr>
      </w:pPr>
    </w:p>
    <w:p w14:paraId="1C34716E" w14:textId="77777777" w:rsidR="00971115" w:rsidRPr="0003454B" w:rsidRDefault="00971115" w:rsidP="0097111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2F04DBF" w14:textId="1D88D6D2" w:rsidR="00971115" w:rsidRPr="00AE0334" w:rsidRDefault="00971115" w:rsidP="00971115">
      <w:pPr>
        <w:pStyle w:val="Snt1"/>
      </w:pPr>
      <w:r>
        <w:t>2</w:t>
      </w:r>
      <w:r w:rsidRPr="0003454B">
        <w:t xml:space="preserve">. PAKOLLINEN yksi [1..1] </w:t>
      </w:r>
      <w:r w:rsidRPr="00AE0334">
        <w:t>code/@code="</w:t>
      </w:r>
      <w:r>
        <w:t>101</w:t>
      </w:r>
      <w:r w:rsidRPr="00AE0334">
        <w:t>"</w:t>
      </w:r>
      <w:r>
        <w:t xml:space="preserve"> Yhteisnäkö kauas tai lähelle</w:t>
      </w:r>
      <w:r w:rsidRPr="00856850">
        <w:t xml:space="preserve"> </w:t>
      </w:r>
      <w:r>
        <w:t>(codeSystem</w:t>
      </w:r>
      <w:r w:rsidRPr="00AE0334">
        <w:t xml:space="preserve">: </w:t>
      </w:r>
      <w:r w:rsidR="002C31C9">
        <w:t>1.2.246.537.6.893 O</w:t>
      </w:r>
      <w:r w:rsidRPr="001B0EE9">
        <w:t xml:space="preserve">ptometria/Tietosisältö </w:t>
      </w:r>
      <w:r>
        <w:t>-Yhteisnäkö ja akkommodaatio</w:t>
      </w:r>
      <w:r w:rsidRPr="00AE0334">
        <w:t>)</w:t>
      </w:r>
    </w:p>
    <w:p w14:paraId="77E3687B" w14:textId="77777777" w:rsidR="00971115" w:rsidRDefault="00971115" w:rsidP="00971115">
      <w:pPr>
        <w:pStyle w:val="Snt1"/>
      </w:pPr>
      <w:r>
        <w:t>3. PAKOLLINEN yksi [1..1] text</w:t>
      </w:r>
    </w:p>
    <w:p w14:paraId="6A2C3D8D" w14:textId="77777777" w:rsidR="00971115" w:rsidRDefault="00971115" w:rsidP="00971115">
      <w:pPr>
        <w:pStyle w:val="Snt2"/>
      </w:pPr>
      <w:r>
        <w:t>a. PAKOLLINEN yksi [1..1] reference/@value, viitattavan näyttömuoto-osion xml-ID annetaan II-tietotyypillä</w:t>
      </w:r>
    </w:p>
    <w:p w14:paraId="74BC4C63" w14:textId="689B7AA8" w:rsidR="00737C25" w:rsidRDefault="00971115" w:rsidP="00737C25">
      <w:pPr>
        <w:pStyle w:val="Snt1"/>
      </w:pPr>
      <w:r>
        <w:t>4</w:t>
      </w:r>
      <w:r w:rsidRPr="0003454B">
        <w:t xml:space="preserve">. PAKOLLINEN yksi </w:t>
      </w:r>
      <w:r w:rsidR="00C60BE2">
        <w:t>[1..</w:t>
      </w:r>
      <w:r w:rsidR="00CD4757">
        <w:t>1</w:t>
      </w:r>
      <w:r w:rsidRPr="0003454B">
        <w:t>] value</w:t>
      </w:r>
      <w:r>
        <w:t xml:space="preserve"> </w:t>
      </w:r>
      <w:r w:rsidR="00737C25">
        <w:t>Yhteisnäkö kauas tai lähelle</w:t>
      </w:r>
      <w:r w:rsidRPr="00856850">
        <w:t xml:space="preserve"> </w:t>
      </w:r>
      <w:r w:rsidR="00737C25">
        <w:t>(101</w:t>
      </w:r>
      <w:r>
        <w:t>),</w:t>
      </w:r>
      <w:r w:rsidRPr="0003454B">
        <w:t xml:space="preserve"> </w:t>
      </w:r>
      <w:r w:rsidR="00737C25">
        <w:t>arvo annetaan tietosisältömäärittelyn ko. kentässä annetulla luokituksella CV-tietotyypillä</w:t>
      </w:r>
      <w:r w:rsidR="00737C25" w:rsidRPr="0099183E">
        <w:t xml:space="preserve"> </w:t>
      </w:r>
      <w:r w:rsidR="00737C25">
        <w:t xml:space="preserve">(codeSystem: </w:t>
      </w:r>
      <w:r w:rsidR="002C31C9">
        <w:t>1.2.246.537.6.893.</w:t>
      </w:r>
      <w:r w:rsidR="00CD4757">
        <w:t>101)</w:t>
      </w:r>
      <w:r w:rsidR="00737C25">
        <w:t xml:space="preserve"> </w:t>
      </w:r>
    </w:p>
    <w:p w14:paraId="3E4248A1" w14:textId="08670F22" w:rsidR="00971115" w:rsidRDefault="00971115" w:rsidP="00971115">
      <w:pPr>
        <w:pStyle w:val="Snt1"/>
      </w:pPr>
    </w:p>
    <w:p w14:paraId="69E7F1A6" w14:textId="0AFF504D" w:rsidR="002F64E0" w:rsidRDefault="002F64E0" w:rsidP="00C60BE2">
      <w:pPr>
        <w:pStyle w:val="Snt1"/>
      </w:pPr>
      <w:r w:rsidRPr="00C60BE2">
        <w:rPr>
          <w:b/>
        </w:rPr>
        <w:t>Toteutusohje</w:t>
      </w:r>
      <w:r>
        <w:t>: Yhteisnäkö kauas tai lähelle</w:t>
      </w:r>
      <w:r w:rsidRPr="002F64E0">
        <w:t xml:space="preserve"> annetaan tietosisältömäärittelyssä ko. kentässä annetulla luokituksella observation value:ssa. Arvot ovat 1=</w:t>
      </w:r>
      <w:r w:rsidR="00BD402F">
        <w:t xml:space="preserve"> </w:t>
      </w:r>
      <w:r w:rsidR="00C60BE2">
        <w:t>Kauas,</w:t>
      </w:r>
      <w:r w:rsidR="00BD402F">
        <w:t xml:space="preserve"> </w:t>
      </w:r>
      <w:r w:rsidRPr="002F64E0">
        <w:t>2=</w:t>
      </w:r>
      <w:r w:rsidR="00C60BE2">
        <w:t>Lähelle</w:t>
      </w:r>
      <w:r w:rsidRPr="002F64E0">
        <w:t>.</w:t>
      </w:r>
      <w:r w:rsidR="00C60BE2">
        <w:t xml:space="preserve"> </w:t>
      </w:r>
      <w:r w:rsidRPr="002F64E0">
        <w:t xml:space="preserve">Tällöin CDA-siirtomuotoon tulee tietotyypiksi CV, koska observation-luokassa ei ole value:ssa CS-tietotyyppiä käytettävissä. </w:t>
      </w:r>
    </w:p>
    <w:p w14:paraId="7FB849B3" w14:textId="0D71D4B6" w:rsidR="00C60BE2" w:rsidRDefault="00C60BE2" w:rsidP="00C60BE2">
      <w:pPr>
        <w:pStyle w:val="Snt1"/>
      </w:pPr>
    </w:p>
    <w:p w14:paraId="4520E8F0" w14:textId="7ECF17BA" w:rsidR="00C60BE2" w:rsidRDefault="00C60BE2" w:rsidP="00C60BE2">
      <w:pPr>
        <w:pStyle w:val="Snt1"/>
      </w:pPr>
      <w:r>
        <w:t xml:space="preserve">5. VAPAAEHTOINEN nolla tai yksi </w:t>
      </w:r>
      <w:r w:rsidRPr="0003454B">
        <w:t>[</w:t>
      </w:r>
      <w:r>
        <w:t>0</w:t>
      </w:r>
      <w:r w:rsidRPr="0003454B">
        <w:t>..1]</w:t>
      </w:r>
      <w:r>
        <w:t xml:space="preserve"> </w:t>
      </w:r>
      <w:r w:rsidRPr="009315BE">
        <w:t>entryRelationship</w:t>
      </w:r>
    </w:p>
    <w:p w14:paraId="66E7DC74" w14:textId="23788A73" w:rsidR="00C60BE2" w:rsidRDefault="00C60BE2" w:rsidP="00C60BE2">
      <w:pPr>
        <w:pStyle w:val="Snt2"/>
      </w:pPr>
      <w:r>
        <w:t xml:space="preserve">a. PAKOLLINEN </w:t>
      </w:r>
      <w:r w:rsidRPr="00AA0A88">
        <w:t>yksi [1..1]</w:t>
      </w:r>
      <w:r>
        <w:t xml:space="preserve"> @typeCode=”COMP”</w:t>
      </w:r>
    </w:p>
    <w:p w14:paraId="68012B20" w14:textId="7F6A04DD" w:rsidR="00C60BE2" w:rsidRDefault="00C60BE2" w:rsidP="00C60BE2">
      <w:pPr>
        <w:pStyle w:val="Snt2"/>
      </w:pPr>
      <w:r>
        <w:t xml:space="preserve">b. PAKOLLINEN </w:t>
      </w:r>
      <w:r w:rsidRPr="00AA0A88">
        <w:t>yksi [1..1]</w:t>
      </w:r>
      <w:r>
        <w:t xml:space="preserve"> </w:t>
      </w:r>
      <w:hyperlink w:anchor="_Kuvantamistutkimus_-_observation" w:history="1">
        <w:r w:rsidRPr="009A0FDE">
          <w:rPr>
            <w:rStyle w:val="Hyperlinkki"/>
          </w:rPr>
          <w:t>Horisontaalinen lihastasapaino</w:t>
        </w:r>
      </w:hyperlink>
      <w:r>
        <w:t xml:space="preserve"> (102) organizer</w:t>
      </w:r>
    </w:p>
    <w:p w14:paraId="3A1DADE2" w14:textId="78A874BB" w:rsidR="00C60BE2" w:rsidRDefault="00C60BE2" w:rsidP="00C60BE2">
      <w:pPr>
        <w:pStyle w:val="Snt1"/>
      </w:pPr>
      <w:r>
        <w:t xml:space="preserve">6. VAPAAEHTOINEN nolla tai yksi </w:t>
      </w:r>
      <w:r w:rsidRPr="0003454B">
        <w:t>[</w:t>
      </w:r>
      <w:r>
        <w:t>0</w:t>
      </w:r>
      <w:r w:rsidRPr="0003454B">
        <w:t>..1]</w:t>
      </w:r>
      <w:r>
        <w:t xml:space="preserve"> </w:t>
      </w:r>
      <w:r w:rsidRPr="009315BE">
        <w:t>entryRelationship</w:t>
      </w:r>
    </w:p>
    <w:p w14:paraId="1FA49643" w14:textId="77777777" w:rsidR="00C60BE2" w:rsidRDefault="00C60BE2" w:rsidP="00C60BE2">
      <w:pPr>
        <w:pStyle w:val="Snt2"/>
      </w:pPr>
      <w:r>
        <w:t xml:space="preserve">a. PAKOLLINEN </w:t>
      </w:r>
      <w:r w:rsidRPr="00AA0A88">
        <w:t>yksi [1..1]</w:t>
      </w:r>
      <w:r>
        <w:t xml:space="preserve"> @typeCode=”COMP”</w:t>
      </w:r>
    </w:p>
    <w:p w14:paraId="192DC799" w14:textId="20951F92" w:rsidR="0018490B" w:rsidRPr="00971115" w:rsidRDefault="00C60BE2" w:rsidP="00CD4757">
      <w:pPr>
        <w:pStyle w:val="Snt2"/>
      </w:pPr>
      <w:r>
        <w:t xml:space="preserve">b. PAKOLLINEN </w:t>
      </w:r>
      <w:r w:rsidRPr="00AA0A88">
        <w:t>yksi [1..1]</w:t>
      </w:r>
      <w:r>
        <w:t xml:space="preserve"> </w:t>
      </w:r>
      <w:hyperlink w:anchor="_Vertikaalinen_lihastasapaino_" w:history="1">
        <w:r w:rsidRPr="009A0FDE">
          <w:rPr>
            <w:rStyle w:val="Hyperlinkki"/>
          </w:rPr>
          <w:t>Vertikaalinen lihastasapaino</w:t>
        </w:r>
      </w:hyperlink>
      <w:r>
        <w:t xml:space="preserve"> (120) organizer</w:t>
      </w:r>
    </w:p>
    <w:bookmarkStart w:id="1431" w:name="_Kuvantamistutkimus_-_observation"/>
    <w:bookmarkStart w:id="1432" w:name="_Tutkimuksen_tekotapa_–observation"/>
    <w:bookmarkStart w:id="1433" w:name="_Horisontaalinen_lihastasapaino_"/>
    <w:bookmarkEnd w:id="1431"/>
    <w:bookmarkEnd w:id="1432"/>
    <w:bookmarkEnd w:id="1433"/>
    <w:p w14:paraId="10BEB427" w14:textId="711BA4D0" w:rsidR="004327C9" w:rsidRDefault="004327C9" w:rsidP="00FF277F">
      <w:pPr>
        <w:pStyle w:val="Otsikko5"/>
      </w:pPr>
      <w:r>
        <w:fldChar w:fldCharType="begin"/>
      </w:r>
      <w:r w:rsidR="009A0FDE">
        <w:instrText>HYPERLINK  \l "_Yhteisnäkö_kauas_tai"</w:instrText>
      </w:r>
      <w:r>
        <w:fldChar w:fldCharType="separate"/>
      </w:r>
      <w:bookmarkStart w:id="1434" w:name="_Toc498613852"/>
      <w:bookmarkStart w:id="1435" w:name="_Toc525565044"/>
      <w:r w:rsidR="003302B9">
        <w:rPr>
          <w:rStyle w:val="Hyperlinkki"/>
        </w:rPr>
        <w:t>Horisontaalinen lihastasapaino</w:t>
      </w:r>
      <w:r w:rsidRPr="00DA518B">
        <w:rPr>
          <w:rStyle w:val="Hyperlinkki"/>
        </w:rPr>
        <w:t xml:space="preserve"> </w:t>
      </w:r>
      <w:r>
        <w:fldChar w:fldCharType="end"/>
      </w:r>
      <w:r>
        <w:t xml:space="preserve"> </w:t>
      </w:r>
      <w:r w:rsidR="00E03F23">
        <w:t>–</w:t>
      </w:r>
      <w:r w:rsidR="002847E1">
        <w:t xml:space="preserve"> </w:t>
      </w:r>
      <w:bookmarkEnd w:id="1434"/>
      <w:r w:rsidR="00527C8F">
        <w:t>organizer</w:t>
      </w:r>
      <w:bookmarkEnd w:id="143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99795E" w14:paraId="1ACF6CAA" w14:textId="77777777" w:rsidTr="00627942">
        <w:tc>
          <w:tcPr>
            <w:tcW w:w="9236" w:type="dxa"/>
          </w:tcPr>
          <w:p w14:paraId="51829D0A" w14:textId="697CF78C" w:rsidR="00BB4A27" w:rsidRPr="00C51DBD" w:rsidRDefault="00D14313" w:rsidP="00627942">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2A424FEF" w14:textId="77777777" w:rsidR="000F7FB6" w:rsidRPr="00950704" w:rsidRDefault="000F7FB6" w:rsidP="000F7FB6">
      <w:pPr>
        <w:pStyle w:val="Snt1"/>
        <w:rPr>
          <w:lang w:val="en-US"/>
        </w:rPr>
      </w:pPr>
    </w:p>
    <w:p w14:paraId="556FBA47" w14:textId="6CE8639C" w:rsidR="000F7FB6" w:rsidRPr="0003454B" w:rsidRDefault="000F7FB6" w:rsidP="000F7FB6">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4A851AA3" w14:textId="139054EE" w:rsidR="000F7FB6" w:rsidRDefault="00B12C02" w:rsidP="000F7FB6">
      <w:pPr>
        <w:pStyle w:val="Snt1"/>
      </w:pPr>
      <w:r>
        <w:t>2</w:t>
      </w:r>
      <w:r w:rsidR="000F7FB6" w:rsidRPr="00AE0334">
        <w:t xml:space="preserve">. PAKOLLINEN yksi [1..1] </w:t>
      </w:r>
      <w:r w:rsidR="000F7FB6" w:rsidRPr="0082643A">
        <w:t>code/@code="</w:t>
      </w:r>
      <w:r w:rsidR="000F7FB6">
        <w:t>102</w:t>
      </w:r>
      <w:r w:rsidR="000F7FB6" w:rsidRPr="0082643A">
        <w:t xml:space="preserve">" </w:t>
      </w:r>
      <w:r w:rsidR="005D0023">
        <w:t>Horisontaalinen lihastasapaino</w:t>
      </w:r>
      <w:r w:rsidR="000F7FB6" w:rsidRPr="00FD3170">
        <w:t xml:space="preserve"> </w:t>
      </w:r>
      <w:r w:rsidR="000F7FB6">
        <w:t>(codeSystem</w:t>
      </w:r>
      <w:r w:rsidR="000F7FB6" w:rsidRPr="0095153D">
        <w:t xml:space="preserve">: </w:t>
      </w:r>
      <w:r w:rsidR="002C31C9">
        <w:t xml:space="preserve">1.2.246.537.6.893 </w:t>
      </w:r>
      <w:r w:rsidR="000F7FB6">
        <w:t>Optometria/Tietosisältö – Yhteisnäkö ja akkommodaatio)</w:t>
      </w:r>
    </w:p>
    <w:p w14:paraId="6F5BC7BD" w14:textId="31724C79" w:rsidR="000F7FB6" w:rsidRDefault="00B12C02" w:rsidP="000F7FB6">
      <w:pPr>
        <w:pStyle w:val="Snt1"/>
      </w:pPr>
      <w:r>
        <w:t>3</w:t>
      </w:r>
      <w:r w:rsidR="000F7FB6">
        <w:t xml:space="preserve">. PAKOLLINEN </w:t>
      </w:r>
      <w:r w:rsidR="005E6042">
        <w:t>yksi [1..1] statusCode</w:t>
      </w:r>
      <w:r w:rsidR="000F7FB6">
        <w:t>/@code=”</w:t>
      </w:r>
      <w:r w:rsidR="000F7FB6" w:rsidRPr="00C61ED5">
        <w:t>completed</w:t>
      </w:r>
      <w:r w:rsidR="000F7FB6">
        <w:t>”</w:t>
      </w:r>
    </w:p>
    <w:p w14:paraId="2F0A8669" w14:textId="2271267A" w:rsidR="000F7FB6" w:rsidRDefault="00B12C02" w:rsidP="000F7FB6">
      <w:pPr>
        <w:pStyle w:val="Snt1"/>
      </w:pPr>
      <w:r>
        <w:t>4</w:t>
      </w:r>
      <w:r w:rsidR="000F7FB6">
        <w:t xml:space="preserve">. </w:t>
      </w:r>
      <w:r w:rsidR="005D0023">
        <w:t>VAPAAEHTOINEN nolla tai</w:t>
      </w:r>
      <w:r w:rsidR="000F7FB6">
        <w:t xml:space="preserve"> yksi [</w:t>
      </w:r>
      <w:r w:rsidR="005D0023">
        <w:t>0</w:t>
      </w:r>
      <w:r w:rsidR="000F7FB6">
        <w:t>..</w:t>
      </w:r>
      <w:r w:rsidR="005D0023">
        <w:t>1</w:t>
      </w:r>
      <w:r w:rsidR="000F7FB6">
        <w:t>] component</w:t>
      </w:r>
    </w:p>
    <w:p w14:paraId="41D34196" w14:textId="2731E48C" w:rsidR="000F7FB6" w:rsidRDefault="000F7FB6" w:rsidP="000F7FB6">
      <w:pPr>
        <w:pStyle w:val="Snt2"/>
      </w:pPr>
      <w:r>
        <w:t>a. PAKOLLINEN yksi [1..1</w:t>
      </w:r>
      <w:r w:rsidRPr="00A71755">
        <w:t xml:space="preserve">] </w:t>
      </w:r>
      <w:hyperlink w:anchor="_Karsastuksen_määrä" w:history="1">
        <w:r w:rsidR="005D0023" w:rsidRPr="00886145">
          <w:rPr>
            <w:rStyle w:val="Hyperlinkki"/>
          </w:rPr>
          <w:t>Karsastuksen määrä</w:t>
        </w:r>
      </w:hyperlink>
      <w:r>
        <w:t xml:space="preserve"> (</w:t>
      </w:r>
      <w:r w:rsidR="005D0023">
        <w:t>103</w:t>
      </w:r>
      <w:r>
        <w:t>) observation</w:t>
      </w:r>
    </w:p>
    <w:p w14:paraId="6087F05B" w14:textId="043A97EB" w:rsidR="000F7FB6" w:rsidRDefault="00B12C02" w:rsidP="000F7FB6">
      <w:pPr>
        <w:pStyle w:val="Snt1"/>
      </w:pPr>
      <w:r>
        <w:t>5</w:t>
      </w:r>
      <w:r w:rsidR="000F7FB6">
        <w:t>. VAPAAEHTOINEN nolla tai yksi [0..1] component</w:t>
      </w:r>
    </w:p>
    <w:p w14:paraId="5A1CBD3B" w14:textId="085CEA35" w:rsidR="000F7FB6" w:rsidRDefault="000F7FB6" w:rsidP="000F7FB6">
      <w:pPr>
        <w:pStyle w:val="Snt2"/>
      </w:pPr>
      <w:r>
        <w:t>a. PAKOLLINEN yksi [1..1</w:t>
      </w:r>
      <w:r w:rsidRPr="00A71755">
        <w:t xml:space="preserve">] </w:t>
      </w:r>
      <w:hyperlink w:anchor="_Lisätiedot_karsastuksen_määrästä" w:history="1">
        <w:r w:rsidR="005D0023" w:rsidRPr="00886145">
          <w:rPr>
            <w:rStyle w:val="Hyperlinkki"/>
          </w:rPr>
          <w:t>Lisätiedot karsastuksen määrästä</w:t>
        </w:r>
      </w:hyperlink>
      <w:r>
        <w:t xml:space="preserve"> (</w:t>
      </w:r>
      <w:r w:rsidR="005D0023">
        <w:t>104</w:t>
      </w:r>
      <w:r>
        <w:t xml:space="preserve">) </w:t>
      </w:r>
      <w:r w:rsidR="005D0023">
        <w:t>observation</w:t>
      </w:r>
    </w:p>
    <w:p w14:paraId="649205C3" w14:textId="65591F11" w:rsidR="005D0023" w:rsidRDefault="00B12C02" w:rsidP="005D0023">
      <w:pPr>
        <w:pStyle w:val="Snt1"/>
      </w:pPr>
      <w:r>
        <w:t>6</w:t>
      </w:r>
      <w:r w:rsidR="005D0023">
        <w:t xml:space="preserve">. </w:t>
      </w:r>
      <w:r w:rsidR="005D731F">
        <w:t xml:space="preserve">VAPAAEHTOINEN nolla tai yksi [0..1] </w:t>
      </w:r>
      <w:r w:rsidR="005D0023">
        <w:t>component</w:t>
      </w:r>
    </w:p>
    <w:p w14:paraId="3B26F135" w14:textId="401A715B" w:rsidR="005D0023" w:rsidRDefault="005D0023" w:rsidP="005D0023">
      <w:pPr>
        <w:pStyle w:val="Snt2"/>
      </w:pPr>
      <w:r>
        <w:t>a. PAKOLLINEN yksi [1..1</w:t>
      </w:r>
      <w:r w:rsidRPr="00A71755">
        <w:t xml:space="preserve">] </w:t>
      </w:r>
      <w:hyperlink w:anchor="_Karsastuksen_suunta_tai" w:history="1">
        <w:r w:rsidRPr="00886145">
          <w:rPr>
            <w:rStyle w:val="Hyperlinkki"/>
          </w:rPr>
          <w:t>Karsastuksen suunta tai laji</w:t>
        </w:r>
      </w:hyperlink>
      <w:r>
        <w:t xml:space="preserve"> (109) observation</w:t>
      </w:r>
    </w:p>
    <w:p w14:paraId="1629EC7E" w14:textId="55FF6BC3" w:rsidR="005D0023" w:rsidRDefault="00B12C02" w:rsidP="005D0023">
      <w:pPr>
        <w:pStyle w:val="Snt1"/>
      </w:pPr>
      <w:r>
        <w:t>7</w:t>
      </w:r>
      <w:r w:rsidR="005D0023">
        <w:t xml:space="preserve">. </w:t>
      </w:r>
      <w:r w:rsidR="005D731F">
        <w:t xml:space="preserve">VAPAAEHTOINEN nolla tai yksi [0..1] </w:t>
      </w:r>
      <w:r w:rsidR="005D0023">
        <w:t>component</w:t>
      </w:r>
    </w:p>
    <w:p w14:paraId="616266D4" w14:textId="2BBA9A84" w:rsidR="005D0023" w:rsidRDefault="005D0023" w:rsidP="005D0023">
      <w:pPr>
        <w:pStyle w:val="Snt2"/>
      </w:pPr>
      <w:r>
        <w:t>a. PAKOLLINEN yksi [1..1</w:t>
      </w:r>
      <w:r w:rsidRPr="00A71755">
        <w:t xml:space="preserve">] </w:t>
      </w:r>
      <w:hyperlink w:anchor="_Horisontaalisen_karsastuksen_mittau" w:history="1">
        <w:r w:rsidRPr="00886145">
          <w:rPr>
            <w:rStyle w:val="Hyperlinkki"/>
          </w:rPr>
          <w:t>Horisontaalisen karsastuksen mittausmenetelmä ja tarkenne</w:t>
        </w:r>
      </w:hyperlink>
      <w:r>
        <w:t xml:space="preserve"> (110) observation</w:t>
      </w:r>
    </w:p>
    <w:p w14:paraId="3318F8EB" w14:textId="3171DAB7" w:rsidR="005D0023" w:rsidRDefault="00B12C02" w:rsidP="005D0023">
      <w:pPr>
        <w:pStyle w:val="Snt1"/>
      </w:pPr>
      <w:r>
        <w:t>8</w:t>
      </w:r>
      <w:r w:rsidR="005D0023">
        <w:t xml:space="preserve">. </w:t>
      </w:r>
      <w:r w:rsidR="005D731F">
        <w:t xml:space="preserve">VAPAAEHTOINEN nolla tai yksi [0..1] </w:t>
      </w:r>
      <w:r w:rsidR="005D0023">
        <w:t>component</w:t>
      </w:r>
    </w:p>
    <w:p w14:paraId="60122A42" w14:textId="5D2B18C3" w:rsidR="005D0023" w:rsidRDefault="005D0023" w:rsidP="005D0023">
      <w:pPr>
        <w:pStyle w:val="Snt2"/>
      </w:pPr>
      <w:r>
        <w:t>a. PAKOLLINEN yksi [1..1</w:t>
      </w:r>
      <w:r w:rsidRPr="00A71755">
        <w:t xml:space="preserve">] </w:t>
      </w:r>
      <w:hyperlink w:anchor="_Silmän_kääntymiskyky_sisäänpäin," w:history="1">
        <w:r w:rsidRPr="00886145">
          <w:rPr>
            <w:rStyle w:val="Hyperlinkki"/>
          </w:rPr>
          <w:t>Silmän kääntymiskyky sisäänpäin, PRK kauas</w:t>
        </w:r>
      </w:hyperlink>
      <w:r>
        <w:t xml:space="preserve"> (115) observation</w:t>
      </w:r>
    </w:p>
    <w:p w14:paraId="514F9D20" w14:textId="00C169E7" w:rsidR="005D0023" w:rsidRDefault="00B12C02" w:rsidP="005D0023">
      <w:pPr>
        <w:pStyle w:val="Snt1"/>
      </w:pPr>
      <w:r>
        <w:t>9</w:t>
      </w:r>
      <w:r w:rsidR="005D0023">
        <w:t xml:space="preserve">. </w:t>
      </w:r>
      <w:r w:rsidR="005D731F">
        <w:t xml:space="preserve">VAPAAEHTOINEN nolla tai yksi [0..1] </w:t>
      </w:r>
      <w:r w:rsidR="005D0023">
        <w:t>component</w:t>
      </w:r>
    </w:p>
    <w:p w14:paraId="764BC23E" w14:textId="27A3413F" w:rsidR="005D0023" w:rsidRDefault="005D0023" w:rsidP="005D0023">
      <w:pPr>
        <w:pStyle w:val="Snt2"/>
      </w:pPr>
      <w:r>
        <w:t>a. PAKOLLINEN yksi [1..1</w:t>
      </w:r>
      <w:r w:rsidRPr="00A71755">
        <w:t xml:space="preserve">] </w:t>
      </w:r>
      <w:hyperlink w:anchor="_Silmän_kääntymiskyky_ulospäin," w:history="1">
        <w:r w:rsidRPr="00886145">
          <w:rPr>
            <w:rStyle w:val="Hyperlinkki"/>
          </w:rPr>
          <w:t>Silmän kääntymiskyky ulospäin, NRK kauas</w:t>
        </w:r>
      </w:hyperlink>
      <w:r>
        <w:t xml:space="preserve"> (116) observation</w:t>
      </w:r>
    </w:p>
    <w:p w14:paraId="0FAB0E4C" w14:textId="2316E310" w:rsidR="00384E66" w:rsidRDefault="00E37B01" w:rsidP="00384E66">
      <w:pPr>
        <w:pStyle w:val="Snt1"/>
      </w:pPr>
      <w:r>
        <w:t>1</w:t>
      </w:r>
      <w:r w:rsidR="00B12C02">
        <w:t>0</w:t>
      </w:r>
      <w:r w:rsidR="00384E66">
        <w:t xml:space="preserve">. </w:t>
      </w:r>
      <w:r w:rsidR="005D731F">
        <w:t xml:space="preserve">VAPAAEHTOINEN nolla tai </w:t>
      </w:r>
      <w:r w:rsidR="00931411">
        <w:t>useampi</w:t>
      </w:r>
      <w:r w:rsidR="005D731F">
        <w:t xml:space="preserve"> [0..</w:t>
      </w:r>
      <w:r w:rsidR="00240621">
        <w:t>*</w:t>
      </w:r>
      <w:r w:rsidR="005D731F">
        <w:t xml:space="preserve">] </w:t>
      </w:r>
      <w:r w:rsidR="00384E66">
        <w:t>component</w:t>
      </w:r>
    </w:p>
    <w:p w14:paraId="27ADFD24" w14:textId="7E4A898F" w:rsidR="00D14313" w:rsidRDefault="00384E66" w:rsidP="00B12C02">
      <w:pPr>
        <w:pStyle w:val="Snt2"/>
      </w:pPr>
      <w:r>
        <w:t>a. PAKOLLINEN yksi [1..1</w:t>
      </w:r>
      <w:r w:rsidRPr="00A71755">
        <w:t xml:space="preserve">] </w:t>
      </w:r>
      <w:hyperlink w:anchor="_Silmä_ilmeiselle_karsastukselle_1" w:history="1">
        <w:r w:rsidRPr="00886145">
          <w:rPr>
            <w:rStyle w:val="Hyperlinkki"/>
          </w:rPr>
          <w:t>Silmä ilmeiselle karsastukselle</w:t>
        </w:r>
      </w:hyperlink>
      <w:r>
        <w:t xml:space="preserve"> (105) organizer</w:t>
      </w:r>
    </w:p>
    <w:p w14:paraId="0C8C412B" w14:textId="64F0D1C1" w:rsidR="00931411" w:rsidRDefault="00931411" w:rsidP="00B12C02">
      <w:pPr>
        <w:pStyle w:val="Snt2"/>
      </w:pPr>
    </w:p>
    <w:p w14:paraId="05ABCF21" w14:textId="170D604D" w:rsidR="00931411" w:rsidRPr="000F7FB6" w:rsidRDefault="00931411" w:rsidP="00931411">
      <w:pPr>
        <w:pStyle w:val="Snt1"/>
      </w:pPr>
      <w:r w:rsidRPr="00931411">
        <w:rPr>
          <w:b/>
        </w:rPr>
        <w:t>Toteutusohje:</w:t>
      </w:r>
      <w:r>
        <w:t xml:space="preserve"> toistetaan ilmeisen karsastuksen rakennetta per silmä</w:t>
      </w:r>
    </w:p>
    <w:tbl>
      <w:tblPr>
        <w:tblStyle w:val="TaulukkoRuudukko"/>
        <w:tblpPr w:leftFromText="180" w:rightFromText="180" w:vertAnchor="text" w:horzAnchor="margin" w:tblpY="546"/>
        <w:tblW w:w="923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D14313" w:rsidRPr="0099795E" w14:paraId="7FF4F1A6" w14:textId="77777777" w:rsidTr="00D14313">
        <w:tc>
          <w:tcPr>
            <w:tcW w:w="9231" w:type="dxa"/>
          </w:tcPr>
          <w:p w14:paraId="35E3D1D0" w14:textId="77777777" w:rsidR="00D14313" w:rsidRPr="00C51DBD" w:rsidRDefault="00D14313" w:rsidP="00D14313">
            <w:pPr>
              <w:pStyle w:val="Snt1"/>
              <w:ind w:left="0" w:firstLine="0"/>
              <w:rPr>
                <w:rFonts w:eastAsiaTheme="majorEastAsia" w:cstheme="majorHAnsi"/>
                <w:bCs/>
                <w:sz w:val="24"/>
                <w:szCs w:val="26"/>
                <w:lang w:val="en-US"/>
              </w:rPr>
            </w:pPr>
            <w:bookmarkStart w:id="1436" w:name="_Karsastuksen_määrä"/>
            <w:bookmarkEnd w:id="1436"/>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74DA5DA2" w14:textId="2C650AA5" w:rsidR="00E03F23" w:rsidRPr="00D14313" w:rsidRDefault="00886145" w:rsidP="009A0FDE">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1437" w:name="_Toc525565045"/>
      <w:r w:rsidR="004E6C8A" w:rsidRPr="00886145">
        <w:rPr>
          <w:rStyle w:val="Hyperlinkki"/>
        </w:rPr>
        <w:t>Karsastuksen määrä</w:t>
      </w:r>
      <w:r w:rsidR="00D14313">
        <w:rPr>
          <w:rStyle w:val="Hyperlinkki"/>
        </w:rPr>
        <w:t xml:space="preserve"> </w:t>
      </w:r>
      <w:r w:rsidR="00D14313" w:rsidRPr="00D14313">
        <w:rPr>
          <w:rStyle w:val="Hyperlinkki"/>
          <w:color w:val="000000" w:themeColor="text1"/>
          <w:u w:val="none"/>
        </w:rPr>
        <w:t>-observation</w:t>
      </w:r>
      <w:bookmarkEnd w:id="1437"/>
    </w:p>
    <w:p w14:paraId="06C9D815" w14:textId="77777777" w:rsidR="00D14313" w:rsidRPr="00864DDF" w:rsidRDefault="00886145" w:rsidP="00E03F23">
      <w:pPr>
        <w:rPr>
          <w:lang w:val="en-US"/>
        </w:rPr>
      </w:pPr>
      <w:r>
        <w:rPr>
          <w:rFonts w:eastAsiaTheme="majorEastAsia" w:cstheme="majorBidi"/>
          <w:color w:val="243F60" w:themeColor="accent1" w:themeShade="7F"/>
        </w:rPr>
        <w:fldChar w:fldCharType="end"/>
      </w:r>
    </w:p>
    <w:p w14:paraId="0A78E18F" w14:textId="77777777" w:rsidR="002877C4" w:rsidRDefault="002877C4" w:rsidP="002877C4">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EC1FE02" w14:textId="7FCA56AB" w:rsidR="002877C4" w:rsidRPr="00AE0334" w:rsidRDefault="00931411" w:rsidP="002877C4">
      <w:pPr>
        <w:pStyle w:val="Snt1"/>
      </w:pPr>
      <w:r>
        <w:t>2</w:t>
      </w:r>
      <w:r w:rsidR="002877C4" w:rsidRPr="0003454B">
        <w:t xml:space="preserve">. PAKOLLINEN yksi [1..1] </w:t>
      </w:r>
      <w:r w:rsidR="002877C4" w:rsidRPr="00AE0334">
        <w:t>code/@code="</w:t>
      </w:r>
      <w:r w:rsidR="002877C4">
        <w:t>103</w:t>
      </w:r>
      <w:r w:rsidR="002877C4" w:rsidRPr="00AE0334">
        <w:t xml:space="preserve">" </w:t>
      </w:r>
      <w:r w:rsidR="002877C4">
        <w:t>Karsastuksen määrä</w:t>
      </w:r>
      <w:r w:rsidR="002877C4" w:rsidRPr="00AE0334">
        <w:t xml:space="preserve"> </w:t>
      </w:r>
      <w:r w:rsidR="002877C4">
        <w:t>(codeSystem</w:t>
      </w:r>
      <w:r w:rsidR="002877C4" w:rsidRPr="00AE0334">
        <w:t xml:space="preserve">: </w:t>
      </w:r>
      <w:r w:rsidR="002C31C9">
        <w:t xml:space="preserve">1.2.246.537.6.893 </w:t>
      </w:r>
      <w:r w:rsidR="002877C4">
        <w:t>Optometria/Tietosisältö – Yhteisnäkö ja akkommodaatio)</w:t>
      </w:r>
    </w:p>
    <w:p w14:paraId="533A788E" w14:textId="097DFBE7" w:rsidR="002877C4" w:rsidRDefault="00931411" w:rsidP="002877C4">
      <w:pPr>
        <w:pStyle w:val="Snt1"/>
      </w:pPr>
      <w:r>
        <w:t>3.</w:t>
      </w:r>
      <w:r w:rsidR="002877C4">
        <w:t xml:space="preserve"> PAKOLLINEN yksi [1..1] text</w:t>
      </w:r>
    </w:p>
    <w:p w14:paraId="052FB3A9" w14:textId="77777777" w:rsidR="002877C4" w:rsidRDefault="002877C4" w:rsidP="002877C4">
      <w:pPr>
        <w:pStyle w:val="Snt2"/>
      </w:pPr>
      <w:r>
        <w:t>a. PAKOLLINEN yksi [1..1] reference/@value, viitattavan näyttömuoto-osion xml-ID annetaan II-tietotyypillä</w:t>
      </w:r>
    </w:p>
    <w:p w14:paraId="120C063B" w14:textId="3CD1A974" w:rsidR="002877C4" w:rsidRDefault="00931411" w:rsidP="002877C4">
      <w:pPr>
        <w:pStyle w:val="Snt1"/>
      </w:pPr>
      <w:r>
        <w:t>4</w:t>
      </w:r>
      <w:r w:rsidR="002877C4" w:rsidRPr="0003454B">
        <w:t>. PAKOLLINEN yksi [1..1] value</w:t>
      </w:r>
      <w:r w:rsidR="002877C4">
        <w:t xml:space="preserve"> Karsastuksen määrä</w:t>
      </w:r>
      <w:r w:rsidR="002877C4" w:rsidRPr="00AE0334">
        <w:t xml:space="preserve"> </w:t>
      </w:r>
      <w:r w:rsidR="002877C4">
        <w:t xml:space="preserve">(103), </w:t>
      </w:r>
      <w:r w:rsidR="002877C4" w:rsidRPr="0003454B">
        <w:t>arvo</w:t>
      </w:r>
      <w:r w:rsidR="002877C4">
        <w:t xml:space="preserve"> annetaan PQ-tietotyy</w:t>
      </w:r>
      <w:r w:rsidR="002877C4" w:rsidRPr="0003454B">
        <w:t>pillä</w:t>
      </w:r>
      <w:r w:rsidR="00CD01FE">
        <w:t xml:space="preserve">, yksikkö </w:t>
      </w:r>
      <w:r w:rsidR="00CD01FE" w:rsidRPr="00CD01FE">
        <w:t>[p'diop]</w:t>
      </w:r>
      <w:r w:rsidR="00CD01FE">
        <w:t xml:space="preserve"> (prismadio</w:t>
      </w:r>
      <w:r w:rsidR="0004777D">
        <w:t>p</w:t>
      </w:r>
      <w:r w:rsidR="00CD01FE">
        <w:t>teri)</w:t>
      </w:r>
    </w:p>
    <w:p w14:paraId="320284CF" w14:textId="5958F8D6" w:rsidR="00D14313" w:rsidRPr="002877C4" w:rsidRDefault="00931411" w:rsidP="00931411">
      <w:pPr>
        <w:pStyle w:val="Snt1"/>
      </w:pPr>
      <w:r>
        <w:t>5</w:t>
      </w:r>
      <w:r w:rsidR="002877C4" w:rsidRPr="00490494">
        <w:t xml:space="preserve">. </w:t>
      </w:r>
      <w:r w:rsidR="002877C4">
        <w:t xml:space="preserve">PAKOLLINEN </w:t>
      </w:r>
      <w:r w:rsidR="002877C4" w:rsidRPr="00490494">
        <w:t>yksi [</w:t>
      </w:r>
      <w:r w:rsidR="002877C4">
        <w:t>1</w:t>
      </w:r>
      <w:r w:rsidR="002877C4" w:rsidRPr="00490494">
        <w:t>..1] targetSiteCod</w:t>
      </w:r>
      <w:r w:rsidR="002877C4">
        <w:t>e Molempia silmiä koskevat horisontaalisen lihastasapainon havainnot (102.1</w:t>
      </w:r>
      <w:r w:rsidR="002877C4" w:rsidRPr="00490494">
        <w:t xml:space="preserve">), arvo annetaan luokituksesta THL - Silmän löydöksen sijainti (codeSystem: </w:t>
      </w:r>
      <w:r w:rsidR="002877C4" w:rsidRPr="002877C4">
        <w:t>1.2.246.537.6.3033.2014</w:t>
      </w:r>
      <w:r w:rsidR="002877C4" w:rsidRPr="00490494">
        <w:t xml:space="preserve">) </w:t>
      </w:r>
    </w:p>
    <w:tbl>
      <w:tblPr>
        <w:tblStyle w:val="TaulukkoRuudukko"/>
        <w:tblpPr w:leftFromText="180" w:rightFromText="180" w:vertAnchor="text" w:horzAnchor="margin" w:tblpY="541"/>
        <w:tblW w:w="9085" w:type="dxa"/>
        <w:tblLook w:val="04A0" w:firstRow="1" w:lastRow="0" w:firstColumn="1" w:lastColumn="0" w:noHBand="0" w:noVBand="1"/>
      </w:tblPr>
      <w:tblGrid>
        <w:gridCol w:w="9231"/>
      </w:tblGrid>
      <w:tr w:rsidR="00D14313" w:rsidRPr="0099795E" w14:paraId="32B4A8E1" w14:textId="77777777" w:rsidTr="00D14313">
        <w:tc>
          <w:tcPr>
            <w:tcW w:w="9085" w:type="dxa"/>
          </w:tcPr>
          <w:p w14:paraId="047FB7A3" w14:textId="77777777" w:rsidR="00D14313" w:rsidRPr="00C51DBD" w:rsidRDefault="00D14313" w:rsidP="00D14313">
            <w:pPr>
              <w:pStyle w:val="Snt1"/>
              <w:ind w:left="0" w:firstLine="0"/>
              <w:rPr>
                <w:rFonts w:eastAsiaTheme="majorEastAsia" w:cstheme="majorHAnsi"/>
                <w:bCs/>
                <w:sz w:val="24"/>
                <w:szCs w:val="26"/>
                <w:lang w:val="en-US"/>
              </w:rPr>
            </w:pPr>
            <w:bookmarkStart w:id="1438" w:name="_Lisätiedot_karsastuksen_määrästä"/>
            <w:bookmarkEnd w:id="1438"/>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2C30284" w14:textId="3E85E6C5" w:rsidR="004E6C8A" w:rsidRPr="00D14313" w:rsidRDefault="00886145" w:rsidP="00D14313">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1439" w:name="_Toc525565046"/>
      <w:r w:rsidR="004E6C8A" w:rsidRPr="00886145">
        <w:rPr>
          <w:rStyle w:val="Hyperlinkki"/>
        </w:rPr>
        <w:t>Lisätiedot karsastuksen määrästä</w:t>
      </w:r>
      <w:r w:rsidR="00D14313" w:rsidRPr="00D14313">
        <w:rPr>
          <w:rStyle w:val="Hyperlinkki"/>
          <w:color w:val="000000" w:themeColor="text1"/>
          <w:u w:val="none"/>
        </w:rPr>
        <w:t xml:space="preserve"> -observation</w:t>
      </w:r>
      <w:bookmarkEnd w:id="1439"/>
    </w:p>
    <w:p w14:paraId="740A74C1" w14:textId="77777777" w:rsidR="00D14313" w:rsidRPr="00D14313" w:rsidRDefault="00886145" w:rsidP="00E03F23">
      <w:pPr>
        <w:rPr>
          <w:rFonts w:eastAsiaTheme="majorEastAsia" w:cstheme="majorBidi"/>
          <w:color w:val="243F60" w:themeColor="accent1" w:themeShade="7F"/>
          <w:lang w:val="en-US"/>
        </w:rPr>
      </w:pPr>
      <w:r>
        <w:rPr>
          <w:rFonts w:eastAsiaTheme="majorEastAsia" w:cstheme="majorBidi"/>
          <w:color w:val="243F60" w:themeColor="accent1" w:themeShade="7F"/>
        </w:rPr>
        <w:fldChar w:fldCharType="end"/>
      </w:r>
    </w:p>
    <w:p w14:paraId="6D938E92" w14:textId="77777777" w:rsidR="00FB245E" w:rsidRDefault="00FB245E" w:rsidP="00FB24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CE1595F" w14:textId="1456F240" w:rsidR="00FB245E" w:rsidRPr="00AE0334" w:rsidRDefault="00931411" w:rsidP="00FB245E">
      <w:pPr>
        <w:pStyle w:val="Snt1"/>
      </w:pPr>
      <w:r>
        <w:t>2</w:t>
      </w:r>
      <w:r w:rsidR="00FB245E" w:rsidRPr="0003454B">
        <w:t xml:space="preserve">. PAKOLLINEN yksi [1..1] </w:t>
      </w:r>
      <w:r w:rsidR="00FB245E" w:rsidRPr="00AE0334">
        <w:t>code/@code="</w:t>
      </w:r>
      <w:r w:rsidR="00FB245E">
        <w:t>10</w:t>
      </w:r>
      <w:r w:rsidR="00055D0B">
        <w:t>4</w:t>
      </w:r>
      <w:r w:rsidR="00FB245E" w:rsidRPr="00AE0334">
        <w:t xml:space="preserve">" </w:t>
      </w:r>
      <w:r w:rsidR="00055D0B">
        <w:t>Lisätiedot karsastuksen määrästä</w:t>
      </w:r>
      <w:r w:rsidR="00FB245E" w:rsidRPr="00AE0334">
        <w:t xml:space="preserve"> </w:t>
      </w:r>
      <w:r w:rsidR="00FB245E">
        <w:t>(codeSystem</w:t>
      </w:r>
      <w:r w:rsidR="00FB245E" w:rsidRPr="00AE0334">
        <w:t xml:space="preserve">: </w:t>
      </w:r>
      <w:r w:rsidR="002C31C9">
        <w:t xml:space="preserve">1.2.246.537.6.893 </w:t>
      </w:r>
      <w:r w:rsidR="00FB245E">
        <w:t>Optometria/Tietosisältö – Yhteisnäkö ja akkommodaatio)</w:t>
      </w:r>
    </w:p>
    <w:p w14:paraId="3C2E3BC6" w14:textId="32BE2A21" w:rsidR="00FB245E" w:rsidRDefault="00931411" w:rsidP="00FB245E">
      <w:pPr>
        <w:pStyle w:val="Snt1"/>
      </w:pPr>
      <w:r>
        <w:t>3</w:t>
      </w:r>
      <w:r w:rsidR="00FB245E">
        <w:t>. PAKOLLINEN yksi [1..1] text</w:t>
      </w:r>
    </w:p>
    <w:p w14:paraId="54B7DF7D" w14:textId="77777777" w:rsidR="00FB245E" w:rsidRDefault="00FB245E" w:rsidP="00FB245E">
      <w:pPr>
        <w:pStyle w:val="Snt2"/>
      </w:pPr>
      <w:r>
        <w:t>a. PAKOLLINEN yksi [1..1] reference/@value, viitattavan näyttömuoto-osion xml-ID annetaan II-tietotyypillä</w:t>
      </w:r>
    </w:p>
    <w:p w14:paraId="2D059FF8" w14:textId="42720D7F" w:rsidR="00FB245E" w:rsidRDefault="00931411" w:rsidP="00FB245E">
      <w:pPr>
        <w:pStyle w:val="Snt1"/>
      </w:pPr>
      <w:r>
        <w:t>4</w:t>
      </w:r>
      <w:r w:rsidR="00FB245E" w:rsidRPr="0003454B">
        <w:t>. PAKOLLINEN yksi [1..1] value</w:t>
      </w:r>
      <w:r w:rsidR="00FB245E">
        <w:t xml:space="preserve"> </w:t>
      </w:r>
      <w:r w:rsidR="00055D0B">
        <w:t>Lisätiedot karsastuksen määrästä</w:t>
      </w:r>
      <w:r w:rsidR="00FB245E" w:rsidRPr="00AE0334">
        <w:t xml:space="preserve"> </w:t>
      </w:r>
      <w:r w:rsidR="00FB245E">
        <w:t>(10</w:t>
      </w:r>
      <w:r w:rsidR="00055D0B">
        <w:t>4</w:t>
      </w:r>
      <w:r w:rsidR="00FB245E">
        <w:t xml:space="preserve">), </w:t>
      </w:r>
      <w:r w:rsidR="00FB245E" w:rsidRPr="0003454B">
        <w:t>arvo</w:t>
      </w:r>
      <w:r w:rsidR="00FB245E">
        <w:t xml:space="preserve"> annetaan </w:t>
      </w:r>
      <w:r w:rsidR="00055D0B">
        <w:t>ST</w:t>
      </w:r>
      <w:r w:rsidR="00FB245E">
        <w:t>-tietotyy</w:t>
      </w:r>
      <w:r w:rsidR="00FB245E" w:rsidRPr="0003454B">
        <w:t>pillä</w:t>
      </w:r>
    </w:p>
    <w:p w14:paraId="142E43EC" w14:textId="006C6371" w:rsidR="00EF2738" w:rsidRPr="00055D0B" w:rsidRDefault="00931411" w:rsidP="00931411">
      <w:pPr>
        <w:pStyle w:val="Snt1"/>
      </w:pPr>
      <w:r>
        <w:t>5</w:t>
      </w:r>
      <w:r w:rsidR="00FB245E" w:rsidRPr="00490494">
        <w:t xml:space="preserve">. </w:t>
      </w:r>
      <w:r w:rsidR="00FB245E">
        <w:t xml:space="preserve">PAKOLLINEN </w:t>
      </w:r>
      <w:r w:rsidR="00FB245E" w:rsidRPr="00490494">
        <w:t>yksi [</w:t>
      </w:r>
      <w:r w:rsidR="00FB245E">
        <w:t>1</w:t>
      </w:r>
      <w:r w:rsidR="00FB245E" w:rsidRPr="00490494">
        <w:t>..1] targetSiteCod</w:t>
      </w:r>
      <w:r w:rsidR="00FB245E">
        <w:t>e Molempia silmiä koskevat horisontaalisen lihastasapainon havainnot (102.1</w:t>
      </w:r>
      <w:r w:rsidR="00FB245E" w:rsidRPr="00490494">
        <w:t xml:space="preserve">), arvo annetaan luokituksesta THL - Silmän löydöksen sijainti (codeSystem: </w:t>
      </w:r>
      <w:r w:rsidR="00FB245E" w:rsidRPr="002877C4">
        <w:t>1.2.246.537.6.3033.2014</w:t>
      </w:r>
      <w:r w:rsidR="00FB245E" w:rsidRPr="00490494">
        <w:t xml:space="preserve">) </w:t>
      </w:r>
      <w:bookmarkStart w:id="1440" w:name="_Silmä_ilmeiselle_karsastukselle"/>
      <w:bookmarkEnd w:id="1440"/>
    </w:p>
    <w:bookmarkStart w:id="1441" w:name="_Karsastuksen_suunta_tai"/>
    <w:bookmarkEnd w:id="1441"/>
    <w:p w14:paraId="08921192" w14:textId="0E492CCC" w:rsidR="004E6C8A" w:rsidRDefault="00886145" w:rsidP="009A0FDE">
      <w:pPr>
        <w:pStyle w:val="Otsikko6"/>
      </w:pPr>
      <w:r>
        <w:fldChar w:fldCharType="begin"/>
      </w:r>
      <w:r>
        <w:instrText xml:space="preserve"> HYPERLINK  \l "_Kuvantamistutkimus_-_observation" </w:instrText>
      </w:r>
      <w:r>
        <w:fldChar w:fldCharType="separate"/>
      </w:r>
      <w:bookmarkStart w:id="1442" w:name="_Toc525565047"/>
      <w:r w:rsidR="004E6C8A" w:rsidRPr="00886145">
        <w:rPr>
          <w:rStyle w:val="Hyperlinkki"/>
        </w:rPr>
        <w:t>Karsastuksen suunta tai laji</w:t>
      </w:r>
      <w:r>
        <w:fldChar w:fldCharType="end"/>
      </w:r>
      <w:r w:rsidR="00D14313">
        <w:t xml:space="preserve"> -observation</w:t>
      </w:r>
      <w:bookmarkEnd w:id="1442"/>
    </w:p>
    <w:tbl>
      <w:tblPr>
        <w:tblStyle w:val="TaulukkoRuudukko"/>
        <w:tblW w:w="0" w:type="auto"/>
        <w:tblInd w:w="-5" w:type="dxa"/>
        <w:tblLook w:val="04A0" w:firstRow="1" w:lastRow="0" w:firstColumn="1" w:lastColumn="0" w:noHBand="0" w:noVBand="1"/>
      </w:tblPr>
      <w:tblGrid>
        <w:gridCol w:w="9236"/>
      </w:tblGrid>
      <w:tr w:rsidR="00D14313" w:rsidRPr="0099795E" w14:paraId="69223FA8" w14:textId="77777777" w:rsidTr="00456F54">
        <w:tc>
          <w:tcPr>
            <w:tcW w:w="9236" w:type="dxa"/>
          </w:tcPr>
          <w:p w14:paraId="5BEB3377"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1602AEC" w14:textId="1DF8CFCA" w:rsidR="00EF2738" w:rsidRPr="00D14313" w:rsidRDefault="00EF2738" w:rsidP="00EF2738">
      <w:pPr>
        <w:rPr>
          <w:lang w:val="en-US"/>
        </w:rPr>
      </w:pPr>
    </w:p>
    <w:p w14:paraId="448D410F"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9E9B2A3" w14:textId="76CFC4E3" w:rsidR="00055D0B" w:rsidRPr="00AE0334" w:rsidRDefault="00931411" w:rsidP="00055D0B">
      <w:pPr>
        <w:pStyle w:val="Snt1"/>
      </w:pPr>
      <w:r>
        <w:t>2</w:t>
      </w:r>
      <w:r w:rsidR="00055D0B" w:rsidRPr="0003454B">
        <w:t xml:space="preserve">. PAKOLLINEN yksi [1..1] </w:t>
      </w:r>
      <w:r w:rsidR="00055D0B" w:rsidRPr="00AE0334">
        <w:t>code/@code="</w:t>
      </w:r>
      <w:r w:rsidR="00055D0B">
        <w:t>109</w:t>
      </w:r>
      <w:r w:rsidR="00055D0B" w:rsidRPr="00AE0334">
        <w:t xml:space="preserve">" </w:t>
      </w:r>
      <w:r w:rsidR="00055D0B">
        <w:t>Karsastuksen suunta tai laji</w:t>
      </w:r>
      <w:r w:rsidR="00055D0B" w:rsidRPr="00AE0334">
        <w:t xml:space="preserve"> </w:t>
      </w:r>
      <w:r w:rsidR="00055D0B">
        <w:t>(codeSystem</w:t>
      </w:r>
      <w:r w:rsidR="00055D0B" w:rsidRPr="00AE0334">
        <w:t xml:space="preserve">: </w:t>
      </w:r>
      <w:r w:rsidR="002C31C9">
        <w:t xml:space="preserve">1.2.246.537.6.893 </w:t>
      </w:r>
      <w:r w:rsidR="00055D0B">
        <w:t>Optometria/Tietosisältö – Yhteisnäkö ja akkommodaatio)</w:t>
      </w:r>
    </w:p>
    <w:p w14:paraId="25770224" w14:textId="0581254A" w:rsidR="00055D0B" w:rsidRDefault="00931411" w:rsidP="00055D0B">
      <w:pPr>
        <w:pStyle w:val="Snt1"/>
      </w:pPr>
      <w:r>
        <w:t>3</w:t>
      </w:r>
      <w:r w:rsidR="00055D0B">
        <w:t>. PAKOLLINEN yksi [1..1] text</w:t>
      </w:r>
    </w:p>
    <w:p w14:paraId="6199DA45" w14:textId="77777777" w:rsidR="00055D0B" w:rsidRDefault="00055D0B" w:rsidP="00055D0B">
      <w:pPr>
        <w:pStyle w:val="Snt2"/>
      </w:pPr>
      <w:r>
        <w:t>a. PAKOLLINEN yksi [1..1] reference/@value, viitattavan näyttömuoto-osion xml-ID annetaan II-tietotyypillä</w:t>
      </w:r>
    </w:p>
    <w:p w14:paraId="665775EF" w14:textId="735DB272" w:rsidR="00055D0B" w:rsidRDefault="00931411" w:rsidP="00055D0B">
      <w:pPr>
        <w:pStyle w:val="Snt1"/>
      </w:pPr>
      <w:r>
        <w:t>4</w:t>
      </w:r>
      <w:r w:rsidR="00055D0B" w:rsidRPr="0003454B">
        <w:t>. PAKOLLINEN yksi [1..1] value</w:t>
      </w:r>
      <w:r w:rsidR="00055D0B">
        <w:t xml:space="preserve"> Karsastuksen suunta tai laji</w:t>
      </w:r>
      <w:r w:rsidR="00055D0B" w:rsidRPr="00AE0334">
        <w:t xml:space="preserve"> </w:t>
      </w:r>
      <w:r w:rsidR="00055D0B">
        <w:t xml:space="preserve">(109), </w:t>
      </w:r>
      <w:r w:rsidR="00055D0B" w:rsidRPr="0003454B">
        <w:t>arvo</w:t>
      </w:r>
      <w:r w:rsidR="00055D0B">
        <w:t xml:space="preserve"> annetaan ST-tietotyy</w:t>
      </w:r>
      <w:r w:rsidR="00055D0B" w:rsidRPr="0003454B">
        <w:t>pillä</w:t>
      </w:r>
    </w:p>
    <w:p w14:paraId="6D482856" w14:textId="79A9E84E" w:rsidR="00EF2738" w:rsidRPr="00055D0B" w:rsidRDefault="00931411" w:rsidP="00500296">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1443" w:name="_Horisontaalisen_karsastuksen_mittau"/>
    <w:bookmarkEnd w:id="1443"/>
    <w:p w14:paraId="178AB31B" w14:textId="4A1A76F2" w:rsidR="004E6C8A" w:rsidRDefault="00886145" w:rsidP="009A0FDE">
      <w:pPr>
        <w:pStyle w:val="Otsikko6"/>
      </w:pPr>
      <w:r>
        <w:fldChar w:fldCharType="begin"/>
      </w:r>
      <w:r>
        <w:instrText xml:space="preserve"> HYPERLINK  \l "_Kuvantamistutkimus_-_observation" </w:instrText>
      </w:r>
      <w:r>
        <w:fldChar w:fldCharType="separate"/>
      </w:r>
      <w:bookmarkStart w:id="1444" w:name="_Toc525565048"/>
      <w:r w:rsidR="004E6C8A" w:rsidRPr="00886145">
        <w:rPr>
          <w:rStyle w:val="Hyperlinkki"/>
        </w:rPr>
        <w:t>Horisontaalisen karsastuksen mittausmenetelmä ja tarkenne</w:t>
      </w:r>
      <w:r>
        <w:fldChar w:fldCharType="end"/>
      </w:r>
      <w:r w:rsidR="00D14313">
        <w:t xml:space="preserve"> -observation</w:t>
      </w:r>
      <w:bookmarkEnd w:id="1444"/>
    </w:p>
    <w:tbl>
      <w:tblPr>
        <w:tblStyle w:val="TaulukkoRuudukko"/>
        <w:tblW w:w="0" w:type="auto"/>
        <w:tblInd w:w="-5" w:type="dxa"/>
        <w:tblLook w:val="04A0" w:firstRow="1" w:lastRow="0" w:firstColumn="1" w:lastColumn="0" w:noHBand="0" w:noVBand="1"/>
      </w:tblPr>
      <w:tblGrid>
        <w:gridCol w:w="9236"/>
      </w:tblGrid>
      <w:tr w:rsidR="00D14313" w:rsidRPr="0099795E" w14:paraId="27021416" w14:textId="77777777" w:rsidTr="00456F54">
        <w:tc>
          <w:tcPr>
            <w:tcW w:w="9236" w:type="dxa"/>
          </w:tcPr>
          <w:p w14:paraId="3DBD6CC2"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B5E239C" w14:textId="605CE832" w:rsidR="00EF2738" w:rsidRDefault="00EF2738" w:rsidP="00EF2738">
      <w:pPr>
        <w:rPr>
          <w:lang w:val="en-US"/>
        </w:rPr>
      </w:pPr>
    </w:p>
    <w:p w14:paraId="47D3C998"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3E4E82" w14:textId="620864E6" w:rsidR="00055D0B" w:rsidRPr="00AE0334" w:rsidRDefault="00931411" w:rsidP="00055D0B">
      <w:pPr>
        <w:pStyle w:val="Snt1"/>
      </w:pPr>
      <w:r>
        <w:t>2</w:t>
      </w:r>
      <w:r w:rsidR="00055D0B" w:rsidRPr="0003454B">
        <w:t xml:space="preserve">. PAKOLLINEN yksi [1..1] </w:t>
      </w:r>
      <w:r w:rsidR="00055D0B" w:rsidRPr="00AE0334">
        <w:t>code/@code="</w:t>
      </w:r>
      <w:r w:rsidR="00055D0B">
        <w:t>110" Horisontaalisen karsastuksen mittausmenetelmä ja tarkenne</w:t>
      </w:r>
      <w:r w:rsidR="00055D0B" w:rsidRPr="00AE0334">
        <w:t xml:space="preserve"> </w:t>
      </w:r>
      <w:r w:rsidR="00055D0B">
        <w:t>(codeSystem</w:t>
      </w:r>
      <w:r w:rsidR="00055D0B" w:rsidRPr="00AE0334">
        <w:t xml:space="preserve">: </w:t>
      </w:r>
      <w:r w:rsidR="002C31C9">
        <w:t xml:space="preserve">1.2.246.537.6.893 </w:t>
      </w:r>
      <w:r w:rsidR="00055D0B">
        <w:t>Optometria/Tietosisältö – Yhteisnäkö ja akkommodaatio)</w:t>
      </w:r>
    </w:p>
    <w:p w14:paraId="2C56C8AA" w14:textId="0F5D4C62" w:rsidR="00055D0B" w:rsidRDefault="00931411" w:rsidP="00055D0B">
      <w:pPr>
        <w:pStyle w:val="Snt1"/>
      </w:pPr>
      <w:r>
        <w:t>3</w:t>
      </w:r>
      <w:r w:rsidR="00055D0B">
        <w:t>. PAKOLLINEN yksi [1..1] text</w:t>
      </w:r>
    </w:p>
    <w:p w14:paraId="185CE9EB" w14:textId="77777777" w:rsidR="00055D0B" w:rsidRDefault="00055D0B" w:rsidP="00055D0B">
      <w:pPr>
        <w:pStyle w:val="Snt2"/>
      </w:pPr>
      <w:r>
        <w:t>a. PAKOLLINEN yksi [1..1] reference/@value, viitattavan näyttömuoto-osion xml-ID annetaan II-tietotyypillä</w:t>
      </w:r>
    </w:p>
    <w:p w14:paraId="3F868CC6" w14:textId="1408657C" w:rsidR="00055D0B" w:rsidRDefault="00931411" w:rsidP="00055D0B">
      <w:pPr>
        <w:pStyle w:val="Snt1"/>
      </w:pPr>
      <w:r>
        <w:t>4</w:t>
      </w:r>
      <w:r w:rsidR="00055D0B" w:rsidRPr="0003454B">
        <w:t>. PAKOLLINEN yksi [1..1] value</w:t>
      </w:r>
      <w:r w:rsidR="00055D0B">
        <w:t xml:space="preserve"> Horisontaalisen karsastuksen mittausmenetelmä ja tarkenne (110), </w:t>
      </w:r>
      <w:r w:rsidR="00055D0B" w:rsidRPr="0003454B">
        <w:t>arvo</w:t>
      </w:r>
      <w:r w:rsidR="00055D0B">
        <w:t xml:space="preserve"> annetaan ST-tietotyy</w:t>
      </w:r>
      <w:r w:rsidR="00055D0B" w:rsidRPr="0003454B">
        <w:t>pillä</w:t>
      </w:r>
    </w:p>
    <w:p w14:paraId="5F80066A" w14:textId="733DB5EB" w:rsidR="00EF2738" w:rsidRPr="00055D0B" w:rsidRDefault="00931411" w:rsidP="00931411">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1445" w:name="_Silmän_kääntymiskyky_sisäänpäin,"/>
    <w:bookmarkEnd w:id="1445"/>
    <w:p w14:paraId="29E78D97" w14:textId="4F815E5B" w:rsidR="004E6C8A" w:rsidRDefault="00886145" w:rsidP="009A0FDE">
      <w:pPr>
        <w:pStyle w:val="Otsikko6"/>
      </w:pPr>
      <w:r>
        <w:fldChar w:fldCharType="begin"/>
      </w:r>
      <w:r>
        <w:instrText xml:space="preserve"> HYPERLINK  \l "_Kuvantamistutkimus_-_observation" </w:instrText>
      </w:r>
      <w:r>
        <w:fldChar w:fldCharType="separate"/>
      </w:r>
      <w:bookmarkStart w:id="1446" w:name="_Toc525565049"/>
      <w:r w:rsidR="004E6C8A" w:rsidRPr="00886145">
        <w:rPr>
          <w:rStyle w:val="Hyperlinkki"/>
        </w:rPr>
        <w:t>Silmän kääntymiskyky sisäänpäin, PRK kauas</w:t>
      </w:r>
      <w:r>
        <w:fldChar w:fldCharType="end"/>
      </w:r>
      <w:r w:rsidR="00D14313">
        <w:t xml:space="preserve"> -observation</w:t>
      </w:r>
      <w:bookmarkEnd w:id="1446"/>
    </w:p>
    <w:tbl>
      <w:tblPr>
        <w:tblStyle w:val="TaulukkoRuudukko"/>
        <w:tblW w:w="0" w:type="auto"/>
        <w:tblInd w:w="-5" w:type="dxa"/>
        <w:tblLook w:val="04A0" w:firstRow="1" w:lastRow="0" w:firstColumn="1" w:lastColumn="0" w:noHBand="0" w:noVBand="1"/>
      </w:tblPr>
      <w:tblGrid>
        <w:gridCol w:w="9236"/>
      </w:tblGrid>
      <w:tr w:rsidR="00D14313" w:rsidRPr="0099795E" w14:paraId="42A981B5" w14:textId="77777777" w:rsidTr="00456F54">
        <w:tc>
          <w:tcPr>
            <w:tcW w:w="9236" w:type="dxa"/>
          </w:tcPr>
          <w:p w14:paraId="635B5A71"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1DC01BA" w14:textId="4C2980B4" w:rsidR="00EF2738" w:rsidRDefault="00EF2738" w:rsidP="00EF2738">
      <w:pPr>
        <w:rPr>
          <w:lang w:val="en-US"/>
        </w:rPr>
      </w:pPr>
    </w:p>
    <w:p w14:paraId="60493A9F"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AEACC4B" w14:textId="4B5A7BB8" w:rsidR="00055D0B" w:rsidRPr="00AE0334" w:rsidRDefault="00931411" w:rsidP="00055D0B">
      <w:pPr>
        <w:pStyle w:val="Snt1"/>
      </w:pPr>
      <w:r>
        <w:t>2</w:t>
      </w:r>
      <w:r w:rsidR="00055D0B" w:rsidRPr="0003454B">
        <w:t xml:space="preserve">. PAKOLLINEN yksi [1..1] </w:t>
      </w:r>
      <w:r w:rsidR="00055D0B" w:rsidRPr="00AE0334">
        <w:t>code/@code="</w:t>
      </w:r>
      <w:r w:rsidR="00055D0B">
        <w:t>115" Silmän kääntymiskyky sisäänpäin, PRK kauas</w:t>
      </w:r>
      <w:r w:rsidR="00055D0B" w:rsidRPr="00AE0334">
        <w:t xml:space="preserve"> </w:t>
      </w:r>
      <w:r w:rsidR="00055D0B">
        <w:t>(codeSystem</w:t>
      </w:r>
      <w:r w:rsidR="00055D0B" w:rsidRPr="00AE0334">
        <w:t xml:space="preserve">: </w:t>
      </w:r>
      <w:r w:rsidR="002C31C9">
        <w:t xml:space="preserve">1.2.246.537.6.893 </w:t>
      </w:r>
      <w:r w:rsidR="00055D0B">
        <w:t>Optometria/Tietosisältö – Yhteisnäkö ja akkommodaatio)</w:t>
      </w:r>
    </w:p>
    <w:p w14:paraId="7CAC44EA" w14:textId="0156D5AD" w:rsidR="00055D0B" w:rsidRDefault="00931411" w:rsidP="00055D0B">
      <w:pPr>
        <w:pStyle w:val="Snt1"/>
      </w:pPr>
      <w:r>
        <w:t>3</w:t>
      </w:r>
      <w:r w:rsidR="00055D0B">
        <w:t>. PAKOLLINEN yksi [1..1] text</w:t>
      </w:r>
    </w:p>
    <w:p w14:paraId="77DCC5E2" w14:textId="77777777" w:rsidR="00055D0B" w:rsidRDefault="00055D0B" w:rsidP="00055D0B">
      <w:pPr>
        <w:pStyle w:val="Snt2"/>
      </w:pPr>
      <w:r>
        <w:t>a. PAKOLLINEN yksi [1..1] reference/@value, viitattavan näyttömuoto-osion xml-ID annetaan II-tietotyypillä</w:t>
      </w:r>
    </w:p>
    <w:p w14:paraId="6BA0591F" w14:textId="3EA9A3A2" w:rsidR="00055D0B" w:rsidRDefault="00931411" w:rsidP="00055D0B">
      <w:pPr>
        <w:pStyle w:val="Snt1"/>
      </w:pPr>
      <w:r>
        <w:t>4</w:t>
      </w:r>
      <w:r w:rsidR="00055D0B" w:rsidRPr="0003454B">
        <w:t>. PAKOLLINEN yksi [1..1] value</w:t>
      </w:r>
      <w:r w:rsidR="00055D0B">
        <w:t xml:space="preserve"> </w:t>
      </w:r>
      <w:r w:rsidR="00384E66">
        <w:t>Silmän kääntymiskyky sisäänpäin, PRK kauas</w:t>
      </w:r>
      <w:r w:rsidR="00384E66" w:rsidRPr="00AE0334">
        <w:t xml:space="preserve"> </w:t>
      </w:r>
      <w:r w:rsidR="00055D0B">
        <w:t xml:space="preserve">(115), </w:t>
      </w:r>
      <w:r w:rsidR="00055D0B" w:rsidRPr="0003454B">
        <w:t>arvo</w:t>
      </w:r>
      <w:r w:rsidR="00055D0B">
        <w:t xml:space="preserve"> annetaan ST-tietotyy</w:t>
      </w:r>
      <w:r w:rsidR="00055D0B" w:rsidRPr="0003454B">
        <w:t>pillä</w:t>
      </w:r>
    </w:p>
    <w:p w14:paraId="6F3B6031" w14:textId="23F2AA2B" w:rsidR="00055D0B" w:rsidRPr="00055D0B" w:rsidRDefault="00931411" w:rsidP="00931411">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1447" w:name="_Silmän_kääntymiskyky_ulospäin,"/>
    <w:bookmarkEnd w:id="1447"/>
    <w:p w14:paraId="462AFE76" w14:textId="288F07D7" w:rsidR="004E6C8A" w:rsidRDefault="00886145" w:rsidP="009A0FDE">
      <w:pPr>
        <w:pStyle w:val="Otsikko6"/>
      </w:pPr>
      <w:r>
        <w:fldChar w:fldCharType="begin"/>
      </w:r>
      <w:r>
        <w:instrText xml:space="preserve"> HYPERLINK  \l "_Kuvantamistutkimus_-_observation" </w:instrText>
      </w:r>
      <w:r>
        <w:fldChar w:fldCharType="separate"/>
      </w:r>
      <w:bookmarkStart w:id="1448" w:name="_Toc525565050"/>
      <w:r w:rsidR="004E6C8A" w:rsidRPr="00886145">
        <w:rPr>
          <w:rStyle w:val="Hyperlinkki"/>
        </w:rPr>
        <w:t>Silmän kääntymiskyky ulospäin, NRK kauas</w:t>
      </w:r>
      <w:r>
        <w:fldChar w:fldCharType="end"/>
      </w:r>
      <w:r w:rsidR="00D14313">
        <w:t xml:space="preserve"> -observation</w:t>
      </w:r>
      <w:bookmarkEnd w:id="1448"/>
    </w:p>
    <w:tbl>
      <w:tblPr>
        <w:tblStyle w:val="TaulukkoRuudukko"/>
        <w:tblW w:w="0" w:type="auto"/>
        <w:tblInd w:w="-5" w:type="dxa"/>
        <w:tblLook w:val="04A0" w:firstRow="1" w:lastRow="0" w:firstColumn="1" w:lastColumn="0" w:noHBand="0" w:noVBand="1"/>
      </w:tblPr>
      <w:tblGrid>
        <w:gridCol w:w="9236"/>
      </w:tblGrid>
      <w:tr w:rsidR="00D14313" w:rsidRPr="0099795E" w14:paraId="16ACEE3C" w14:textId="77777777" w:rsidTr="00456F54">
        <w:tc>
          <w:tcPr>
            <w:tcW w:w="9236" w:type="dxa"/>
          </w:tcPr>
          <w:p w14:paraId="1D385F4E"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66B20C66" w14:textId="31DC7796" w:rsidR="00EF2738" w:rsidRPr="00D14313" w:rsidRDefault="00EF2738" w:rsidP="00EF2738">
      <w:pPr>
        <w:rPr>
          <w:lang w:val="en-US"/>
        </w:rPr>
      </w:pPr>
    </w:p>
    <w:p w14:paraId="7ED7EB0B" w14:textId="77777777" w:rsidR="00384E66" w:rsidRDefault="00384E66" w:rsidP="00384E6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E3A0811" w14:textId="37023FDD" w:rsidR="00384E66" w:rsidRPr="00AE0334" w:rsidRDefault="00931411" w:rsidP="00384E66">
      <w:pPr>
        <w:pStyle w:val="Snt1"/>
      </w:pPr>
      <w:r>
        <w:t>2</w:t>
      </w:r>
      <w:r w:rsidR="00384E66" w:rsidRPr="0003454B">
        <w:t xml:space="preserve">. PAKOLLINEN yksi [1..1] </w:t>
      </w:r>
      <w:r w:rsidR="00384E66" w:rsidRPr="00AE0334">
        <w:t>code/@code="</w:t>
      </w:r>
      <w:r w:rsidR="00384E66">
        <w:t>116" Silmän kääntymiskyky ulospäin, NRK kauas</w:t>
      </w:r>
      <w:r w:rsidR="00384E66" w:rsidRPr="00AE0334">
        <w:t xml:space="preserve"> </w:t>
      </w:r>
      <w:r w:rsidR="00384E66">
        <w:t>(codeSystem</w:t>
      </w:r>
      <w:r w:rsidR="00384E66" w:rsidRPr="00AE0334">
        <w:t xml:space="preserve">: </w:t>
      </w:r>
      <w:r w:rsidR="002C31C9">
        <w:t xml:space="preserve">1.2.246.537.6.893 </w:t>
      </w:r>
      <w:r w:rsidR="00384E66">
        <w:t>Optometria/Tietosisältö – Yhteisnäkö ja akkommodaatio)</w:t>
      </w:r>
    </w:p>
    <w:p w14:paraId="43546252" w14:textId="50DCCA1B" w:rsidR="00384E66" w:rsidRDefault="00931411" w:rsidP="00384E66">
      <w:pPr>
        <w:pStyle w:val="Snt1"/>
      </w:pPr>
      <w:r>
        <w:t>3</w:t>
      </w:r>
      <w:r w:rsidR="00384E66">
        <w:t>. PAKOLLINEN yksi [1..1] text</w:t>
      </w:r>
    </w:p>
    <w:p w14:paraId="174CBE3B" w14:textId="77777777" w:rsidR="00384E66" w:rsidRDefault="00384E66" w:rsidP="00384E66">
      <w:pPr>
        <w:pStyle w:val="Snt2"/>
      </w:pPr>
      <w:r>
        <w:t>a. PAKOLLINEN yksi [1..1] reference/@value, viitattavan näyttömuoto-osion xml-ID annetaan II-tietotyypillä</w:t>
      </w:r>
    </w:p>
    <w:p w14:paraId="762A9A1F" w14:textId="699AF644" w:rsidR="00384E66" w:rsidRDefault="00931411" w:rsidP="00384E66">
      <w:pPr>
        <w:pStyle w:val="Snt1"/>
      </w:pPr>
      <w:r>
        <w:t>4</w:t>
      </w:r>
      <w:r w:rsidR="00384E66" w:rsidRPr="0003454B">
        <w:t>. PAKOLLINEN yksi [1..1] value</w:t>
      </w:r>
      <w:r w:rsidR="00384E66">
        <w:t xml:space="preserve"> Silmän kääntymiskyky ulospäin, NRK kauas</w:t>
      </w:r>
      <w:r w:rsidR="00384E66" w:rsidRPr="00AE0334">
        <w:t xml:space="preserve"> </w:t>
      </w:r>
      <w:r w:rsidR="00384E66">
        <w:t xml:space="preserve">(116), </w:t>
      </w:r>
      <w:r w:rsidR="00384E66" w:rsidRPr="0003454B">
        <w:t>arvo</w:t>
      </w:r>
      <w:r w:rsidR="00384E66">
        <w:t xml:space="preserve"> annetaan ST-tietotyy</w:t>
      </w:r>
      <w:r w:rsidR="00384E66" w:rsidRPr="0003454B">
        <w:t>pillä</w:t>
      </w:r>
    </w:p>
    <w:p w14:paraId="2B6AB8BB" w14:textId="33F1B65F" w:rsidR="00384E66" w:rsidRDefault="00931411" w:rsidP="00384E66">
      <w:pPr>
        <w:pStyle w:val="Snt1"/>
      </w:pPr>
      <w:r>
        <w:t>5</w:t>
      </w:r>
      <w:r w:rsidR="00384E66" w:rsidRPr="00490494">
        <w:t xml:space="preserve">. </w:t>
      </w:r>
      <w:r w:rsidR="00384E66">
        <w:t xml:space="preserve">PAKOLLINEN </w:t>
      </w:r>
      <w:r w:rsidR="00384E66" w:rsidRPr="00490494">
        <w:t>yksi [</w:t>
      </w:r>
      <w:r w:rsidR="00384E66">
        <w:t>1</w:t>
      </w:r>
      <w:r w:rsidR="00384E66" w:rsidRPr="00490494">
        <w:t>..1] targetSiteCod</w:t>
      </w:r>
      <w:r w:rsidR="00384E66">
        <w:t>e Molempia silmiä koskevat horisontaalisen lihastasapainon havainnot (102.1</w:t>
      </w:r>
      <w:r w:rsidR="00384E66" w:rsidRPr="00490494">
        <w:t xml:space="preserve">), arvo annetaan luokituksesta THL - Silmän löydöksen sijainti (codeSystem: </w:t>
      </w:r>
      <w:r w:rsidR="00384E66" w:rsidRPr="002877C4">
        <w:t>1.2.246.537.6.3033.2014</w:t>
      </w:r>
      <w:r w:rsidR="00384E66" w:rsidRPr="00490494">
        <w:t xml:space="preserve">) </w:t>
      </w:r>
    </w:p>
    <w:bookmarkStart w:id="1449" w:name="_Silmä_ilmeiselle_karsastukselle_1"/>
    <w:bookmarkEnd w:id="1449"/>
    <w:p w14:paraId="1D53220D" w14:textId="316F6D46" w:rsidR="00384E66" w:rsidRDefault="00384E66" w:rsidP="00384E66">
      <w:pPr>
        <w:pStyle w:val="Otsikko6"/>
      </w:pPr>
      <w:r>
        <w:fldChar w:fldCharType="begin"/>
      </w:r>
      <w:r>
        <w:instrText xml:space="preserve"> HYPERLINK  \l "_Kuvantamistutkimus_-_observation" </w:instrText>
      </w:r>
      <w:r>
        <w:fldChar w:fldCharType="separate"/>
      </w:r>
      <w:bookmarkStart w:id="1450" w:name="_Toc525565051"/>
      <w:r w:rsidRPr="00384E66">
        <w:rPr>
          <w:rStyle w:val="Hyperlinkki"/>
        </w:rPr>
        <w:t>Silmä ilmeiselle karsastukselle</w:t>
      </w:r>
      <w:r>
        <w:fldChar w:fldCharType="end"/>
      </w:r>
      <w:r>
        <w:t xml:space="preserve"> -organizer</w:t>
      </w:r>
      <w:bookmarkEnd w:id="145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99795E" w14:paraId="76EF6FAF" w14:textId="77777777" w:rsidTr="005426CB">
        <w:tc>
          <w:tcPr>
            <w:tcW w:w="9236" w:type="dxa"/>
          </w:tcPr>
          <w:p w14:paraId="382B79E1" w14:textId="0925C393" w:rsidR="00E37B01" w:rsidRPr="00E37B01" w:rsidRDefault="00E37B01" w:rsidP="00E37B01">
            <w:pPr>
              <w:rPr>
                <w:sz w:val="18"/>
                <w:lang w:val="en-US"/>
              </w:rPr>
            </w:pPr>
            <w:r w:rsidRPr="00E37B01">
              <w:rPr>
                <w:sz w:val="18"/>
                <w:lang w:val="en-US"/>
              </w:rPr>
              <w:t>/structuredBody/component/section/component/section/component/section/entry/organizer/component/observation/entryRelationship/organizer/component/organizer</w:t>
            </w:r>
          </w:p>
        </w:tc>
      </w:tr>
    </w:tbl>
    <w:p w14:paraId="12AFED76" w14:textId="776D869D" w:rsidR="00384E66" w:rsidRPr="00384E66" w:rsidRDefault="00384E66" w:rsidP="00384E66">
      <w:pPr>
        <w:rPr>
          <w:lang w:val="en-US"/>
        </w:rPr>
      </w:pPr>
    </w:p>
    <w:p w14:paraId="50A46B67" w14:textId="77777777" w:rsidR="00384E66" w:rsidRPr="0003454B" w:rsidRDefault="00384E66" w:rsidP="00384E66">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09ABA07" w14:textId="28486762" w:rsidR="00384E66" w:rsidRDefault="00931411" w:rsidP="00384E66">
      <w:pPr>
        <w:pStyle w:val="Snt1"/>
      </w:pPr>
      <w:r>
        <w:t>2</w:t>
      </w:r>
      <w:r w:rsidR="00384E66" w:rsidRPr="00AE0334">
        <w:t xml:space="preserve">. PAKOLLINEN yksi [1..1] </w:t>
      </w:r>
      <w:r w:rsidR="00384E66" w:rsidRPr="0082643A">
        <w:t>code/@code="</w:t>
      </w:r>
      <w:r w:rsidR="00384E66">
        <w:t>105</w:t>
      </w:r>
      <w:r w:rsidR="00384E66" w:rsidRPr="0082643A">
        <w:t xml:space="preserve">" </w:t>
      </w:r>
      <w:r w:rsidR="00384E66">
        <w:t>Silmä ilmeiselle karsastukselle</w:t>
      </w:r>
      <w:r w:rsidR="00384E66" w:rsidRPr="00FD3170">
        <w:t xml:space="preserve"> </w:t>
      </w:r>
      <w:r w:rsidR="00384E66">
        <w:t>(codeSystem</w:t>
      </w:r>
      <w:r w:rsidR="00384E66" w:rsidRPr="0095153D">
        <w:t xml:space="preserve">: </w:t>
      </w:r>
      <w:r w:rsidR="002C31C9">
        <w:t xml:space="preserve">1.2.246.537.6.893 </w:t>
      </w:r>
      <w:r w:rsidR="00384E66">
        <w:t>Optometria/Tietosisältö – Yhteisnäkö ja akkommodaatio)</w:t>
      </w:r>
    </w:p>
    <w:p w14:paraId="3ADF77A2" w14:textId="03A2BAE2" w:rsidR="00384E66" w:rsidRDefault="00931411" w:rsidP="00384E66">
      <w:pPr>
        <w:pStyle w:val="Snt1"/>
      </w:pPr>
      <w:r>
        <w:t>3</w:t>
      </w:r>
      <w:r w:rsidR="00384E66">
        <w:t xml:space="preserve">. PAKOLLINEN </w:t>
      </w:r>
      <w:r w:rsidR="005E6042">
        <w:t>yksi [1..1] statusCode</w:t>
      </w:r>
      <w:r w:rsidR="00384E66">
        <w:t>/@code=”</w:t>
      </w:r>
      <w:r w:rsidR="00384E66" w:rsidRPr="00C61ED5">
        <w:t>completed</w:t>
      </w:r>
      <w:r w:rsidR="00384E66">
        <w:t>”</w:t>
      </w:r>
    </w:p>
    <w:p w14:paraId="29FD5A91" w14:textId="0A9D2F5E" w:rsidR="00384E66" w:rsidRDefault="00931411" w:rsidP="00384E66">
      <w:pPr>
        <w:pStyle w:val="Snt1"/>
      </w:pPr>
      <w:r>
        <w:t>4</w:t>
      </w:r>
      <w:r w:rsidR="00384E66">
        <w:t xml:space="preserve">. </w:t>
      </w:r>
      <w:r>
        <w:t>VAPAAEHTOINEN</w:t>
      </w:r>
      <w:r w:rsidR="00384E66">
        <w:t xml:space="preserve"> </w:t>
      </w:r>
      <w:r>
        <w:t xml:space="preserve">nolla tai </w:t>
      </w:r>
      <w:r w:rsidR="00384E66">
        <w:t>yksi [</w:t>
      </w:r>
      <w:r>
        <w:t>0</w:t>
      </w:r>
      <w:r w:rsidR="00384E66">
        <w:t>..1]  component</w:t>
      </w:r>
    </w:p>
    <w:p w14:paraId="778848E9" w14:textId="4A1A222D" w:rsidR="00384E66" w:rsidRDefault="00384E66" w:rsidP="00384E66">
      <w:pPr>
        <w:pStyle w:val="Snt2"/>
      </w:pPr>
      <w:r>
        <w:t>a. PAKOLLINEN yksi [1..1</w:t>
      </w:r>
      <w:r w:rsidRPr="00A71755">
        <w:t xml:space="preserve">] </w:t>
      </w:r>
      <w:hyperlink w:anchor="_Ilmeisen_karsastuksen_määrä" w:history="1">
        <w:r w:rsidRPr="00E37B01">
          <w:rPr>
            <w:rStyle w:val="Hyperlinkki"/>
          </w:rPr>
          <w:t>Ilmeisen karsastuksen määrä</w:t>
        </w:r>
      </w:hyperlink>
      <w:r>
        <w:t xml:space="preserve"> (106) observation</w:t>
      </w:r>
    </w:p>
    <w:p w14:paraId="4262037D" w14:textId="4998E605" w:rsidR="00384E66" w:rsidRDefault="00931411" w:rsidP="00384E66">
      <w:pPr>
        <w:pStyle w:val="Snt1"/>
      </w:pPr>
      <w:r>
        <w:t>5</w:t>
      </w:r>
      <w:r w:rsidR="00384E66">
        <w:t>. VAPAAEHTOINEN nolla tai yksi [0..1] component</w:t>
      </w:r>
    </w:p>
    <w:p w14:paraId="090A8BD0" w14:textId="686AE9A0" w:rsidR="00E37B01" w:rsidRDefault="00384E66" w:rsidP="00384E66">
      <w:pPr>
        <w:pStyle w:val="Snt2"/>
      </w:pPr>
      <w:r>
        <w:t>a. PAKOLLINEN yksi [1..1</w:t>
      </w:r>
      <w:r w:rsidRPr="00A71755">
        <w:t xml:space="preserve">] </w:t>
      </w:r>
      <w:hyperlink w:anchor="_Lisätiedot_ilmeisen_karsastuksen" w:history="1">
        <w:r w:rsidRPr="00E37B01">
          <w:rPr>
            <w:rStyle w:val="Hyperlinkki"/>
          </w:rPr>
          <w:t>Lisätiedot ilmeisen karsastuksen määrästä</w:t>
        </w:r>
      </w:hyperlink>
      <w:r>
        <w:t xml:space="preserve"> (107) observation</w:t>
      </w:r>
    </w:p>
    <w:bookmarkStart w:id="1451" w:name="_Ilmeisen_karsastuksen_määrä"/>
    <w:bookmarkEnd w:id="1451"/>
    <w:p w14:paraId="04287434" w14:textId="01FF80F4" w:rsidR="00E37B01" w:rsidRPr="00E37B01" w:rsidRDefault="00E37B01" w:rsidP="00E37B01">
      <w:pPr>
        <w:pStyle w:val="Otsikko7"/>
      </w:pPr>
      <w:r>
        <w:fldChar w:fldCharType="begin"/>
      </w:r>
      <w:r>
        <w:instrText xml:space="preserve"> HYPERLINK  \l "_Silmä_ilmeiselle_karsastukselle_1" </w:instrText>
      </w:r>
      <w:r>
        <w:fldChar w:fldCharType="separate"/>
      </w:r>
      <w:r w:rsidRPr="00E37B01">
        <w:rPr>
          <w:rStyle w:val="Hyperlinkki"/>
        </w:rPr>
        <w:t>Ilmeisen karsastuksen määrä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99795E" w14:paraId="7C1AF3DA" w14:textId="77777777" w:rsidTr="005426CB">
        <w:tc>
          <w:tcPr>
            <w:tcW w:w="9236" w:type="dxa"/>
          </w:tcPr>
          <w:p w14:paraId="4AE98833" w14:textId="7DFEF80C" w:rsidR="00E37B01" w:rsidRPr="00E37B01" w:rsidRDefault="00E37B01" w:rsidP="00E37B01">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5381B128" w14:textId="500CD8FC" w:rsidR="00E37B01" w:rsidRDefault="00E37B01" w:rsidP="00E37B01">
      <w:pPr>
        <w:rPr>
          <w:lang w:val="en-US"/>
        </w:rPr>
      </w:pPr>
    </w:p>
    <w:p w14:paraId="0BEA5E19" w14:textId="77777777" w:rsidR="00E37B01" w:rsidRDefault="00E37B01" w:rsidP="00E37B0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87C7492" w14:textId="77CE6AED" w:rsidR="00E37B01" w:rsidRPr="00AE0334" w:rsidRDefault="00931411" w:rsidP="00E37B01">
      <w:pPr>
        <w:pStyle w:val="Snt1"/>
      </w:pPr>
      <w:r>
        <w:t>2</w:t>
      </w:r>
      <w:r w:rsidR="00E37B01" w:rsidRPr="0003454B">
        <w:t xml:space="preserve">. PAKOLLINEN yksi [1..1] </w:t>
      </w:r>
      <w:r w:rsidR="00E37B01" w:rsidRPr="00AE0334">
        <w:t>code/@code="</w:t>
      </w:r>
      <w:r w:rsidR="00E37B01">
        <w:t>106" Ilmeisen karsastuksen määrä</w:t>
      </w:r>
      <w:r w:rsidR="00E37B01" w:rsidRPr="00AE0334">
        <w:t xml:space="preserve"> </w:t>
      </w:r>
      <w:r w:rsidR="00E37B01">
        <w:t>(codeSystem</w:t>
      </w:r>
      <w:r w:rsidR="00E37B01" w:rsidRPr="00AE0334">
        <w:t xml:space="preserve">: </w:t>
      </w:r>
      <w:r w:rsidR="002C31C9">
        <w:t xml:space="preserve">1.2.246.537.6.893 </w:t>
      </w:r>
      <w:r w:rsidR="00E37B01">
        <w:t>Optometria/Tietosisältö – Yhteisnäkö ja akkommodaatio)</w:t>
      </w:r>
    </w:p>
    <w:p w14:paraId="09910086" w14:textId="2841CB17" w:rsidR="00E37B01" w:rsidRDefault="00931411" w:rsidP="00E37B01">
      <w:pPr>
        <w:pStyle w:val="Snt1"/>
      </w:pPr>
      <w:r>
        <w:t>3</w:t>
      </w:r>
      <w:r w:rsidR="00E37B01">
        <w:t>. PAKOLLINEN yksi [1..1] text</w:t>
      </w:r>
    </w:p>
    <w:p w14:paraId="1ACDD558" w14:textId="77777777" w:rsidR="00E37B01" w:rsidRDefault="00E37B01" w:rsidP="00E37B01">
      <w:pPr>
        <w:pStyle w:val="Snt2"/>
      </w:pPr>
      <w:r>
        <w:t>a. PAKOLLINEN yksi [1..1] reference/@value, viitattavan näyttömuoto-osion xml-ID annetaan II-tietotyypillä</w:t>
      </w:r>
    </w:p>
    <w:p w14:paraId="657E6171" w14:textId="4CFFA9C9" w:rsidR="00E37B01" w:rsidRDefault="00931411" w:rsidP="00E37B01">
      <w:pPr>
        <w:pStyle w:val="Snt1"/>
      </w:pPr>
      <w:r>
        <w:t>4</w:t>
      </w:r>
      <w:r w:rsidR="00E37B01" w:rsidRPr="0003454B">
        <w:t>. PAKOLLINEN yksi [1..1] value</w:t>
      </w:r>
      <w:r w:rsidR="00E37B01">
        <w:t xml:space="preserve"> Ilmeisen karsastuksen määrä</w:t>
      </w:r>
      <w:r w:rsidR="00E37B01" w:rsidRPr="00AE0334">
        <w:t xml:space="preserve"> </w:t>
      </w:r>
      <w:r w:rsidR="00E37B01">
        <w:t xml:space="preserve">(106), </w:t>
      </w:r>
      <w:r w:rsidR="00E37B01" w:rsidRPr="0003454B">
        <w:t>arvo</w:t>
      </w:r>
      <w:r w:rsidR="00E37B01">
        <w:t xml:space="preserve"> annetaan PQ-tietotyy</w:t>
      </w:r>
      <w:r w:rsidR="00E37B01" w:rsidRPr="0003454B">
        <w:t>pillä</w:t>
      </w:r>
      <w:r w:rsidR="0004777D">
        <w:t xml:space="preserve">, yksikkö </w:t>
      </w:r>
      <w:r w:rsidR="0004777D" w:rsidRPr="0004777D">
        <w:t>[p'diop]</w:t>
      </w:r>
      <w:r w:rsidR="0004777D">
        <w:t xml:space="preserve"> (prismadiopteri)</w:t>
      </w:r>
    </w:p>
    <w:p w14:paraId="2960B3B9" w14:textId="310B8042" w:rsidR="00E37B01" w:rsidRPr="00E37B01" w:rsidRDefault="00931411" w:rsidP="00931411">
      <w:pPr>
        <w:pStyle w:val="Snt1"/>
      </w:pPr>
      <w:r>
        <w:t>5</w:t>
      </w:r>
      <w:r w:rsidR="00E37B01" w:rsidRPr="00490494">
        <w:t xml:space="preserve">. </w:t>
      </w:r>
      <w:r w:rsidR="00E37B01">
        <w:t xml:space="preserve">PAKOLLINEN </w:t>
      </w:r>
      <w:r w:rsidR="00E37B01" w:rsidRPr="00490494">
        <w:t>yksi [</w:t>
      </w:r>
      <w:r w:rsidR="00E37B01">
        <w:t>1</w:t>
      </w:r>
      <w:r w:rsidR="00E37B01" w:rsidRPr="00490494">
        <w:t>..1] targetSiteCod</w:t>
      </w:r>
      <w:r w:rsidR="00E37B01">
        <w:t>e Silmä ilmeiselle karsastukselle (105</w:t>
      </w:r>
      <w:r w:rsidR="00E37B01" w:rsidRPr="00490494">
        <w:t xml:space="preserve">), arvo annetaan luokituksesta THL - Silmän löydöksen sijainti (codeSystem: </w:t>
      </w:r>
      <w:r w:rsidR="00E37B01" w:rsidRPr="002877C4">
        <w:t>1.2.246.537.6.3033.2014</w:t>
      </w:r>
      <w:r w:rsidR="00E37B01" w:rsidRPr="00490494">
        <w:t xml:space="preserve">) </w:t>
      </w:r>
    </w:p>
    <w:bookmarkStart w:id="1452" w:name="_Lisätiedot_ilmeisen_karsastuksen"/>
    <w:bookmarkEnd w:id="1452"/>
    <w:p w14:paraId="5CA93D60" w14:textId="1A98F225" w:rsidR="00E37B01" w:rsidRPr="00E37B01" w:rsidRDefault="00E37B01" w:rsidP="00E37B01">
      <w:pPr>
        <w:pStyle w:val="Otsikko7"/>
      </w:pPr>
      <w:r>
        <w:fldChar w:fldCharType="begin"/>
      </w:r>
      <w:r>
        <w:instrText xml:space="preserve"> HYPERLINK  \l "_Silmä_ilmeiselle_karsastukselle_1" </w:instrText>
      </w:r>
      <w:r>
        <w:fldChar w:fldCharType="separate"/>
      </w:r>
      <w:r w:rsidRPr="00E37B01">
        <w:rPr>
          <w:rStyle w:val="Hyperlinkki"/>
        </w:rPr>
        <w:t>Lisätiedot ilmeisen karsastuksen määrästä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99795E" w14:paraId="2FFE3D53" w14:textId="77777777" w:rsidTr="005426CB">
        <w:tc>
          <w:tcPr>
            <w:tcW w:w="9236" w:type="dxa"/>
          </w:tcPr>
          <w:p w14:paraId="3D8B9C76" w14:textId="77777777" w:rsidR="00E37B01" w:rsidRPr="00E37B01" w:rsidRDefault="00E37B01" w:rsidP="005426CB">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45B30125" w14:textId="123EBF85" w:rsidR="00384E66" w:rsidRDefault="00384E66" w:rsidP="00E37B01">
      <w:pPr>
        <w:pStyle w:val="Snt2"/>
        <w:ind w:left="0" w:firstLine="0"/>
        <w:rPr>
          <w:lang w:val="en-US"/>
        </w:rPr>
      </w:pPr>
    </w:p>
    <w:p w14:paraId="05F352CF" w14:textId="77777777" w:rsidR="00E37B01" w:rsidRDefault="00E37B01" w:rsidP="00E37B0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A59938" w14:textId="3B7DFFE4" w:rsidR="00E37B01" w:rsidRPr="00AE0334" w:rsidRDefault="00931411" w:rsidP="00E37B01">
      <w:pPr>
        <w:pStyle w:val="Snt1"/>
      </w:pPr>
      <w:r>
        <w:t>2</w:t>
      </w:r>
      <w:r w:rsidR="00E37B01" w:rsidRPr="0003454B">
        <w:t xml:space="preserve">. PAKOLLINEN yksi [1..1] </w:t>
      </w:r>
      <w:r w:rsidR="00E37B01" w:rsidRPr="00AE0334">
        <w:t>code/@code="</w:t>
      </w:r>
      <w:r w:rsidR="00E37B01">
        <w:t>107" Lisätiedot ilmeisen karsastuksen määrästä</w:t>
      </w:r>
      <w:r w:rsidR="00E37B01" w:rsidRPr="00AE0334">
        <w:t xml:space="preserve"> </w:t>
      </w:r>
      <w:r w:rsidR="00E37B01">
        <w:t>(codeSystem</w:t>
      </w:r>
      <w:r w:rsidR="00E37B01" w:rsidRPr="00AE0334">
        <w:t xml:space="preserve">: </w:t>
      </w:r>
      <w:r w:rsidR="002C31C9">
        <w:t xml:space="preserve">1.2.246.537.6.893 </w:t>
      </w:r>
      <w:r w:rsidR="00E37B01">
        <w:t>Optometria/Tietosisältö – Yhteisnäkö ja akkommodaatio)</w:t>
      </w:r>
    </w:p>
    <w:p w14:paraId="26F3F940" w14:textId="1503F406" w:rsidR="00E37B01" w:rsidRDefault="00931411" w:rsidP="00E37B01">
      <w:pPr>
        <w:pStyle w:val="Snt1"/>
      </w:pPr>
      <w:r>
        <w:t>3</w:t>
      </w:r>
      <w:r w:rsidR="00E37B01">
        <w:t>. PAKOLLINEN yksi [1..1] text</w:t>
      </w:r>
    </w:p>
    <w:p w14:paraId="78ADC21F" w14:textId="77777777" w:rsidR="00E37B01" w:rsidRDefault="00E37B01" w:rsidP="00E37B01">
      <w:pPr>
        <w:pStyle w:val="Snt2"/>
      </w:pPr>
      <w:r>
        <w:t>a. PAKOLLINEN yksi [1..1] reference/@value, viitattavan näyttömuoto-osion xml-ID annetaan II-tietotyypillä</w:t>
      </w:r>
    </w:p>
    <w:p w14:paraId="3CFD101B" w14:textId="671A9C6A" w:rsidR="00E37B01" w:rsidRDefault="00931411" w:rsidP="00E37B01">
      <w:pPr>
        <w:pStyle w:val="Snt1"/>
      </w:pPr>
      <w:r>
        <w:t>4</w:t>
      </w:r>
      <w:r w:rsidR="00E37B01" w:rsidRPr="0003454B">
        <w:t>. PAKOLLINEN yksi [1..1] value</w:t>
      </w:r>
      <w:r w:rsidR="00E37B01">
        <w:t xml:space="preserve"> Lisätiedot ilmeisen karsastuksen määrästä</w:t>
      </w:r>
      <w:r w:rsidR="00E37B01" w:rsidRPr="00AE0334">
        <w:t xml:space="preserve"> </w:t>
      </w:r>
      <w:r w:rsidR="00E37B01">
        <w:t xml:space="preserve">(107), </w:t>
      </w:r>
      <w:r w:rsidR="00E37B01" w:rsidRPr="0003454B">
        <w:t>arvo</w:t>
      </w:r>
      <w:r w:rsidR="00E37B01">
        <w:t xml:space="preserve"> annetaan ST-tietotyy</w:t>
      </w:r>
      <w:r w:rsidR="00E37B01" w:rsidRPr="0003454B">
        <w:t>pillä</w:t>
      </w:r>
    </w:p>
    <w:p w14:paraId="0C4608B1" w14:textId="65774976" w:rsidR="00E37B01" w:rsidRPr="00E37B01" w:rsidRDefault="00931411" w:rsidP="00931411">
      <w:pPr>
        <w:pStyle w:val="Snt1"/>
      </w:pPr>
      <w:r>
        <w:t>5</w:t>
      </w:r>
      <w:r w:rsidR="00E37B01" w:rsidRPr="00490494">
        <w:t xml:space="preserve">. </w:t>
      </w:r>
      <w:r w:rsidR="00E37B01">
        <w:t xml:space="preserve">PAKOLLINEN </w:t>
      </w:r>
      <w:r w:rsidR="00E37B01" w:rsidRPr="00490494">
        <w:t>yksi [</w:t>
      </w:r>
      <w:r w:rsidR="00E37B01">
        <w:t>1</w:t>
      </w:r>
      <w:r w:rsidR="00E37B01" w:rsidRPr="00490494">
        <w:t>..1] targetSiteCod</w:t>
      </w:r>
      <w:r w:rsidR="00E37B01">
        <w:t>e Silmä ilmeiselle karsastukselle (105</w:t>
      </w:r>
      <w:r w:rsidR="00E37B01" w:rsidRPr="00490494">
        <w:t xml:space="preserve">), arvo annetaan luokituksesta THL - Silmän löydöksen sijainti (codeSystem: </w:t>
      </w:r>
      <w:r w:rsidR="00E37B01" w:rsidRPr="002877C4">
        <w:t>1.2.246.537.6.3033.2014</w:t>
      </w:r>
      <w:r w:rsidR="00E37B01" w:rsidRPr="00490494">
        <w:t xml:space="preserve">) </w:t>
      </w:r>
    </w:p>
    <w:bookmarkStart w:id="1453" w:name="_Vertikaalinen_lihastasapaino_"/>
    <w:bookmarkStart w:id="1454" w:name="_Toc498613853"/>
    <w:bookmarkEnd w:id="1453"/>
    <w:p w14:paraId="2A0C6946" w14:textId="4C7D9E80" w:rsidR="003302B9" w:rsidRDefault="009A0FDE" w:rsidP="00FF277F">
      <w:pPr>
        <w:pStyle w:val="Otsikko5"/>
      </w:pPr>
      <w:r>
        <w:rPr>
          <w:rStyle w:val="Otsikko5Char"/>
        </w:rPr>
        <w:fldChar w:fldCharType="begin"/>
      </w:r>
      <w:r>
        <w:rPr>
          <w:rStyle w:val="Otsikko5Char"/>
        </w:rPr>
        <w:instrText xml:space="preserve"> HYPERLINK  \l "_Yhteisnäkö_kauas_tai" </w:instrText>
      </w:r>
      <w:r>
        <w:rPr>
          <w:rStyle w:val="Otsikko5Char"/>
        </w:rPr>
        <w:fldChar w:fldCharType="separate"/>
      </w:r>
      <w:bookmarkStart w:id="1455" w:name="_Toc525565052"/>
      <w:r w:rsidR="003302B9" w:rsidRPr="009A0FDE">
        <w:rPr>
          <w:rStyle w:val="Hyperlinkki"/>
        </w:rPr>
        <w:t xml:space="preserve">Vertikaalinen lihastasapaino </w:t>
      </w:r>
      <w:r>
        <w:rPr>
          <w:rStyle w:val="Otsikko5Char"/>
        </w:rPr>
        <w:fldChar w:fldCharType="end"/>
      </w:r>
      <w:r w:rsidR="003302B9">
        <w:t xml:space="preserve"> – </w:t>
      </w:r>
      <w:bookmarkEnd w:id="1454"/>
      <w:r w:rsidR="004E6C8A">
        <w:t>organizer</w:t>
      </w:r>
      <w:bookmarkEnd w:id="145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14313" w:rsidRPr="0099795E" w14:paraId="48DDB60A" w14:textId="77777777" w:rsidTr="00456F54">
        <w:tc>
          <w:tcPr>
            <w:tcW w:w="9236" w:type="dxa"/>
          </w:tcPr>
          <w:p w14:paraId="6E518810" w14:textId="77777777" w:rsidR="00D14313" w:rsidRPr="00C51DBD" w:rsidRDefault="00D14313" w:rsidP="00456F54">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0A367370" w14:textId="77777777" w:rsidR="00D14313" w:rsidRPr="00D14313" w:rsidRDefault="00D14313" w:rsidP="00D14313">
      <w:pPr>
        <w:rPr>
          <w:lang w:val="en-US"/>
        </w:rPr>
      </w:pPr>
    </w:p>
    <w:p w14:paraId="2E300957" w14:textId="77777777" w:rsidR="004E6C8A" w:rsidRPr="0003454B" w:rsidRDefault="004E6C8A" w:rsidP="004E6C8A">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8F018FD" w14:textId="720BBC67" w:rsidR="004E6C8A" w:rsidRDefault="00931411" w:rsidP="004E6C8A">
      <w:pPr>
        <w:pStyle w:val="Snt1"/>
      </w:pPr>
      <w:r>
        <w:t>2</w:t>
      </w:r>
      <w:r w:rsidR="004E6C8A" w:rsidRPr="00AE0334">
        <w:t xml:space="preserve">. PAKOLLINEN yksi [1..1] </w:t>
      </w:r>
      <w:r w:rsidR="004E6C8A" w:rsidRPr="0082643A">
        <w:t>code/@code="</w:t>
      </w:r>
      <w:r w:rsidR="00E37B01">
        <w:t>120</w:t>
      </w:r>
      <w:r w:rsidR="004E6C8A" w:rsidRPr="0082643A">
        <w:t xml:space="preserve">" </w:t>
      </w:r>
      <w:r w:rsidR="00E37B01">
        <w:t>Vertikaalinen</w:t>
      </w:r>
      <w:r w:rsidR="004E6C8A">
        <w:t xml:space="preserve"> lihastasapaino</w:t>
      </w:r>
      <w:r w:rsidR="004E6C8A" w:rsidRPr="00FD3170">
        <w:t xml:space="preserve"> </w:t>
      </w:r>
      <w:r w:rsidR="004E6C8A">
        <w:t>(codeSystem</w:t>
      </w:r>
      <w:r w:rsidR="004E6C8A" w:rsidRPr="0095153D">
        <w:t xml:space="preserve">: </w:t>
      </w:r>
      <w:r w:rsidR="002C31C9">
        <w:t xml:space="preserve">1.2.246.537.6.893 </w:t>
      </w:r>
      <w:r w:rsidR="004E6C8A">
        <w:t>Optometria/Tietosisältö – Yhteisnäkö ja akkommodaatio)</w:t>
      </w:r>
    </w:p>
    <w:p w14:paraId="6DFB73CE" w14:textId="58D075F1" w:rsidR="004E6C8A" w:rsidRDefault="00931411" w:rsidP="004E6C8A">
      <w:pPr>
        <w:pStyle w:val="Snt1"/>
      </w:pPr>
      <w:r>
        <w:t>3</w:t>
      </w:r>
      <w:r w:rsidR="004E6C8A">
        <w:t>. PAKOLLINEN yksi</w:t>
      </w:r>
      <w:r w:rsidR="00E37B01">
        <w:t xml:space="preserve"> </w:t>
      </w:r>
      <w:r w:rsidR="005E6042" w:rsidRPr="007E0AC1">
        <w:t>[1..1]</w:t>
      </w:r>
      <w:r w:rsidR="004E6C8A">
        <w:t xml:space="preserve"> statusCode/@code=”</w:t>
      </w:r>
      <w:r w:rsidR="004E6C8A" w:rsidRPr="00C61ED5">
        <w:t>completed</w:t>
      </w:r>
      <w:r w:rsidR="004E6C8A">
        <w:t>”</w:t>
      </w:r>
    </w:p>
    <w:p w14:paraId="0EB31D16" w14:textId="659F8C28" w:rsidR="004E6C8A" w:rsidRDefault="00931411" w:rsidP="004E6C8A">
      <w:pPr>
        <w:pStyle w:val="Snt1"/>
      </w:pPr>
      <w:r>
        <w:t>4</w:t>
      </w:r>
      <w:r w:rsidR="004E6C8A">
        <w:t xml:space="preserve">. </w:t>
      </w:r>
      <w:r w:rsidR="003558B7">
        <w:t>VAPAAEHTOINEN</w:t>
      </w:r>
      <w:r w:rsidR="004E6C8A">
        <w:t xml:space="preserve"> </w:t>
      </w:r>
      <w:r w:rsidR="003558B7">
        <w:t xml:space="preserve">nolla tai useampi </w:t>
      </w:r>
      <w:r w:rsidR="004E6C8A">
        <w:t>[</w:t>
      </w:r>
      <w:r w:rsidR="003558B7">
        <w:t>0</w:t>
      </w:r>
      <w:r w:rsidR="004E6C8A">
        <w:t>..</w:t>
      </w:r>
      <w:r w:rsidR="003558B7">
        <w:t>*</w:t>
      </w:r>
      <w:r w:rsidR="004E6C8A">
        <w:t>]  component</w:t>
      </w:r>
    </w:p>
    <w:p w14:paraId="2C90E2ED" w14:textId="503CB1F6" w:rsidR="004E6C8A" w:rsidRDefault="004E6C8A" w:rsidP="004E6C8A">
      <w:pPr>
        <w:pStyle w:val="Snt2"/>
      </w:pPr>
      <w:r>
        <w:t>a. PAKOLLINEN yksi [1..1</w:t>
      </w:r>
      <w:r w:rsidRPr="00A71755">
        <w:t xml:space="preserve">] </w:t>
      </w:r>
      <w:hyperlink w:anchor="_Silmä_vertikaalliselle_karsastuksel" w:history="1">
        <w:r w:rsidRPr="00886145">
          <w:rPr>
            <w:rStyle w:val="Hyperlinkki"/>
          </w:rPr>
          <w:t>Silmä vertikaalliselle karsastukselle</w:t>
        </w:r>
      </w:hyperlink>
      <w:r>
        <w:t xml:space="preserve"> (123) organizer</w:t>
      </w:r>
    </w:p>
    <w:p w14:paraId="43841C7C" w14:textId="79A8F50A" w:rsidR="009A2683" w:rsidRDefault="009A2683" w:rsidP="004E6C8A">
      <w:pPr>
        <w:pStyle w:val="Snt2"/>
      </w:pPr>
    </w:p>
    <w:p w14:paraId="61CD6ACE" w14:textId="14CF8C2F" w:rsidR="009A2683" w:rsidRDefault="009A2683" w:rsidP="009A2683">
      <w:pPr>
        <w:pStyle w:val="Snt1"/>
      </w:pPr>
      <w:r w:rsidRPr="009A2683">
        <w:rPr>
          <w:b/>
        </w:rPr>
        <w:t>Toteutusohje:</w:t>
      </w:r>
      <w:r>
        <w:t xml:space="preserve"> </w:t>
      </w:r>
      <w:r w:rsidRPr="009A2683">
        <w:t>toistetaan koko component.organizer rakennetta per silmä</w:t>
      </w:r>
    </w:p>
    <w:p w14:paraId="21612FDA" w14:textId="77777777" w:rsidR="009A2683" w:rsidRDefault="009A2683" w:rsidP="009A2683">
      <w:pPr>
        <w:pStyle w:val="Snt1"/>
      </w:pPr>
    </w:p>
    <w:p w14:paraId="6C2515FB" w14:textId="136FF53A" w:rsidR="004E6C8A" w:rsidRDefault="00931411" w:rsidP="004E6C8A">
      <w:pPr>
        <w:pStyle w:val="Snt1"/>
      </w:pPr>
      <w:r>
        <w:t>5</w:t>
      </w:r>
      <w:r w:rsidR="004E6C8A">
        <w:t xml:space="preserve">. </w:t>
      </w:r>
      <w:r w:rsidR="009A2683">
        <w:t>VAPAAEHTOINEN</w:t>
      </w:r>
      <w:r w:rsidR="004E6C8A">
        <w:t xml:space="preserve"> </w:t>
      </w:r>
      <w:r w:rsidR="009A2683">
        <w:t>nolla</w:t>
      </w:r>
      <w:r w:rsidR="004E6C8A">
        <w:t xml:space="preserve"> </w:t>
      </w:r>
      <w:r w:rsidR="00CD3B2B">
        <w:t>tai useampi [</w:t>
      </w:r>
      <w:r w:rsidR="009A2683">
        <w:t>0</w:t>
      </w:r>
      <w:r w:rsidR="00CD3B2B">
        <w:t>..*</w:t>
      </w:r>
      <w:r w:rsidR="004E6C8A">
        <w:t>]  component</w:t>
      </w:r>
    </w:p>
    <w:p w14:paraId="06105F5F" w14:textId="5FF789C9" w:rsidR="00886145" w:rsidRDefault="004E6C8A" w:rsidP="003558B7">
      <w:pPr>
        <w:pStyle w:val="Snt2"/>
      </w:pPr>
      <w:r>
        <w:t>a. PAKOLLINEN yksi [1..1</w:t>
      </w:r>
      <w:r w:rsidRPr="00A71755">
        <w:t xml:space="preserve">] </w:t>
      </w:r>
      <w:hyperlink w:anchor="_Silmän_vertikaalisen_kääntökyvyn" w:history="1">
        <w:r w:rsidRPr="00886145">
          <w:rPr>
            <w:rStyle w:val="Hyperlinkki"/>
          </w:rPr>
          <w:t>Silmän vertikaalisen kääntökyvyn määrä</w:t>
        </w:r>
      </w:hyperlink>
      <w:r>
        <w:t xml:space="preserve"> (143) observation</w:t>
      </w:r>
    </w:p>
    <w:p w14:paraId="366DD40A" w14:textId="6BB69533" w:rsidR="009A2683" w:rsidRDefault="009A2683" w:rsidP="003558B7">
      <w:pPr>
        <w:pStyle w:val="Snt2"/>
      </w:pPr>
    </w:p>
    <w:p w14:paraId="5686C009" w14:textId="13F36388" w:rsidR="009A2683" w:rsidRDefault="009A2683" w:rsidP="009A2683">
      <w:pPr>
        <w:pStyle w:val="Snt1"/>
      </w:pPr>
      <w:r w:rsidRPr="009A2683">
        <w:rPr>
          <w:b/>
        </w:rPr>
        <w:t>Toteutusohje:</w:t>
      </w:r>
      <w:r>
        <w:t xml:space="preserve"> </w:t>
      </w:r>
      <w:r w:rsidRPr="009A2683">
        <w:t>toistetaan koko component.</w:t>
      </w:r>
      <w:r w:rsidR="00500296">
        <w:t>observation</w:t>
      </w:r>
      <w:r w:rsidR="00500296" w:rsidRPr="009A2683">
        <w:t xml:space="preserve"> </w:t>
      </w:r>
      <w:r w:rsidRPr="009A2683">
        <w:t>rakennetta per silmä</w:t>
      </w:r>
    </w:p>
    <w:bookmarkStart w:id="1456" w:name="_Silmä_vertikaalliselle_karsastuksel"/>
    <w:bookmarkStart w:id="1457" w:name="_Silmä_vertikaaliselle_karsastuksell"/>
    <w:bookmarkEnd w:id="1456"/>
    <w:bookmarkEnd w:id="1457"/>
    <w:p w14:paraId="206EA4F7" w14:textId="11784D2F" w:rsidR="00886145" w:rsidRDefault="00886145" w:rsidP="005426CB">
      <w:pPr>
        <w:pStyle w:val="Otsikko6"/>
      </w:pPr>
      <w:r>
        <w:fldChar w:fldCharType="begin"/>
      </w:r>
      <w:r>
        <w:instrText xml:space="preserve"> HYPERLINK  \l "_Vertikaalinen_lihastasapaino_" </w:instrText>
      </w:r>
      <w:r>
        <w:fldChar w:fldCharType="separate"/>
      </w:r>
      <w:bookmarkStart w:id="1458" w:name="_Toc525565053"/>
      <w:r w:rsidR="005426CB">
        <w:rPr>
          <w:rStyle w:val="Hyperlinkki"/>
        </w:rPr>
        <w:t>Silmä vertikaa</w:t>
      </w:r>
      <w:r w:rsidRPr="00886145">
        <w:rPr>
          <w:rStyle w:val="Hyperlinkki"/>
        </w:rPr>
        <w:t>liselle karsastukselle</w:t>
      </w:r>
      <w:r>
        <w:fldChar w:fldCharType="end"/>
      </w:r>
      <w:r w:rsidR="00D14313">
        <w:t xml:space="preserve"> -organizer</w:t>
      </w:r>
      <w:bookmarkEnd w:id="145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1743" w:rsidRPr="0099795E" w14:paraId="49729098" w14:textId="77777777" w:rsidTr="005426CB">
        <w:tc>
          <w:tcPr>
            <w:tcW w:w="9236" w:type="dxa"/>
          </w:tcPr>
          <w:p w14:paraId="291944D6" w14:textId="0FD502FA" w:rsidR="003A1743"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/structuredBody/component/section/component/section/component/section/entry/organizer/component/observation/entryRelationship/organizer/component/organizer</w:t>
            </w:r>
          </w:p>
        </w:tc>
      </w:tr>
    </w:tbl>
    <w:p w14:paraId="024A8BC7" w14:textId="7F58535F" w:rsidR="00886145" w:rsidRDefault="00886145" w:rsidP="00886145">
      <w:pPr>
        <w:rPr>
          <w:lang w:val="en-US"/>
        </w:rPr>
      </w:pPr>
    </w:p>
    <w:p w14:paraId="7983BEB1" w14:textId="77777777" w:rsidR="005426CB" w:rsidRPr="0003454B" w:rsidRDefault="005426CB" w:rsidP="005426C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421EF92B" w14:textId="240CEA7F" w:rsidR="005426CB" w:rsidRDefault="009A2683" w:rsidP="005426CB">
      <w:pPr>
        <w:pStyle w:val="Snt1"/>
      </w:pPr>
      <w:r>
        <w:t>2</w:t>
      </w:r>
      <w:r w:rsidR="005426CB" w:rsidRPr="00AE0334">
        <w:t xml:space="preserve">. PAKOLLINEN yksi [1..1] </w:t>
      </w:r>
      <w:r w:rsidR="005426CB" w:rsidRPr="0082643A">
        <w:t>code/@code="</w:t>
      </w:r>
      <w:r w:rsidR="005426CB">
        <w:t>123</w:t>
      </w:r>
      <w:r w:rsidR="005426CB" w:rsidRPr="0082643A">
        <w:t xml:space="preserve">" </w:t>
      </w:r>
      <w:r w:rsidR="005426CB">
        <w:t>Silmä vertikaaliselle karsastukselle</w:t>
      </w:r>
      <w:r w:rsidR="005426CB" w:rsidRPr="00FD3170">
        <w:t xml:space="preserve"> </w:t>
      </w:r>
      <w:r w:rsidR="005426CB">
        <w:t>(codeSystem</w:t>
      </w:r>
      <w:r w:rsidR="005426CB" w:rsidRPr="0095153D">
        <w:t xml:space="preserve">: </w:t>
      </w:r>
      <w:r w:rsidR="002C31C9">
        <w:t xml:space="preserve">1.2.246.537.6.893 </w:t>
      </w:r>
      <w:r w:rsidR="005426CB">
        <w:t>Optometria/Tietosisältö – Yhteisnäkö ja akkommodaatio)</w:t>
      </w:r>
    </w:p>
    <w:p w14:paraId="3949B84B" w14:textId="58DF14C4" w:rsidR="005426CB" w:rsidRDefault="009A2683" w:rsidP="005426CB">
      <w:pPr>
        <w:pStyle w:val="Snt1"/>
      </w:pPr>
      <w:r>
        <w:t>3</w:t>
      </w:r>
      <w:r w:rsidR="005426CB">
        <w:t xml:space="preserve">. PAKOLLINEN yksi </w:t>
      </w:r>
      <w:r w:rsidR="005426CB" w:rsidRPr="007E0AC1">
        <w:t>[1..1]</w:t>
      </w:r>
      <w:r w:rsidR="005426CB">
        <w:t xml:space="preserve"> statusCode/@code=”</w:t>
      </w:r>
      <w:r w:rsidR="005426CB" w:rsidRPr="00C61ED5">
        <w:t>completed</w:t>
      </w:r>
      <w:r w:rsidR="005426CB">
        <w:t>”</w:t>
      </w:r>
    </w:p>
    <w:p w14:paraId="5C2FEEA2" w14:textId="0461AA72" w:rsidR="005426CB" w:rsidRDefault="009A2683" w:rsidP="005426CB">
      <w:pPr>
        <w:pStyle w:val="Snt1"/>
      </w:pPr>
      <w:r>
        <w:t>4</w:t>
      </w:r>
      <w:r w:rsidR="005426CB">
        <w:t xml:space="preserve">. </w:t>
      </w:r>
      <w:r>
        <w:t xml:space="preserve">VAPAAEHTOINEN nolla tai yksi [0..1] </w:t>
      </w:r>
      <w:r w:rsidR="005426CB">
        <w:t>component</w:t>
      </w:r>
    </w:p>
    <w:p w14:paraId="35E2B171" w14:textId="0C978446" w:rsidR="005426CB" w:rsidRDefault="005426CB" w:rsidP="005426CB">
      <w:pPr>
        <w:pStyle w:val="Snt2"/>
      </w:pPr>
      <w:r>
        <w:t>a. PAKOLLINEN yksi [1..1</w:t>
      </w:r>
      <w:r w:rsidRPr="00A71755">
        <w:t xml:space="preserve">] </w:t>
      </w:r>
      <w:hyperlink w:anchor="_Vertikaalisen_karsastuksen_määrä_1" w:history="1">
        <w:r>
          <w:rPr>
            <w:rStyle w:val="Hyperlinkki"/>
          </w:rPr>
          <w:t>Vertikaalisen</w:t>
        </w:r>
      </w:hyperlink>
      <w:r>
        <w:rPr>
          <w:rStyle w:val="Hyperlinkki"/>
        </w:rPr>
        <w:t xml:space="preserve"> karsastuksen määrä</w:t>
      </w:r>
      <w:r>
        <w:t xml:space="preserve"> (124) observation</w:t>
      </w:r>
    </w:p>
    <w:p w14:paraId="54BE07CD" w14:textId="5A682EEE" w:rsidR="005426CB" w:rsidRDefault="009A2683" w:rsidP="005426CB">
      <w:pPr>
        <w:pStyle w:val="Snt1"/>
      </w:pPr>
      <w:r>
        <w:t>5</w:t>
      </w:r>
      <w:r w:rsidR="005426CB">
        <w:t>. VAPAAEHTOINEN nolla tai yksi [0..1] component</w:t>
      </w:r>
    </w:p>
    <w:p w14:paraId="02A34D73" w14:textId="22B469D8" w:rsidR="005426CB" w:rsidRDefault="005426CB" w:rsidP="005426CB">
      <w:pPr>
        <w:pStyle w:val="Snt2"/>
      </w:pPr>
      <w:r>
        <w:t>a. PAKOLLINEN yksi [1..1</w:t>
      </w:r>
      <w:r w:rsidRPr="00A71755">
        <w:t xml:space="preserve">] </w:t>
      </w:r>
      <w:hyperlink w:anchor="_Lisätiedot_vertikaalisen_karsastuks_1" w:history="1">
        <w:r w:rsidRPr="003B46C3">
          <w:rPr>
            <w:rStyle w:val="Hyperlinkki"/>
          </w:rPr>
          <w:t>Lisätiedot vertikaalisen karsastuksen määrästä</w:t>
        </w:r>
      </w:hyperlink>
      <w:r>
        <w:t xml:space="preserve"> (125) observation</w:t>
      </w:r>
    </w:p>
    <w:p w14:paraId="18D5293F" w14:textId="694A0E3A" w:rsidR="005426CB" w:rsidRDefault="009A2683" w:rsidP="005426CB">
      <w:pPr>
        <w:pStyle w:val="Snt1"/>
      </w:pPr>
      <w:r>
        <w:t>6</w:t>
      </w:r>
      <w:r w:rsidR="005426CB">
        <w:t xml:space="preserve">. </w:t>
      </w:r>
      <w:r>
        <w:t xml:space="preserve">VAPAAEHTOINEN nolla tai yksi [0..1] </w:t>
      </w:r>
      <w:r w:rsidR="005426CB">
        <w:t>component</w:t>
      </w:r>
    </w:p>
    <w:p w14:paraId="449C03AB" w14:textId="1BA66A5F" w:rsidR="005426CB" w:rsidRDefault="005426CB" w:rsidP="005426CB">
      <w:pPr>
        <w:pStyle w:val="Snt2"/>
      </w:pPr>
      <w:r>
        <w:t>a. PAKOLLINEN yksi [1..1</w:t>
      </w:r>
      <w:r w:rsidRPr="00A71755">
        <w:t xml:space="preserve">] </w:t>
      </w:r>
      <w:hyperlink w:anchor="_Vertikaalinen_karsastuksen_suunta_1" w:history="1">
        <w:r w:rsidRPr="003B46C3">
          <w:rPr>
            <w:rStyle w:val="Hyperlinkki"/>
          </w:rPr>
          <w:t>Vertikaalisen karsastuksen suunta ja laji</w:t>
        </w:r>
      </w:hyperlink>
      <w:r>
        <w:t xml:space="preserve"> (131) observation</w:t>
      </w:r>
    </w:p>
    <w:p w14:paraId="61968E34" w14:textId="78140020" w:rsidR="005426CB" w:rsidRDefault="009A2683" w:rsidP="005426CB">
      <w:pPr>
        <w:pStyle w:val="Snt1"/>
      </w:pPr>
      <w:r>
        <w:t>7</w:t>
      </w:r>
      <w:r w:rsidR="005426CB">
        <w:t xml:space="preserve">. </w:t>
      </w:r>
      <w:r>
        <w:t xml:space="preserve">VAPAAEHTOINEN nolla tai yksi [0..1] </w:t>
      </w:r>
      <w:r w:rsidR="005426CB">
        <w:t>component</w:t>
      </w:r>
    </w:p>
    <w:p w14:paraId="301E1752" w14:textId="0F2E1E14" w:rsidR="003B46C3" w:rsidRDefault="005426CB" w:rsidP="009A2683">
      <w:pPr>
        <w:pStyle w:val="Snt2"/>
      </w:pPr>
      <w:r>
        <w:t xml:space="preserve">a. PAKOLLINEN yksi [1..1] </w:t>
      </w:r>
      <w:hyperlink w:anchor="_Vertikaalisen_karsastuksen_mittausm_1" w:history="1">
        <w:r w:rsidRPr="003B46C3">
          <w:rPr>
            <w:rStyle w:val="Hyperlinkki"/>
          </w:rPr>
          <w:t>Vertikaalisen karsastuksen mittausmenetelmä ja tarkenne</w:t>
        </w:r>
      </w:hyperlink>
      <w:r>
        <w:t xml:space="preserve"> (132) observation</w:t>
      </w:r>
    </w:p>
    <w:bookmarkStart w:id="1459" w:name="_Vertikaalisen_karsastuksen_määrä_1"/>
    <w:bookmarkEnd w:id="1459"/>
    <w:p w14:paraId="2E6BD9EB" w14:textId="4CC0411B" w:rsidR="003B46C3" w:rsidRDefault="003B46C3" w:rsidP="003B46C3">
      <w:pPr>
        <w:pStyle w:val="Otsikko7"/>
      </w:pPr>
      <w:r>
        <w:fldChar w:fldCharType="begin"/>
      </w:r>
      <w:r>
        <w:instrText>HYPERLINK  \l "_Silmä_vertikaalliselle_karsastuksel"</w:instrText>
      </w:r>
      <w:r>
        <w:fldChar w:fldCharType="separate"/>
      </w:r>
      <w:r w:rsidRPr="003B46C3">
        <w:rPr>
          <w:rStyle w:val="Hyperlinkki"/>
        </w:rPr>
        <w:t>Vertikaalisen karsastuksen määrä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99795E" w14:paraId="1DCCBE5A" w14:textId="77777777" w:rsidTr="00E025A5">
        <w:tc>
          <w:tcPr>
            <w:tcW w:w="9236" w:type="dxa"/>
          </w:tcPr>
          <w:p w14:paraId="6EAA7EBB" w14:textId="23FBD15F" w:rsidR="003B46C3" w:rsidRPr="005426CB" w:rsidRDefault="003B46C3" w:rsidP="003B46C3">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21BC32A1" w14:textId="4F3A6416" w:rsidR="003B46C3" w:rsidRDefault="003B46C3" w:rsidP="005426CB">
      <w:pPr>
        <w:pStyle w:val="Snt1"/>
        <w:rPr>
          <w:lang w:val="en-US"/>
        </w:rPr>
      </w:pPr>
    </w:p>
    <w:p w14:paraId="2950762A" w14:textId="77777777" w:rsidR="003B46C3" w:rsidRDefault="003B46C3" w:rsidP="003B46C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54FDB7C" w14:textId="1ACE4521" w:rsidR="003B46C3" w:rsidRPr="00AE0334" w:rsidRDefault="009A2683" w:rsidP="003B46C3">
      <w:pPr>
        <w:pStyle w:val="Snt1"/>
      </w:pPr>
      <w:r>
        <w:t>2</w:t>
      </w:r>
      <w:r w:rsidR="003B46C3" w:rsidRPr="0003454B">
        <w:t xml:space="preserve">. PAKOLLINEN yksi [1..1] </w:t>
      </w:r>
      <w:r w:rsidR="003B46C3" w:rsidRPr="00AE0334">
        <w:t>code/@code="</w:t>
      </w:r>
      <w:r w:rsidR="003B46C3">
        <w:t>124" Vertikaalisen karsastuksen määrä</w:t>
      </w:r>
      <w:r w:rsidR="003B46C3" w:rsidRPr="00AE0334">
        <w:t xml:space="preserve"> </w:t>
      </w:r>
      <w:r w:rsidR="003B46C3">
        <w:t>(codeSystem</w:t>
      </w:r>
      <w:r w:rsidR="003B46C3" w:rsidRPr="00AE0334">
        <w:t xml:space="preserve">: </w:t>
      </w:r>
      <w:r w:rsidR="002C31C9">
        <w:t xml:space="preserve">1.2.246.537.6.893 </w:t>
      </w:r>
      <w:r w:rsidR="003B46C3">
        <w:t>Optometria/Tietosisältö – Yhteisnäkö ja akkommodaatio)</w:t>
      </w:r>
    </w:p>
    <w:p w14:paraId="03A3FC3E" w14:textId="1EF410ED" w:rsidR="003B46C3" w:rsidRDefault="009A2683" w:rsidP="003B46C3">
      <w:pPr>
        <w:pStyle w:val="Snt1"/>
      </w:pPr>
      <w:r>
        <w:t>3</w:t>
      </w:r>
      <w:r w:rsidR="003B46C3">
        <w:t>. PAKOLLINEN yksi [1..1] text</w:t>
      </w:r>
    </w:p>
    <w:p w14:paraId="451081FB" w14:textId="77777777" w:rsidR="003B46C3" w:rsidRDefault="003B46C3" w:rsidP="003B46C3">
      <w:pPr>
        <w:pStyle w:val="Snt2"/>
      </w:pPr>
      <w:r>
        <w:t>a. PAKOLLINEN yksi [1..1] reference/@value, viitattavan näyttömuoto-osion xml-ID annetaan II-tietotyypillä</w:t>
      </w:r>
    </w:p>
    <w:p w14:paraId="25576183" w14:textId="49B2A2B3" w:rsidR="003B46C3" w:rsidRDefault="009A2683" w:rsidP="003B46C3">
      <w:pPr>
        <w:pStyle w:val="Snt1"/>
      </w:pPr>
      <w:r>
        <w:t>4</w:t>
      </w:r>
      <w:r w:rsidR="003B46C3" w:rsidRPr="0003454B">
        <w:t>. PAKOLLINEN yksi [1..1] value</w:t>
      </w:r>
      <w:r w:rsidR="003B46C3">
        <w:t xml:space="preserve"> Vertikaalisen karsastuksen määrä</w:t>
      </w:r>
      <w:r w:rsidR="003B46C3" w:rsidRPr="00AE0334">
        <w:t xml:space="preserve"> </w:t>
      </w:r>
      <w:r w:rsidR="003B46C3">
        <w:t xml:space="preserve">(124), </w:t>
      </w:r>
      <w:r w:rsidR="003B46C3" w:rsidRPr="0003454B">
        <w:t>arvo</w:t>
      </w:r>
      <w:r w:rsidR="003B46C3">
        <w:t xml:space="preserve"> annetaan PQ-tietotyy</w:t>
      </w:r>
      <w:r w:rsidR="003B46C3" w:rsidRPr="0003454B">
        <w:t>pillä</w:t>
      </w:r>
      <w:r w:rsidR="0004777D">
        <w:t xml:space="preserve">, yksikkö </w:t>
      </w:r>
      <w:r w:rsidR="0004777D" w:rsidRPr="0004777D">
        <w:t xml:space="preserve">[p'diop] </w:t>
      </w:r>
      <w:r w:rsidR="0004777D">
        <w:t>(prismadiopteri)</w:t>
      </w:r>
    </w:p>
    <w:p w14:paraId="2C482772" w14:textId="3D967A92" w:rsidR="003B46C3" w:rsidRPr="003B46C3" w:rsidRDefault="009A2683" w:rsidP="005426CB">
      <w:pPr>
        <w:pStyle w:val="Snt1"/>
      </w:pPr>
      <w:r>
        <w:t>5</w:t>
      </w:r>
      <w:r w:rsidR="003B46C3" w:rsidRPr="00490494">
        <w:t xml:space="preserve">. </w:t>
      </w:r>
      <w:r w:rsidR="003B46C3">
        <w:t xml:space="preserve">PAKOLLINEN </w:t>
      </w:r>
      <w:r w:rsidR="003B46C3" w:rsidRPr="00490494">
        <w:t>yksi [</w:t>
      </w:r>
      <w:r w:rsidR="003B46C3">
        <w:t>1</w:t>
      </w:r>
      <w:r w:rsidR="003B46C3" w:rsidRPr="00490494">
        <w:t>..1] targetSiteCod</w:t>
      </w:r>
      <w:r w:rsidR="003B46C3">
        <w:t xml:space="preserve">e Silmä </w:t>
      </w:r>
      <w:r w:rsidR="00CD3B2B">
        <w:t>vertikaaliselle</w:t>
      </w:r>
      <w:r w:rsidR="003B46C3">
        <w:t xml:space="preserve"> karsastukselle (</w:t>
      </w:r>
      <w:r w:rsidR="00CD3B2B">
        <w:t>123</w:t>
      </w:r>
      <w:r w:rsidR="003B46C3" w:rsidRPr="00490494">
        <w:t xml:space="preserve">), arvo annetaan luokituksesta THL - Silmän löydöksen sijainti (codeSystem: </w:t>
      </w:r>
      <w:r w:rsidR="003B46C3" w:rsidRPr="002877C4">
        <w:t>1.2.246.537.6.3033.2014</w:t>
      </w:r>
      <w:r w:rsidR="003B46C3" w:rsidRPr="00490494">
        <w:t xml:space="preserve">) </w:t>
      </w:r>
    </w:p>
    <w:tbl>
      <w:tblPr>
        <w:tblStyle w:val="TaulukkoRuudukko"/>
        <w:tblpPr w:leftFromText="180" w:rightFromText="180" w:vertAnchor="text" w:horzAnchor="margin" w:tblpY="523"/>
        <w:tblW w:w="917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3B46C3" w:rsidRPr="0099795E" w14:paraId="5C2C5D82" w14:textId="77777777" w:rsidTr="003B46C3">
        <w:tc>
          <w:tcPr>
            <w:tcW w:w="9175" w:type="dxa"/>
          </w:tcPr>
          <w:p w14:paraId="4CB1CDAE" w14:textId="77777777" w:rsidR="003B46C3" w:rsidRPr="005426CB" w:rsidRDefault="003B46C3" w:rsidP="003B46C3">
            <w:pPr>
              <w:pStyle w:val="Snt1"/>
              <w:ind w:left="0" w:firstLine="0"/>
              <w:rPr>
                <w:sz w:val="18"/>
                <w:lang w:val="en-US"/>
              </w:rPr>
            </w:pPr>
            <w:bookmarkStart w:id="1460" w:name="_Lisätiedot_vertikaalisen_karsastuks_1"/>
            <w:bookmarkEnd w:id="1460"/>
            <w:r w:rsidRPr="003B46C3">
              <w:rPr>
                <w:sz w:val="18"/>
                <w:lang w:val="en-US"/>
              </w:rPr>
              <w:t>/structuredBody/component/section/component/section/component/section/entry/organizer/component/observation/entryRelationship/organizer/component/organizer/component/observation</w:t>
            </w:r>
          </w:p>
        </w:tc>
      </w:tr>
    </w:tbl>
    <w:p w14:paraId="383A9B26" w14:textId="385ED48A" w:rsidR="003B46C3" w:rsidRPr="003B46C3" w:rsidRDefault="003B46C3" w:rsidP="003B46C3">
      <w:pPr>
        <w:pStyle w:val="Otsikko7"/>
        <w:rPr>
          <w:rStyle w:val="Hyperlinkki"/>
          <w:color w:val="000000" w:themeColor="text1"/>
          <w:u w:val="none"/>
        </w:rPr>
      </w:pPr>
      <w:r>
        <w:fldChar w:fldCharType="begin"/>
      </w:r>
      <w:r>
        <w:instrText>HYPERLINK  \l "_Silmä_vertikaalliselle_karsastuksel"</w:instrText>
      </w:r>
      <w:r>
        <w:fldChar w:fldCharType="separate"/>
      </w:r>
      <w:r w:rsidRPr="00886145">
        <w:rPr>
          <w:rStyle w:val="Hyperlinkki"/>
        </w:rPr>
        <w:t>Lisätiedot vertikaalisen karsastuksen määrästä</w:t>
      </w:r>
      <w:r w:rsidRPr="003B46C3">
        <w:rPr>
          <w:rStyle w:val="Hyperlinkki"/>
          <w:color w:val="000000" w:themeColor="text1"/>
          <w:u w:val="none"/>
        </w:rPr>
        <w:t xml:space="preserve"> -observation</w:t>
      </w:r>
    </w:p>
    <w:p w14:paraId="113E62F0" w14:textId="22263A4A" w:rsidR="003B46C3" w:rsidRDefault="003B46C3" w:rsidP="003B46C3">
      <w:pPr>
        <w:rPr>
          <w:rFonts w:eastAsiaTheme="majorEastAsia" w:cstheme="majorBidi"/>
          <w:color w:val="243F60" w:themeColor="accent1" w:themeShade="7F"/>
        </w:rPr>
      </w:pPr>
      <w:r>
        <w:rPr>
          <w:rFonts w:eastAsiaTheme="majorEastAsia" w:cstheme="majorBidi"/>
          <w:color w:val="243F60" w:themeColor="accent1" w:themeShade="7F"/>
        </w:rPr>
        <w:fldChar w:fldCharType="end"/>
      </w:r>
    </w:p>
    <w:p w14:paraId="6B8BFD7E" w14:textId="77777777" w:rsidR="003B46C3" w:rsidRDefault="003B46C3" w:rsidP="003B46C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757ADD" w14:textId="6057D47A" w:rsidR="003B46C3" w:rsidRPr="00AE0334" w:rsidRDefault="009A2683" w:rsidP="003B46C3">
      <w:pPr>
        <w:pStyle w:val="Snt1"/>
      </w:pPr>
      <w:r>
        <w:t>2</w:t>
      </w:r>
      <w:r w:rsidR="003B46C3" w:rsidRPr="0003454B">
        <w:t xml:space="preserve">. PAKOLLINEN yksi [1..1] </w:t>
      </w:r>
      <w:r w:rsidR="003B46C3" w:rsidRPr="00AE0334">
        <w:t>code/@code="</w:t>
      </w:r>
      <w:r w:rsidR="003B46C3">
        <w:t>125" Lisätiedot vertikaalisen karsastuksen määrästä</w:t>
      </w:r>
      <w:r w:rsidR="003B46C3" w:rsidRPr="00AE0334">
        <w:t xml:space="preserve"> </w:t>
      </w:r>
      <w:r w:rsidR="003B46C3">
        <w:t>(codeSystem</w:t>
      </w:r>
      <w:r w:rsidR="003B46C3" w:rsidRPr="00AE0334">
        <w:t xml:space="preserve">: </w:t>
      </w:r>
      <w:r w:rsidR="002C31C9">
        <w:t xml:space="preserve">1.2.246.537.6.893 </w:t>
      </w:r>
      <w:r w:rsidR="003B46C3">
        <w:t>Optometria/Tietosisältö – Yhteisnäkö ja akkommodaatio)</w:t>
      </w:r>
    </w:p>
    <w:p w14:paraId="5EF73EE2" w14:textId="2FA0DB61" w:rsidR="003B46C3" w:rsidRDefault="009A2683" w:rsidP="003B46C3">
      <w:pPr>
        <w:pStyle w:val="Snt1"/>
      </w:pPr>
      <w:r>
        <w:t>3</w:t>
      </w:r>
      <w:r w:rsidR="003B46C3">
        <w:t>. PAKOLLINEN yksi [1..1] text</w:t>
      </w:r>
    </w:p>
    <w:p w14:paraId="4E3452B2" w14:textId="77777777" w:rsidR="003B46C3" w:rsidRDefault="003B46C3" w:rsidP="003B46C3">
      <w:pPr>
        <w:pStyle w:val="Snt2"/>
      </w:pPr>
      <w:r>
        <w:t>a. PAKOLLINEN yksi [1..1] reference/@value, viitattavan näyttömuoto-osion xml-ID annetaan II-tietotyypillä</w:t>
      </w:r>
    </w:p>
    <w:p w14:paraId="48555466" w14:textId="0B77D8CE" w:rsidR="003B46C3" w:rsidRDefault="009A2683" w:rsidP="003B46C3">
      <w:pPr>
        <w:pStyle w:val="Snt1"/>
      </w:pPr>
      <w:r>
        <w:t>4</w:t>
      </w:r>
      <w:r w:rsidR="003B46C3" w:rsidRPr="0003454B">
        <w:t>. PAKOLLINEN yksi [1..1] value</w:t>
      </w:r>
      <w:r w:rsidR="003B46C3">
        <w:t xml:space="preserve"> </w:t>
      </w:r>
      <w:r w:rsidR="00CD3B2B">
        <w:t>Lisätiedot v</w:t>
      </w:r>
      <w:r w:rsidR="003B46C3">
        <w:t>ertikaalisen karsastuksen määrä</w:t>
      </w:r>
      <w:r w:rsidR="00CD3B2B">
        <w:t>stä</w:t>
      </w:r>
      <w:r w:rsidR="003B46C3" w:rsidRPr="00AE0334">
        <w:t xml:space="preserve"> </w:t>
      </w:r>
      <w:r w:rsidR="003B46C3">
        <w:t>(</w:t>
      </w:r>
      <w:r w:rsidR="00CD3B2B">
        <w:t>125</w:t>
      </w:r>
      <w:r w:rsidR="003B46C3">
        <w:t xml:space="preserve">), </w:t>
      </w:r>
      <w:r w:rsidR="003B46C3" w:rsidRPr="0003454B">
        <w:t>arvo</w:t>
      </w:r>
      <w:r w:rsidR="003B46C3">
        <w:t xml:space="preserve"> annetaan </w:t>
      </w:r>
      <w:r w:rsidR="00CD3B2B">
        <w:t>ST</w:t>
      </w:r>
      <w:r w:rsidR="003B46C3">
        <w:t>-tietotyy</w:t>
      </w:r>
      <w:r w:rsidR="003B46C3" w:rsidRPr="0003454B">
        <w:t>pillä</w:t>
      </w:r>
    </w:p>
    <w:p w14:paraId="0FE72CC4" w14:textId="448D337D" w:rsidR="003B46C3" w:rsidRPr="003B46C3" w:rsidRDefault="009A2683" w:rsidP="009A2683">
      <w:pPr>
        <w:pStyle w:val="Snt1"/>
      </w:pPr>
      <w:r>
        <w:t>5</w:t>
      </w:r>
      <w:r w:rsidR="003B46C3" w:rsidRPr="00490494">
        <w:t xml:space="preserve">. </w:t>
      </w:r>
      <w:r w:rsidR="003B46C3">
        <w:t xml:space="preserve">PAKOLLINEN </w:t>
      </w:r>
      <w:r w:rsidR="003B46C3" w:rsidRPr="00490494">
        <w:t>yksi [</w:t>
      </w:r>
      <w:r w:rsidR="003B46C3">
        <w:t>1</w:t>
      </w:r>
      <w:r w:rsidR="003B46C3" w:rsidRPr="00490494">
        <w:t>..1] targetSiteCod</w:t>
      </w:r>
      <w:r w:rsidR="003B46C3">
        <w:t xml:space="preserve">e Silmä </w:t>
      </w:r>
      <w:r w:rsidR="00CD3B2B">
        <w:t>vertikaaliselle</w:t>
      </w:r>
      <w:r w:rsidR="003B46C3">
        <w:t xml:space="preserve"> karsastukselle (</w:t>
      </w:r>
      <w:r w:rsidR="00CD3B2B">
        <w:t>123</w:t>
      </w:r>
      <w:r w:rsidR="003B46C3" w:rsidRPr="00490494">
        <w:t xml:space="preserve">), arvo annetaan luokituksesta THL - Silmän löydöksen sijainti (codeSystem: </w:t>
      </w:r>
      <w:r w:rsidR="003B46C3" w:rsidRPr="002877C4">
        <w:t>1.2.246.537.6.3033.2014</w:t>
      </w:r>
      <w:r w:rsidR="003B46C3" w:rsidRPr="00490494">
        <w:t xml:space="preserve">) </w:t>
      </w:r>
    </w:p>
    <w:bookmarkStart w:id="1461" w:name="_Vertikaalinen_karsastuksen_suunta_1"/>
    <w:bookmarkEnd w:id="1461"/>
    <w:p w14:paraId="6D6C84E2" w14:textId="64CF89FA" w:rsidR="003B46C3" w:rsidRDefault="003B46C3" w:rsidP="003B46C3">
      <w:pPr>
        <w:pStyle w:val="Otsikko7"/>
      </w:pPr>
      <w:r>
        <w:fldChar w:fldCharType="begin"/>
      </w:r>
      <w:r>
        <w:instrText>HYPERLINK  \l "_Silmä_vertikaalliselle_karsastuksel"</w:instrText>
      </w:r>
      <w:r>
        <w:fldChar w:fldCharType="separate"/>
      </w:r>
      <w:r w:rsidRPr="00886145">
        <w:rPr>
          <w:rStyle w:val="Hyperlinkki"/>
        </w:rPr>
        <w:t xml:space="preserve">Vertikaalinen karsastuksen suunta </w:t>
      </w:r>
      <w:r w:rsidR="00CD3B2B">
        <w:rPr>
          <w:rStyle w:val="Hyperlinkki"/>
        </w:rPr>
        <w:t>ja</w:t>
      </w:r>
      <w:r w:rsidRPr="00886145">
        <w:rPr>
          <w:rStyle w:val="Hyperlinkki"/>
        </w:rPr>
        <w:t xml:space="preserve"> laji</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99795E" w14:paraId="6756D12D" w14:textId="77777777" w:rsidTr="00E025A5">
        <w:tc>
          <w:tcPr>
            <w:tcW w:w="9236" w:type="dxa"/>
          </w:tcPr>
          <w:p w14:paraId="47AD8868"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5681C2F8" w14:textId="1FFE1489" w:rsidR="003B46C3" w:rsidRPr="003B46C3" w:rsidRDefault="003B46C3" w:rsidP="003B46C3">
      <w:pPr>
        <w:rPr>
          <w:lang w:val="en-US"/>
        </w:rPr>
      </w:pPr>
    </w:p>
    <w:p w14:paraId="1A077D5B"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6EB7915" w14:textId="3EE76D8C" w:rsidR="00CD3B2B" w:rsidRPr="00AE0334" w:rsidRDefault="009A2683" w:rsidP="00CD3B2B">
      <w:pPr>
        <w:pStyle w:val="Snt1"/>
      </w:pPr>
      <w:r>
        <w:t>2</w:t>
      </w:r>
      <w:r w:rsidR="00CD3B2B" w:rsidRPr="0003454B">
        <w:t xml:space="preserve">. PAKOLLINEN yksi [1..1] </w:t>
      </w:r>
      <w:r w:rsidR="00CD3B2B" w:rsidRPr="00AE0334">
        <w:t>code/@code="</w:t>
      </w:r>
      <w:r w:rsidR="00CD3B2B">
        <w:t>131" Vertikaalisen karsastuksen suunta ja laji</w:t>
      </w:r>
      <w:r w:rsidR="00CD3B2B" w:rsidRPr="00AE0334">
        <w:t xml:space="preserve"> </w:t>
      </w:r>
      <w:r w:rsidR="00CD3B2B">
        <w:t>(codeSystem</w:t>
      </w:r>
      <w:r w:rsidR="00CD3B2B" w:rsidRPr="00AE0334">
        <w:t xml:space="preserve">: </w:t>
      </w:r>
      <w:r w:rsidR="002C31C9">
        <w:t xml:space="preserve">1.2.246.537.6.893 </w:t>
      </w:r>
      <w:r w:rsidR="00CD3B2B">
        <w:t>Optometria/Tietosisältö – Yhteisnäkö ja akkommodaatio)</w:t>
      </w:r>
    </w:p>
    <w:p w14:paraId="6290D598" w14:textId="16357E03" w:rsidR="00CD3B2B" w:rsidRDefault="009A2683" w:rsidP="00CD3B2B">
      <w:pPr>
        <w:pStyle w:val="Snt1"/>
      </w:pPr>
      <w:r>
        <w:t>3</w:t>
      </w:r>
      <w:r w:rsidR="00CD3B2B">
        <w:t>. PAKOLLINEN yksi [1..1] text</w:t>
      </w:r>
    </w:p>
    <w:p w14:paraId="695F268C" w14:textId="77777777" w:rsidR="00CD3B2B" w:rsidRDefault="00CD3B2B" w:rsidP="00CD3B2B">
      <w:pPr>
        <w:pStyle w:val="Snt2"/>
      </w:pPr>
      <w:r>
        <w:t>a. PAKOLLINEN yksi [1..1] reference/@value, viitattavan näyttömuoto-osion xml-ID annetaan II-tietotyypillä</w:t>
      </w:r>
    </w:p>
    <w:p w14:paraId="0256AC25" w14:textId="48E350BA" w:rsidR="00CD3B2B" w:rsidRDefault="009A2683" w:rsidP="00CD3B2B">
      <w:pPr>
        <w:pStyle w:val="Snt1"/>
      </w:pPr>
      <w:r>
        <w:t>4</w:t>
      </w:r>
      <w:r w:rsidR="00CD3B2B" w:rsidRPr="0003454B">
        <w:t>. PAKOLLINEN yksi [1..1] value</w:t>
      </w:r>
      <w:r w:rsidR="00CD3B2B">
        <w:t xml:space="preserve"> Vertikaalisen karsastuksen suunta ja laji</w:t>
      </w:r>
      <w:r w:rsidR="00CD3B2B" w:rsidRPr="00AE0334">
        <w:t xml:space="preserve"> </w:t>
      </w:r>
      <w:r w:rsidR="00CD3B2B">
        <w:t xml:space="preserve">(131), </w:t>
      </w:r>
      <w:r w:rsidR="00CD3B2B" w:rsidRPr="0003454B">
        <w:t>arvo</w:t>
      </w:r>
      <w:r w:rsidR="00CD3B2B">
        <w:t xml:space="preserve"> annetaan ST-tietotyy</w:t>
      </w:r>
      <w:r w:rsidR="00CD3B2B" w:rsidRPr="0003454B">
        <w:t>pillä</w:t>
      </w:r>
    </w:p>
    <w:p w14:paraId="6824B7BE" w14:textId="75A76E10" w:rsidR="003B46C3" w:rsidRPr="00CD3B2B"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vertikaaliselle karsastukselle (123</w:t>
      </w:r>
      <w:r w:rsidR="00CD3B2B" w:rsidRPr="00490494">
        <w:t xml:space="preserve">), arvo annetaan luokituksesta THL - Silmän löydöksen sijainti (codeSystem: </w:t>
      </w:r>
      <w:r w:rsidR="00CD3B2B" w:rsidRPr="002877C4">
        <w:t>1.2.246.537.6.3033.2014</w:t>
      </w:r>
      <w:r w:rsidR="00CD3B2B" w:rsidRPr="00490494">
        <w:t xml:space="preserve">) </w:t>
      </w:r>
    </w:p>
    <w:bookmarkStart w:id="1462" w:name="_Vertikaalisen_karsastuksen_mittausm_1"/>
    <w:bookmarkEnd w:id="1462"/>
    <w:p w14:paraId="28ADB920" w14:textId="4A93CEBA" w:rsidR="003B46C3" w:rsidRDefault="003B46C3" w:rsidP="003B46C3">
      <w:pPr>
        <w:pStyle w:val="Otsikko7"/>
      </w:pPr>
      <w:r>
        <w:fldChar w:fldCharType="begin"/>
      </w:r>
      <w:r>
        <w:instrText>HYPERLINK  \l "_Silmä_vertikaalliselle_karsastuksel"</w:instrText>
      </w:r>
      <w:r>
        <w:fldChar w:fldCharType="separate"/>
      </w:r>
      <w:r w:rsidRPr="00886145">
        <w:rPr>
          <w:rStyle w:val="Hyperlinkki"/>
        </w:rPr>
        <w:t>Vertikaalisen karsastuksen mittausmenetelmä ja tarkenne</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99795E" w14:paraId="6F31F04F" w14:textId="77777777" w:rsidTr="00E025A5">
        <w:tc>
          <w:tcPr>
            <w:tcW w:w="9236" w:type="dxa"/>
          </w:tcPr>
          <w:p w14:paraId="69DD7081"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00D4278E" w14:textId="77777777" w:rsidR="003B46C3" w:rsidRPr="003B46C3" w:rsidRDefault="003B46C3" w:rsidP="003B46C3">
      <w:pPr>
        <w:rPr>
          <w:lang w:val="en-US"/>
        </w:rPr>
      </w:pPr>
    </w:p>
    <w:p w14:paraId="20575EE0"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24F0521" w14:textId="0D53C67F" w:rsidR="00CD3B2B" w:rsidRPr="00AE0334" w:rsidRDefault="009A2683" w:rsidP="00CD3B2B">
      <w:pPr>
        <w:pStyle w:val="Snt1"/>
      </w:pPr>
      <w:r>
        <w:t>2</w:t>
      </w:r>
      <w:r w:rsidR="00CD3B2B" w:rsidRPr="0003454B">
        <w:t xml:space="preserve">. PAKOLLINEN yksi [1..1] </w:t>
      </w:r>
      <w:r w:rsidR="00CD3B2B" w:rsidRPr="00AE0334">
        <w:t>code/@code="</w:t>
      </w:r>
      <w:r w:rsidR="00CD3B2B">
        <w:t>132" Vertikaalisen karsastuksen mittausmenetelmä ja tarkenne</w:t>
      </w:r>
      <w:r w:rsidR="00CD3B2B" w:rsidRPr="00AE0334">
        <w:t xml:space="preserve"> </w:t>
      </w:r>
      <w:r w:rsidR="00CD3B2B">
        <w:t>(codeSystem</w:t>
      </w:r>
      <w:r w:rsidR="00CD3B2B" w:rsidRPr="00AE0334">
        <w:t xml:space="preserve">: </w:t>
      </w:r>
      <w:r w:rsidR="002C31C9">
        <w:t xml:space="preserve">1.2.246.537.6.893 </w:t>
      </w:r>
      <w:r w:rsidR="00CD3B2B">
        <w:t>Optometria/Tietosisältö – Yhteisnäkö ja akkommodaatio)</w:t>
      </w:r>
    </w:p>
    <w:p w14:paraId="0C84B449" w14:textId="05C45004" w:rsidR="00CD3B2B" w:rsidRDefault="009A2683" w:rsidP="00CD3B2B">
      <w:pPr>
        <w:pStyle w:val="Snt1"/>
      </w:pPr>
      <w:r>
        <w:t>3</w:t>
      </w:r>
      <w:r w:rsidR="00CD3B2B">
        <w:t>. PAKOLLINEN yksi [1..1] text</w:t>
      </w:r>
    </w:p>
    <w:p w14:paraId="5A04FA35" w14:textId="77777777" w:rsidR="00CD3B2B" w:rsidRDefault="00CD3B2B" w:rsidP="00CD3B2B">
      <w:pPr>
        <w:pStyle w:val="Snt2"/>
      </w:pPr>
      <w:r>
        <w:t>a. PAKOLLINEN yksi [1..1] reference/@value, viitattavan näyttömuoto-osion xml-ID annetaan II-tietotyypillä</w:t>
      </w:r>
    </w:p>
    <w:p w14:paraId="0BFFAB1C" w14:textId="405B15C8" w:rsidR="00CD3B2B" w:rsidRDefault="009A2683" w:rsidP="00CD3B2B">
      <w:pPr>
        <w:pStyle w:val="Snt1"/>
      </w:pPr>
      <w:r>
        <w:t>4</w:t>
      </w:r>
      <w:r w:rsidR="00CD3B2B" w:rsidRPr="0003454B">
        <w:t>. PAKOLLINEN yksi [1..1] value</w:t>
      </w:r>
      <w:r w:rsidR="00CD3B2B">
        <w:t xml:space="preserve"> Vertikaalisen karsastuksen mittausmenetelmä ja tarkenne (132), </w:t>
      </w:r>
      <w:r w:rsidR="00CD3B2B" w:rsidRPr="0003454B">
        <w:t>arvo</w:t>
      </w:r>
      <w:r w:rsidR="00CD3B2B">
        <w:t xml:space="preserve"> annetaan ST-tietotyy</w:t>
      </w:r>
      <w:r w:rsidR="00CD3B2B" w:rsidRPr="0003454B">
        <w:t>pillä</w:t>
      </w:r>
    </w:p>
    <w:p w14:paraId="2F2C35D0" w14:textId="2204CD5C" w:rsidR="005426CB" w:rsidRPr="00CD3B2B"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vertikaaliselle karsastukselle (123</w:t>
      </w:r>
      <w:r w:rsidR="00CD3B2B" w:rsidRPr="00490494">
        <w:t xml:space="preserve">), arvo annetaan luokituksesta THL - Silmän löydöksen sijainti (codeSystem: </w:t>
      </w:r>
      <w:r w:rsidR="00CD3B2B" w:rsidRPr="002877C4">
        <w:t>1.2.246.537.6.3033.2014</w:t>
      </w:r>
      <w:r w:rsidR="00CD3B2B" w:rsidRPr="00490494">
        <w:t xml:space="preserve">) </w:t>
      </w:r>
    </w:p>
    <w:p w14:paraId="4F982A27" w14:textId="0D93B724" w:rsidR="005426CB" w:rsidRDefault="005C3B6D" w:rsidP="005426CB">
      <w:pPr>
        <w:pStyle w:val="Otsikko6"/>
      </w:pPr>
      <w:hyperlink w:anchor="_Vertikaalinen_lihastasapaino_" w:history="1">
        <w:bookmarkStart w:id="1463" w:name="_Toc525565054"/>
        <w:r w:rsidR="005426CB" w:rsidRPr="00886145">
          <w:rPr>
            <w:rStyle w:val="Hyperlinkki"/>
          </w:rPr>
          <w:t>Silmän vertikaalisen kääntökyvyn määrä</w:t>
        </w:r>
      </w:hyperlink>
      <w:r w:rsidR="00CD3B2B">
        <w:t xml:space="preserve"> -observation</w:t>
      </w:r>
      <w:bookmarkEnd w:id="146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426CB" w:rsidRPr="0099795E" w14:paraId="03A8E395" w14:textId="77777777" w:rsidTr="005426CB">
        <w:tc>
          <w:tcPr>
            <w:tcW w:w="9236" w:type="dxa"/>
          </w:tcPr>
          <w:p w14:paraId="153A9668" w14:textId="20D48B60" w:rsidR="005426CB"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/structuredBody/component/section/component/section/component/section/entry/organizer/component/observation/entryRelationship/organizer/component/observation</w:t>
            </w:r>
          </w:p>
        </w:tc>
      </w:tr>
    </w:tbl>
    <w:p w14:paraId="59302C3C" w14:textId="44EE9DDF" w:rsidR="005426CB" w:rsidRDefault="005426CB" w:rsidP="00886145">
      <w:pPr>
        <w:rPr>
          <w:lang w:val="en-US"/>
        </w:rPr>
      </w:pPr>
    </w:p>
    <w:p w14:paraId="4FD58675"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490EDA" w14:textId="3710EA4F" w:rsidR="00CD3B2B" w:rsidRPr="00AE0334" w:rsidRDefault="009A2683" w:rsidP="00CD3B2B">
      <w:pPr>
        <w:pStyle w:val="Snt1"/>
      </w:pPr>
      <w:r>
        <w:t>2</w:t>
      </w:r>
      <w:r w:rsidR="00CD3B2B" w:rsidRPr="0003454B">
        <w:t xml:space="preserve">. PAKOLLINEN yksi [1..1] </w:t>
      </w:r>
      <w:r w:rsidR="00CD3B2B" w:rsidRPr="00AE0334">
        <w:t>code/@code="</w:t>
      </w:r>
      <w:r w:rsidR="00CD3B2B">
        <w:t>143" Silmän vertikaalisen kääntökvyn määrä (codeSystem</w:t>
      </w:r>
      <w:r w:rsidR="00CD3B2B" w:rsidRPr="00AE0334">
        <w:t xml:space="preserve">: </w:t>
      </w:r>
      <w:r w:rsidR="002C31C9">
        <w:t xml:space="preserve">1.2.246.537.6.893 </w:t>
      </w:r>
      <w:r w:rsidR="00CD3B2B">
        <w:t>Optometria/Tietosisältö – Yhteisnäkö ja akkommodaatio)</w:t>
      </w:r>
    </w:p>
    <w:p w14:paraId="58CB9E8E" w14:textId="4E64F653" w:rsidR="00CD3B2B" w:rsidRDefault="009A2683" w:rsidP="00CD3B2B">
      <w:pPr>
        <w:pStyle w:val="Snt1"/>
      </w:pPr>
      <w:r>
        <w:t>3</w:t>
      </w:r>
      <w:r w:rsidR="00CD3B2B">
        <w:t>. PAKOLLINEN yksi [1..1] text</w:t>
      </w:r>
    </w:p>
    <w:p w14:paraId="168E93DE" w14:textId="77777777" w:rsidR="00CD3B2B" w:rsidRDefault="00CD3B2B" w:rsidP="00CD3B2B">
      <w:pPr>
        <w:pStyle w:val="Snt2"/>
      </w:pPr>
      <w:r>
        <w:t>a. PAKOLLINEN yksi [1..1] reference/@value, viitattavan näyttömuoto-osion xml-ID annetaan II-tietotyypillä</w:t>
      </w:r>
    </w:p>
    <w:p w14:paraId="76CB5CCC" w14:textId="6FCEE2BE" w:rsidR="00CD3B2B" w:rsidRDefault="009A2683" w:rsidP="00CD3B2B">
      <w:pPr>
        <w:pStyle w:val="Snt1"/>
      </w:pPr>
      <w:r>
        <w:t>4</w:t>
      </w:r>
      <w:r w:rsidR="00CD3B2B" w:rsidRPr="0003454B">
        <w:t>. PAKOLLINEN yksi [1..1] value</w:t>
      </w:r>
      <w:r w:rsidR="00CD3B2B">
        <w:t xml:space="preserve"> Silmän vertikaalisen kääntökvyn määrä (143), </w:t>
      </w:r>
      <w:r w:rsidR="00CD3B2B" w:rsidRPr="0003454B">
        <w:t>arvo</w:t>
      </w:r>
      <w:r w:rsidR="00CD3B2B">
        <w:t xml:space="preserve"> annetaan ST-tietotyy</w:t>
      </w:r>
      <w:r w:rsidR="00CD3B2B" w:rsidRPr="0003454B">
        <w:t>pillä</w:t>
      </w:r>
    </w:p>
    <w:p w14:paraId="1E6BE081" w14:textId="58DAAB3E" w:rsidR="00886145"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vertiaaliselle kääntökyvylle (143</w:t>
      </w:r>
      <w:r w:rsidR="00CD3B2B" w:rsidRPr="00490494">
        <w:t xml:space="preserve">), arvo annetaan luokituksesta THL - Silmän löydöksen sijainti (codeSystem: </w:t>
      </w:r>
      <w:r w:rsidR="00CD3B2B" w:rsidRPr="002877C4">
        <w:t>1.2.246.537.6.3033.2014</w:t>
      </w:r>
      <w:r w:rsidR="00CD3B2B" w:rsidRPr="00490494">
        <w:t xml:space="preserve">) </w:t>
      </w:r>
      <w:bookmarkStart w:id="1464" w:name="_Vertikaalisen_karsastuksen_määrä"/>
      <w:bookmarkStart w:id="1465" w:name="_Lisätiedot_vertikaalisen_karsastuks"/>
      <w:bookmarkStart w:id="1466" w:name="_Vertikaalinen_karsastuksen_suunta"/>
      <w:bookmarkEnd w:id="1464"/>
      <w:bookmarkEnd w:id="1465"/>
      <w:bookmarkEnd w:id="1466"/>
    </w:p>
    <w:bookmarkStart w:id="1467" w:name="_Vertikaalisen_karsastuksen_mittausm"/>
    <w:bookmarkStart w:id="1468" w:name="_Muu_yhteisnäön_testi"/>
    <w:bookmarkEnd w:id="1467"/>
    <w:bookmarkEnd w:id="1468"/>
    <w:p w14:paraId="41BD047E" w14:textId="45469832" w:rsidR="00886145" w:rsidRDefault="00E025A5" w:rsidP="00E025A5">
      <w:pPr>
        <w:pStyle w:val="Otsikko4"/>
      </w:pPr>
      <w:r>
        <w:fldChar w:fldCharType="begin"/>
      </w:r>
      <w:r>
        <w:instrText xml:space="preserve"> HYPERLINK  \l "_Laboratoriotutkimus_-_observation" </w:instrText>
      </w:r>
      <w:r>
        <w:fldChar w:fldCharType="separate"/>
      </w:r>
      <w:bookmarkStart w:id="1469" w:name="_Toc525565055"/>
      <w:r w:rsidRPr="00E025A5">
        <w:rPr>
          <w:rStyle w:val="Hyperlinkki"/>
        </w:rPr>
        <w:t>Muu yhteisnäön testi</w:t>
      </w:r>
      <w:r>
        <w:fldChar w:fldCharType="end"/>
      </w:r>
      <w:r>
        <w:t xml:space="preserve"> -observation</w:t>
      </w:r>
      <w:bookmarkEnd w:id="146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99795E" w14:paraId="5CE7D649" w14:textId="77777777" w:rsidTr="00E025A5">
        <w:tc>
          <w:tcPr>
            <w:tcW w:w="9236" w:type="dxa"/>
          </w:tcPr>
          <w:p w14:paraId="5346C45C" w14:textId="5678E5EF"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404998FF" w14:textId="7F569291" w:rsidR="00E025A5" w:rsidRPr="00E025A5" w:rsidRDefault="00E025A5" w:rsidP="00E025A5">
      <w:pPr>
        <w:rPr>
          <w:lang w:val="en-US"/>
        </w:rPr>
      </w:pPr>
    </w:p>
    <w:p w14:paraId="63709FE8" w14:textId="77777777" w:rsidR="00E025A5" w:rsidRDefault="00E025A5" w:rsidP="00E025A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7092F47" w14:textId="6B8B3214" w:rsidR="00E025A5" w:rsidRPr="00AE0334" w:rsidRDefault="009A2683" w:rsidP="00E025A5">
      <w:pPr>
        <w:pStyle w:val="Snt1"/>
      </w:pPr>
      <w:r>
        <w:t>2</w:t>
      </w:r>
      <w:r w:rsidR="00E025A5" w:rsidRPr="0003454B">
        <w:t xml:space="preserve">. PAKOLLINEN yksi [1..1] </w:t>
      </w:r>
      <w:r w:rsidR="00E025A5" w:rsidRPr="00AE0334">
        <w:t>code/@code="</w:t>
      </w:r>
      <w:r w:rsidR="00E025A5">
        <w:t>150" Muu yhteisnäön testi (codeSystem</w:t>
      </w:r>
      <w:r w:rsidR="00E025A5" w:rsidRPr="00AE0334">
        <w:t xml:space="preserve">: </w:t>
      </w:r>
      <w:r w:rsidR="002C31C9">
        <w:t xml:space="preserve">1.2.246.537.6.893 </w:t>
      </w:r>
      <w:r w:rsidR="00E025A5">
        <w:t>Optometria/Tietosisältö – Yhteisnäkö ja akkommodaatio)</w:t>
      </w:r>
    </w:p>
    <w:p w14:paraId="6667956D" w14:textId="397C11B0" w:rsidR="00E025A5" w:rsidRDefault="009A2683" w:rsidP="00E025A5">
      <w:pPr>
        <w:pStyle w:val="Snt1"/>
      </w:pPr>
      <w:r>
        <w:t>3</w:t>
      </w:r>
      <w:r w:rsidR="00E025A5">
        <w:t>. PAKOLLINEN yksi [1..1] text</w:t>
      </w:r>
    </w:p>
    <w:p w14:paraId="2EDC603F" w14:textId="77777777" w:rsidR="00E025A5" w:rsidRDefault="00E025A5" w:rsidP="00E025A5">
      <w:pPr>
        <w:pStyle w:val="Snt2"/>
      </w:pPr>
      <w:r>
        <w:t>a. PAKOLLINEN yksi [1..1] reference/@value, viitattavan näyttömuoto-osion xml-ID annetaan II-tietotyypillä</w:t>
      </w:r>
    </w:p>
    <w:p w14:paraId="79E62011" w14:textId="481E7472" w:rsidR="00E025A5" w:rsidRPr="00E025A5" w:rsidRDefault="009A2683" w:rsidP="009A2683">
      <w:pPr>
        <w:pStyle w:val="Snt1"/>
      </w:pPr>
      <w:r>
        <w:t>4</w:t>
      </w:r>
      <w:r w:rsidR="00E025A5" w:rsidRPr="0003454B">
        <w:t>. PAKOLLINEN yksi [1..1] value</w:t>
      </w:r>
      <w:r w:rsidR="00E025A5">
        <w:t xml:space="preserve"> Muu yhteisnäön testi (</w:t>
      </w:r>
      <w:r w:rsidR="00352788">
        <w:t>150</w:t>
      </w:r>
      <w:r w:rsidR="00E025A5">
        <w:t xml:space="preserve">), </w:t>
      </w:r>
      <w:r w:rsidR="00E025A5" w:rsidRPr="0003454B">
        <w:t>arvo</w:t>
      </w:r>
      <w:r w:rsidR="00E025A5">
        <w:t xml:space="preserve"> annetaan ST-tietotyy</w:t>
      </w:r>
      <w:r w:rsidR="00E025A5" w:rsidRPr="0003454B">
        <w:t>pillä</w:t>
      </w:r>
    </w:p>
    <w:bookmarkStart w:id="1470" w:name="_Stereonäkö_-observation"/>
    <w:bookmarkEnd w:id="1470"/>
    <w:p w14:paraId="76DAC148" w14:textId="5349924B" w:rsidR="00E025A5" w:rsidRPr="00E025A5" w:rsidRDefault="00E025A5" w:rsidP="00E025A5">
      <w:pPr>
        <w:pStyle w:val="Otsikko4"/>
      </w:pPr>
      <w:r>
        <w:fldChar w:fldCharType="begin"/>
      </w:r>
      <w:r w:rsidR="00352788">
        <w:instrText>HYPERLINK  \l "_Laboratoriotutkimus_-_observation"</w:instrText>
      </w:r>
      <w:r>
        <w:fldChar w:fldCharType="separate"/>
      </w:r>
      <w:bookmarkStart w:id="1471" w:name="_Toc525565056"/>
      <w:r w:rsidRPr="00E025A5">
        <w:rPr>
          <w:rStyle w:val="Hyperlinkki"/>
        </w:rPr>
        <w:t>Stereonäkö</w:t>
      </w:r>
      <w:r>
        <w:fldChar w:fldCharType="end"/>
      </w:r>
      <w:r>
        <w:t xml:space="preserve"> -observation</w:t>
      </w:r>
      <w:bookmarkEnd w:id="147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99795E" w14:paraId="0CE72DD5" w14:textId="77777777" w:rsidTr="00E025A5">
        <w:tc>
          <w:tcPr>
            <w:tcW w:w="9236" w:type="dxa"/>
          </w:tcPr>
          <w:p w14:paraId="6E6AA920" w14:textId="77777777" w:rsidR="00E025A5" w:rsidRPr="005426CB" w:rsidRDefault="00E025A5" w:rsidP="00E025A5">
            <w:pPr>
              <w:rPr>
                <w:sz w:val="18"/>
                <w:lang w:val="en-US"/>
              </w:rPr>
            </w:pPr>
            <w:bookmarkStart w:id="1472" w:name="_Silmän_vertikaalinen_kääntökyky"/>
            <w:bookmarkEnd w:id="1472"/>
            <w:r w:rsidRPr="00E025A5">
              <w:rPr>
                <w:sz w:val="18"/>
                <w:lang w:val="en-US"/>
              </w:rPr>
              <w:t>/structuredBody/component/section/component/section/component/section/entry/organizer/component/observation</w:t>
            </w:r>
          </w:p>
        </w:tc>
      </w:tr>
    </w:tbl>
    <w:p w14:paraId="45828383" w14:textId="10B97842" w:rsidR="00886145" w:rsidRPr="00E025A5" w:rsidRDefault="00886145" w:rsidP="00886145">
      <w:pPr>
        <w:rPr>
          <w:lang w:val="en-US"/>
        </w:rPr>
      </w:pPr>
    </w:p>
    <w:p w14:paraId="1E8627D3" w14:textId="77777777" w:rsidR="00352788" w:rsidRDefault="00352788" w:rsidP="00352788">
      <w:pPr>
        <w:pStyle w:val="Snt1"/>
      </w:pPr>
      <w:bookmarkStart w:id="1473" w:name="_Silmän_vertikaalisen_kääntökyvyn"/>
      <w:bookmarkEnd w:id="1473"/>
      <w:r>
        <w:t>1</w:t>
      </w:r>
      <w:r w:rsidRPr="0003454B">
        <w:t xml:space="preserve">. PAKOLLINEN yksi </w:t>
      </w:r>
      <w:r w:rsidRPr="007E0AC1">
        <w:t>[1..1] @classCode="</w:t>
      </w:r>
      <w:r>
        <w:t>OBS</w:t>
      </w:r>
      <w:r w:rsidRPr="007E0AC1">
        <w:t xml:space="preserve">" </w:t>
      </w:r>
      <w:r>
        <w:t>ja yksi [</w:t>
      </w:r>
      <w:r w:rsidRPr="0003454B">
        <w:t xml:space="preserve">1..1] @moodCode="EVN" </w:t>
      </w:r>
    </w:p>
    <w:p w14:paraId="2BF82FD2" w14:textId="51337B65" w:rsidR="00352788" w:rsidRPr="00AE0334" w:rsidRDefault="009A2683" w:rsidP="00352788">
      <w:pPr>
        <w:pStyle w:val="Snt1"/>
      </w:pPr>
      <w:r>
        <w:t>2</w:t>
      </w:r>
      <w:r w:rsidR="00352788" w:rsidRPr="0003454B">
        <w:t xml:space="preserve">. PAKOLLINEN yksi [1..1] </w:t>
      </w:r>
      <w:r w:rsidR="00352788" w:rsidRPr="00AE0334">
        <w:t>code/@code="</w:t>
      </w:r>
      <w:r w:rsidR="00352788">
        <w:t>220" Stereonäkö (codeSystem</w:t>
      </w:r>
      <w:r w:rsidR="00352788" w:rsidRPr="00AE0334">
        <w:t xml:space="preserve">: </w:t>
      </w:r>
      <w:r w:rsidR="002C31C9">
        <w:t xml:space="preserve">1.2.246.537.6.893 </w:t>
      </w:r>
      <w:r w:rsidR="00352788">
        <w:t>Optometria/Tietosisältö – Yhteisnäkö ja akkommodaatio)</w:t>
      </w:r>
    </w:p>
    <w:p w14:paraId="6B4F6666" w14:textId="22581D52" w:rsidR="00352788" w:rsidRDefault="009A2683" w:rsidP="00352788">
      <w:pPr>
        <w:pStyle w:val="Snt1"/>
      </w:pPr>
      <w:r>
        <w:t>3</w:t>
      </w:r>
      <w:r w:rsidR="00352788">
        <w:t>. PAKOLLINEN yksi [1..1] text</w:t>
      </w:r>
    </w:p>
    <w:p w14:paraId="60185276" w14:textId="77777777" w:rsidR="00352788" w:rsidRDefault="00352788" w:rsidP="00352788">
      <w:pPr>
        <w:pStyle w:val="Snt2"/>
      </w:pPr>
      <w:r>
        <w:t>a. PAKOLLINEN yksi [1..1] reference/@value, viitattavan näyttömuoto-osion xml-ID annetaan II-tietotyypillä</w:t>
      </w:r>
    </w:p>
    <w:p w14:paraId="5B3EF6BB" w14:textId="05A9143B" w:rsidR="00E025A5" w:rsidRPr="00352788" w:rsidRDefault="009A2683" w:rsidP="00FD4DD2">
      <w:pPr>
        <w:pStyle w:val="Snt1"/>
      </w:pPr>
      <w:r>
        <w:t>4</w:t>
      </w:r>
      <w:r w:rsidR="00352788" w:rsidRPr="0003454B">
        <w:t>. PAKOLLINEN yksi [1..1] value</w:t>
      </w:r>
      <w:r w:rsidR="00352788">
        <w:t xml:space="preserve"> Stereonäkö (220), </w:t>
      </w:r>
      <w:r w:rsidR="00352788" w:rsidRPr="0003454B">
        <w:t>arvo</w:t>
      </w:r>
      <w:r w:rsidR="00352788">
        <w:t xml:space="preserve"> annetaan PQ-tietotyy</w:t>
      </w:r>
      <w:r w:rsidR="00352788" w:rsidRPr="0003454B">
        <w:t>pillä</w:t>
      </w:r>
      <w:r w:rsidR="00D87712">
        <w:t xml:space="preserve">, yksikkö </w:t>
      </w:r>
      <w:r w:rsidR="00D87712" w:rsidRPr="00D87712">
        <w:t>{kulmasekuntia}</w:t>
      </w:r>
      <w:r w:rsidR="00D87712">
        <w:t xml:space="preserve"> (kulmasekuntia)</w:t>
      </w:r>
    </w:p>
    <w:bookmarkStart w:id="1474" w:name="_Lisätieto_stereonäöstä_-observation"/>
    <w:bookmarkEnd w:id="1474"/>
    <w:p w14:paraId="65BB1083" w14:textId="16CC6094" w:rsidR="00E025A5" w:rsidRDefault="00E025A5" w:rsidP="00E025A5">
      <w:pPr>
        <w:pStyle w:val="Otsikko4"/>
      </w:pPr>
      <w:r>
        <w:fldChar w:fldCharType="begin"/>
      </w:r>
      <w:r w:rsidR="00352788">
        <w:instrText>HYPERLINK  \l "_Laboratoriotutkimus_-_observation"</w:instrText>
      </w:r>
      <w:r>
        <w:fldChar w:fldCharType="separate"/>
      </w:r>
      <w:bookmarkStart w:id="1475" w:name="_Toc525565057"/>
      <w:r w:rsidRPr="00E025A5">
        <w:rPr>
          <w:rStyle w:val="Hyperlinkki"/>
        </w:rPr>
        <w:t>Lisätieto stereonäöstä</w:t>
      </w:r>
      <w:r>
        <w:fldChar w:fldCharType="end"/>
      </w:r>
      <w:r>
        <w:t xml:space="preserve"> -observation</w:t>
      </w:r>
      <w:bookmarkEnd w:id="147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99795E" w14:paraId="1CBA6B2C" w14:textId="77777777" w:rsidTr="00E025A5">
        <w:tc>
          <w:tcPr>
            <w:tcW w:w="9236" w:type="dxa"/>
          </w:tcPr>
          <w:p w14:paraId="61412F24" w14:textId="77777777"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3F014E4A" w14:textId="70237A82" w:rsidR="00E025A5" w:rsidRDefault="00E025A5" w:rsidP="00E025A5">
      <w:pPr>
        <w:rPr>
          <w:lang w:val="en-US"/>
        </w:rPr>
      </w:pPr>
    </w:p>
    <w:p w14:paraId="0FEDF059" w14:textId="77777777" w:rsidR="00352788" w:rsidRDefault="00352788" w:rsidP="0035278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F2912A8" w14:textId="222546A5" w:rsidR="00352788" w:rsidRPr="00AE0334" w:rsidRDefault="00C43453" w:rsidP="00352788">
      <w:pPr>
        <w:pStyle w:val="Snt1"/>
      </w:pPr>
      <w:r>
        <w:t>2</w:t>
      </w:r>
      <w:r w:rsidR="00352788" w:rsidRPr="0003454B">
        <w:t xml:space="preserve">. PAKOLLINEN yksi [1..1] </w:t>
      </w:r>
      <w:r w:rsidR="00352788" w:rsidRPr="00AE0334">
        <w:t>code/@code="</w:t>
      </w:r>
      <w:r w:rsidR="00352788">
        <w:t>221" Lisätieto stereonäöstä (codeSystem</w:t>
      </w:r>
      <w:r w:rsidR="00352788" w:rsidRPr="00AE0334">
        <w:t xml:space="preserve">: </w:t>
      </w:r>
      <w:r w:rsidR="002C31C9">
        <w:t xml:space="preserve">1.2.246.537.6.893 </w:t>
      </w:r>
      <w:r w:rsidR="00352788">
        <w:t>Optometria/Tietosisältö – Yhteisnäkö ja akkommodaatio)</w:t>
      </w:r>
    </w:p>
    <w:p w14:paraId="35BD6C15" w14:textId="2AE64064" w:rsidR="00352788" w:rsidRDefault="00C43453" w:rsidP="00352788">
      <w:pPr>
        <w:pStyle w:val="Snt1"/>
      </w:pPr>
      <w:r>
        <w:t>3</w:t>
      </w:r>
      <w:r w:rsidR="00352788">
        <w:t>. PAKOLLINEN yksi [1..1] text</w:t>
      </w:r>
    </w:p>
    <w:p w14:paraId="3EE82C2F" w14:textId="77777777" w:rsidR="00352788" w:rsidRDefault="00352788" w:rsidP="00352788">
      <w:pPr>
        <w:pStyle w:val="Snt2"/>
      </w:pPr>
      <w:r>
        <w:t>a. PAKOLLINEN yksi [1..1] reference/@value, viitattavan näyttömuoto-osion xml-ID annetaan II-tietotyypillä</w:t>
      </w:r>
    </w:p>
    <w:p w14:paraId="7673D781" w14:textId="23B69748" w:rsidR="00C05EBE" w:rsidRPr="00352788" w:rsidRDefault="00C43453" w:rsidP="00FD4DD2">
      <w:pPr>
        <w:pStyle w:val="Snt1"/>
      </w:pPr>
      <w:r>
        <w:t>4</w:t>
      </w:r>
      <w:r w:rsidR="00352788" w:rsidRPr="0003454B">
        <w:t>. PAKOLLINEN yksi [1..1] value</w:t>
      </w:r>
      <w:r w:rsidR="00352788">
        <w:t xml:space="preserve"> Lisätieto stereonäöstä (221), </w:t>
      </w:r>
      <w:r w:rsidR="00352788" w:rsidRPr="0003454B">
        <w:t>arvo</w:t>
      </w:r>
      <w:r w:rsidR="00352788">
        <w:t xml:space="preserve"> annetaan ST-tietotyy</w:t>
      </w:r>
      <w:r w:rsidR="00352788" w:rsidRPr="0003454B">
        <w:t>pillä</w:t>
      </w:r>
    </w:p>
    <w:bookmarkStart w:id="1476" w:name="_Silmän_mukautumiskyky_-organizer"/>
    <w:bookmarkEnd w:id="1476"/>
    <w:p w14:paraId="02E892DD" w14:textId="093D8FC9" w:rsidR="00C05EBE" w:rsidRDefault="00C05EBE" w:rsidP="00C05EBE">
      <w:pPr>
        <w:pStyle w:val="Otsikko3"/>
        <w:rPr>
          <w:rStyle w:val="Hyperlinkki"/>
          <w:color w:val="000000" w:themeColor="text1"/>
          <w:u w:val="none"/>
        </w:rPr>
      </w:pPr>
      <w:r>
        <w:fldChar w:fldCharType="begin"/>
      </w:r>
      <w:r>
        <w:instrText xml:space="preserve"> HYPERLINK \l "_Yhteisnäkö__–" </w:instrText>
      </w:r>
      <w:r>
        <w:fldChar w:fldCharType="separate"/>
      </w:r>
      <w:bookmarkStart w:id="1477" w:name="_Toc525565058"/>
      <w:r>
        <w:rPr>
          <w:rStyle w:val="Hyperlinkki"/>
        </w:rPr>
        <w:t>Silmän</w:t>
      </w:r>
      <w:r>
        <w:rPr>
          <w:rStyle w:val="Hyperlinkki"/>
        </w:rPr>
        <w:fldChar w:fldCharType="end"/>
      </w:r>
      <w:r>
        <w:rPr>
          <w:rStyle w:val="Hyperlinkki"/>
        </w:rPr>
        <w:t xml:space="preserve"> mukautumiskyky </w:t>
      </w:r>
      <w:r w:rsidRPr="00C05EBE">
        <w:rPr>
          <w:rStyle w:val="Hyperlinkki"/>
          <w:color w:val="000000" w:themeColor="text1"/>
          <w:u w:val="none"/>
        </w:rPr>
        <w:t>-organizer</w:t>
      </w:r>
      <w:bookmarkEnd w:id="147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2788" w:rsidRPr="0099795E" w14:paraId="4088C96B" w14:textId="77777777" w:rsidTr="00985D96">
        <w:tc>
          <w:tcPr>
            <w:tcW w:w="9236" w:type="dxa"/>
          </w:tcPr>
          <w:p w14:paraId="1BC71BF8" w14:textId="334C87B6" w:rsidR="00352788" w:rsidRPr="005426CB" w:rsidRDefault="00352788" w:rsidP="00985D96">
            <w:pPr>
              <w:rPr>
                <w:sz w:val="18"/>
                <w:lang w:val="en-US"/>
              </w:rPr>
            </w:pPr>
            <w:r w:rsidRPr="00352788">
              <w:rPr>
                <w:sz w:val="18"/>
                <w:lang w:val="en-US"/>
              </w:rPr>
              <w:t>/structuredBody/component/section/component/section/component/section/entry/organizer</w:t>
            </w:r>
          </w:p>
        </w:tc>
      </w:tr>
    </w:tbl>
    <w:p w14:paraId="0876717D" w14:textId="31E79D94" w:rsidR="00352788" w:rsidRPr="00352788" w:rsidRDefault="00352788" w:rsidP="00352788">
      <w:pPr>
        <w:rPr>
          <w:lang w:val="en-US"/>
        </w:rPr>
      </w:pPr>
    </w:p>
    <w:p w14:paraId="3D9FC9B6" w14:textId="77777777" w:rsidR="00161B6B" w:rsidRPr="0003454B" w:rsidRDefault="00161B6B" w:rsidP="00161B6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60A25C8" w14:textId="77777777" w:rsidR="00161B6B" w:rsidRDefault="00161B6B" w:rsidP="00161B6B">
      <w:pPr>
        <w:pStyle w:val="Snt1"/>
      </w:pPr>
      <w:r>
        <w:t xml:space="preserve">2. </w:t>
      </w:r>
      <w:r w:rsidRPr="0003454B">
        <w:t xml:space="preserve">PAKOLLINEN yksi </w:t>
      </w:r>
      <w:r w:rsidRPr="007E0AC1">
        <w:t>[1..1]</w:t>
      </w:r>
      <w:r>
        <w:t xml:space="preserve"> id/@root</w:t>
      </w:r>
    </w:p>
    <w:p w14:paraId="3E583B41" w14:textId="143A0505" w:rsidR="00161B6B" w:rsidRDefault="00161B6B" w:rsidP="00161B6B">
      <w:pPr>
        <w:pStyle w:val="Snt1"/>
      </w:pPr>
      <w:r>
        <w:t>3</w:t>
      </w:r>
      <w:r w:rsidRPr="00AE0334">
        <w:t xml:space="preserve">. PAKOLLINEN yksi [1..1] </w:t>
      </w:r>
      <w:r w:rsidRPr="0082643A">
        <w:t>code/@code="</w:t>
      </w:r>
      <w:r w:rsidR="00971115">
        <w:t>300</w:t>
      </w:r>
      <w:r w:rsidRPr="0082643A">
        <w:t xml:space="preserve">" </w:t>
      </w:r>
      <w:r w:rsidR="00971115">
        <w:t>Silmän mukautumiskyky</w:t>
      </w:r>
      <w:r w:rsidRPr="00FD3170">
        <w:t xml:space="preserve"> </w:t>
      </w:r>
      <w:r>
        <w:t>(codeSystem</w:t>
      </w:r>
      <w:r w:rsidRPr="0095153D">
        <w:t xml:space="preserve">: </w:t>
      </w:r>
      <w:r w:rsidR="002C31C9">
        <w:t>1.2.246.537.6.893 O</w:t>
      </w:r>
      <w:r>
        <w:t xml:space="preserve">ptometria/Tietosisältö – </w:t>
      </w:r>
      <w:r w:rsidR="00971115">
        <w:t>Yhteisnäkö ja akkommodaatio</w:t>
      </w:r>
      <w:r>
        <w:t>)</w:t>
      </w:r>
    </w:p>
    <w:p w14:paraId="59E5FF08" w14:textId="342928EC" w:rsidR="00161B6B" w:rsidRDefault="00161B6B" w:rsidP="00161B6B">
      <w:pPr>
        <w:pStyle w:val="Snt1"/>
      </w:pPr>
      <w:r>
        <w:t xml:space="preserve">4. PAKOLLINEN </w:t>
      </w:r>
      <w:r w:rsidR="005E6042">
        <w:t>yksi [1..1] statusCode</w:t>
      </w:r>
      <w:r>
        <w:t>/@code=”</w:t>
      </w:r>
      <w:r w:rsidRPr="00C61ED5">
        <w:t>completed</w:t>
      </w:r>
      <w:r>
        <w:t>”</w:t>
      </w:r>
    </w:p>
    <w:p w14:paraId="6775CE9D" w14:textId="2FD2CAF8" w:rsidR="00161B6B" w:rsidRDefault="00971115" w:rsidP="00161B6B">
      <w:pPr>
        <w:pStyle w:val="Snt1"/>
      </w:pPr>
      <w:r>
        <w:t xml:space="preserve">5. </w:t>
      </w:r>
      <w:r w:rsidR="00C43453">
        <w:t>VAPAAEHTOINEN nolla tai yksi [0..1] component</w:t>
      </w:r>
    </w:p>
    <w:p w14:paraId="2D844EC7" w14:textId="168C33A5" w:rsidR="00161B6B" w:rsidRDefault="00161B6B" w:rsidP="00161B6B">
      <w:pPr>
        <w:pStyle w:val="Snt2"/>
      </w:pPr>
      <w:r>
        <w:t>a. PAKOLLINEN yksi [1..1</w:t>
      </w:r>
      <w:hyperlink w:anchor="_Silmä_keratometriarvolle_-organizer" w:history="1">
        <w:r w:rsidRPr="00D50CC9">
          <w:rPr>
            <w:rStyle w:val="Hyperlinkki"/>
          </w:rPr>
          <w:t>] S</w:t>
        </w:r>
        <w:r w:rsidR="00971115">
          <w:rPr>
            <w:rStyle w:val="Hyperlinkki"/>
          </w:rPr>
          <w:t>ilmän</w:t>
        </w:r>
      </w:hyperlink>
      <w:r w:rsidR="00971115">
        <w:rPr>
          <w:rStyle w:val="Hyperlinkki"/>
        </w:rPr>
        <w:t xml:space="preserve"> mukautumiskyky</w:t>
      </w:r>
      <w:r>
        <w:t xml:space="preserve"> (</w:t>
      </w:r>
      <w:r w:rsidR="00971115">
        <w:t>301</w:t>
      </w:r>
      <w:r>
        <w:t xml:space="preserve">) </w:t>
      </w:r>
      <w:r w:rsidR="00971115">
        <w:t>observation</w:t>
      </w:r>
    </w:p>
    <w:p w14:paraId="67D6417D" w14:textId="619C13C9" w:rsidR="00971115" w:rsidRDefault="00971115" w:rsidP="00971115">
      <w:pPr>
        <w:pStyle w:val="Snt1"/>
      </w:pPr>
      <w:r>
        <w:t xml:space="preserve">6. </w:t>
      </w:r>
      <w:r w:rsidR="00C43453">
        <w:t xml:space="preserve">VAPAAEHTOINEN nolla tai </w:t>
      </w:r>
      <w:r w:rsidR="00C428B7">
        <w:t xml:space="preserve">useampi </w:t>
      </w:r>
      <w:r w:rsidR="00C43453">
        <w:t>[0..</w:t>
      </w:r>
      <w:r w:rsidR="00C428B7">
        <w:t>*</w:t>
      </w:r>
      <w:r w:rsidR="00C43453">
        <w:t>] component</w:t>
      </w:r>
    </w:p>
    <w:p w14:paraId="219B4821" w14:textId="1F503693" w:rsidR="00971115" w:rsidRDefault="00971115" w:rsidP="00971115">
      <w:pPr>
        <w:pStyle w:val="Snt2"/>
      </w:pPr>
      <w:r>
        <w:t>a. PAKOLLINEN yksi [1..1</w:t>
      </w:r>
      <w:r w:rsidRPr="00971115">
        <w:t xml:space="preserve">] </w:t>
      </w:r>
      <w:hyperlink w:anchor="_Mukautumiskyvyn_määrä_-observation" w:history="1">
        <w:r w:rsidRPr="00352788">
          <w:rPr>
            <w:rStyle w:val="Hyperlinkki"/>
          </w:rPr>
          <w:t>Mukautumiskyvyn määrä</w:t>
        </w:r>
      </w:hyperlink>
      <w:r>
        <w:t xml:space="preserve"> (304) observation</w:t>
      </w:r>
    </w:p>
    <w:p w14:paraId="3A03D3CF" w14:textId="6795D0C9" w:rsidR="00971115" w:rsidRDefault="00971115" w:rsidP="00971115">
      <w:pPr>
        <w:pStyle w:val="Snt1"/>
      </w:pPr>
      <w:r>
        <w:t xml:space="preserve">7. </w:t>
      </w:r>
      <w:r w:rsidR="00C43453">
        <w:t xml:space="preserve">VAPAAEHTOINEN nolla tai </w:t>
      </w:r>
      <w:r w:rsidR="00C428B7">
        <w:t xml:space="preserve">useampi </w:t>
      </w:r>
      <w:r w:rsidR="00C43453">
        <w:t>[0..</w:t>
      </w:r>
      <w:r w:rsidR="00C428B7">
        <w:t>*</w:t>
      </w:r>
      <w:r w:rsidR="00C43453">
        <w:t>] component</w:t>
      </w:r>
    </w:p>
    <w:p w14:paraId="47DA9695" w14:textId="77F69465" w:rsidR="00971115" w:rsidRDefault="00971115" w:rsidP="00971115">
      <w:pPr>
        <w:pStyle w:val="Snt2"/>
      </w:pPr>
      <w:r>
        <w:t>a. PAKOLLINEN yksi [1..1</w:t>
      </w:r>
      <w:r w:rsidRPr="00971115">
        <w:t xml:space="preserve">] </w:t>
      </w:r>
      <w:hyperlink w:anchor="_Mukautumiskyvyn_jousto_-observation" w:history="1">
        <w:r w:rsidRPr="00352788">
          <w:rPr>
            <w:rStyle w:val="Hyperlinkki"/>
          </w:rPr>
          <w:t>Mukautumiskyvyn jousto</w:t>
        </w:r>
      </w:hyperlink>
      <w:r>
        <w:t xml:space="preserve"> (312) observation</w:t>
      </w:r>
    </w:p>
    <w:p w14:paraId="19E1FC51" w14:textId="7EEBD67D" w:rsidR="00971115" w:rsidRDefault="00971115" w:rsidP="00971115">
      <w:pPr>
        <w:pStyle w:val="Snt1"/>
      </w:pPr>
      <w:r>
        <w:t xml:space="preserve">8. </w:t>
      </w:r>
      <w:r w:rsidR="00C43453">
        <w:t xml:space="preserve">VAPAAEHTOINEN nolla tai </w:t>
      </w:r>
      <w:r w:rsidR="00C428B7">
        <w:t xml:space="preserve">useampi </w:t>
      </w:r>
      <w:r w:rsidR="00C43453">
        <w:t>[0..</w:t>
      </w:r>
      <w:r w:rsidR="00C428B7">
        <w:t>*</w:t>
      </w:r>
      <w:r w:rsidR="00C43453">
        <w:t>] component</w:t>
      </w:r>
    </w:p>
    <w:p w14:paraId="7A18FCC3" w14:textId="43635E0F" w:rsidR="00352788" w:rsidRDefault="00971115" w:rsidP="00FD4DD2">
      <w:pPr>
        <w:pStyle w:val="Snt2"/>
      </w:pPr>
      <w:r>
        <w:t xml:space="preserve">a. PAKOLLINEN yksi [1..1] </w:t>
      </w:r>
      <w:hyperlink w:anchor="_Dynaaminen_skiaskopia_-observation" w:history="1">
        <w:r w:rsidRPr="00352788">
          <w:rPr>
            <w:rStyle w:val="Hyperlinkki"/>
          </w:rPr>
          <w:t>Dynaaminen skiaskopia</w:t>
        </w:r>
      </w:hyperlink>
      <w:r w:rsidR="003543FA">
        <w:t xml:space="preserve"> (317) observation</w:t>
      </w:r>
    </w:p>
    <w:p w14:paraId="561C414F" w14:textId="4D65E629" w:rsidR="00EC122B" w:rsidRDefault="00EC122B" w:rsidP="000A7123">
      <w:pPr>
        <w:pStyle w:val="Snt1"/>
      </w:pPr>
    </w:p>
    <w:p w14:paraId="593B876A" w14:textId="239D1D31" w:rsidR="000A7123" w:rsidRPr="000A7123" w:rsidRDefault="000A7123" w:rsidP="000A7123">
      <w:pPr>
        <w:pStyle w:val="Snt1"/>
      </w:pPr>
      <w:r w:rsidRPr="000A7123">
        <w:rPr>
          <w:b/>
        </w:rPr>
        <w:t xml:space="preserve">Toteutusohje: </w:t>
      </w:r>
      <w:r w:rsidRPr="000A7123">
        <w:t>Silmän</w:t>
      </w:r>
      <w:r>
        <w:t xml:space="preserve"> mukautumiskyvyn mittaustuloksien rakenteita toistetaan silmäkohtaisesti (OD/OS/OA)</w:t>
      </w:r>
    </w:p>
    <w:p w14:paraId="0E355497" w14:textId="77777777" w:rsidR="000A7123" w:rsidRDefault="000A7123" w:rsidP="000A7123">
      <w:pPr>
        <w:pStyle w:val="Snt1"/>
      </w:pPr>
    </w:p>
    <w:p w14:paraId="2E269599" w14:textId="11A07428" w:rsidR="00C43453" w:rsidRDefault="00C43453" w:rsidP="00C43453">
      <w:pPr>
        <w:pStyle w:val="Snt1"/>
      </w:pPr>
      <w:r>
        <w:t>9. VAPAAEHTOINEN nolla tai yksi [0..1] component</w:t>
      </w:r>
    </w:p>
    <w:p w14:paraId="25541296" w14:textId="337B48FF" w:rsidR="00C43453" w:rsidRDefault="00C43453" w:rsidP="00C43453">
      <w:pPr>
        <w:pStyle w:val="Snt2"/>
      </w:pPr>
      <w:r>
        <w:t xml:space="preserve">a. PAKOLLINEN yksi [1..1] </w:t>
      </w:r>
      <w:hyperlink w:anchor="_Silmän_mukautumiskyvyn_toimintaa" w:history="1">
        <w:r w:rsidRPr="00C43453">
          <w:rPr>
            <w:rStyle w:val="Hyperlinkki"/>
          </w:rPr>
          <w:t>Silmän mukautumiskyvyn toimintaa mittaavan muun testin tulos</w:t>
        </w:r>
      </w:hyperlink>
      <w:r>
        <w:t xml:space="preserve"> (320) observation</w:t>
      </w:r>
    </w:p>
    <w:p w14:paraId="2929A4B5" w14:textId="0560F739" w:rsidR="00352788" w:rsidRDefault="005C3B6D" w:rsidP="00352788">
      <w:pPr>
        <w:pStyle w:val="Otsikko4"/>
      </w:pPr>
      <w:hyperlink w:anchor="_Silmä_keratometriarvolle_-organizer" w:history="1">
        <w:r w:rsidR="00352788" w:rsidRPr="00D50CC9">
          <w:rPr>
            <w:rStyle w:val="Hyperlinkki"/>
          </w:rPr>
          <w:t xml:space="preserve"> </w:t>
        </w:r>
        <w:bookmarkStart w:id="1478" w:name="_Toc525565059"/>
        <w:r w:rsidR="00352788" w:rsidRPr="00D50CC9">
          <w:rPr>
            <w:rStyle w:val="Hyperlinkki"/>
          </w:rPr>
          <w:t>S</w:t>
        </w:r>
        <w:r w:rsidR="00352788">
          <w:rPr>
            <w:rStyle w:val="Hyperlinkki"/>
          </w:rPr>
          <w:t>ilmän</w:t>
        </w:r>
      </w:hyperlink>
      <w:r w:rsidR="00352788">
        <w:rPr>
          <w:rStyle w:val="Hyperlinkki"/>
        </w:rPr>
        <w:t xml:space="preserve"> mukautumiskyky</w:t>
      </w:r>
      <w:r w:rsidR="00352788">
        <w:t xml:space="preserve"> -observation</w:t>
      </w:r>
      <w:bookmarkEnd w:id="1478"/>
      <w:r w:rsidR="003527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99795E" w14:paraId="2508B68D" w14:textId="77777777" w:rsidTr="00985D96">
        <w:tc>
          <w:tcPr>
            <w:tcW w:w="9236" w:type="dxa"/>
          </w:tcPr>
          <w:p w14:paraId="672F84DB" w14:textId="6764EB4F"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3F8EBEB" w14:textId="334AD337" w:rsidR="00352788" w:rsidRDefault="00352788" w:rsidP="00352788">
      <w:pPr>
        <w:rPr>
          <w:lang w:val="en-US"/>
        </w:rPr>
      </w:pPr>
    </w:p>
    <w:p w14:paraId="32BF9178" w14:textId="77777777" w:rsidR="003543FA" w:rsidRDefault="003543FA" w:rsidP="003543FA">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B932E74" w14:textId="1900D482" w:rsidR="003543FA" w:rsidRPr="00AE0334" w:rsidRDefault="00233AE8" w:rsidP="003543FA">
      <w:pPr>
        <w:pStyle w:val="Snt1"/>
      </w:pPr>
      <w:r>
        <w:t>2</w:t>
      </w:r>
      <w:r w:rsidR="003543FA" w:rsidRPr="0003454B">
        <w:t xml:space="preserve">. PAKOLLINEN yksi [1..1] </w:t>
      </w:r>
      <w:r w:rsidR="003543FA" w:rsidRPr="00AE0334">
        <w:t>code/@code="</w:t>
      </w:r>
      <w:r w:rsidR="003543FA">
        <w:t>301" Silmän mukautumiskyky (codeSystem</w:t>
      </w:r>
      <w:r w:rsidR="003543FA" w:rsidRPr="00AE0334">
        <w:t xml:space="preserve">: </w:t>
      </w:r>
      <w:r w:rsidR="002C31C9">
        <w:t xml:space="preserve">1.2.246.537.6.893 </w:t>
      </w:r>
      <w:r w:rsidR="003543FA">
        <w:t>Optometria/Tietosisältö – Yhteisnäkö ja akkommodaatio)</w:t>
      </w:r>
    </w:p>
    <w:p w14:paraId="586A168B" w14:textId="49D0B3B0" w:rsidR="003543FA" w:rsidRDefault="00233AE8" w:rsidP="003543FA">
      <w:pPr>
        <w:pStyle w:val="Snt1"/>
      </w:pPr>
      <w:r>
        <w:t>3</w:t>
      </w:r>
      <w:r w:rsidR="003543FA">
        <w:t>. PAKOLLINEN yksi [1..1] text</w:t>
      </w:r>
    </w:p>
    <w:p w14:paraId="78EFBCD1" w14:textId="77777777" w:rsidR="003543FA" w:rsidRDefault="003543FA" w:rsidP="003543FA">
      <w:pPr>
        <w:pStyle w:val="Snt2"/>
      </w:pPr>
      <w:r>
        <w:t>a. PAKOLLINEN yksi [1..1] reference/@value, viitattavan näyttömuoto-osion xml-ID annetaan II-tietotyypillä</w:t>
      </w:r>
    </w:p>
    <w:p w14:paraId="45C0B121" w14:textId="5DB4B080" w:rsidR="00352788" w:rsidRPr="003543FA" w:rsidRDefault="00233AE8" w:rsidP="00CA78B2">
      <w:pPr>
        <w:pStyle w:val="Snt1"/>
      </w:pPr>
      <w:r>
        <w:t>4</w:t>
      </w:r>
      <w:r w:rsidR="003543FA" w:rsidRPr="0003454B">
        <w:t>. PAKOLLINEN yksi [1..1] value</w:t>
      </w:r>
      <w:r w:rsidR="003543FA">
        <w:t xml:space="preserve"> Silmän mukautumiskyky (301), </w:t>
      </w:r>
      <w:r w:rsidR="003543FA" w:rsidRPr="0003454B">
        <w:t>arvo</w:t>
      </w:r>
      <w:r w:rsidR="003543FA">
        <w:t xml:space="preserve"> annetaan ST-tietotyy</w:t>
      </w:r>
      <w:r w:rsidR="003543FA" w:rsidRPr="0003454B">
        <w:t>pillä</w:t>
      </w:r>
    </w:p>
    <w:bookmarkStart w:id="1479" w:name="_Mukautumiskyvyn_määrä_-observation"/>
    <w:bookmarkEnd w:id="1479"/>
    <w:p w14:paraId="6F699CB3" w14:textId="460A8A50" w:rsidR="00352788" w:rsidRDefault="00352788" w:rsidP="00352788">
      <w:pPr>
        <w:pStyle w:val="Otsikko4"/>
      </w:pPr>
      <w:r>
        <w:fldChar w:fldCharType="begin"/>
      </w:r>
      <w:r>
        <w:instrText xml:space="preserve"> HYPERLINK  \l "_Silmän_mukautumiskyky_-organizer" </w:instrText>
      </w:r>
      <w:r>
        <w:fldChar w:fldCharType="separate"/>
      </w:r>
      <w:bookmarkStart w:id="1480" w:name="_Toc525565060"/>
      <w:r w:rsidRPr="00352788">
        <w:rPr>
          <w:rStyle w:val="Hyperlinkki"/>
        </w:rPr>
        <w:t>Mukautumiskyvyn määrä</w:t>
      </w:r>
      <w:r>
        <w:fldChar w:fldCharType="end"/>
      </w:r>
      <w:r>
        <w:t xml:space="preserve"> -observation</w:t>
      </w:r>
      <w:bookmarkEnd w:id="148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99795E" w14:paraId="1EF9B480" w14:textId="77777777" w:rsidTr="00985D96">
        <w:tc>
          <w:tcPr>
            <w:tcW w:w="9236" w:type="dxa"/>
          </w:tcPr>
          <w:p w14:paraId="5D339576"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1D6902A5" w14:textId="25D43867" w:rsidR="00352788" w:rsidRPr="003543FA" w:rsidRDefault="00352788" w:rsidP="00352788">
      <w:pPr>
        <w:rPr>
          <w:lang w:val="en-US"/>
        </w:rPr>
      </w:pPr>
    </w:p>
    <w:p w14:paraId="048CA9DC" w14:textId="77777777" w:rsidR="003543FA" w:rsidRDefault="003543FA" w:rsidP="003543FA">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2B87CD5" w14:textId="2B2F6304" w:rsidR="003543FA" w:rsidRPr="00AE0334" w:rsidRDefault="00C43453" w:rsidP="003543FA">
      <w:pPr>
        <w:pStyle w:val="Snt1"/>
      </w:pPr>
      <w:r>
        <w:t>2</w:t>
      </w:r>
      <w:r w:rsidR="003543FA" w:rsidRPr="0003454B">
        <w:t xml:space="preserve">. PAKOLLINEN yksi [1..1] </w:t>
      </w:r>
      <w:r w:rsidR="003543FA" w:rsidRPr="00AE0334">
        <w:t>code/@code="</w:t>
      </w:r>
      <w:r w:rsidR="003543FA">
        <w:t>304" Mukautumiskyvyn määrä (codeSystem</w:t>
      </w:r>
      <w:r w:rsidR="003543FA" w:rsidRPr="00AE0334">
        <w:t xml:space="preserve">: </w:t>
      </w:r>
      <w:r w:rsidR="002C31C9">
        <w:t xml:space="preserve">1.2.246.537.6.893 </w:t>
      </w:r>
      <w:r w:rsidR="003543FA">
        <w:t>Optometria/Tietosisältö – Yhteisnäkö ja akkommodaatio)</w:t>
      </w:r>
    </w:p>
    <w:p w14:paraId="3A99D245" w14:textId="04478636" w:rsidR="003543FA" w:rsidRDefault="00C43453" w:rsidP="003543FA">
      <w:pPr>
        <w:pStyle w:val="Snt1"/>
      </w:pPr>
      <w:r>
        <w:t>3</w:t>
      </w:r>
      <w:r w:rsidR="003543FA">
        <w:t>. PAKOLLINEN yksi [1..1] text</w:t>
      </w:r>
    </w:p>
    <w:p w14:paraId="3A246135" w14:textId="77777777" w:rsidR="003543FA" w:rsidRDefault="003543FA" w:rsidP="003543FA">
      <w:pPr>
        <w:pStyle w:val="Snt2"/>
      </w:pPr>
      <w:r>
        <w:t>a. PAKOLLINEN yksi [1..1] reference/@value, viitattavan näyttömuoto-osion xml-ID annetaan II-tietotyypillä</w:t>
      </w:r>
    </w:p>
    <w:p w14:paraId="20B1F450" w14:textId="7A6D02E9" w:rsidR="003543FA" w:rsidRDefault="00C43453" w:rsidP="003543FA">
      <w:pPr>
        <w:pStyle w:val="Snt1"/>
      </w:pPr>
      <w:r>
        <w:t>4</w:t>
      </w:r>
      <w:r w:rsidR="003543FA" w:rsidRPr="0003454B">
        <w:t>. PAKOLLINEN yksi [1..1] value</w:t>
      </w:r>
      <w:r w:rsidR="003543FA">
        <w:t xml:space="preserve"> Mukautumiskyvyn määrä (304), </w:t>
      </w:r>
      <w:r w:rsidR="003543FA" w:rsidRPr="0003454B">
        <w:t>arvo</w:t>
      </w:r>
      <w:r w:rsidR="003543FA">
        <w:t xml:space="preserve"> annetaan PQ-tietotyy</w:t>
      </w:r>
      <w:r w:rsidR="003543FA" w:rsidRPr="0003454B">
        <w:t>pillä</w:t>
      </w:r>
      <w:r w:rsidR="00575A18">
        <w:t>, yksikkö [diop] (diopteri)</w:t>
      </w:r>
    </w:p>
    <w:p w14:paraId="3003482A" w14:textId="330ADFB2" w:rsidR="003543FA" w:rsidRDefault="00C43453" w:rsidP="003543FA">
      <w:pPr>
        <w:pStyle w:val="Snt1"/>
      </w:pPr>
      <w:r>
        <w:t>5</w:t>
      </w:r>
      <w:r w:rsidR="003543FA" w:rsidRPr="00490494">
        <w:t xml:space="preserve">. </w:t>
      </w:r>
      <w:r w:rsidR="003543FA">
        <w:t xml:space="preserve">PAKOLLINEN </w:t>
      </w:r>
      <w:r w:rsidR="003543FA" w:rsidRPr="00490494">
        <w:t>yksi [</w:t>
      </w:r>
      <w:r w:rsidR="003543FA">
        <w:t>1</w:t>
      </w:r>
      <w:r w:rsidR="003543FA" w:rsidRPr="00490494">
        <w:t>..1] targetSiteCod</w:t>
      </w:r>
      <w:r w:rsidR="003543FA">
        <w:t>e Silmä mukautusmiskyvylle (303</w:t>
      </w:r>
      <w:r w:rsidR="003543FA" w:rsidRPr="00490494">
        <w:t xml:space="preserve">), arvo annetaan luokituksesta THL - Silmän löydöksen sijainti (codeSystem: </w:t>
      </w:r>
      <w:r w:rsidR="003543FA" w:rsidRPr="002877C4">
        <w:t>1.2.246.537.6.3033.2014</w:t>
      </w:r>
      <w:r w:rsidR="003543FA" w:rsidRPr="00490494">
        <w:t xml:space="preserve">) </w:t>
      </w:r>
    </w:p>
    <w:p w14:paraId="27334E7C" w14:textId="34B325F0" w:rsidR="003543FA" w:rsidRPr="009315BE" w:rsidRDefault="00C43453" w:rsidP="003543FA">
      <w:pPr>
        <w:pStyle w:val="Snt1"/>
      </w:pPr>
      <w:r>
        <w:t>6</w:t>
      </w:r>
      <w:r w:rsidR="003543FA">
        <w:t>. PAKOLLINEN</w:t>
      </w:r>
      <w:r w:rsidR="003543FA" w:rsidRPr="009315BE">
        <w:t xml:space="preserve"> yksi [</w:t>
      </w:r>
      <w:r w:rsidR="003543FA">
        <w:t>1</w:t>
      </w:r>
      <w:r w:rsidR="003543FA" w:rsidRPr="009315BE">
        <w:t>..1] entryRelationship</w:t>
      </w:r>
    </w:p>
    <w:p w14:paraId="7656AC9B" w14:textId="68F0179F" w:rsidR="003543FA" w:rsidRDefault="003543FA" w:rsidP="003543FA">
      <w:pPr>
        <w:pStyle w:val="Snt2"/>
      </w:pPr>
      <w:r w:rsidRPr="00125567">
        <w:t xml:space="preserve">a. </w:t>
      </w:r>
      <w:r>
        <w:t>PAKOLLINEN yksi [1..1] @typeCode=”</w:t>
      </w:r>
      <w:r w:rsidR="00985D96">
        <w:t>COMP</w:t>
      </w:r>
      <w:r>
        <w:t>”</w:t>
      </w:r>
    </w:p>
    <w:p w14:paraId="0A96031E" w14:textId="16350297" w:rsidR="00985D96" w:rsidRDefault="003543FA" w:rsidP="003543FA">
      <w:pPr>
        <w:pStyle w:val="Snt2"/>
      </w:pPr>
      <w:r>
        <w:t>b</w:t>
      </w:r>
      <w:r w:rsidRPr="00125567">
        <w:t xml:space="preserve">. </w:t>
      </w:r>
      <w:r>
        <w:t xml:space="preserve">PAKOLLINEN yksi </w:t>
      </w:r>
      <w:r w:rsidRPr="00125567">
        <w:t xml:space="preserve">[1..1] </w:t>
      </w:r>
      <w:hyperlink w:anchor="_Silmän_mukautumiskyvyn_määrän" w:history="1">
        <w:r w:rsidR="00985D96" w:rsidRPr="00985D96">
          <w:rPr>
            <w:rStyle w:val="Hyperlinkki"/>
          </w:rPr>
          <w:t>Silmän mukautumiskyvyn määrän menetelmä</w:t>
        </w:r>
      </w:hyperlink>
      <w:r w:rsidR="00985D96">
        <w:t xml:space="preserve"> (302</w:t>
      </w:r>
      <w:r>
        <w:t>) observation</w:t>
      </w:r>
    </w:p>
    <w:bookmarkStart w:id="1481" w:name="_Silmän_mukautumiskyvyn_määrän"/>
    <w:bookmarkEnd w:id="1481"/>
    <w:p w14:paraId="2C32AB10" w14:textId="713995A2" w:rsidR="00985D96" w:rsidRDefault="00985D96" w:rsidP="00985D96">
      <w:pPr>
        <w:pStyle w:val="Otsikko5"/>
      </w:pPr>
      <w:r>
        <w:fldChar w:fldCharType="begin"/>
      </w:r>
      <w:r>
        <w:instrText xml:space="preserve"> HYPERLINK  \l "_Mukautumiskyvyn_määrä_-observation" </w:instrText>
      </w:r>
      <w:r>
        <w:fldChar w:fldCharType="separate"/>
      </w:r>
      <w:bookmarkStart w:id="1482" w:name="_Toc525565061"/>
      <w:r w:rsidRPr="00985D96">
        <w:rPr>
          <w:rStyle w:val="Hyperlinkki"/>
        </w:rPr>
        <w:t>Silmän mukautumiskyvyn määrän menetelmä</w:t>
      </w:r>
      <w:r>
        <w:fldChar w:fldCharType="end"/>
      </w:r>
      <w:r>
        <w:t xml:space="preserve"> -observation</w:t>
      </w:r>
      <w:bookmarkEnd w:id="148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99795E" w14:paraId="1B168019" w14:textId="77777777" w:rsidTr="00985D96">
        <w:tc>
          <w:tcPr>
            <w:tcW w:w="9236" w:type="dxa"/>
          </w:tcPr>
          <w:p w14:paraId="016BAE9D" w14:textId="1ED2D41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05D671A4" w14:textId="77777777" w:rsidR="00985D96" w:rsidRPr="00985D96" w:rsidRDefault="00985D96" w:rsidP="003543FA">
      <w:pPr>
        <w:pStyle w:val="Snt1"/>
        <w:rPr>
          <w:lang w:val="en-US"/>
        </w:rPr>
      </w:pPr>
    </w:p>
    <w:p w14:paraId="234D0FC9"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298DD5C" w14:textId="2BFD1797" w:rsidR="00985D96" w:rsidRPr="00AE0334" w:rsidRDefault="00DA4E0A" w:rsidP="00985D96">
      <w:pPr>
        <w:pStyle w:val="Snt1"/>
      </w:pPr>
      <w:r>
        <w:t>2</w:t>
      </w:r>
      <w:r w:rsidR="00985D96" w:rsidRPr="0003454B">
        <w:t xml:space="preserve">. PAKOLLINEN yksi [1..1] </w:t>
      </w:r>
      <w:r w:rsidR="00985D96" w:rsidRPr="00AE0334">
        <w:t>code/@code="</w:t>
      </w:r>
      <w:r w:rsidR="00985D96">
        <w:t>302" Silmän mukautumiskyvyn määrän menetelmä (codeSystem</w:t>
      </w:r>
      <w:r w:rsidR="00985D96" w:rsidRPr="00AE0334">
        <w:t xml:space="preserve">: </w:t>
      </w:r>
      <w:r w:rsidR="002C31C9">
        <w:t xml:space="preserve">1.2.246.537.6.893 </w:t>
      </w:r>
      <w:r w:rsidR="00985D96">
        <w:t>Optometria/Tietosisältö – Yhteisnäkö ja akkommodaatio)</w:t>
      </w:r>
    </w:p>
    <w:p w14:paraId="5D70E537" w14:textId="4B7071D4" w:rsidR="00985D96" w:rsidRDefault="00DA4E0A" w:rsidP="00985D96">
      <w:pPr>
        <w:pStyle w:val="Snt1"/>
      </w:pPr>
      <w:r>
        <w:t>3</w:t>
      </w:r>
      <w:r w:rsidR="00985D96">
        <w:t>. PAKOLLINEN yksi [1..1] text</w:t>
      </w:r>
    </w:p>
    <w:p w14:paraId="4F16642B" w14:textId="77777777" w:rsidR="00985D96" w:rsidRDefault="00985D96" w:rsidP="00985D96">
      <w:pPr>
        <w:pStyle w:val="Snt2"/>
      </w:pPr>
      <w:r>
        <w:t>a. PAKOLLINEN yksi [1..1] reference/@value, viitattavan näyttömuoto-osion xml-ID annetaan II-tietotyypillä</w:t>
      </w:r>
    </w:p>
    <w:p w14:paraId="213A01BD" w14:textId="6C3194ED" w:rsidR="003543FA" w:rsidRPr="003543FA" w:rsidRDefault="00DA4E0A" w:rsidP="00CA78B2">
      <w:pPr>
        <w:pStyle w:val="Snt1"/>
      </w:pPr>
      <w:r>
        <w:t>4</w:t>
      </w:r>
      <w:r w:rsidR="00985D96" w:rsidRPr="0003454B">
        <w:t>. PAKOLLINEN yksi [1..1] value</w:t>
      </w:r>
      <w:r w:rsidR="00985D96">
        <w:t xml:space="preserve"> Silmän mukautumiskyvyn määrän menetelmä (302), </w:t>
      </w:r>
      <w:r w:rsidR="00985D96" w:rsidRPr="0003454B">
        <w:t>arvo</w:t>
      </w:r>
      <w:r w:rsidR="00985D96">
        <w:t xml:space="preserve"> annetaan ST-tietotyy</w:t>
      </w:r>
      <w:r w:rsidR="00985D96" w:rsidRPr="0003454B">
        <w:t>pillä</w:t>
      </w:r>
    </w:p>
    <w:bookmarkStart w:id="1483" w:name="_Mukautumiskyvyn_jousto_-observation"/>
    <w:bookmarkEnd w:id="1483"/>
    <w:p w14:paraId="1C2D0469" w14:textId="0B630142" w:rsidR="00352788" w:rsidRDefault="00352788" w:rsidP="00352788">
      <w:pPr>
        <w:pStyle w:val="Otsikko4"/>
      </w:pPr>
      <w:r>
        <w:fldChar w:fldCharType="begin"/>
      </w:r>
      <w:r>
        <w:instrText xml:space="preserve"> HYPERLINK  \l "_Silmän_mukautumiskyky_-organizer" </w:instrText>
      </w:r>
      <w:r>
        <w:fldChar w:fldCharType="separate"/>
      </w:r>
      <w:bookmarkStart w:id="1484" w:name="_Toc525565062"/>
      <w:r w:rsidRPr="00352788">
        <w:rPr>
          <w:rStyle w:val="Hyperlinkki"/>
        </w:rPr>
        <w:t>Mukautumiskyvyn jousto</w:t>
      </w:r>
      <w:r>
        <w:fldChar w:fldCharType="end"/>
      </w:r>
      <w:r>
        <w:t xml:space="preserve"> -observation</w:t>
      </w:r>
      <w:bookmarkEnd w:id="148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99795E" w14:paraId="4FCF5308" w14:textId="77777777" w:rsidTr="00985D96">
        <w:tc>
          <w:tcPr>
            <w:tcW w:w="9236" w:type="dxa"/>
          </w:tcPr>
          <w:p w14:paraId="21A84798"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033E70A" w14:textId="27CC4989" w:rsidR="00352788" w:rsidRDefault="00352788" w:rsidP="00352788">
      <w:pPr>
        <w:rPr>
          <w:lang w:val="en-US"/>
        </w:rPr>
      </w:pPr>
    </w:p>
    <w:p w14:paraId="61A72EB3"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D72AA1" w14:textId="42B73A70" w:rsidR="00985D96" w:rsidRPr="00AE0334" w:rsidRDefault="004B1E0D" w:rsidP="00985D96">
      <w:pPr>
        <w:pStyle w:val="Snt1"/>
      </w:pPr>
      <w:r>
        <w:t>2</w:t>
      </w:r>
      <w:r w:rsidR="00985D96" w:rsidRPr="0003454B">
        <w:t xml:space="preserve">. PAKOLLINEN yksi [1..1] </w:t>
      </w:r>
      <w:r w:rsidR="00985D96" w:rsidRPr="00AE0334">
        <w:t>code/@code="</w:t>
      </w:r>
      <w:r w:rsidR="00985D96">
        <w:t>312" Mukautumiskyvyn jousto (codeSystem</w:t>
      </w:r>
      <w:r w:rsidR="00985D96" w:rsidRPr="00AE0334">
        <w:t xml:space="preserve">: </w:t>
      </w:r>
      <w:r w:rsidR="002C31C9">
        <w:t xml:space="preserve">1.2.246.537.6.893 </w:t>
      </w:r>
      <w:r w:rsidR="00985D96">
        <w:t>Optometria/Tietosisältö – Yhteisnäkö ja akkommodaatio)</w:t>
      </w:r>
    </w:p>
    <w:p w14:paraId="248B465F" w14:textId="38E902D0" w:rsidR="00985D96" w:rsidRDefault="004B1E0D" w:rsidP="00985D96">
      <w:pPr>
        <w:pStyle w:val="Snt1"/>
      </w:pPr>
      <w:r>
        <w:t>3</w:t>
      </w:r>
      <w:r w:rsidR="00985D96">
        <w:t>. PAKOLLINEN yksi [1..1] text</w:t>
      </w:r>
    </w:p>
    <w:p w14:paraId="0E1762DC" w14:textId="77777777" w:rsidR="00985D96" w:rsidRDefault="00985D96" w:rsidP="00985D96">
      <w:pPr>
        <w:pStyle w:val="Snt2"/>
      </w:pPr>
      <w:r>
        <w:t>a. PAKOLLINEN yksi [1..1] reference/@value, viitattavan näyttömuoto-osion xml-ID annetaan II-tietotyypillä</w:t>
      </w:r>
    </w:p>
    <w:p w14:paraId="32385C2D" w14:textId="6299F9DB" w:rsidR="00985D96" w:rsidRDefault="004B1E0D" w:rsidP="00985D96">
      <w:pPr>
        <w:pStyle w:val="Snt1"/>
      </w:pPr>
      <w:r>
        <w:t>4</w:t>
      </w:r>
      <w:r w:rsidR="00985D96" w:rsidRPr="0003454B">
        <w:t>. PAKOLLINEN yksi [1..1] value</w:t>
      </w:r>
      <w:r w:rsidR="00985D96">
        <w:t xml:space="preserve"> Mukautumiskyvyn jousto (312), </w:t>
      </w:r>
      <w:r w:rsidR="00985D96" w:rsidRPr="0003454B">
        <w:t>arvo</w:t>
      </w:r>
      <w:r w:rsidR="00985D96">
        <w:t xml:space="preserve"> annetaan PQ-tietotyy</w:t>
      </w:r>
      <w:r w:rsidR="00985D96" w:rsidRPr="0003454B">
        <w:t>pillä</w:t>
      </w:r>
      <w:r w:rsidR="00575A18">
        <w:t xml:space="preserve">, yksikkö </w:t>
      </w:r>
      <w:r w:rsidR="00575A18" w:rsidRPr="00575A18">
        <w:t>{sykliä}/min</w:t>
      </w:r>
      <w:r w:rsidR="00575A18">
        <w:t xml:space="preserve"> (sykliä/minuutti)</w:t>
      </w:r>
    </w:p>
    <w:p w14:paraId="42C1FBE0" w14:textId="6B3C6B74" w:rsidR="00985D96" w:rsidRDefault="004B1E0D" w:rsidP="00985D96">
      <w:pPr>
        <w:pStyle w:val="Snt1"/>
      </w:pPr>
      <w:r>
        <w:t>5</w:t>
      </w:r>
      <w:r w:rsidR="00985D96" w:rsidRPr="00490494">
        <w:t xml:space="preserve">. </w:t>
      </w:r>
      <w:r w:rsidR="00985D96">
        <w:t xml:space="preserve">PAKOLLINEN </w:t>
      </w:r>
      <w:r w:rsidR="00985D96" w:rsidRPr="00490494">
        <w:t>yksi [</w:t>
      </w:r>
      <w:r w:rsidR="00985D96">
        <w:t>1</w:t>
      </w:r>
      <w:r w:rsidR="00985D96" w:rsidRPr="00490494">
        <w:t>..1] targetSiteCod</w:t>
      </w:r>
      <w:r w:rsidR="00985D96">
        <w:t>e Silmä mukautumiskyvyn joustolle (311</w:t>
      </w:r>
      <w:r w:rsidR="00985D96" w:rsidRPr="00490494">
        <w:t xml:space="preserve">), arvo annetaan luokituksesta THL - Silmän löydöksen sijainti (codeSystem: </w:t>
      </w:r>
      <w:r w:rsidR="00985D96" w:rsidRPr="002877C4">
        <w:t>1.2.246.537.6.3033.2014</w:t>
      </w:r>
      <w:r w:rsidR="00985D96" w:rsidRPr="00490494">
        <w:t xml:space="preserve">) </w:t>
      </w:r>
    </w:p>
    <w:p w14:paraId="26E8A90D" w14:textId="0EAFD758" w:rsidR="00985D96" w:rsidRPr="009315BE" w:rsidRDefault="004B1E0D" w:rsidP="00985D96">
      <w:pPr>
        <w:pStyle w:val="Snt1"/>
      </w:pPr>
      <w:r>
        <w:t>6</w:t>
      </w:r>
      <w:r w:rsidR="00985D96">
        <w:t>. PAKOLLINEN</w:t>
      </w:r>
      <w:r w:rsidR="00985D96" w:rsidRPr="009315BE">
        <w:t xml:space="preserve"> yksi [</w:t>
      </w:r>
      <w:r w:rsidR="00985D96">
        <w:t>1</w:t>
      </w:r>
      <w:r w:rsidR="00985D96" w:rsidRPr="009315BE">
        <w:t>..1] entryRelationship</w:t>
      </w:r>
    </w:p>
    <w:p w14:paraId="46AA280C" w14:textId="77777777" w:rsidR="00985D96" w:rsidRDefault="00985D96" w:rsidP="00985D96">
      <w:pPr>
        <w:pStyle w:val="Snt2"/>
      </w:pPr>
      <w:r w:rsidRPr="00125567">
        <w:t xml:space="preserve">a. </w:t>
      </w:r>
      <w:r>
        <w:t>PAKOLLINEN yksi [1..1] @typeCode=”COMP”</w:t>
      </w:r>
    </w:p>
    <w:p w14:paraId="632DD7D9" w14:textId="5E282DC7" w:rsidR="00985D96" w:rsidRPr="00985D96" w:rsidRDefault="00985D96" w:rsidP="004B1E0D">
      <w:pPr>
        <w:pStyle w:val="Snt2"/>
      </w:pPr>
      <w:r>
        <w:t>b</w:t>
      </w:r>
      <w:r w:rsidRPr="00125567">
        <w:t xml:space="preserve">. </w:t>
      </w:r>
      <w:r>
        <w:t xml:space="preserve">PAKOLLINEN yksi </w:t>
      </w:r>
      <w:r w:rsidRPr="00125567">
        <w:t xml:space="preserve">[1..1] </w:t>
      </w:r>
      <w:hyperlink w:anchor="_Silmän_mukautumiskyvyn_määrän" w:history="1">
        <w:r w:rsidRPr="00985D96">
          <w:rPr>
            <w:rStyle w:val="Hyperlinkki"/>
          </w:rPr>
          <w:t xml:space="preserve">Silmän mukautumiskyvyn </w:t>
        </w:r>
        <w:r>
          <w:rPr>
            <w:rStyle w:val="Hyperlinkki"/>
          </w:rPr>
          <w:t>jouston</w:t>
        </w:r>
        <w:r w:rsidRPr="00985D96">
          <w:rPr>
            <w:rStyle w:val="Hyperlinkki"/>
          </w:rPr>
          <w:t xml:space="preserve"> menetelmä</w:t>
        </w:r>
      </w:hyperlink>
      <w:r>
        <w:t xml:space="preserve"> (310) observation</w:t>
      </w:r>
    </w:p>
    <w:p w14:paraId="067778F3" w14:textId="04C683E5" w:rsidR="00352788" w:rsidRDefault="005C3B6D" w:rsidP="00985D96">
      <w:pPr>
        <w:pStyle w:val="Otsikko5"/>
      </w:pPr>
      <w:hyperlink w:anchor="_Silmän_mukautumiskyvyn_määrän" w:history="1">
        <w:bookmarkStart w:id="1485" w:name="_Toc525565063"/>
        <w:r w:rsidR="00985D96" w:rsidRPr="00985D96">
          <w:rPr>
            <w:rStyle w:val="Hyperlinkki"/>
          </w:rPr>
          <w:t xml:space="preserve">Silmän mukautumiskyvyn </w:t>
        </w:r>
        <w:r w:rsidR="00985D96">
          <w:rPr>
            <w:rStyle w:val="Hyperlinkki"/>
          </w:rPr>
          <w:t>jouston</w:t>
        </w:r>
        <w:r w:rsidR="00985D96" w:rsidRPr="00985D96">
          <w:rPr>
            <w:rStyle w:val="Hyperlinkki"/>
          </w:rPr>
          <w:t xml:space="preserve"> menetelmä</w:t>
        </w:r>
      </w:hyperlink>
      <w:r w:rsidR="00985D96">
        <w:t xml:space="preserve"> -observation</w:t>
      </w:r>
      <w:bookmarkEnd w:id="14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99795E" w14:paraId="7A12580A" w14:textId="77777777" w:rsidTr="00985D96">
        <w:tc>
          <w:tcPr>
            <w:tcW w:w="9236" w:type="dxa"/>
          </w:tcPr>
          <w:p w14:paraId="0F4F8E4A" w14:textId="7777777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BD25CA0" w14:textId="6C18F813" w:rsidR="00985D96" w:rsidRPr="00985D96" w:rsidRDefault="00985D96" w:rsidP="00352788">
      <w:pPr>
        <w:rPr>
          <w:lang w:val="en-US"/>
        </w:rPr>
      </w:pPr>
    </w:p>
    <w:p w14:paraId="1C961FBD"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A6A552E" w14:textId="49154B6A" w:rsidR="00985D96" w:rsidRPr="00AE0334" w:rsidRDefault="004B1E0D" w:rsidP="00985D96">
      <w:pPr>
        <w:pStyle w:val="Snt1"/>
      </w:pPr>
      <w:r>
        <w:t>2</w:t>
      </w:r>
      <w:r w:rsidR="00985D96" w:rsidRPr="0003454B">
        <w:t xml:space="preserve">. PAKOLLINEN yksi [1..1] </w:t>
      </w:r>
      <w:r w:rsidR="00985D96" w:rsidRPr="00AE0334">
        <w:t>code/@code="</w:t>
      </w:r>
      <w:r w:rsidR="003B02BD">
        <w:t>310</w:t>
      </w:r>
      <w:r w:rsidR="00985D96">
        <w:t xml:space="preserve">" </w:t>
      </w:r>
      <w:r w:rsidR="003B02BD">
        <w:t>Silmän mukautumiskyvyn jouston menetelmä</w:t>
      </w:r>
      <w:r w:rsidR="00985D96">
        <w:t xml:space="preserve"> (codeSystem</w:t>
      </w:r>
      <w:r w:rsidR="00985D96" w:rsidRPr="00AE0334">
        <w:t xml:space="preserve">: </w:t>
      </w:r>
      <w:r w:rsidR="002C31C9">
        <w:t xml:space="preserve">1.2.246.537.6.893 </w:t>
      </w:r>
      <w:r w:rsidR="00985D96">
        <w:t>Optometria/Tietosisältö – Yhteisnäkö ja akkommodaatio)</w:t>
      </w:r>
    </w:p>
    <w:p w14:paraId="5C52CF21" w14:textId="3E8CED97" w:rsidR="00985D96" w:rsidRDefault="004B1E0D" w:rsidP="00985D96">
      <w:pPr>
        <w:pStyle w:val="Snt1"/>
      </w:pPr>
      <w:r>
        <w:t>3</w:t>
      </w:r>
      <w:r w:rsidR="00985D96">
        <w:t>. PAKOLLINEN yksi [1..1] text</w:t>
      </w:r>
    </w:p>
    <w:p w14:paraId="6FE103EB" w14:textId="77777777" w:rsidR="00985D96" w:rsidRDefault="00985D96" w:rsidP="00985D96">
      <w:pPr>
        <w:pStyle w:val="Snt2"/>
      </w:pPr>
      <w:r>
        <w:t>a. PAKOLLINEN yksi [1..1] reference/@value, viitattavan näyttömuoto-osion xml-ID annetaan II-tietotyypillä</w:t>
      </w:r>
    </w:p>
    <w:p w14:paraId="20EAF174" w14:textId="1D8322E7" w:rsidR="00985D96" w:rsidRPr="00985D96" w:rsidRDefault="004B1E0D" w:rsidP="004B1E0D">
      <w:pPr>
        <w:pStyle w:val="Snt1"/>
      </w:pPr>
      <w:r>
        <w:t>4</w:t>
      </w:r>
      <w:r w:rsidR="00985D96" w:rsidRPr="0003454B">
        <w:t>. PAKOLLINEN yksi [1..1] value</w:t>
      </w:r>
      <w:r w:rsidR="00985D96">
        <w:t xml:space="preserve"> </w:t>
      </w:r>
      <w:r w:rsidR="003B02BD">
        <w:t>Silmän mukautumiskyvyn jouston menetelmä (310</w:t>
      </w:r>
      <w:r w:rsidR="00985D96">
        <w:t xml:space="preserve">), </w:t>
      </w:r>
      <w:r w:rsidR="00985D96" w:rsidRPr="0003454B">
        <w:t>arvo</w:t>
      </w:r>
      <w:r w:rsidR="00985D96">
        <w:t xml:space="preserve"> annetaan </w:t>
      </w:r>
      <w:r w:rsidR="003B02BD">
        <w:t>ST</w:t>
      </w:r>
      <w:r w:rsidR="00985D96">
        <w:t>-tietotyy</w:t>
      </w:r>
      <w:r w:rsidR="00985D96" w:rsidRPr="0003454B">
        <w:t>pillä</w:t>
      </w:r>
    </w:p>
    <w:bookmarkStart w:id="1486" w:name="_Dynaaminen_skiaskopia_-observation"/>
    <w:bookmarkEnd w:id="1486"/>
    <w:p w14:paraId="24FAC629" w14:textId="0918A206" w:rsidR="00352788" w:rsidRDefault="00352788" w:rsidP="00352788">
      <w:pPr>
        <w:pStyle w:val="Otsikko4"/>
      </w:pPr>
      <w:r>
        <w:fldChar w:fldCharType="begin"/>
      </w:r>
      <w:r>
        <w:instrText xml:space="preserve"> HYPERLINK  \l "_Silmän_mukautumiskyky_-organizer" </w:instrText>
      </w:r>
      <w:r>
        <w:fldChar w:fldCharType="separate"/>
      </w:r>
      <w:bookmarkStart w:id="1487" w:name="_Toc525565064"/>
      <w:r w:rsidRPr="00352788">
        <w:rPr>
          <w:rStyle w:val="Hyperlinkki"/>
        </w:rPr>
        <w:t>Dynaaminen skiaskopia</w:t>
      </w:r>
      <w:r>
        <w:fldChar w:fldCharType="end"/>
      </w:r>
      <w:r>
        <w:t xml:space="preserve"> -observation</w:t>
      </w:r>
      <w:bookmarkEnd w:id="1487"/>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2BD" w:rsidRPr="0099795E" w14:paraId="177A303F" w14:textId="77777777" w:rsidTr="003B02BD">
        <w:tc>
          <w:tcPr>
            <w:tcW w:w="9236" w:type="dxa"/>
          </w:tcPr>
          <w:p w14:paraId="1C7D8C40" w14:textId="77777777" w:rsidR="003B02BD" w:rsidRPr="005426CB" w:rsidRDefault="003B02BD" w:rsidP="003B02BD">
            <w:pPr>
              <w:rPr>
                <w:sz w:val="18"/>
                <w:lang w:val="en-US"/>
              </w:rPr>
            </w:pPr>
            <w:r w:rsidRPr="003543FA">
              <w:rPr>
                <w:sz w:val="18"/>
                <w:lang w:val="en-US"/>
              </w:rPr>
              <w:t>/structuredBody/component/section/component/section/component/section/entry/organizer/component/observation</w:t>
            </w:r>
          </w:p>
        </w:tc>
      </w:tr>
    </w:tbl>
    <w:p w14:paraId="110C6952" w14:textId="34BF266E" w:rsidR="003B02BD" w:rsidRPr="003B02BD" w:rsidRDefault="003B02BD" w:rsidP="003B02BD">
      <w:pPr>
        <w:rPr>
          <w:lang w:val="en-US"/>
        </w:rPr>
      </w:pPr>
    </w:p>
    <w:p w14:paraId="7F988648" w14:textId="77777777" w:rsidR="003B02BD" w:rsidRDefault="003B02BD" w:rsidP="003B02B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843D84" w14:textId="7B3E0882" w:rsidR="003B02BD" w:rsidRPr="00AE0334" w:rsidRDefault="004B1E0D" w:rsidP="003B02BD">
      <w:pPr>
        <w:pStyle w:val="Snt1"/>
      </w:pPr>
      <w:r>
        <w:t>2</w:t>
      </w:r>
      <w:r w:rsidR="003B02BD" w:rsidRPr="0003454B">
        <w:t xml:space="preserve">. PAKOLLINEN yksi [1..1] </w:t>
      </w:r>
      <w:r w:rsidR="003B02BD" w:rsidRPr="00AE0334">
        <w:t>code/@code="</w:t>
      </w:r>
      <w:r w:rsidR="003B02BD">
        <w:t>31</w:t>
      </w:r>
      <w:r w:rsidR="00872709">
        <w:t>7</w:t>
      </w:r>
      <w:r w:rsidR="003B02BD">
        <w:t>" Dynaaminen skiaskopia (codeSystem</w:t>
      </w:r>
      <w:r w:rsidR="003B02BD" w:rsidRPr="00AE0334">
        <w:t xml:space="preserve">: </w:t>
      </w:r>
      <w:r w:rsidR="002C31C9">
        <w:t xml:space="preserve">1.2.246.537.6.893 </w:t>
      </w:r>
      <w:r w:rsidR="003B02BD">
        <w:t>Optometria/Tietosisältö – Yhteisnäkö ja akkommodaatio)</w:t>
      </w:r>
    </w:p>
    <w:p w14:paraId="1538C1BB" w14:textId="06FF7B48" w:rsidR="003B02BD" w:rsidRDefault="004B1E0D" w:rsidP="003B02BD">
      <w:pPr>
        <w:pStyle w:val="Snt1"/>
      </w:pPr>
      <w:r>
        <w:t>3</w:t>
      </w:r>
      <w:r w:rsidR="003B02BD">
        <w:t>. PAKOLLINEN yksi [1..1] text</w:t>
      </w:r>
    </w:p>
    <w:p w14:paraId="3D6CCF11" w14:textId="77777777" w:rsidR="003B02BD" w:rsidRDefault="003B02BD" w:rsidP="003B02BD">
      <w:pPr>
        <w:pStyle w:val="Snt2"/>
      </w:pPr>
      <w:r>
        <w:t>a. PAKOLLINEN yksi [1..1] reference/@value, viitattavan näyttömuoto-osion xml-ID annetaan II-tietotyypillä</w:t>
      </w:r>
    </w:p>
    <w:p w14:paraId="1250987E" w14:textId="15D95499" w:rsidR="003B02BD" w:rsidRDefault="004B1E0D" w:rsidP="003B02BD">
      <w:pPr>
        <w:pStyle w:val="Snt1"/>
      </w:pPr>
      <w:r>
        <w:t>4</w:t>
      </w:r>
      <w:r w:rsidR="003B02BD" w:rsidRPr="0003454B">
        <w:t>. PAKOLLINEN yksi [1..1] value</w:t>
      </w:r>
      <w:r w:rsidR="003B02BD">
        <w:t xml:space="preserve"> Dynaaminen skiaskopia (31</w:t>
      </w:r>
      <w:r w:rsidR="00872709">
        <w:t>7</w:t>
      </w:r>
      <w:r w:rsidR="003B02BD">
        <w:t xml:space="preserve">), </w:t>
      </w:r>
      <w:r w:rsidR="003B02BD" w:rsidRPr="0003454B">
        <w:t>arvo</w:t>
      </w:r>
      <w:r w:rsidR="003B02BD">
        <w:t xml:space="preserve"> annetaan PQ-tietotyy</w:t>
      </w:r>
      <w:r w:rsidR="003B02BD" w:rsidRPr="0003454B">
        <w:t>pillä</w:t>
      </w:r>
      <w:r w:rsidR="00575A18">
        <w:t>, yksikkö [diop] (diopteri)</w:t>
      </w:r>
    </w:p>
    <w:p w14:paraId="5FEEBFFE" w14:textId="2BD92CEF" w:rsidR="003B02BD" w:rsidRDefault="004B1E0D" w:rsidP="003B02BD">
      <w:pPr>
        <w:pStyle w:val="Snt1"/>
      </w:pPr>
      <w:r>
        <w:t>5</w:t>
      </w:r>
      <w:r w:rsidR="003B02BD" w:rsidRPr="00490494">
        <w:t xml:space="preserve">. </w:t>
      </w:r>
      <w:r w:rsidR="003B02BD">
        <w:t xml:space="preserve">PAKOLLINEN </w:t>
      </w:r>
      <w:r w:rsidR="003B02BD" w:rsidRPr="00490494">
        <w:t>yksi [</w:t>
      </w:r>
      <w:r w:rsidR="003B02BD">
        <w:t>1</w:t>
      </w:r>
      <w:r w:rsidR="003B02BD" w:rsidRPr="00490494">
        <w:t>..1] targetSiteCod</w:t>
      </w:r>
      <w:r w:rsidR="003B02BD">
        <w:t>e Silmä skiaskopialle (316</w:t>
      </w:r>
      <w:r w:rsidR="003B02BD" w:rsidRPr="00490494">
        <w:t xml:space="preserve">), arvo annetaan luokituksesta THL - Silmän löydöksen sijainti (codeSystem: </w:t>
      </w:r>
      <w:r w:rsidR="003B02BD" w:rsidRPr="002877C4">
        <w:t>1.2.246.537.6.3033.2014</w:t>
      </w:r>
      <w:r w:rsidR="003B02BD" w:rsidRPr="00490494">
        <w:t xml:space="preserve">) </w:t>
      </w:r>
    </w:p>
    <w:p w14:paraId="6548689C" w14:textId="4372E674" w:rsidR="003B02BD" w:rsidRPr="009315BE" w:rsidRDefault="004B1E0D" w:rsidP="003B02BD">
      <w:pPr>
        <w:pStyle w:val="Snt1"/>
      </w:pPr>
      <w:r>
        <w:t>6</w:t>
      </w:r>
      <w:r w:rsidR="003B02BD">
        <w:t>. PAKOLLINEN</w:t>
      </w:r>
      <w:r w:rsidR="003B02BD" w:rsidRPr="009315BE">
        <w:t xml:space="preserve"> yksi [</w:t>
      </w:r>
      <w:r w:rsidR="003B02BD">
        <w:t>1</w:t>
      </w:r>
      <w:r w:rsidR="003B02BD" w:rsidRPr="009315BE">
        <w:t>..1] entryRelationship</w:t>
      </w:r>
    </w:p>
    <w:p w14:paraId="25E213BF" w14:textId="77777777" w:rsidR="003B02BD" w:rsidRDefault="003B02BD" w:rsidP="003B02BD">
      <w:pPr>
        <w:pStyle w:val="Snt2"/>
      </w:pPr>
      <w:r w:rsidRPr="00125567">
        <w:t xml:space="preserve">a. </w:t>
      </w:r>
      <w:r>
        <w:t>PAKOLLINEN yksi [1..1] @typeCode=”COMP”</w:t>
      </w:r>
    </w:p>
    <w:p w14:paraId="337854F3" w14:textId="53369441" w:rsidR="003B02BD" w:rsidRDefault="003B02BD" w:rsidP="003B02BD">
      <w:pPr>
        <w:pStyle w:val="Snt2"/>
      </w:pPr>
      <w:r>
        <w:t>b</w:t>
      </w:r>
      <w:r w:rsidRPr="00125567">
        <w:t xml:space="preserve">. </w:t>
      </w:r>
      <w:r>
        <w:t xml:space="preserve">PAKOLLINEN yksi </w:t>
      </w:r>
      <w:r w:rsidRPr="00125567">
        <w:t xml:space="preserve">[1..1] </w:t>
      </w:r>
      <w:hyperlink w:anchor="_Skiaskopian_menetelmä_-observation" w:history="1">
        <w:r w:rsidR="00C44548">
          <w:rPr>
            <w:rStyle w:val="Hyperlinkki"/>
          </w:rPr>
          <w:t>Dynaamisen s</w:t>
        </w:r>
        <w:r>
          <w:rPr>
            <w:rStyle w:val="Hyperlinkki"/>
          </w:rPr>
          <w:t>kiaskopian</w:t>
        </w:r>
        <w:r w:rsidRPr="00985D96">
          <w:rPr>
            <w:rStyle w:val="Hyperlinkki"/>
          </w:rPr>
          <w:t xml:space="preserve"> menetelmä</w:t>
        </w:r>
      </w:hyperlink>
      <w:r>
        <w:t xml:space="preserve"> (315) observation</w:t>
      </w:r>
    </w:p>
    <w:bookmarkStart w:id="1488" w:name="_Skiaskopian_menetelmä_-observation"/>
    <w:bookmarkEnd w:id="1488"/>
    <w:p w14:paraId="484F9B18" w14:textId="7D05B8BA" w:rsidR="003B02BD" w:rsidRDefault="003B02BD" w:rsidP="003B02BD">
      <w:pPr>
        <w:pStyle w:val="Otsikko5"/>
      </w:pPr>
      <w:r>
        <w:fldChar w:fldCharType="begin"/>
      </w:r>
      <w:r>
        <w:instrText>HYPERLINK  \l "_Dynaaminen_skiaskopia_-observation"</w:instrText>
      </w:r>
      <w:r>
        <w:fldChar w:fldCharType="separate"/>
      </w:r>
      <w:bookmarkStart w:id="1489" w:name="_Toc525565065"/>
      <w:r w:rsidR="00C44548">
        <w:rPr>
          <w:rStyle w:val="Hyperlinkki"/>
        </w:rPr>
        <w:t>Dynaamisen s</w:t>
      </w:r>
      <w:r>
        <w:rPr>
          <w:rStyle w:val="Hyperlinkki"/>
        </w:rPr>
        <w:t>kiaskopian</w:t>
      </w:r>
      <w:r w:rsidRPr="00985D96">
        <w:rPr>
          <w:rStyle w:val="Hyperlinkki"/>
        </w:rPr>
        <w:t xml:space="preserve"> menetelmä</w:t>
      </w:r>
      <w:r>
        <w:fldChar w:fldCharType="end"/>
      </w:r>
      <w:r>
        <w:t xml:space="preserve"> -observation</w:t>
      </w:r>
      <w:bookmarkEnd w:id="14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4548" w:rsidRPr="0099795E" w14:paraId="5A77A07E" w14:textId="77777777" w:rsidTr="003B62A0">
        <w:tc>
          <w:tcPr>
            <w:tcW w:w="9236" w:type="dxa"/>
          </w:tcPr>
          <w:p w14:paraId="6F423852" w14:textId="77777777" w:rsidR="00C44548" w:rsidRPr="005426CB" w:rsidRDefault="00C44548" w:rsidP="003B62A0">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4D3B5E4" w14:textId="70A65075" w:rsidR="003B02BD" w:rsidRDefault="003B02BD" w:rsidP="003B02BD">
      <w:pPr>
        <w:rPr>
          <w:lang w:val="en-US"/>
        </w:rPr>
      </w:pPr>
    </w:p>
    <w:p w14:paraId="675D1E91" w14:textId="77777777" w:rsidR="003B02BD" w:rsidRDefault="003B02BD" w:rsidP="003B02B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6FE312B" w14:textId="174DF127" w:rsidR="003B02BD" w:rsidRPr="00AE0334" w:rsidRDefault="004B1E0D" w:rsidP="003B02BD">
      <w:pPr>
        <w:pStyle w:val="Snt1"/>
      </w:pPr>
      <w:r>
        <w:t>2</w:t>
      </w:r>
      <w:r w:rsidR="003B02BD" w:rsidRPr="0003454B">
        <w:t xml:space="preserve">. PAKOLLINEN yksi [1..1] </w:t>
      </w:r>
      <w:r w:rsidR="003B02BD" w:rsidRPr="00AE0334">
        <w:t>code/@code="</w:t>
      </w:r>
      <w:r w:rsidR="00C44548">
        <w:t>315</w:t>
      </w:r>
      <w:r w:rsidR="003B02BD">
        <w:t>" Dynaami</w:t>
      </w:r>
      <w:r w:rsidR="00C44548">
        <w:t>s</w:t>
      </w:r>
      <w:r w:rsidR="003B02BD">
        <w:t>en skiaskopia</w:t>
      </w:r>
      <w:r w:rsidR="00C44548">
        <w:t>n menetelmä</w:t>
      </w:r>
      <w:r w:rsidR="003B02BD">
        <w:t xml:space="preserve"> (codeSystem</w:t>
      </w:r>
      <w:r w:rsidR="003B02BD" w:rsidRPr="00AE0334">
        <w:t xml:space="preserve">: </w:t>
      </w:r>
      <w:r w:rsidR="002C31C9">
        <w:t xml:space="preserve">1.2.246.537.6.893 </w:t>
      </w:r>
      <w:r w:rsidR="003B02BD">
        <w:t>Optometria/Tietosisältö – Yhteisnäkö ja akkommodaatio)</w:t>
      </w:r>
    </w:p>
    <w:p w14:paraId="40B1293F" w14:textId="4910149E" w:rsidR="003B02BD" w:rsidRDefault="004B1E0D" w:rsidP="003B02BD">
      <w:pPr>
        <w:pStyle w:val="Snt1"/>
      </w:pPr>
      <w:r>
        <w:t>3</w:t>
      </w:r>
      <w:r w:rsidR="003B02BD">
        <w:t>. PAKOLLINEN yksi [1..1] text</w:t>
      </w:r>
    </w:p>
    <w:p w14:paraId="67881B91" w14:textId="77777777" w:rsidR="003B02BD" w:rsidRDefault="003B02BD" w:rsidP="003B02BD">
      <w:pPr>
        <w:pStyle w:val="Snt2"/>
      </w:pPr>
      <w:r>
        <w:t>a. PAKOLLINEN yksi [1..1] reference/@value, viitattavan näyttömuoto-osion xml-ID annetaan II-tietotyypillä</w:t>
      </w:r>
    </w:p>
    <w:p w14:paraId="6B968707" w14:textId="170D9D75" w:rsidR="003B02BD" w:rsidRDefault="004B1E0D" w:rsidP="003B02BD">
      <w:pPr>
        <w:pStyle w:val="Snt1"/>
      </w:pPr>
      <w:r>
        <w:t>4</w:t>
      </w:r>
      <w:r w:rsidR="003B02BD" w:rsidRPr="0003454B">
        <w:t>. PAKOLLINEN yksi [1..1] value</w:t>
      </w:r>
      <w:r w:rsidR="003B02BD">
        <w:t xml:space="preserve"> Dynaami</w:t>
      </w:r>
      <w:r w:rsidR="00C44548">
        <w:t>s</w:t>
      </w:r>
      <w:r w:rsidR="003B02BD">
        <w:t>en skiaskopia</w:t>
      </w:r>
      <w:r w:rsidR="00C44548">
        <w:t>n menetelmä</w:t>
      </w:r>
      <w:r w:rsidR="003B02BD">
        <w:t xml:space="preserve"> (31</w:t>
      </w:r>
      <w:r w:rsidR="00C44548">
        <w:t>5</w:t>
      </w:r>
      <w:r w:rsidR="003B02BD">
        <w:t xml:space="preserve">), </w:t>
      </w:r>
      <w:r w:rsidR="003B02BD" w:rsidRPr="0003454B">
        <w:t>arvo</w:t>
      </w:r>
      <w:r w:rsidR="003B02BD">
        <w:t xml:space="preserve"> annetaan </w:t>
      </w:r>
      <w:r w:rsidR="00C44548">
        <w:t>ST</w:t>
      </w:r>
      <w:r w:rsidR="003B02BD">
        <w:t>-tietotyy</w:t>
      </w:r>
      <w:r w:rsidR="003B02BD" w:rsidRPr="0003454B">
        <w:t>pillä</w:t>
      </w:r>
    </w:p>
    <w:bookmarkStart w:id="1490" w:name="_Silmän_mukautumiskyvyn_toimintaa"/>
    <w:bookmarkEnd w:id="1490"/>
    <w:p w14:paraId="67FEA614" w14:textId="6047456C" w:rsidR="00CA78B2" w:rsidRDefault="00CA78B2" w:rsidP="00CA78B2">
      <w:pPr>
        <w:pStyle w:val="Otsikko4"/>
      </w:pPr>
      <w:r>
        <w:fldChar w:fldCharType="begin"/>
      </w:r>
      <w:r>
        <w:instrText xml:space="preserve"> HYPERLINK  \l "_Silmän_mukautumiskyky_-organizer" </w:instrText>
      </w:r>
      <w:r>
        <w:fldChar w:fldCharType="separate"/>
      </w:r>
      <w:bookmarkStart w:id="1491" w:name="_Toc525565066"/>
      <w:r w:rsidRPr="00CA78B2">
        <w:rPr>
          <w:rStyle w:val="Hyperlinkki"/>
        </w:rPr>
        <w:t>Silmän mukautumiskyvyn toimintaa mittaavan muun testin tulos</w:t>
      </w:r>
      <w:r>
        <w:fldChar w:fldCharType="end"/>
      </w:r>
      <w:r>
        <w:t xml:space="preserve"> -observation</w:t>
      </w:r>
      <w:bookmarkEnd w:id="1491"/>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A78B2" w:rsidRPr="0099795E" w14:paraId="4DF9AC49" w14:textId="77777777" w:rsidTr="003558B7">
        <w:tc>
          <w:tcPr>
            <w:tcW w:w="9236" w:type="dxa"/>
          </w:tcPr>
          <w:p w14:paraId="2F363771" w14:textId="77777777" w:rsidR="00CA78B2" w:rsidRPr="005426CB" w:rsidRDefault="00CA78B2" w:rsidP="003558B7">
            <w:pPr>
              <w:rPr>
                <w:sz w:val="18"/>
                <w:lang w:val="en-US"/>
              </w:rPr>
            </w:pPr>
            <w:r w:rsidRPr="003543FA">
              <w:rPr>
                <w:sz w:val="18"/>
                <w:lang w:val="en-US"/>
              </w:rPr>
              <w:t>/structuredBody/component/section/component/section/component/section/entry/organizer/component/observation</w:t>
            </w:r>
          </w:p>
        </w:tc>
      </w:tr>
    </w:tbl>
    <w:p w14:paraId="7E535C3C" w14:textId="77777777" w:rsidR="00CA78B2" w:rsidRDefault="00CA78B2" w:rsidP="00CA78B2">
      <w:pPr>
        <w:rPr>
          <w:lang w:val="en-US"/>
        </w:rPr>
      </w:pPr>
    </w:p>
    <w:p w14:paraId="5F066354" w14:textId="77777777" w:rsidR="00CA78B2" w:rsidRDefault="00CA78B2" w:rsidP="00CA78B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DAAB658" w14:textId="58B45753" w:rsidR="00CA78B2" w:rsidRPr="00AE0334" w:rsidRDefault="00CA78B2" w:rsidP="00CA78B2">
      <w:pPr>
        <w:pStyle w:val="Snt1"/>
      </w:pPr>
      <w:r>
        <w:t>2</w:t>
      </w:r>
      <w:r w:rsidRPr="0003454B">
        <w:t xml:space="preserve">. PAKOLLINEN yksi [1..1] </w:t>
      </w:r>
      <w:r w:rsidRPr="00AE0334">
        <w:t>code/@code="</w:t>
      </w:r>
      <w:r>
        <w:t xml:space="preserve">320" </w:t>
      </w:r>
      <w:r w:rsidRPr="00CA78B2">
        <w:t xml:space="preserve">Silmän mukautumiskyvyn toimintaa mittaavan muun testin tulos </w:t>
      </w:r>
      <w:r>
        <w:t>(codeSystem</w:t>
      </w:r>
      <w:r w:rsidRPr="00AE0334">
        <w:t xml:space="preserve">: </w:t>
      </w:r>
      <w:r w:rsidR="002C31C9">
        <w:t xml:space="preserve">1.2.246.537.6.893 </w:t>
      </w:r>
      <w:r>
        <w:t>Optometria/Tietosisältö – Yhteisnäkö ja akkommodaatio)</w:t>
      </w:r>
    </w:p>
    <w:p w14:paraId="49223F56" w14:textId="6BC93B74" w:rsidR="00CA78B2" w:rsidRDefault="00CA78B2" w:rsidP="00CA78B2">
      <w:pPr>
        <w:pStyle w:val="Snt1"/>
      </w:pPr>
      <w:r>
        <w:t>3. PAKOLLINEN yksi [1..1] text</w:t>
      </w:r>
    </w:p>
    <w:p w14:paraId="41E49956" w14:textId="77777777" w:rsidR="00CA78B2" w:rsidRDefault="00CA78B2" w:rsidP="00CA78B2">
      <w:pPr>
        <w:pStyle w:val="Snt2"/>
      </w:pPr>
      <w:r>
        <w:t>a. PAKOLLINEN yksi [1..1] reference/@value, viitattavan näyttömuoto-osion xml-ID annetaan II-tietotyypillä</w:t>
      </w:r>
    </w:p>
    <w:p w14:paraId="7DD9C7CE" w14:textId="46B07383" w:rsidR="00CA78B2" w:rsidRDefault="00CA78B2" w:rsidP="003B02BD">
      <w:pPr>
        <w:pStyle w:val="Snt1"/>
      </w:pPr>
      <w:r>
        <w:t>4</w:t>
      </w:r>
      <w:r w:rsidRPr="0003454B">
        <w:t>. PAKOLLINEN yksi [1..1] value</w:t>
      </w:r>
      <w:r>
        <w:t xml:space="preserve"> </w:t>
      </w:r>
      <w:r w:rsidRPr="00CA78B2">
        <w:t>Silmän mukautumiskyvyn toimintaa mittaavan muun testin tulos</w:t>
      </w:r>
      <w:r>
        <w:t xml:space="preserve"> (320), </w:t>
      </w:r>
      <w:r w:rsidRPr="0003454B">
        <w:t>arvo</w:t>
      </w:r>
      <w:r>
        <w:t xml:space="preserve"> annetaan ST-tietotyy</w:t>
      </w:r>
      <w:r w:rsidRPr="0003454B">
        <w:t>pillä</w:t>
      </w:r>
    </w:p>
    <w:p w14:paraId="5F5A10E5" w14:textId="665D44E5" w:rsidR="00C44548" w:rsidRDefault="00C44548">
      <w:pPr>
        <w:spacing w:after="200"/>
        <w:jc w:val="left"/>
      </w:pPr>
      <w:r>
        <w:br w:type="page"/>
      </w:r>
    </w:p>
    <w:p w14:paraId="2328E254" w14:textId="77777777" w:rsidR="003B02BD" w:rsidRPr="003B02BD" w:rsidRDefault="003B02BD" w:rsidP="003B02BD"/>
    <w:p w14:paraId="017946AA" w14:textId="6E4EFCF5" w:rsidR="00D129EF" w:rsidRPr="00BB0D12" w:rsidRDefault="00D129EF" w:rsidP="00D129EF">
      <w:pPr>
        <w:pStyle w:val="Otsikko1"/>
      </w:pPr>
      <w:bookmarkStart w:id="1492" w:name="_Potilaan_elvytys"/>
      <w:bookmarkStart w:id="1493" w:name="_Toc525565067"/>
      <w:bookmarkEnd w:id="1492"/>
      <w:r w:rsidRPr="00BB0D12">
        <w:rPr>
          <w:caps w:val="0"/>
        </w:rPr>
        <w:t>VERSIOHISTORIA</w:t>
      </w:r>
      <w:bookmarkEnd w:id="1493"/>
    </w:p>
    <w:tbl>
      <w:tblPr>
        <w:tblStyle w:val="TaulukkoRuudukko"/>
        <w:tblW w:w="0" w:type="auto"/>
        <w:tblBorders>
          <w:insideH w:val="none" w:sz="0" w:space="0" w:color="auto"/>
          <w:insideV w:val="none" w:sz="0" w:space="0" w:color="auto"/>
        </w:tblBorders>
        <w:tblLook w:val="04A0" w:firstRow="1" w:lastRow="0" w:firstColumn="1" w:lastColumn="0" w:noHBand="0" w:noVBand="1"/>
      </w:tblPr>
      <w:tblGrid>
        <w:gridCol w:w="988"/>
        <w:gridCol w:w="1559"/>
        <w:gridCol w:w="1276"/>
        <w:gridCol w:w="5386"/>
      </w:tblGrid>
      <w:tr w:rsidR="00362D75" w14:paraId="7CF31C10" w14:textId="77777777" w:rsidTr="00622161">
        <w:trPr>
          <w:trHeight w:val="458"/>
        </w:trPr>
        <w:tc>
          <w:tcPr>
            <w:tcW w:w="988" w:type="dxa"/>
            <w:shd w:val="clear" w:color="auto" w:fill="D9D9D9" w:themeFill="background1" w:themeFillShade="D9"/>
            <w:vAlign w:val="center"/>
          </w:tcPr>
          <w:p w14:paraId="1DBBC0FD" w14:textId="77777777" w:rsidR="00362D75" w:rsidRPr="00002E11" w:rsidRDefault="00362D75" w:rsidP="00A922DA">
            <w:pPr>
              <w:rPr>
                <w:b/>
              </w:rPr>
            </w:pPr>
            <w:r w:rsidRPr="00002E11">
              <w:rPr>
                <w:b/>
              </w:rPr>
              <w:t>Versio</w:t>
            </w:r>
          </w:p>
        </w:tc>
        <w:tc>
          <w:tcPr>
            <w:tcW w:w="1559" w:type="dxa"/>
            <w:shd w:val="clear" w:color="auto" w:fill="D9D9D9" w:themeFill="background1" w:themeFillShade="D9"/>
            <w:vAlign w:val="center"/>
          </w:tcPr>
          <w:p w14:paraId="46E7712B" w14:textId="77777777" w:rsidR="00362D75" w:rsidRPr="00002E11" w:rsidRDefault="00362D75" w:rsidP="00A922DA">
            <w:pPr>
              <w:rPr>
                <w:b/>
              </w:rPr>
            </w:pPr>
            <w:r w:rsidRPr="00002E11">
              <w:rPr>
                <w:b/>
              </w:rPr>
              <w:t>pvm</w:t>
            </w:r>
          </w:p>
        </w:tc>
        <w:tc>
          <w:tcPr>
            <w:tcW w:w="1276" w:type="dxa"/>
            <w:shd w:val="clear" w:color="auto" w:fill="D9D9D9" w:themeFill="background1" w:themeFillShade="D9"/>
            <w:vAlign w:val="center"/>
          </w:tcPr>
          <w:p w14:paraId="37ED4E7F" w14:textId="77777777" w:rsidR="00362D75" w:rsidRPr="00002E11" w:rsidRDefault="00362D75" w:rsidP="00A922DA">
            <w:pPr>
              <w:rPr>
                <w:b/>
              </w:rPr>
            </w:pPr>
            <w:r w:rsidRPr="00002E11">
              <w:rPr>
                <w:b/>
              </w:rPr>
              <w:t>Laatijat</w:t>
            </w:r>
          </w:p>
        </w:tc>
        <w:tc>
          <w:tcPr>
            <w:tcW w:w="5386" w:type="dxa"/>
            <w:shd w:val="clear" w:color="auto" w:fill="D9D9D9" w:themeFill="background1" w:themeFillShade="D9"/>
            <w:vAlign w:val="center"/>
          </w:tcPr>
          <w:p w14:paraId="25E929BE" w14:textId="77777777" w:rsidR="00362D75" w:rsidRPr="00002E11" w:rsidRDefault="00362D75" w:rsidP="00A922DA">
            <w:pPr>
              <w:rPr>
                <w:b/>
              </w:rPr>
            </w:pPr>
            <w:r w:rsidRPr="00002E11">
              <w:rPr>
                <w:b/>
              </w:rPr>
              <w:t>Muutokset</w:t>
            </w:r>
          </w:p>
        </w:tc>
      </w:tr>
      <w:tr w:rsidR="00362D75" w14:paraId="53DC5284" w14:textId="77777777" w:rsidTr="00622161">
        <w:tc>
          <w:tcPr>
            <w:tcW w:w="988" w:type="dxa"/>
          </w:tcPr>
          <w:p w14:paraId="15887AF1" w14:textId="0A013AA2" w:rsidR="00362D75" w:rsidRDefault="00362D75" w:rsidP="00A922DA">
            <w:r>
              <w:t>0.</w:t>
            </w:r>
            <w:r w:rsidR="00D27C24">
              <w:t>X</w:t>
            </w:r>
          </w:p>
        </w:tc>
        <w:tc>
          <w:tcPr>
            <w:tcW w:w="1559" w:type="dxa"/>
          </w:tcPr>
          <w:p w14:paraId="2FE11D09" w14:textId="3E70965D" w:rsidR="00362D75" w:rsidRDefault="00D27C24" w:rsidP="00362D75">
            <w:r>
              <w:t>11.</w:t>
            </w:r>
            <w:r w:rsidR="001C7340">
              <w:t>.2017</w:t>
            </w:r>
          </w:p>
        </w:tc>
        <w:tc>
          <w:tcPr>
            <w:tcW w:w="1276" w:type="dxa"/>
          </w:tcPr>
          <w:p w14:paraId="6A239F8F" w14:textId="77777777" w:rsidR="00362D75" w:rsidRDefault="00362D75" w:rsidP="00A922DA">
            <w:r>
              <w:t>S&amp;P</w:t>
            </w:r>
          </w:p>
        </w:tc>
        <w:tc>
          <w:tcPr>
            <w:tcW w:w="5386" w:type="dxa"/>
          </w:tcPr>
          <w:p w14:paraId="73AD211D" w14:textId="2470D61D" w:rsidR="001C7340" w:rsidRDefault="00D27C24" w:rsidP="00FF18C7">
            <w:r>
              <w:t>Työversioita</w:t>
            </w:r>
          </w:p>
        </w:tc>
      </w:tr>
      <w:tr w:rsidR="00362D75" w14:paraId="6999C3DE" w14:textId="77777777" w:rsidTr="00622161">
        <w:tc>
          <w:tcPr>
            <w:tcW w:w="988" w:type="dxa"/>
          </w:tcPr>
          <w:p w14:paraId="46566AE5" w14:textId="0C2C2069" w:rsidR="00362D75" w:rsidRDefault="00E10BED" w:rsidP="00A922DA">
            <w:r>
              <w:t>0.8</w:t>
            </w:r>
          </w:p>
        </w:tc>
        <w:tc>
          <w:tcPr>
            <w:tcW w:w="1559" w:type="dxa"/>
          </w:tcPr>
          <w:p w14:paraId="7C4F9DF7" w14:textId="76C64CD3" w:rsidR="00362D75" w:rsidRDefault="00E10BED" w:rsidP="00A922DA">
            <w:r>
              <w:t>01.2017</w:t>
            </w:r>
          </w:p>
        </w:tc>
        <w:tc>
          <w:tcPr>
            <w:tcW w:w="1276" w:type="dxa"/>
          </w:tcPr>
          <w:p w14:paraId="156C1793" w14:textId="4D94BA97" w:rsidR="00362D75" w:rsidRDefault="00E10BED" w:rsidP="00A922DA">
            <w:r>
              <w:t>S&amp;P</w:t>
            </w:r>
          </w:p>
        </w:tc>
        <w:tc>
          <w:tcPr>
            <w:tcW w:w="5386" w:type="dxa"/>
          </w:tcPr>
          <w:p w14:paraId="6ED12C34" w14:textId="363F295D" w:rsidR="00362D75" w:rsidRDefault="00E10BED" w:rsidP="00362D75">
            <w:r>
              <w:t>Versio Kela projektiryhmän läpikäyntiin</w:t>
            </w:r>
          </w:p>
        </w:tc>
      </w:tr>
      <w:tr w:rsidR="00362D75" w14:paraId="5011A93F" w14:textId="77777777" w:rsidTr="00622161">
        <w:tc>
          <w:tcPr>
            <w:tcW w:w="988" w:type="dxa"/>
          </w:tcPr>
          <w:p w14:paraId="4AFC1AF4" w14:textId="4A633235" w:rsidR="00362D75" w:rsidRPr="008137E4" w:rsidRDefault="00E7178F" w:rsidP="00201121">
            <w:r>
              <w:t>0.90</w:t>
            </w:r>
          </w:p>
        </w:tc>
        <w:tc>
          <w:tcPr>
            <w:tcW w:w="1559" w:type="dxa"/>
          </w:tcPr>
          <w:p w14:paraId="44A2CD6B" w14:textId="135F90A1" w:rsidR="00362D75" w:rsidRDefault="00E7178F" w:rsidP="00A922DA">
            <w:r>
              <w:t>15.1.2018</w:t>
            </w:r>
          </w:p>
        </w:tc>
        <w:tc>
          <w:tcPr>
            <w:tcW w:w="1276" w:type="dxa"/>
          </w:tcPr>
          <w:p w14:paraId="34AF665A" w14:textId="12E54254" w:rsidR="00362D75" w:rsidRDefault="00E7178F" w:rsidP="00A922DA">
            <w:r>
              <w:t>S&amp;P</w:t>
            </w:r>
          </w:p>
        </w:tc>
        <w:tc>
          <w:tcPr>
            <w:tcW w:w="5386" w:type="dxa"/>
          </w:tcPr>
          <w:p w14:paraId="47F6546D" w14:textId="049C8548" w:rsidR="00362D75" w:rsidRDefault="008237B4" w:rsidP="002E612D">
            <w:r>
              <w:t>Viimeistelty rakenteita ja t</w:t>
            </w:r>
            <w:r w:rsidR="00E7178F">
              <w:t>äydennetty näyttömuoto-ohjeistuksia, versio yhdistyksen kommentointikierrokselle</w:t>
            </w:r>
            <w:r w:rsidR="00DF1CDC">
              <w:t>. Huom näyttömuotomalleihin ei saatu vielä substanssiasiantuntijoiden kommentteja, ko. osiot tulevat tarkentumaan kommenttikierroksen jälkeen</w:t>
            </w:r>
            <w:r w:rsidR="00A1450D">
              <w:t xml:space="preserve"> (edit 18.1.2018 lisätty näyttömuotomallit lausuntopyyntöpakettiin)</w:t>
            </w:r>
            <w:r w:rsidR="00DF1CDC">
              <w:t>.</w:t>
            </w:r>
          </w:p>
        </w:tc>
      </w:tr>
      <w:tr w:rsidR="00362D75" w14:paraId="6D51C86A" w14:textId="77777777" w:rsidTr="00622161">
        <w:tc>
          <w:tcPr>
            <w:tcW w:w="988" w:type="dxa"/>
          </w:tcPr>
          <w:p w14:paraId="5096B2F2" w14:textId="46A05315" w:rsidR="00362D75" w:rsidRPr="008137E4" w:rsidRDefault="00832236" w:rsidP="00A922DA">
            <w:r>
              <w:t>0.91</w:t>
            </w:r>
          </w:p>
        </w:tc>
        <w:tc>
          <w:tcPr>
            <w:tcW w:w="1559" w:type="dxa"/>
          </w:tcPr>
          <w:p w14:paraId="405BDEAE" w14:textId="7D80D85C" w:rsidR="00362D75" w:rsidRDefault="004B4D8C" w:rsidP="00A922DA">
            <w:r>
              <w:t>13</w:t>
            </w:r>
            <w:r w:rsidR="00832236">
              <w:t>.</w:t>
            </w:r>
            <w:r w:rsidR="00A9732E">
              <w:t>3</w:t>
            </w:r>
            <w:r w:rsidR="00832236">
              <w:t>.2018</w:t>
            </w:r>
          </w:p>
        </w:tc>
        <w:tc>
          <w:tcPr>
            <w:tcW w:w="1276" w:type="dxa"/>
          </w:tcPr>
          <w:p w14:paraId="1F7AA137" w14:textId="34BEA2DE" w:rsidR="00362D75" w:rsidRDefault="00832236" w:rsidP="00A922DA">
            <w:r>
              <w:t>S&amp;P</w:t>
            </w:r>
          </w:p>
        </w:tc>
        <w:tc>
          <w:tcPr>
            <w:tcW w:w="5386" w:type="dxa"/>
          </w:tcPr>
          <w:p w14:paraId="09D10329" w14:textId="3A4778A9" w:rsidR="00362D75" w:rsidRDefault="00832236" w:rsidP="00A922DA">
            <w:r>
              <w:t>Lausuntokierroksen kommenttien ja teknisen komitean käsittelyn pohjalta päivitetty versio</w:t>
            </w:r>
            <w:r w:rsidR="004B4D8C">
              <w:t xml:space="preserve"> yhdistyksen jäsenäänestykseen</w:t>
            </w:r>
          </w:p>
          <w:p w14:paraId="6BB0408B" w14:textId="77777777" w:rsidR="00832236" w:rsidRDefault="00832236" w:rsidP="00832236">
            <w:pPr>
              <w:pStyle w:val="Luettelokappale"/>
              <w:numPr>
                <w:ilvl w:val="0"/>
                <w:numId w:val="29"/>
              </w:numPr>
            </w:pPr>
            <w:r>
              <w:t>muutettu tietosisällön kenttien ja rakenteiden tunnisteiden käyttöä siten, että käytetään luokituksen tunnistetta ilman luokituksen version yksilöivää tunnisteosaa</w:t>
            </w:r>
          </w:p>
          <w:p w14:paraId="7FD0F3CD" w14:textId="77777777" w:rsidR="00832236" w:rsidRDefault="00832236" w:rsidP="00832236">
            <w:pPr>
              <w:pStyle w:val="Luettelokappale"/>
              <w:numPr>
                <w:ilvl w:val="0"/>
                <w:numId w:val="29"/>
              </w:numPr>
            </w:pPr>
            <w:r>
              <w:t>näyttömuoto-osioiden toteutusohjeistus päivitetty näyttömuotomallien mukaisisi</w:t>
            </w:r>
          </w:p>
          <w:p w14:paraId="488CB756" w14:textId="77777777" w:rsidR="00832236" w:rsidRDefault="00832236" w:rsidP="00832236">
            <w:pPr>
              <w:pStyle w:val="Luettelokappale"/>
              <w:numPr>
                <w:ilvl w:val="0"/>
                <w:numId w:val="29"/>
              </w:numPr>
            </w:pPr>
            <w:r>
              <w:t>tarkennuksia rakenteisiin kommenttien pohjalta</w:t>
            </w:r>
          </w:p>
          <w:p w14:paraId="46789A92" w14:textId="77777777" w:rsidR="00832236" w:rsidRDefault="00832236" w:rsidP="00832236">
            <w:pPr>
              <w:pStyle w:val="Luettelokappale"/>
              <w:numPr>
                <w:ilvl w:val="0"/>
                <w:numId w:val="29"/>
              </w:numPr>
            </w:pPr>
            <w:r>
              <w:t>kiinnitetään CDA-määrittelyssä PQ-tietotyyppien osalta myös käytettävä UCUM-</w:t>
            </w:r>
            <w:r w:rsidR="00575A18">
              <w:t xml:space="preserve"> tai muu </w:t>
            </w:r>
            <w:r>
              <w:t>yksikkö</w:t>
            </w:r>
            <w:r w:rsidR="00575A18">
              <w:t xml:space="preserve"> </w:t>
            </w:r>
          </w:p>
          <w:p w14:paraId="29FEFEF4" w14:textId="77777777" w:rsidR="003A10DE" w:rsidRDefault="003A10DE" w:rsidP="00832236">
            <w:pPr>
              <w:pStyle w:val="Luettelokappale"/>
              <w:numPr>
                <w:ilvl w:val="0"/>
                <w:numId w:val="29"/>
              </w:numPr>
            </w:pPr>
            <w:r>
              <w:t>Poistettu Esitutkimuksien alta rakenteet Näöntarkkuudelle käytössä olevin lasein (V), ne kirjataan vastaaviin esitietojen alla oleviin rakenteisiin</w:t>
            </w:r>
          </w:p>
          <w:p w14:paraId="44DE4375" w14:textId="77777777" w:rsidR="003A10DE" w:rsidRDefault="003A10DE" w:rsidP="00832236">
            <w:pPr>
              <w:pStyle w:val="Luettelokappale"/>
              <w:numPr>
                <w:ilvl w:val="0"/>
                <w:numId w:val="29"/>
              </w:numPr>
            </w:pPr>
            <w:r>
              <w:t>Poistettu Lausunnot alta BL kenttä Ortoptinen lomake</w:t>
            </w:r>
          </w:p>
          <w:p w14:paraId="3FCADB48" w14:textId="77777777" w:rsidR="001E6A4B" w:rsidRDefault="001E6A4B" w:rsidP="00832236">
            <w:pPr>
              <w:pStyle w:val="Luettelokappale"/>
              <w:numPr>
                <w:ilvl w:val="0"/>
                <w:numId w:val="29"/>
              </w:numPr>
            </w:pPr>
            <w:r>
              <w:t>refraktio-rakeenteeseen muutos, joka vaikutti moneen kohtaan: prisma-arvot annetaan joko per vaikutussuunta tai tarkalla vaikutussuunnalla asteena</w:t>
            </w:r>
          </w:p>
          <w:p w14:paraId="6BE1E8DD" w14:textId="77777777" w:rsidR="003A7EAD" w:rsidRDefault="003A7EAD" w:rsidP="00832236">
            <w:pPr>
              <w:pStyle w:val="Luettelokappale"/>
              <w:numPr>
                <w:ilvl w:val="0"/>
                <w:numId w:val="29"/>
              </w:numPr>
            </w:pPr>
            <w:r>
              <w:t>Lisätty rakennelukujen alkuun linkkaus liitteinä oleviin esimerkkeihin</w:t>
            </w:r>
          </w:p>
          <w:p w14:paraId="3E8772F4" w14:textId="2BA7BAFC" w:rsidR="003A7EAD" w:rsidRDefault="003A7EAD" w:rsidP="00832236">
            <w:pPr>
              <w:pStyle w:val="Luettelokappale"/>
              <w:numPr>
                <w:ilvl w:val="0"/>
                <w:numId w:val="29"/>
              </w:numPr>
            </w:pPr>
            <w:r>
              <w:t>tarkennuksia merkintätason tietoihin ja näkymien/asiakirjojen käsittelyyn</w:t>
            </w:r>
          </w:p>
        </w:tc>
      </w:tr>
      <w:tr w:rsidR="0098587C" w14:paraId="7A9844ED" w14:textId="77777777" w:rsidTr="00622161">
        <w:tc>
          <w:tcPr>
            <w:tcW w:w="988" w:type="dxa"/>
          </w:tcPr>
          <w:p w14:paraId="7A69C0D1" w14:textId="79BB6786" w:rsidR="0098587C" w:rsidRDefault="00273A32" w:rsidP="00A922DA">
            <w:r>
              <w:t>1.00</w:t>
            </w:r>
          </w:p>
        </w:tc>
        <w:tc>
          <w:tcPr>
            <w:tcW w:w="1559" w:type="dxa"/>
          </w:tcPr>
          <w:p w14:paraId="46171CC5" w14:textId="6157CDE0" w:rsidR="0098587C" w:rsidRDefault="00273A32" w:rsidP="00A922DA">
            <w:r>
              <w:t>28.3.2018</w:t>
            </w:r>
          </w:p>
        </w:tc>
        <w:tc>
          <w:tcPr>
            <w:tcW w:w="1276" w:type="dxa"/>
          </w:tcPr>
          <w:p w14:paraId="7FB77B5E" w14:textId="2B578FDA" w:rsidR="0098587C" w:rsidRDefault="00273A32" w:rsidP="00A922DA">
            <w:r>
              <w:t>S&amp;P</w:t>
            </w:r>
          </w:p>
        </w:tc>
        <w:tc>
          <w:tcPr>
            <w:tcW w:w="5386" w:type="dxa"/>
          </w:tcPr>
          <w:p w14:paraId="3D04C221" w14:textId="6FB47A18" w:rsidR="000F529D" w:rsidRDefault="00273A32" w:rsidP="006D52D8">
            <w:pPr>
              <w:ind w:left="39"/>
            </w:pPr>
            <w:r>
              <w:t>Äänestyskierroksen ensimmäisen vaiheen kommenttien mukaiset muutamat tarkennukset merkintätason tietojen toteutusohjeisiin</w:t>
            </w:r>
            <w:r w:rsidR="00A03DA9">
              <w:t xml:space="preserve"> tehty</w:t>
            </w:r>
            <w:r>
              <w:t>. Lisätty määrittelylle OID, julkaisuversio.</w:t>
            </w:r>
          </w:p>
        </w:tc>
      </w:tr>
      <w:tr w:rsidR="002B04D7" w14:paraId="007DEC35" w14:textId="77777777" w:rsidTr="00622161">
        <w:tc>
          <w:tcPr>
            <w:tcW w:w="988" w:type="dxa"/>
          </w:tcPr>
          <w:p w14:paraId="7AD8A0B8" w14:textId="2D96353D" w:rsidR="00DA2603" w:rsidRPr="00DA2603" w:rsidRDefault="002B04D7" w:rsidP="00DA2603">
            <w:r>
              <w:t>1.01</w:t>
            </w:r>
          </w:p>
        </w:tc>
        <w:tc>
          <w:tcPr>
            <w:tcW w:w="1559" w:type="dxa"/>
          </w:tcPr>
          <w:p w14:paraId="639AB810" w14:textId="1CC0934F" w:rsidR="00DA2603" w:rsidRPr="00DA2603" w:rsidRDefault="002B04D7" w:rsidP="00DA2603">
            <w:r>
              <w:t>26.9.2018</w:t>
            </w:r>
          </w:p>
        </w:tc>
        <w:tc>
          <w:tcPr>
            <w:tcW w:w="1276" w:type="dxa"/>
          </w:tcPr>
          <w:p w14:paraId="41943C84" w14:textId="05C7C914" w:rsidR="00DA2603" w:rsidRPr="00DA2603" w:rsidRDefault="002B04D7" w:rsidP="00DA2603">
            <w:r>
              <w:t>S&amp;P</w:t>
            </w:r>
          </w:p>
        </w:tc>
        <w:tc>
          <w:tcPr>
            <w:tcW w:w="5386" w:type="dxa"/>
          </w:tcPr>
          <w:p w14:paraId="6EE273B5" w14:textId="2F6922DE" w:rsidR="00DA2603" w:rsidRDefault="00F77C76" w:rsidP="00D25D5E">
            <w:pPr>
              <w:ind w:left="39"/>
            </w:pPr>
            <w:r>
              <w:t xml:space="preserve">Tehty validointisääntöjen määrittelyn yhteydessä </w:t>
            </w:r>
            <w:r w:rsidR="00FF18C7">
              <w:t>Kelan havaitsemat</w:t>
            </w:r>
            <w:r>
              <w:t xml:space="preserve"> korjaustarpeet</w:t>
            </w:r>
            <w:r w:rsidR="00FF18C7">
              <w:t xml:space="preserve"> määrittelyyn ja esimerkkeihin, ei mitään rakenteellisia muutoksia. </w:t>
            </w:r>
          </w:p>
        </w:tc>
      </w:tr>
      <w:tr w:rsidR="00D52852" w14:paraId="5FD85256" w14:textId="77777777" w:rsidTr="00622161">
        <w:trPr>
          <w:ins w:id="1494" w:author="Timo Kaskinen" w:date="2020-02-13T16:20:00Z"/>
        </w:trPr>
        <w:tc>
          <w:tcPr>
            <w:tcW w:w="988" w:type="dxa"/>
          </w:tcPr>
          <w:p w14:paraId="0C476152" w14:textId="17F4556F" w:rsidR="00D52852" w:rsidRDefault="00D25D5E" w:rsidP="00A922DA">
            <w:pPr>
              <w:rPr>
                <w:ins w:id="1495" w:author="Timo Kaskinen" w:date="2020-02-13T16:20:00Z"/>
              </w:rPr>
            </w:pPr>
            <w:ins w:id="1496" w:author="Timo Kaskinen" w:date="2020-02-13T16:20:00Z">
              <w:del w:id="1497" w:author="Eklund Marjut" w:date="2020-06-03T15:50:00Z">
                <w:r w:rsidDel="000539C2">
                  <w:delText>1.0X</w:delText>
                </w:r>
              </w:del>
            </w:ins>
          </w:p>
        </w:tc>
        <w:tc>
          <w:tcPr>
            <w:tcW w:w="1559" w:type="dxa"/>
          </w:tcPr>
          <w:p w14:paraId="296D2FB4" w14:textId="56AEB597" w:rsidR="00D52852" w:rsidRDefault="00D25D5E" w:rsidP="00A922DA">
            <w:pPr>
              <w:rPr>
                <w:ins w:id="1498" w:author="Timo Kaskinen" w:date="2020-02-13T16:20:00Z"/>
              </w:rPr>
            </w:pPr>
            <w:ins w:id="1499" w:author="Timo Kaskinen" w:date="2020-02-13T16:20:00Z">
              <w:del w:id="1500" w:author="Eklund Marjut" w:date="2020-06-03T15:50:00Z">
                <w:r w:rsidDel="000539C2">
                  <w:delText>X.</w:delText>
                </w:r>
              </w:del>
            </w:ins>
            <w:ins w:id="1501" w:author="Timo Kaskinen" w:date="2020-03-15T22:44:00Z">
              <w:del w:id="1502" w:author="Eklund Marjut" w:date="2020-06-03T15:50:00Z">
                <w:r w:rsidR="001118C6" w:rsidDel="000539C2">
                  <w:delText>3</w:delText>
                </w:r>
              </w:del>
            </w:ins>
            <w:ins w:id="1503" w:author="Timo Kaskinen" w:date="2020-02-13T16:20:00Z">
              <w:del w:id="1504" w:author="Eklund Marjut" w:date="2020-06-03T15:50:00Z">
                <w:r w:rsidDel="000539C2">
                  <w:delText>.2020</w:delText>
                </w:r>
              </w:del>
            </w:ins>
          </w:p>
        </w:tc>
        <w:tc>
          <w:tcPr>
            <w:tcW w:w="1276" w:type="dxa"/>
          </w:tcPr>
          <w:p w14:paraId="5CCBC69C" w14:textId="51C4E140" w:rsidR="00D52852" w:rsidRDefault="00D25D5E" w:rsidP="00A922DA">
            <w:pPr>
              <w:rPr>
                <w:ins w:id="1505" w:author="Timo Kaskinen" w:date="2020-02-13T16:20:00Z"/>
              </w:rPr>
            </w:pPr>
            <w:ins w:id="1506" w:author="Timo Kaskinen" w:date="2020-02-13T16:20:00Z">
              <w:del w:id="1507" w:author="Eklund Marjut" w:date="2020-06-03T15:50:00Z">
                <w:r w:rsidDel="000539C2">
                  <w:delText>S&amp;P</w:delText>
                </w:r>
              </w:del>
            </w:ins>
          </w:p>
        </w:tc>
        <w:tc>
          <w:tcPr>
            <w:tcW w:w="5386" w:type="dxa"/>
          </w:tcPr>
          <w:p w14:paraId="108F2DAF" w14:textId="3B29E863" w:rsidR="00D52852" w:rsidRDefault="00763873" w:rsidP="00763873">
            <w:pPr>
              <w:ind w:left="39"/>
              <w:rPr>
                <w:ins w:id="1508" w:author="Timo Kaskinen" w:date="2020-02-13T16:20:00Z"/>
              </w:rPr>
            </w:pPr>
            <w:ins w:id="1509" w:author="Timo Kaskinen" w:date="2020-02-13T16:22:00Z">
              <w:del w:id="1510" w:author="Eklund Marjut" w:date="2020-06-03T15:50:00Z">
                <w:r w:rsidDel="000539C2">
                  <w:delText>Täydennetty</w:delText>
                </w:r>
              </w:del>
            </w:ins>
            <w:ins w:id="1511" w:author="Timo Kaskinen" w:date="2020-02-13T16:20:00Z">
              <w:del w:id="1512" w:author="Eklund Marjut" w:date="2020-06-03T15:50:00Z">
                <w:r w:rsidR="00D25D5E" w:rsidDel="000539C2">
                  <w:delText xml:space="preserve"> dokumentin tietoja merkinnän tekijän muutosten osalta</w:delText>
                </w:r>
              </w:del>
            </w:ins>
            <w:ins w:id="1513" w:author="Timo Kaskinen" w:date="2020-02-13T16:21:00Z">
              <w:del w:id="1514" w:author="Eklund Marjut" w:date="2020-06-03T15:50:00Z">
                <w:r w:rsidR="009668D8" w:rsidDel="000539C2">
                  <w:delText xml:space="preserve"> Kertomus- ja </w:delText>
                </w:r>
              </w:del>
            </w:ins>
            <w:ins w:id="1515" w:author="Timo Kaskinen" w:date="2020-02-13T16:22:00Z">
              <w:del w:id="1516" w:author="Eklund Marjut" w:date="2020-06-03T15:50:00Z">
                <w:r w:rsidR="009668D8" w:rsidDel="000539C2">
                  <w:delText>lomakkeet määrittelyn päi</w:delText>
                </w:r>
                <w:r w:rsidDel="000539C2">
                  <w:delText xml:space="preserve">vityksen mukaiseksi </w:delText>
                </w:r>
                <w:r w:rsidR="009668D8" w:rsidDel="000539C2">
                  <w:delText>[5]</w:delText>
                </w:r>
              </w:del>
            </w:ins>
            <w:ins w:id="1517" w:author="Timo Kaskinen" w:date="2020-02-13T16:20:00Z">
              <w:del w:id="1518" w:author="Eklund Marjut" w:date="2020-06-03T15:50:00Z">
                <w:r w:rsidR="00D25D5E" w:rsidDel="000539C2">
                  <w:delText xml:space="preserve"> </w:delText>
                </w:r>
              </w:del>
            </w:ins>
          </w:p>
        </w:tc>
      </w:tr>
      <w:tr w:rsidR="000539C2" w14:paraId="04088412" w14:textId="77777777" w:rsidTr="00622161">
        <w:trPr>
          <w:ins w:id="1519" w:author="Eklund Marjut" w:date="2020-06-03T15:50:00Z"/>
        </w:trPr>
        <w:tc>
          <w:tcPr>
            <w:tcW w:w="988" w:type="dxa"/>
          </w:tcPr>
          <w:p w14:paraId="43375DFB" w14:textId="347DC4EC" w:rsidR="000539C2" w:rsidDel="000539C2" w:rsidRDefault="0099795E" w:rsidP="00F50117">
            <w:pPr>
              <w:rPr>
                <w:ins w:id="1520" w:author="Eklund Marjut" w:date="2020-06-03T15:50:00Z"/>
              </w:rPr>
            </w:pPr>
            <w:ins w:id="1521" w:author="Tuomainen Mika" w:date="2020-09-22T10:48:00Z">
              <w:r>
                <w:t>2</w:t>
              </w:r>
            </w:ins>
            <w:ins w:id="1522" w:author="Eklund Marjut" w:date="2020-06-03T15:50:00Z">
              <w:r w:rsidR="000539C2">
                <w:t>.0</w:t>
              </w:r>
            </w:ins>
            <w:ins w:id="1523" w:author="Tuomainen Mika" w:date="2020-09-22T10:47:00Z">
              <w:r>
                <w:t xml:space="preserve"> RC1</w:t>
              </w:r>
            </w:ins>
          </w:p>
        </w:tc>
        <w:tc>
          <w:tcPr>
            <w:tcW w:w="1559" w:type="dxa"/>
          </w:tcPr>
          <w:p w14:paraId="3E1D4EEF" w14:textId="674CEFC7" w:rsidR="000539C2" w:rsidDel="000539C2" w:rsidRDefault="0099795E" w:rsidP="00A922DA">
            <w:pPr>
              <w:rPr>
                <w:ins w:id="1524" w:author="Eklund Marjut" w:date="2020-06-03T15:50:00Z"/>
              </w:rPr>
            </w:pPr>
            <w:ins w:id="1525" w:author="Tuomainen Mika" w:date="2020-09-22T10:48:00Z">
              <w:r>
                <w:t>11</w:t>
              </w:r>
            </w:ins>
            <w:ins w:id="1526" w:author="Eklund Marjut" w:date="2020-06-03T15:51:00Z">
              <w:r w:rsidR="00F50117">
                <w:t>.6.2020</w:t>
              </w:r>
            </w:ins>
          </w:p>
        </w:tc>
        <w:tc>
          <w:tcPr>
            <w:tcW w:w="1276" w:type="dxa"/>
          </w:tcPr>
          <w:p w14:paraId="0569FE1F" w14:textId="4687677B" w:rsidR="000539C2" w:rsidDel="000539C2" w:rsidRDefault="00F50117" w:rsidP="00A922DA">
            <w:pPr>
              <w:rPr>
                <w:ins w:id="1527" w:author="Eklund Marjut" w:date="2020-06-03T15:50:00Z"/>
              </w:rPr>
            </w:pPr>
            <w:ins w:id="1528" w:author="Eklund Marjut" w:date="2020-06-03T15:51:00Z">
              <w:r>
                <w:t>Kela</w:t>
              </w:r>
            </w:ins>
          </w:p>
        </w:tc>
        <w:tc>
          <w:tcPr>
            <w:tcW w:w="5386" w:type="dxa"/>
          </w:tcPr>
          <w:p w14:paraId="131E359C" w14:textId="731AA848" w:rsidR="00F50117" w:rsidRDefault="00F50117" w:rsidP="00F50117">
            <w:pPr>
              <w:rPr>
                <w:ins w:id="1529" w:author="Tuomainen Mika" w:date="2020-06-10T14:55:00Z"/>
              </w:rPr>
            </w:pPr>
            <w:ins w:id="1530" w:author="Eklund Marjut" w:date="2020-06-03T15:51:00Z">
              <w:r>
                <w:t>Merkinnän tekijä tietojen ohjeistuksen poistaminen ja korvaaminen vi</w:t>
              </w:r>
            </w:ins>
            <w:ins w:id="1531" w:author="Eklund Marjut" w:date="2020-06-03T15:57:00Z">
              <w:r>
                <w:t>i</w:t>
              </w:r>
            </w:ins>
            <w:ins w:id="1532" w:author="Eklund Marjut" w:date="2020-06-03T15:51:00Z">
              <w:r>
                <w:t>ttauksella Kertomus ja lomakkeet määrittelyyn.</w:t>
              </w:r>
            </w:ins>
          </w:p>
          <w:p w14:paraId="60B6CBC3" w14:textId="613AD2B9" w:rsidR="005F3341" w:rsidRDefault="005F3341" w:rsidP="00F50117">
            <w:pPr>
              <w:rPr>
                <w:ins w:id="1533" w:author="Eklund Marjut" w:date="2020-06-03T15:51:00Z"/>
              </w:rPr>
            </w:pPr>
            <w:ins w:id="1534" w:author="Tuomainen Mika" w:date="2020-06-10T14:55:00Z">
              <w:r>
                <w:t>Käyntisyy rakenteen kuvauksen poistaminen tästä dokumentista ja korvaaminen viittauksella Kertomus ja lomakkeet määrittelyyn.</w:t>
              </w:r>
            </w:ins>
          </w:p>
          <w:p w14:paraId="08FB52D4" w14:textId="77777777" w:rsidR="00F50117" w:rsidRDefault="00F50117" w:rsidP="00F50117">
            <w:pPr>
              <w:rPr>
                <w:ins w:id="1535" w:author="Eklund Marjut" w:date="2020-06-03T15:51:00Z"/>
              </w:rPr>
            </w:pPr>
          </w:p>
          <w:p w14:paraId="4E468FD4" w14:textId="2CA5487D" w:rsidR="000539C2" w:rsidDel="000539C2" w:rsidRDefault="00F50117" w:rsidP="00F50117">
            <w:pPr>
              <w:ind w:left="39"/>
              <w:rPr>
                <w:ins w:id="1536" w:author="Eklund Marjut" w:date="2020-06-03T15:50:00Z"/>
              </w:rPr>
            </w:pPr>
            <w:ins w:id="1537" w:author="Eklund Marjut" w:date="2020-06-03T15:51:00Z">
              <w:r>
                <w:t>Ohjeistus miten tiettyyn määrittelykokoelmaan liittyvä Kertomus ja lomakkeet määrittely ohjaa tätä määrittelyä.</w:t>
              </w:r>
            </w:ins>
          </w:p>
        </w:tc>
      </w:tr>
    </w:tbl>
    <w:p w14:paraId="600A668D" w14:textId="77777777" w:rsidR="001A6A57" w:rsidRDefault="001A6A57" w:rsidP="00AE0334"/>
    <w:p w14:paraId="553EC72E" w14:textId="17B52254" w:rsidR="00FF74DA" w:rsidRDefault="00362D75" w:rsidP="00AE0334">
      <w:pPr>
        <w:rPr>
          <w:ins w:id="1538" w:author="Tuomainen Mika" w:date="2020-06-10T14:47:00Z"/>
        </w:rPr>
      </w:pPr>
      <w:r>
        <w:t xml:space="preserve">S&amp;P, Salivirta &amp; Partners: Timo Kaskinen, </w:t>
      </w:r>
      <w:r w:rsidR="00E10BED">
        <w:t xml:space="preserve">Piritta Hiltunen, </w:t>
      </w:r>
      <w:r w:rsidR="00D81FF6">
        <w:t>Anja Mursu</w:t>
      </w:r>
      <w:ins w:id="1539" w:author="Katariina Lassila" w:date="2020-02-06T10:22:00Z">
        <w:r w:rsidR="002429EE">
          <w:t>,</w:t>
        </w:r>
      </w:ins>
      <w:del w:id="1540" w:author="Katariina Lassila" w:date="2020-02-06T10:22:00Z">
        <w:r w:rsidR="00D81FF6" w:rsidDel="002429EE">
          <w:delText xml:space="preserve"> </w:delText>
        </w:r>
        <w:r w:rsidDel="002429EE">
          <w:delText>ja</w:delText>
        </w:r>
      </w:del>
      <w:r>
        <w:t xml:space="preserve"> Jarkko Närvänen</w:t>
      </w:r>
      <w:ins w:id="1541" w:author="Katariina Lassila" w:date="2020-02-06T10:22:00Z">
        <w:r w:rsidR="002429EE">
          <w:t xml:space="preserve"> ja</w:t>
        </w:r>
      </w:ins>
      <w:ins w:id="1542" w:author="Timo Kaskinen" w:date="2020-02-13T16:21:00Z">
        <w:r w:rsidR="009F0CB5">
          <w:t xml:space="preserve"> </w:t>
        </w:r>
      </w:ins>
      <w:ins w:id="1543" w:author="Katariina Lassila" w:date="2020-02-06T10:22:00Z">
        <w:r w:rsidR="002429EE">
          <w:t>Katariina Lassila</w:t>
        </w:r>
      </w:ins>
    </w:p>
    <w:p w14:paraId="1AF29F6C" w14:textId="77777777" w:rsidR="00FF74DA" w:rsidRDefault="00FF74DA">
      <w:pPr>
        <w:spacing w:after="200"/>
        <w:jc w:val="left"/>
        <w:rPr>
          <w:ins w:id="1544" w:author="Tuomainen Mika" w:date="2020-06-10T14:47:00Z"/>
        </w:rPr>
      </w:pPr>
      <w:ins w:id="1545" w:author="Tuomainen Mika" w:date="2020-06-10T14:47:00Z">
        <w:r>
          <w:br w:type="page"/>
        </w:r>
      </w:ins>
    </w:p>
    <w:p w14:paraId="138BB3F0" w14:textId="77777777" w:rsidR="00FF74DA" w:rsidRDefault="00FF74DA" w:rsidP="00FF74DA">
      <w:pPr>
        <w:rPr>
          <w:ins w:id="1546" w:author="Tuomainen Mika" w:date="2020-06-10T14:47:00Z"/>
        </w:rPr>
      </w:pPr>
      <w:ins w:id="1547" w:author="Tuomainen Mika" w:date="2020-06-10T14:47:00Z">
        <w:r>
          <w:t>Liite 1. Määrittelyteksteistä poistetut tarkemmat rakennekuvaukset, jotka ovat jatkossa dokumentoitu Kertomus ja lomakkeet määrittelyssä.</w:t>
        </w:r>
      </w:ins>
    </w:p>
    <w:p w14:paraId="7182BFBF" w14:textId="77777777" w:rsidR="00FF74DA" w:rsidRDefault="00FF74DA" w:rsidP="00FF74DA">
      <w:pPr>
        <w:rPr>
          <w:ins w:id="1548" w:author="Tuomainen Mika" w:date="2020-06-10T14:47:00Z"/>
        </w:rPr>
      </w:pPr>
    </w:p>
    <w:p w14:paraId="4003001E" w14:textId="0FC70664" w:rsidR="00FF74DA" w:rsidRDefault="00FF74DA" w:rsidP="00FF74DA">
      <w:pPr>
        <w:rPr>
          <w:ins w:id="1549" w:author="Tuomainen Mika" w:date="2020-06-10T14:47:00Z"/>
        </w:rPr>
      </w:pPr>
      <w:ins w:id="1550" w:author="Tuomainen Mika" w:date="2020-06-10T14:47:00Z">
        <w:r w:rsidRPr="009C3AFA">
          <w:t>Tässä liitteessä dokumentoitujen rakenteiden osalta master-määrittely ei ole tämä</w:t>
        </w:r>
        <w:r>
          <w:t xml:space="preserve"> Liite 1 tai</w:t>
        </w:r>
        <w:r w:rsidRPr="009C3AFA">
          <w:t xml:space="preserve"> </w:t>
        </w:r>
      </w:ins>
      <w:ins w:id="1551" w:author="Tuomainen Mika" w:date="2020-06-10T14:48:00Z">
        <w:r>
          <w:t>Optometrian</w:t>
        </w:r>
      </w:ins>
      <w:ins w:id="1552" w:author="Tuomainen Mika" w:date="2020-06-10T14:47:00Z">
        <w:r w:rsidRPr="009C3AFA">
          <w:t xml:space="preserve"> CDA määrittely, vaan tämän dokumentin kanssa samassa määrittelykokoelmassa olevan Kertomus ja lomakkeet määrittelyn versio</w:t>
        </w:r>
        <w:r>
          <w:t>. Alla olevat rakenteet on tuotu tähän liitteeseen historiasyistä, jotta uuden dokumentointitavan mukaiset asiat ovat vielä näiden rakenteiden osalta hyödynnettävissä.</w:t>
        </w:r>
      </w:ins>
    </w:p>
    <w:p w14:paraId="1479977C" w14:textId="4536ADCE" w:rsidR="003F68E5" w:rsidRDefault="003F68E5" w:rsidP="00AE0334">
      <w:pPr>
        <w:rPr>
          <w:ins w:id="1553" w:author="Tuomainen Mika" w:date="2020-06-10T14:48:00Z"/>
        </w:rPr>
      </w:pPr>
    </w:p>
    <w:p w14:paraId="1121785F" w14:textId="77777777" w:rsidR="00FF74DA" w:rsidRPr="009C3AFA" w:rsidRDefault="00FF74DA" w:rsidP="00FF74DA">
      <w:pPr>
        <w:rPr>
          <w:ins w:id="1554" w:author="Tuomainen Mika" w:date="2020-06-10T14:49:00Z"/>
          <w:b/>
        </w:rPr>
      </w:pPr>
      <w:ins w:id="1555" w:author="Tuomainen Mika" w:date="2020-06-10T14:49:00Z">
        <w:r w:rsidRPr="009C3AFA">
          <w:rPr>
            <w:b/>
          </w:rPr>
          <w:t>Kpl 2.3 – Merkinnän tietojen näyttömuoto</w:t>
        </w:r>
      </w:ins>
    </w:p>
    <w:p w14:paraId="5DB6932C" w14:textId="0B442920" w:rsidR="00FF74DA" w:rsidRDefault="00FF74DA" w:rsidP="00AE0334">
      <w:pPr>
        <w:rPr>
          <w:ins w:id="1556" w:author="Tuomainen Mika" w:date="2020-06-10T14:50:00Z"/>
        </w:rPr>
      </w:pPr>
    </w:p>
    <w:p w14:paraId="2D0E38C5" w14:textId="77777777" w:rsidR="00FF74DA" w:rsidRDefault="00FF74DA" w:rsidP="00FF74DA">
      <w:pPr>
        <w:pStyle w:val="Snt1"/>
        <w:rPr>
          <w:ins w:id="1557" w:author="Tuomainen Mika" w:date="2020-06-10T14:50:00Z"/>
        </w:rPr>
      </w:pPr>
      <w:ins w:id="1558" w:author="Tuomainen Mika" w:date="2020-06-10T14:50:00Z">
        <w:r>
          <w:t>4</w:t>
        </w:r>
        <w:r w:rsidRPr="0080598B">
          <w:t xml:space="preserve">. PAKOLLINEN yksi [1..1] text </w:t>
        </w:r>
      </w:ins>
    </w:p>
    <w:p w14:paraId="50EA6825" w14:textId="535B6BE6" w:rsidR="00FF74DA" w:rsidRDefault="00FF74DA" w:rsidP="00FF74DA">
      <w:pPr>
        <w:rPr>
          <w:ins w:id="1559" w:author="Tuomainen Mika" w:date="2020-06-10T14:50:00Z"/>
        </w:rPr>
      </w:pPr>
      <w:ins w:id="1560" w:author="Tuomainen Mika" w:date="2020-06-10T14:50:00Z">
        <w:r>
          <w:t>P</w:t>
        </w:r>
        <w:r w:rsidRPr="00D4641A">
          <w:t xml:space="preserve">alveluyksikön, </w:t>
        </w:r>
        <w:r>
          <w:t xml:space="preserve">merkinnän tekijän tietojen </w:t>
        </w:r>
        <w:r w:rsidRPr="00D4641A">
          <w:t>ja tapahtuma-ajan näyttöteksti</w:t>
        </w:r>
        <w:r>
          <w:t>. R</w:t>
        </w:r>
        <w:r w:rsidRPr="00D41770">
          <w:t>akenteista tähän näyttömuoto-osuuteen tuodaan merkinnän tekijän (MER-</w:t>
        </w:r>
        <w:r>
          <w:t xml:space="preserve"> tai OHJ </w:t>
        </w:r>
        <w:r w:rsidRPr="00D41770">
          <w:t>roolilla annetut) tiedo</w:t>
        </w:r>
        <w:r>
          <w:t xml:space="preserve">. </w:t>
        </w:r>
        <w:r w:rsidRPr="00D41770">
          <w:t>t</w:t>
        </w:r>
        <w:r>
          <w:t>Lisäksi jos arkistoitua merkintää on korjattu (KOR-rooli) ja/tai merkinnän arkistointi on edellyttänyt hyväksyntää (HYV-rooli), tähän näyttömuoto-osuuteen tuodaan myös ko. ammattihenkilön ja tapahtuma-ajan tiedot (kts. Kertomus- ja lomakkeet määrittelyn toteutusohjeistus [5, luku 2.1]).</w:t>
        </w:r>
      </w:ins>
    </w:p>
    <w:p w14:paraId="754729CC" w14:textId="295EFF34" w:rsidR="00FF74DA" w:rsidRDefault="00FF74DA" w:rsidP="00FF74DA">
      <w:pPr>
        <w:rPr>
          <w:ins w:id="1561" w:author="Tuomainen Mika" w:date="2020-06-10T14:50:00Z"/>
        </w:rPr>
      </w:pPr>
    </w:p>
    <w:p w14:paraId="2013A388" w14:textId="77777777" w:rsidR="00FF74DA" w:rsidRDefault="00FF74DA" w:rsidP="00FF74DA">
      <w:pPr>
        <w:rPr>
          <w:ins w:id="1562" w:author="Tuomainen Mika" w:date="2020-06-10T14:50:00Z"/>
          <w:b/>
        </w:rPr>
      </w:pPr>
      <w:ins w:id="1563" w:author="Tuomainen Mika" w:date="2020-06-10T14:50:00Z">
        <w:r w:rsidRPr="009C3AFA">
          <w:rPr>
            <w:b/>
          </w:rPr>
          <w:t xml:space="preserve">Kpl 2.3 – </w:t>
        </w:r>
        <w:r>
          <w:rPr>
            <w:b/>
          </w:rPr>
          <w:t>Potilaan tiedot</w:t>
        </w:r>
      </w:ins>
    </w:p>
    <w:p w14:paraId="3C7148EE" w14:textId="3E54D585" w:rsidR="00FF74DA" w:rsidRDefault="00FF74DA" w:rsidP="00FF74DA">
      <w:pPr>
        <w:rPr>
          <w:ins w:id="1564" w:author="Tuomainen Mika" w:date="2020-06-10T14:50:00Z"/>
        </w:rPr>
      </w:pPr>
    </w:p>
    <w:p w14:paraId="5A19ED69" w14:textId="77777777" w:rsidR="00FF74DA" w:rsidRDefault="00FF74DA" w:rsidP="00FF74DA">
      <w:pPr>
        <w:pStyle w:val="Snt1"/>
        <w:rPr>
          <w:ins w:id="1565" w:author="Tuomainen Mika" w:date="2020-06-10T14:50:00Z"/>
        </w:rPr>
      </w:pPr>
      <w:ins w:id="1566" w:author="Tuomainen Mika" w:date="2020-06-10T14:50:00Z">
        <w:r>
          <w:t xml:space="preserve">4. PAKOLLINEN yksi </w:t>
        </w:r>
        <w:r w:rsidRPr="0080598B">
          <w:t>[1..1]</w:t>
        </w:r>
        <w:r>
          <w:t xml:space="preserve"> subject</w:t>
        </w:r>
      </w:ins>
    </w:p>
    <w:p w14:paraId="2FB5A8B1" w14:textId="77777777" w:rsidR="00FF74DA" w:rsidRDefault="00FF74DA" w:rsidP="00FF74DA">
      <w:pPr>
        <w:pStyle w:val="Snt2"/>
        <w:rPr>
          <w:ins w:id="1567" w:author="Tuomainen Mika" w:date="2020-06-10T14:50:00Z"/>
        </w:rPr>
      </w:pPr>
      <w:ins w:id="1568" w:author="Tuomainen Mika" w:date="2020-06-10T14:50:00Z">
        <w:r w:rsidRPr="00C659FC">
          <w:t>a. PAKOLLINEN yksi [1..1] @typeCode="</w:t>
        </w:r>
        <w:r>
          <w:t>SBJ</w:t>
        </w:r>
        <w:r w:rsidRPr="00C659FC">
          <w:t>"</w:t>
        </w:r>
      </w:ins>
    </w:p>
    <w:p w14:paraId="67155614" w14:textId="77777777" w:rsidR="00FF74DA" w:rsidRDefault="00FF74DA" w:rsidP="00FF74DA">
      <w:pPr>
        <w:pStyle w:val="Snt2"/>
        <w:rPr>
          <w:ins w:id="1569" w:author="Tuomainen Mika" w:date="2020-06-10T14:50:00Z"/>
        </w:rPr>
      </w:pPr>
      <w:ins w:id="1570" w:author="Tuomainen Mika" w:date="2020-06-10T14:50:00Z">
        <w:r>
          <w:t xml:space="preserve">b. PAKOLLINEN yksi </w:t>
        </w:r>
        <w:r w:rsidRPr="00C659FC">
          <w:t>[1..1]</w:t>
        </w:r>
        <w:r>
          <w:t xml:space="preserve"> relatedSubject</w:t>
        </w:r>
      </w:ins>
    </w:p>
    <w:p w14:paraId="38943DEB" w14:textId="77777777" w:rsidR="00FF74DA" w:rsidRDefault="00FF74DA" w:rsidP="00FF74DA">
      <w:pPr>
        <w:pStyle w:val="Snt3"/>
        <w:rPr>
          <w:ins w:id="1571" w:author="Tuomainen Mika" w:date="2020-06-10T14:50:00Z"/>
        </w:rPr>
      </w:pPr>
      <w:ins w:id="1572" w:author="Tuomainen Mika" w:date="2020-06-10T14:50:00Z">
        <w:r>
          <w:t xml:space="preserve">a. PAKOLLINEN yksi </w:t>
        </w:r>
        <w:r w:rsidRPr="00C659FC">
          <w:t>[1..1]</w:t>
        </w:r>
        <w:r>
          <w:t xml:space="preserve"> @</w:t>
        </w:r>
        <w:r w:rsidRPr="00C659FC">
          <w:t>classCode="PAT"</w:t>
        </w:r>
      </w:ins>
    </w:p>
    <w:p w14:paraId="2A18357E" w14:textId="77777777" w:rsidR="00FF74DA" w:rsidRDefault="00FF74DA" w:rsidP="00FF74DA">
      <w:pPr>
        <w:pStyle w:val="Snt3"/>
        <w:rPr>
          <w:ins w:id="1573" w:author="Tuomainen Mika" w:date="2020-06-10T14:50:00Z"/>
        </w:rPr>
      </w:pPr>
      <w:ins w:id="1574" w:author="Tuomainen Mika" w:date="2020-06-10T14:50:00Z">
        <w:r>
          <w:t xml:space="preserve">b. PAKOLLINEN yksi </w:t>
        </w:r>
        <w:r w:rsidRPr="00C659FC">
          <w:t>[1..</w:t>
        </w:r>
        <w:r>
          <w:t>1</w:t>
        </w:r>
        <w:r w:rsidRPr="00C659FC">
          <w:t>]</w:t>
        </w:r>
        <w:r>
          <w:t xml:space="preserve"> code/@code=”potilaan yksilöivä tunniste” (codeSystem: </w:t>
        </w:r>
        <w:r w:rsidRPr="003365C5">
          <w:t>1.2.246.21</w:t>
        </w:r>
        <w:r>
          <w:t xml:space="preserve"> kun tunniste on virallinen henkilötunnus TAI codeSystem</w:t>
        </w:r>
        <w:r w:rsidRPr="003365C5">
          <w:t>="</w:t>
        </w:r>
        <w:r>
          <w:t>organisaation juuri</w:t>
        </w:r>
        <w:r w:rsidRPr="003365C5">
          <w:t>"</w:t>
        </w:r>
        <w:r>
          <w:t xml:space="preserve"> kun tunniste on tilapäinen yksilöintitunnus)</w:t>
        </w:r>
      </w:ins>
    </w:p>
    <w:p w14:paraId="7DC8E36F" w14:textId="77777777" w:rsidR="00FF74DA" w:rsidRDefault="00FF74DA" w:rsidP="00FF74DA">
      <w:pPr>
        <w:pStyle w:val="Snt3"/>
        <w:rPr>
          <w:ins w:id="1575" w:author="Tuomainen Mika" w:date="2020-06-10T14:50:00Z"/>
        </w:rPr>
      </w:pPr>
      <w:ins w:id="1576" w:author="Tuomainen Mika" w:date="2020-06-10T14:50:00Z">
        <w:r>
          <w:t xml:space="preserve">c. PAKOLLINEN yksi </w:t>
        </w:r>
        <w:r w:rsidRPr="0080598B">
          <w:t>[1..1]</w:t>
        </w:r>
        <w:r>
          <w:t xml:space="preserve"> subject</w:t>
        </w:r>
      </w:ins>
    </w:p>
    <w:p w14:paraId="1ECA102A" w14:textId="77777777" w:rsidR="00FF74DA" w:rsidRDefault="00FF74DA" w:rsidP="00FF74DA">
      <w:pPr>
        <w:pStyle w:val="Snt4"/>
        <w:rPr>
          <w:ins w:id="1577" w:author="Tuomainen Mika" w:date="2020-06-10T14:50:00Z"/>
        </w:rPr>
      </w:pPr>
      <w:ins w:id="1578" w:author="Tuomainen Mika" w:date="2020-06-10T14:50:00Z">
        <w:r>
          <w:t xml:space="preserve">a. PAKOLLINEN yksi </w:t>
        </w:r>
        <w:r w:rsidRPr="00C659FC">
          <w:t>[1..1]</w:t>
        </w:r>
        <w:r>
          <w:t xml:space="preserve"> @</w:t>
        </w:r>
        <w:r w:rsidRPr="00C659FC">
          <w:t>classCode="P</w:t>
        </w:r>
        <w:r>
          <w:t>SN</w:t>
        </w:r>
        <w:r w:rsidRPr="00C659FC">
          <w:t>"</w:t>
        </w:r>
      </w:ins>
    </w:p>
    <w:p w14:paraId="48DAD208" w14:textId="77777777" w:rsidR="00FF74DA" w:rsidRPr="00C659FC" w:rsidRDefault="00FF74DA" w:rsidP="00FF74DA">
      <w:pPr>
        <w:pStyle w:val="Snt4"/>
        <w:rPr>
          <w:ins w:id="1579" w:author="Tuomainen Mika" w:date="2020-06-10T14:50:00Z"/>
        </w:rPr>
      </w:pPr>
      <w:ins w:id="1580" w:author="Tuomainen Mika" w:date="2020-06-10T14:50:00Z">
        <w:r>
          <w:t>b. PAKOLLINEN yksi [1..1] name, arvo annetaan PN-tietotyypillä. Ks. HL7 Finland tietotyyppiopas nimen esittäminen [6, luku 2.3]</w:t>
        </w:r>
      </w:ins>
    </w:p>
    <w:p w14:paraId="57902C87" w14:textId="2F142399" w:rsidR="00FF74DA" w:rsidRDefault="00FF74DA" w:rsidP="00FF74DA">
      <w:pPr>
        <w:rPr>
          <w:ins w:id="1581" w:author="Tuomainen Mika" w:date="2020-06-10T14:50:00Z"/>
        </w:rPr>
      </w:pPr>
    </w:p>
    <w:p w14:paraId="32A6719C" w14:textId="2B094659" w:rsidR="00FF74DA" w:rsidRDefault="00FF74DA" w:rsidP="00FF74DA">
      <w:pPr>
        <w:rPr>
          <w:ins w:id="1582" w:author="Tuomainen Mika" w:date="2020-06-10T14:51:00Z"/>
        </w:rPr>
      </w:pPr>
    </w:p>
    <w:p w14:paraId="58F546A6" w14:textId="77777777" w:rsidR="00FF74DA" w:rsidRDefault="00FF74DA" w:rsidP="00FF74DA">
      <w:pPr>
        <w:rPr>
          <w:ins w:id="1583" w:author="Tuomainen Mika" w:date="2020-06-10T14:51:00Z"/>
          <w:b/>
        </w:rPr>
      </w:pPr>
      <w:ins w:id="1584" w:author="Tuomainen Mika" w:date="2020-06-10T14:51:00Z">
        <w:r w:rsidRPr="009C3AFA">
          <w:rPr>
            <w:b/>
          </w:rPr>
          <w:t xml:space="preserve">Kpl 2.3 – </w:t>
        </w:r>
        <w:r>
          <w:rPr>
            <w:b/>
          </w:rPr>
          <w:t>Merkinnän tekijään liittyvät tiedot</w:t>
        </w:r>
      </w:ins>
    </w:p>
    <w:p w14:paraId="3599727A" w14:textId="1703E71B" w:rsidR="00FF74DA" w:rsidRDefault="00FF74DA" w:rsidP="00FF74DA">
      <w:pPr>
        <w:rPr>
          <w:ins w:id="1585" w:author="Tuomainen Mika" w:date="2020-06-10T14:51:00Z"/>
        </w:rPr>
      </w:pPr>
    </w:p>
    <w:p w14:paraId="31D03920" w14:textId="77777777" w:rsidR="00FF74DA" w:rsidRDefault="00FF74DA" w:rsidP="00FF74DA">
      <w:pPr>
        <w:pStyle w:val="Snt1"/>
        <w:rPr>
          <w:ins w:id="1586" w:author="Tuomainen Mika" w:date="2020-06-10T14:51:00Z"/>
        </w:rPr>
      </w:pPr>
      <w:ins w:id="1587" w:author="Tuomainen Mika" w:date="2020-06-10T14:51:00Z">
        <w:r>
          <w:t xml:space="preserve">5. PAKOLLINEN yksi tai useampi </w:t>
        </w:r>
        <w:r w:rsidRPr="0080598B">
          <w:t>[1..</w:t>
        </w:r>
        <w:r>
          <w:t>*</w:t>
        </w:r>
        <w:r w:rsidRPr="0080598B">
          <w:t>]</w:t>
        </w:r>
        <w:r>
          <w:t xml:space="preserve"> author, </w:t>
        </w:r>
        <w:r>
          <w:br/>
          <w:t>Merkinnän tekoon osallistuneiden tiedot (rooli, palveluyksikkö, nimi, aika), ks. Kanta Potilastiedon arkiston Kertomus ja lomakkeet [5, luku 2.1].</w:t>
        </w:r>
      </w:ins>
    </w:p>
    <w:p w14:paraId="1C2C5479" w14:textId="77777777" w:rsidR="00FF74DA" w:rsidRDefault="00FF74DA" w:rsidP="00FF74DA">
      <w:pPr>
        <w:pStyle w:val="Snt2"/>
        <w:rPr>
          <w:ins w:id="1588" w:author="Tuomainen Mika" w:date="2020-06-10T14:51:00Z"/>
        </w:rPr>
      </w:pPr>
    </w:p>
    <w:p w14:paraId="6BB1633F" w14:textId="77777777" w:rsidR="00FF74DA" w:rsidRPr="00B427B4" w:rsidRDefault="00FF74DA" w:rsidP="00FF74DA">
      <w:pPr>
        <w:pStyle w:val="Snt2"/>
        <w:rPr>
          <w:ins w:id="1589" w:author="Tuomainen Mika" w:date="2020-06-10T14:51:00Z"/>
          <w:bCs/>
        </w:rPr>
      </w:pPr>
      <w:ins w:id="1590" w:author="Tuomainen Mika" w:date="2020-06-10T14:51:00Z">
        <w:r w:rsidRPr="006313C4">
          <w:rPr>
            <w:b/>
          </w:rPr>
          <w:t>Toteutusohje:</w:t>
        </w:r>
        <w:r>
          <w:rPr>
            <w:b/>
          </w:rPr>
          <w:t xml:space="preserve"> </w:t>
        </w:r>
        <w:r>
          <w:rPr>
            <w:bCs/>
          </w:rPr>
          <w:t>Author-rakennetta toistetaan tarvittava määrä merkinnän tekijän (MER tai OHJ) ja muiden merkinnän tekoon osallistuneiden ammattihenkilöiden ja heidän rooliensa osalta (esimerkiksi KIR, HYV, SANKIR, KOR).</w:t>
        </w:r>
      </w:ins>
    </w:p>
    <w:p w14:paraId="0F39580F" w14:textId="77777777" w:rsidR="00FF74DA" w:rsidRDefault="00FF74DA" w:rsidP="00FF74DA">
      <w:pPr>
        <w:pStyle w:val="Snt2"/>
        <w:rPr>
          <w:ins w:id="1591" w:author="Tuomainen Mika" w:date="2020-06-10T14:51:00Z"/>
        </w:rPr>
      </w:pPr>
    </w:p>
    <w:p w14:paraId="25F3E7C8" w14:textId="77777777" w:rsidR="00FF74DA" w:rsidRDefault="00FF74DA" w:rsidP="00FF74DA">
      <w:pPr>
        <w:pStyle w:val="Snt2"/>
        <w:rPr>
          <w:ins w:id="1592" w:author="Tuomainen Mika" w:date="2020-06-10T14:51:00Z"/>
        </w:rPr>
      </w:pPr>
      <w:ins w:id="1593" w:author="Tuomainen Mika" w:date="2020-06-10T14:51:00Z">
        <w:r>
          <w:t xml:space="preserve">a. PAKOLLINEN yksi </w:t>
        </w:r>
        <w:r w:rsidRPr="0080598B">
          <w:t>[1..1]</w:t>
        </w:r>
        <w:r>
          <w:t xml:space="preserve"> functionCode/</w:t>
        </w:r>
        <w:r w:rsidRPr="0082643A">
          <w:t>@code</w:t>
        </w:r>
        <w:r>
          <w:t xml:space="preserve"> (codeSystem</w:t>
        </w:r>
        <w:r w:rsidRPr="0095153D">
          <w:t xml:space="preserve">: </w:t>
        </w:r>
        <w:r w:rsidRPr="00245CB8">
          <w:t>1.2.246.537.5.40006.2003</w:t>
        </w:r>
        <w:r w:rsidRPr="0095153D">
          <w:t xml:space="preserve"> </w:t>
        </w:r>
        <w:r w:rsidRPr="00245CB8">
          <w:t>eArkisto - tekninen CDA R2 henkilötarkennin</w:t>
        </w:r>
        <w:r w:rsidRPr="0095153D">
          <w:t>)</w:t>
        </w:r>
      </w:ins>
    </w:p>
    <w:p w14:paraId="190F9D34" w14:textId="77777777" w:rsidR="00FF74DA" w:rsidRDefault="00FF74DA" w:rsidP="00FF74DA">
      <w:pPr>
        <w:pStyle w:val="Snt2"/>
        <w:rPr>
          <w:ins w:id="1594" w:author="Tuomainen Mika" w:date="2020-06-10T14:51:00Z"/>
        </w:rPr>
      </w:pPr>
      <w:ins w:id="1595" w:author="Tuomainen Mika" w:date="2020-06-10T14:51:00Z">
        <w:r>
          <w:t xml:space="preserve">b. PAKOLLINEN yksi </w:t>
        </w:r>
        <w:r w:rsidRPr="0080598B">
          <w:t>[1..1]</w:t>
        </w:r>
        <w:r>
          <w:t xml:space="preserve"> time/@value Merkinnän tekoaika, arvo annetaan sekuntin tai minuutin tarkkuudella TS-tietotyypillä </w:t>
        </w:r>
      </w:ins>
    </w:p>
    <w:p w14:paraId="070E9A8D" w14:textId="77777777" w:rsidR="00FF74DA" w:rsidRDefault="00FF74DA" w:rsidP="00FF74DA">
      <w:pPr>
        <w:pStyle w:val="Snt2"/>
        <w:rPr>
          <w:ins w:id="1596" w:author="Tuomainen Mika" w:date="2020-06-10T14:51:00Z"/>
        </w:rPr>
      </w:pPr>
    </w:p>
    <w:p w14:paraId="564BD1B6" w14:textId="77777777" w:rsidR="00FF74DA" w:rsidRPr="00130C6F" w:rsidRDefault="00FF74DA" w:rsidP="00FF74DA">
      <w:pPr>
        <w:pStyle w:val="Snt2"/>
        <w:rPr>
          <w:ins w:id="1597" w:author="Tuomainen Mika" w:date="2020-06-10T14:51:00Z"/>
          <w:b/>
        </w:rPr>
      </w:pPr>
      <w:ins w:id="1598" w:author="Tuomainen Mika" w:date="2020-06-10T14:51:00Z">
        <w:r w:rsidRPr="00130C6F">
          <w:rPr>
            <w:b/>
          </w:rPr>
          <w:t xml:space="preserve">Toteutusohje: </w:t>
        </w:r>
        <w:r>
          <w:rPr>
            <w:b/>
          </w:rPr>
          <w:t>-</w:t>
        </w:r>
        <w:r w:rsidRPr="00130C6F">
          <w:t xml:space="preserve">MER roolissa </w:t>
        </w:r>
        <w:r>
          <w:t xml:space="preserve">on </w:t>
        </w:r>
        <w:r w:rsidRPr="00130C6F">
          <w:t xml:space="preserve">mahdollista antaa </w:t>
        </w:r>
        <w:r>
          <w:t xml:space="preserve">myös </w:t>
        </w:r>
        <w:r w:rsidRPr="00130C6F">
          <w:t>minuutin tarkkuus, ks K</w:t>
        </w:r>
        <w:r>
          <w:t xml:space="preserve">ertomus ja lomakkeet [5, luku 2.5] </w:t>
        </w:r>
        <w:r w:rsidRPr="00130C6F">
          <w:t>) oletusaika on kirjausaika minuutin tarkkuudella TAI koneen antama aika sekuntin tarkkuudella”</w:t>
        </w:r>
      </w:ins>
    </w:p>
    <w:p w14:paraId="35B91FB0" w14:textId="77777777" w:rsidR="00FF74DA" w:rsidRDefault="00FF74DA" w:rsidP="00FF74DA">
      <w:pPr>
        <w:pStyle w:val="Snt2"/>
        <w:rPr>
          <w:ins w:id="1599" w:author="Tuomainen Mika" w:date="2020-06-10T14:51:00Z"/>
        </w:rPr>
      </w:pPr>
    </w:p>
    <w:p w14:paraId="1A018459" w14:textId="77777777" w:rsidR="00FF74DA" w:rsidRPr="005F4B6E" w:rsidRDefault="00FF74DA" w:rsidP="00FF74DA">
      <w:pPr>
        <w:pStyle w:val="Snt2"/>
        <w:rPr>
          <w:ins w:id="1600" w:author="Tuomainen Mika" w:date="2020-06-10T14:51:00Z"/>
        </w:rPr>
      </w:pPr>
      <w:ins w:id="1601" w:author="Tuomainen Mika" w:date="2020-06-10T14:51:00Z">
        <w:r>
          <w:t xml:space="preserve">c. PAKOLLINEN yksi </w:t>
        </w:r>
        <w:r w:rsidRPr="0080598B">
          <w:t>[1..1]</w:t>
        </w:r>
        <w:r>
          <w:t xml:space="preserve"> </w:t>
        </w:r>
        <w:r w:rsidRPr="005F4B6E">
          <w:t>assignedAuthor</w:t>
        </w:r>
      </w:ins>
    </w:p>
    <w:p w14:paraId="473F02E7" w14:textId="77777777" w:rsidR="00FF74DA" w:rsidRDefault="00FF74DA" w:rsidP="00FF74DA">
      <w:pPr>
        <w:pStyle w:val="Snt3"/>
        <w:rPr>
          <w:ins w:id="1602" w:author="Tuomainen Mika" w:date="2020-06-10T14:51:00Z"/>
        </w:rPr>
      </w:pPr>
      <w:ins w:id="1603" w:author="Tuomainen Mika" w:date="2020-06-10T14:51:00Z">
        <w:r w:rsidRPr="005F4B6E">
          <w:t>a. PAKOLLINEN yksi [1..1] id/@root=”1.2.246.21” ja id/@extension hetu TAI id/@root=”1.2.246.537.26” ja id/@extension Terhikki-numero – Merkinnän tekijän tunniste TAI id/@root=”1.2.246.537.29” ja id/@extension VRK:n yksilöivä tunniste</w:t>
        </w:r>
      </w:ins>
    </w:p>
    <w:p w14:paraId="575F3713" w14:textId="77777777" w:rsidR="00FF74DA" w:rsidRDefault="00FF74DA" w:rsidP="00FF74DA">
      <w:pPr>
        <w:pStyle w:val="Snt2"/>
        <w:rPr>
          <w:ins w:id="1604" w:author="Tuomainen Mika" w:date="2020-06-10T14:51:00Z"/>
          <w:b/>
        </w:rPr>
      </w:pPr>
    </w:p>
    <w:p w14:paraId="7AD0C7F7" w14:textId="77777777" w:rsidR="00FF74DA" w:rsidRDefault="00FF74DA" w:rsidP="00FF74DA">
      <w:pPr>
        <w:pStyle w:val="Snt3"/>
        <w:rPr>
          <w:ins w:id="1605" w:author="Tuomainen Mika" w:date="2020-06-10T14:51:00Z"/>
        </w:rPr>
      </w:pPr>
      <w:ins w:id="1606" w:author="Tuomainen Mika" w:date="2020-06-10T14:51:00Z">
        <w:r w:rsidRPr="006313C4">
          <w:rPr>
            <w:b/>
          </w:rPr>
          <w:t>Toteutusohje:</w:t>
        </w:r>
        <w:r>
          <w:t xml:space="preserve"> Ks. ohjeistus tunnisteen osalta </w:t>
        </w:r>
        <w:r w:rsidRPr="00C92BE2">
          <w:t>Kanta Potilastiedon a</w:t>
        </w:r>
        <w:r>
          <w:t>rkiston Kertomus ja lomakkeet [5</w:t>
        </w:r>
        <w:r w:rsidRPr="00C92BE2">
          <w:t>, luku 2.1].</w:t>
        </w:r>
        <w:r>
          <w:t xml:space="preserve"> </w:t>
        </w:r>
      </w:ins>
    </w:p>
    <w:p w14:paraId="3694366F" w14:textId="77777777" w:rsidR="00FF74DA" w:rsidRDefault="00FF74DA" w:rsidP="00FF74DA">
      <w:pPr>
        <w:pStyle w:val="Snt3"/>
        <w:rPr>
          <w:ins w:id="1607" w:author="Tuomainen Mika" w:date="2020-06-10T14:51:00Z"/>
        </w:rPr>
      </w:pPr>
    </w:p>
    <w:p w14:paraId="6EF902C8" w14:textId="77777777" w:rsidR="00FF74DA" w:rsidRPr="005F4B6E" w:rsidRDefault="00FF74DA" w:rsidP="00FF74DA">
      <w:pPr>
        <w:pStyle w:val="Snt3"/>
        <w:rPr>
          <w:ins w:id="1608" w:author="Tuomainen Mika" w:date="2020-06-10T14:51:00Z"/>
        </w:rPr>
      </w:pPr>
    </w:p>
    <w:p w14:paraId="61ECB747" w14:textId="77777777" w:rsidR="00FF74DA" w:rsidRPr="005F4B6E" w:rsidRDefault="00FF74DA" w:rsidP="00FF74DA">
      <w:pPr>
        <w:pStyle w:val="Snt3"/>
        <w:rPr>
          <w:ins w:id="1609" w:author="Tuomainen Mika" w:date="2020-06-10T14:51:00Z"/>
        </w:rPr>
      </w:pPr>
      <w:ins w:id="1610" w:author="Tuomainen Mika" w:date="2020-06-10T14:51:00Z">
        <w:r w:rsidRPr="005F4B6E">
          <w:t>b. PAKOLLINEN yksi [1..1] AssignedPerson</w:t>
        </w:r>
      </w:ins>
    </w:p>
    <w:p w14:paraId="51400C1D" w14:textId="77777777" w:rsidR="00FF74DA" w:rsidRPr="005F4B6E" w:rsidRDefault="00FF74DA" w:rsidP="00FF74DA">
      <w:pPr>
        <w:pStyle w:val="Snt4"/>
        <w:rPr>
          <w:ins w:id="1611" w:author="Tuomainen Mika" w:date="2020-06-10T14:51:00Z"/>
        </w:rPr>
      </w:pPr>
      <w:ins w:id="1612" w:author="Tuomainen Mika" w:date="2020-06-10T14:51:00Z">
        <w:r w:rsidRPr="005F4B6E">
          <w:t>a. PAKOLLINEN yksi [1..1] name, arvo annetaan PN-tietotyypillä. Ks. HL7 Finland tietotyyppiopas nimen esittäminen [6, luku 2.3]</w:t>
        </w:r>
      </w:ins>
    </w:p>
    <w:p w14:paraId="211D8EE7" w14:textId="77777777" w:rsidR="00FF74DA" w:rsidRPr="005F4B6E" w:rsidRDefault="00FF74DA" w:rsidP="00FF74DA">
      <w:pPr>
        <w:pStyle w:val="Snt3"/>
        <w:rPr>
          <w:ins w:id="1613" w:author="Tuomainen Mika" w:date="2020-06-10T14:51:00Z"/>
        </w:rPr>
      </w:pPr>
      <w:ins w:id="1614" w:author="Tuomainen Mika" w:date="2020-06-10T14:51:00Z">
        <w:r w:rsidRPr="005F4B6E">
          <w:t>c. PAKOLLINEN yksi [1..1] representedOrganization</w:t>
        </w:r>
      </w:ins>
    </w:p>
    <w:p w14:paraId="05FFE9A5" w14:textId="77777777" w:rsidR="00FF74DA" w:rsidRPr="005F4B6E" w:rsidRDefault="00FF74DA" w:rsidP="00FF74DA">
      <w:pPr>
        <w:pStyle w:val="Snt4"/>
        <w:rPr>
          <w:ins w:id="1615" w:author="Tuomainen Mika" w:date="2020-06-10T14:51:00Z"/>
        </w:rPr>
      </w:pPr>
      <w:ins w:id="1616" w:author="Tuomainen Mika" w:date="2020-06-10T14:51:00Z">
        <w:r w:rsidRPr="005F4B6E">
          <w:t>a. PAKOLLINEN yksi [1..1] id/@root Optometrian palvelua antavan palveluyksikön tunniste SOTE-organisaatiorekisterissä</w:t>
        </w:r>
      </w:ins>
    </w:p>
    <w:p w14:paraId="45B31B7C" w14:textId="77777777" w:rsidR="00FF74DA" w:rsidRDefault="00FF74DA" w:rsidP="00FF74DA">
      <w:pPr>
        <w:pStyle w:val="Snt4"/>
        <w:rPr>
          <w:ins w:id="1617" w:author="Tuomainen Mika" w:date="2020-06-10T14:51:00Z"/>
        </w:rPr>
      </w:pPr>
      <w:ins w:id="1618" w:author="Tuomainen Mika" w:date="2020-06-10T14:51:00Z">
        <w:r w:rsidRPr="005F4B6E">
          <w:t>b. PAKOLLINEN yksi [1..1] name, Palveluyksikön nimi SOTE-organisaatiorekisterissä</w:t>
        </w:r>
      </w:ins>
    </w:p>
    <w:p w14:paraId="033234E6" w14:textId="77777777" w:rsidR="00FF74DA" w:rsidRDefault="00FF74DA" w:rsidP="00FF74DA">
      <w:pPr>
        <w:pStyle w:val="Snt4"/>
        <w:rPr>
          <w:ins w:id="1619" w:author="Tuomainen Mika" w:date="2020-06-10T14:51:00Z"/>
        </w:rPr>
      </w:pPr>
    </w:p>
    <w:p w14:paraId="38240EA8" w14:textId="77777777" w:rsidR="00FF74DA" w:rsidRDefault="00FF74DA" w:rsidP="00FF74DA">
      <w:pPr>
        <w:pStyle w:val="Snt4"/>
        <w:rPr>
          <w:ins w:id="1620" w:author="Tuomainen Mika" w:date="2020-06-10T14:51:00Z"/>
        </w:rPr>
      </w:pPr>
      <w:ins w:id="1621" w:author="Tuomainen Mika" w:date="2020-06-10T14:51:00Z">
        <w:r w:rsidRPr="00516E40">
          <w:rPr>
            <w:b/>
          </w:rPr>
          <w:t xml:space="preserve">Toteutusohje: </w:t>
        </w:r>
        <w:r>
          <w:t xml:space="preserve">Mikäli merkinnän tekijä/palvelun antaja on itsenäinen ammatinharjoittaja, organisaatiotietoihin annetaan ammantinharjoittajan tunniste ja nimi </w:t>
        </w:r>
        <w:r w:rsidRPr="00516E40">
          <w:t>Valvira - Terveydenhuollon itsenäiset ammatinharjoittajat</w:t>
        </w:r>
        <w:r>
          <w:t xml:space="preserve"> luokituksesta.</w:t>
        </w:r>
      </w:ins>
    </w:p>
    <w:p w14:paraId="0BC5BD52" w14:textId="77777777" w:rsidR="00FF74DA" w:rsidRDefault="00FF74DA" w:rsidP="00FF74DA">
      <w:pPr>
        <w:rPr>
          <w:ins w:id="1622" w:author="Tuomainen Mika" w:date="2020-06-10T14:49:00Z"/>
        </w:rPr>
      </w:pPr>
    </w:p>
    <w:p w14:paraId="28A0FA86" w14:textId="19BD7B68" w:rsidR="00FF74DA" w:rsidRDefault="00FF74DA" w:rsidP="00AE0334">
      <w:pPr>
        <w:rPr>
          <w:ins w:id="1623" w:author="Tuomainen Mika" w:date="2020-06-10T14:49:00Z"/>
        </w:rPr>
      </w:pPr>
    </w:p>
    <w:p w14:paraId="3FFAE90E" w14:textId="1EFFFB78" w:rsidR="00A304FC" w:rsidRPr="00A304FC" w:rsidRDefault="00A304FC" w:rsidP="00A304FC">
      <w:pPr>
        <w:rPr>
          <w:ins w:id="1624" w:author="Tuomainen Mika" w:date="2020-06-10T15:02:00Z"/>
          <w:b/>
        </w:rPr>
      </w:pPr>
      <w:ins w:id="1625" w:author="Tuomainen Mika" w:date="2020-06-10T15:03:00Z">
        <w:r w:rsidRPr="00A304FC">
          <w:rPr>
            <w:b/>
          </w:rPr>
          <w:t>Kpl 4.1.1 Käyntisyy / Diagnoosit - observation</w:t>
        </w:r>
      </w:ins>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99795E" w14:paraId="798D2563" w14:textId="77777777" w:rsidTr="00771B86">
        <w:trPr>
          <w:ins w:id="1626" w:author="Tuomainen Mika" w:date="2020-06-10T15:02:00Z"/>
        </w:trPr>
        <w:tc>
          <w:tcPr>
            <w:tcW w:w="9236" w:type="dxa"/>
          </w:tcPr>
          <w:p w14:paraId="17CB9E85" w14:textId="77777777" w:rsidR="00A304FC" w:rsidRPr="00A878B7" w:rsidRDefault="00A304FC" w:rsidP="00771B86">
            <w:pPr>
              <w:pStyle w:val="Snt1"/>
              <w:tabs>
                <w:tab w:val="left" w:pos="7260"/>
              </w:tabs>
              <w:ind w:left="0" w:firstLine="0"/>
              <w:rPr>
                <w:ins w:id="1627" w:author="Tuomainen Mika" w:date="2020-06-10T15:02:00Z"/>
                <w:rFonts w:eastAsiaTheme="majorEastAsia" w:cstheme="majorHAnsi"/>
                <w:bCs/>
                <w:sz w:val="24"/>
                <w:szCs w:val="26"/>
                <w:lang w:val="en-US"/>
              </w:rPr>
            </w:pPr>
            <w:ins w:id="1628"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ins>
          </w:p>
        </w:tc>
      </w:tr>
    </w:tbl>
    <w:p w14:paraId="36E03556" w14:textId="77777777" w:rsidR="00A304FC" w:rsidRDefault="00A304FC" w:rsidP="00A304FC">
      <w:pPr>
        <w:rPr>
          <w:ins w:id="1629" w:author="Tuomainen Mika" w:date="2020-06-10T15:02:00Z"/>
          <w:lang w:val="en-US"/>
        </w:rPr>
      </w:pPr>
    </w:p>
    <w:p w14:paraId="526AED26" w14:textId="77777777" w:rsidR="00A304FC" w:rsidRPr="0095153D" w:rsidRDefault="00A304FC" w:rsidP="00A304FC">
      <w:pPr>
        <w:pStyle w:val="Snt1"/>
        <w:rPr>
          <w:ins w:id="1630" w:author="Tuomainen Mika" w:date="2020-06-10T15:02:00Z"/>
        </w:rPr>
      </w:pPr>
      <w:ins w:id="1631" w:author="Tuomainen Mika" w:date="2020-06-10T15:02:00Z">
        <w:r w:rsidRPr="00D9601A">
          <w:rPr>
            <w:b/>
          </w:rPr>
          <w:t>Toteutusohje</w:t>
        </w:r>
        <w:r>
          <w:t xml:space="preserve">: Käyntisyyn rakenne toteutetaan kansallisen rakenteen mukaisesti [5], tässä on referoitu rakenne pakollisten (ja optometrian kannalta riittävien) tietojen osalta. Optikot eivät diagnosoi, joten käytetään käyntisyyn rakennetta. Kansallisen tietosisällön mukaisesti rakenteesssa on muutamia vapaaehtoisia lisätietoja käytettävissä, joita ei ole alle dokumentoitu. </w:t>
        </w:r>
        <w:r w:rsidRPr="00583214">
          <w:t>Tämän alaluvun dokumentoitujen rakenteiden osalta master-määrittely ei ole tämä Optometrian määrittely.</w:t>
        </w:r>
      </w:ins>
    </w:p>
    <w:p w14:paraId="6B189A87" w14:textId="77777777" w:rsidR="00A304FC" w:rsidRPr="0012557F" w:rsidRDefault="00A304FC" w:rsidP="00A304FC">
      <w:pPr>
        <w:rPr>
          <w:ins w:id="1632" w:author="Tuomainen Mika" w:date="2020-06-10T15:02:00Z"/>
        </w:rPr>
      </w:pPr>
    </w:p>
    <w:p w14:paraId="29ED1113" w14:textId="77777777" w:rsidR="00A304FC" w:rsidRPr="007E0AC1" w:rsidRDefault="00A304FC" w:rsidP="00A304FC">
      <w:pPr>
        <w:pStyle w:val="Snt1"/>
        <w:rPr>
          <w:ins w:id="1633" w:author="Tuomainen Mika" w:date="2020-06-10T15:02:00Z"/>
        </w:rPr>
      </w:pPr>
      <w:ins w:id="1634" w:author="Tuomainen Mika" w:date="2020-06-10T15:02:00Z">
        <w:r w:rsidRPr="007E0AC1">
          <w:t>1. PAKOLLINEN yksi [1..1] @classCode="</w:t>
        </w:r>
        <w:r>
          <w:t>OBS</w:t>
        </w:r>
        <w:r w:rsidRPr="007E0AC1">
          <w:t>" ja yksi [1..1] @moodCode="EVN"</w:t>
        </w:r>
      </w:ins>
    </w:p>
    <w:p w14:paraId="06B4CC44" w14:textId="77777777" w:rsidR="00A304FC" w:rsidRDefault="00A304FC" w:rsidP="00A304FC">
      <w:pPr>
        <w:pStyle w:val="Snt1"/>
        <w:rPr>
          <w:ins w:id="1635" w:author="Tuomainen Mika" w:date="2020-06-10T15:02:00Z"/>
        </w:rPr>
      </w:pPr>
      <w:ins w:id="1636" w:author="Tuomainen Mika" w:date="2020-06-10T15:02:00Z">
        <w:r>
          <w:t xml:space="preserve">2. </w:t>
        </w:r>
        <w:r w:rsidRPr="00404B26">
          <w:t>PAKOLLINEN yksi [1..1] templateId, jonka arvon PITÄÄ OLLA @root=”1.2.246.537.6.12.999.2003.2” (KanTa-palvelut - Tekninen CDA R2 rakennekoodisto</w:t>
        </w:r>
        <w:r>
          <w:t xml:space="preserve"> </w:t>
        </w:r>
        <w:r w:rsidRPr="00404B26">
          <w:t>2003)</w:t>
        </w:r>
      </w:ins>
    </w:p>
    <w:p w14:paraId="610CEF51" w14:textId="77777777" w:rsidR="00A304FC" w:rsidRPr="007E0AC1" w:rsidRDefault="00A304FC" w:rsidP="00A304FC">
      <w:pPr>
        <w:pStyle w:val="Snt1"/>
        <w:rPr>
          <w:ins w:id="1637" w:author="Tuomainen Mika" w:date="2020-06-10T15:02:00Z"/>
        </w:rPr>
      </w:pPr>
      <w:ins w:id="1638" w:author="Tuomainen Mika" w:date="2020-06-10T15:02:00Z">
        <w:r>
          <w:t>3</w:t>
        </w:r>
        <w:r w:rsidRPr="007E0AC1">
          <w:t>. PAKOLLINEN yksi [1..1] id</w:t>
        </w:r>
        <w:r>
          <w:t>/@root</w:t>
        </w:r>
      </w:ins>
    </w:p>
    <w:p w14:paraId="4845F37B" w14:textId="77777777" w:rsidR="00A304FC" w:rsidRPr="0095153D" w:rsidRDefault="00A304FC" w:rsidP="00A304FC">
      <w:pPr>
        <w:pStyle w:val="Snt1"/>
        <w:rPr>
          <w:ins w:id="1639" w:author="Tuomainen Mika" w:date="2020-06-10T15:02:00Z"/>
        </w:rPr>
      </w:pPr>
      <w:ins w:id="1640" w:author="Tuomainen Mika" w:date="2020-06-10T15:02:00Z">
        <w:r>
          <w:t>4</w:t>
        </w:r>
        <w:r w:rsidRPr="0082643A">
          <w:t>. PAKOLLINEN yksi [1..1] code/@code="</w:t>
        </w:r>
        <w:r>
          <w:t>2</w:t>
        </w:r>
        <w:r w:rsidRPr="0082643A">
          <w:t xml:space="preserve">" </w:t>
        </w:r>
        <w:r>
          <w:t xml:space="preserve">Diagnoosi </w:t>
        </w:r>
        <w:r w:rsidRPr="0095153D">
          <w:t>(</w:t>
        </w:r>
        <w:r>
          <w:t>codeSystem</w:t>
        </w:r>
        <w:r w:rsidRPr="0095153D">
          <w:t xml:space="preserve">: </w:t>
        </w:r>
        <w:r w:rsidRPr="00404B26">
          <w:t>1.2.246.537.6.12.999.2003</w:t>
        </w:r>
        <w:r>
          <w:t xml:space="preserve"> </w:t>
        </w:r>
        <w:r w:rsidRPr="00404B26">
          <w:t>KanTa-palvelut - Tekninen CDA R2 rakennekoodisto 2003</w:t>
        </w:r>
        <w:r>
          <w:t>)</w:t>
        </w:r>
      </w:ins>
    </w:p>
    <w:p w14:paraId="3E9A9598" w14:textId="77777777" w:rsidR="00A304FC" w:rsidRDefault="00A304FC" w:rsidP="00A304FC">
      <w:pPr>
        <w:pStyle w:val="Snt1"/>
        <w:rPr>
          <w:ins w:id="1641" w:author="Tuomainen Mika" w:date="2020-06-10T15:02:00Z"/>
        </w:rPr>
      </w:pPr>
      <w:ins w:id="1642" w:author="Tuomainen Mika" w:date="2020-06-10T15:02:00Z">
        <w:r>
          <w:t>5. PAKOLLINEN yksi [1..1] text</w:t>
        </w:r>
      </w:ins>
    </w:p>
    <w:p w14:paraId="4B69AEE0" w14:textId="77777777" w:rsidR="00A304FC" w:rsidRDefault="00A304FC" w:rsidP="00A304FC">
      <w:pPr>
        <w:pStyle w:val="Snt2"/>
        <w:rPr>
          <w:ins w:id="1643" w:author="Tuomainen Mika" w:date="2020-06-10T15:02:00Z"/>
        </w:rPr>
      </w:pPr>
      <w:ins w:id="1644" w:author="Tuomainen Mika" w:date="2020-06-10T15:02:00Z">
        <w:r>
          <w:t>a. PAKOLLINEN yksi [1..1] reference/@value, viitattavan näyttömuoto-osion xml-ID annetaan II-tietotyypillä</w:t>
        </w:r>
      </w:ins>
    </w:p>
    <w:p w14:paraId="3066AC3B" w14:textId="77777777" w:rsidR="00A304FC" w:rsidRDefault="00A304FC" w:rsidP="00A304FC">
      <w:pPr>
        <w:pStyle w:val="Snt1"/>
        <w:rPr>
          <w:ins w:id="1645" w:author="Tuomainen Mika" w:date="2020-06-10T15:02:00Z"/>
        </w:rPr>
      </w:pPr>
      <w:ins w:id="1646" w:author="Tuomainen Mika" w:date="2020-06-10T15:02:00Z">
        <w:r>
          <w:t>6. PAKOLLINEN</w:t>
        </w:r>
        <w:r w:rsidRPr="00125567">
          <w:t xml:space="preserve"> </w:t>
        </w:r>
        <w:r>
          <w:t>yksi</w:t>
        </w:r>
        <w:r w:rsidRPr="00125567">
          <w:t xml:space="preserve"> [</w:t>
        </w:r>
        <w:r>
          <w:t>1</w:t>
        </w:r>
        <w:r w:rsidRPr="00125567">
          <w:t>..1]</w:t>
        </w:r>
        <w:r>
          <w:t xml:space="preserve"> effectiveTime/@value Diagnoosin tai käyntisyyn toteamispäivä, arvo annetaan päivän tarkkuudella TS-tietotyypillä</w:t>
        </w:r>
      </w:ins>
    </w:p>
    <w:p w14:paraId="6DEA19A4" w14:textId="77777777" w:rsidR="00A304FC" w:rsidRDefault="00A304FC" w:rsidP="00A304FC">
      <w:pPr>
        <w:pStyle w:val="Snt1"/>
        <w:rPr>
          <w:ins w:id="1647" w:author="Tuomainen Mika" w:date="2020-06-10T15:02:00Z"/>
        </w:rPr>
      </w:pPr>
      <w:ins w:id="1648" w:author="Tuomainen Mika" w:date="2020-06-10T15:02:00Z">
        <w:r>
          <w:t xml:space="preserve">7. PAKOLLINEN yksi [1..1] code </w:t>
        </w:r>
        <w:r w:rsidRPr="00ED27B6">
          <w:t>Diagnoosikoodi, koodinmukainen nimi ja koodisto</w:t>
        </w:r>
        <w:r>
          <w:t xml:space="preserve">, </w:t>
        </w:r>
        <w:r w:rsidRPr="00021940">
          <w:t xml:space="preserve">arvo annetaan luokituksesta </w:t>
        </w:r>
        <w:r w:rsidRPr="00ED27B6">
          <w:t>THL - tautiluokitus ICD-10</w:t>
        </w:r>
        <w:r w:rsidRPr="001B1DE0">
          <w:t xml:space="preserve"> </w:t>
        </w:r>
        <w:r w:rsidRPr="00021940">
          <w:t xml:space="preserve">(codeSystem: </w:t>
        </w:r>
        <w:r w:rsidRPr="00ED27B6">
          <w:t>1.2.246.537.6.1.1999</w:t>
        </w:r>
        <w:r w:rsidRPr="00021940">
          <w:t>) C</w:t>
        </w:r>
        <w:r>
          <w:t>D</w:t>
        </w:r>
        <w:r w:rsidRPr="00021940">
          <w:t>-tietotyypillä</w:t>
        </w:r>
      </w:ins>
    </w:p>
    <w:p w14:paraId="48E689FC" w14:textId="77777777" w:rsidR="00A304FC" w:rsidRDefault="00A304FC" w:rsidP="00A304FC">
      <w:pPr>
        <w:pStyle w:val="Snt1"/>
        <w:rPr>
          <w:ins w:id="1649" w:author="Tuomainen Mika" w:date="2020-06-10T15:02:00Z"/>
        </w:rPr>
      </w:pPr>
    </w:p>
    <w:p w14:paraId="4F48677B" w14:textId="77777777" w:rsidR="00A304FC" w:rsidRDefault="00A304FC" w:rsidP="00A304FC">
      <w:pPr>
        <w:pStyle w:val="Snt1"/>
        <w:rPr>
          <w:ins w:id="1650" w:author="Tuomainen Mika" w:date="2020-06-10T15:02:00Z"/>
        </w:rPr>
      </w:pPr>
      <w:ins w:id="1651" w:author="Tuomainen Mika" w:date="2020-06-10T15:02:00Z">
        <w:r>
          <w:t xml:space="preserve">8. PAKOLLINEN yksi [1..1] author, </w:t>
        </w:r>
        <w:r>
          <w:br/>
        </w:r>
        <w:r w:rsidRPr="00430DDA">
          <w:t>Diagnoosin tai käyntisyyn toteajan nimi</w:t>
        </w:r>
        <w:r>
          <w:t xml:space="preserve"> (rooli, palveluyksikkö, nimi, aika), ks. Kanta Potilastiedon arkiston Kertomus ja lomakkeet [5, luku 2.1].</w:t>
        </w:r>
      </w:ins>
    </w:p>
    <w:p w14:paraId="27B6B8D8" w14:textId="77777777" w:rsidR="00A304FC" w:rsidRDefault="00A304FC" w:rsidP="00A304FC">
      <w:pPr>
        <w:pStyle w:val="Snt2"/>
        <w:rPr>
          <w:ins w:id="1652" w:author="Tuomainen Mika" w:date="2020-06-10T15:02:00Z"/>
        </w:rPr>
      </w:pPr>
      <w:ins w:id="1653" w:author="Tuomainen Mika" w:date="2020-06-10T15:02:00Z">
        <w:r>
          <w:t xml:space="preserve">a. PAKOLLINEN yksi </w:t>
        </w:r>
        <w:r w:rsidRPr="0080598B">
          <w:t>[1..1]</w:t>
        </w:r>
        <w:r>
          <w:t xml:space="preserve"> functionCode/</w:t>
        </w:r>
        <w:r w:rsidRPr="0082643A">
          <w:t>@code</w:t>
        </w:r>
        <w:r>
          <w:t>=”DAL” Diagnoosin tehnyt henkilö (codeSystem</w:t>
        </w:r>
        <w:r w:rsidRPr="0095153D">
          <w:t xml:space="preserve">: </w:t>
        </w:r>
        <w:r w:rsidRPr="00245CB8">
          <w:t>1.2.246.537.5.40006.2003</w:t>
        </w:r>
        <w:r w:rsidRPr="0095153D">
          <w:t xml:space="preserve"> </w:t>
        </w:r>
        <w:r w:rsidRPr="00245CB8">
          <w:t>eArkisto - tekninen CDA R2 henkilötarkennin</w:t>
        </w:r>
        <w:r w:rsidRPr="0095153D">
          <w:t>)</w:t>
        </w:r>
      </w:ins>
    </w:p>
    <w:p w14:paraId="27DE042C" w14:textId="77777777" w:rsidR="00A304FC" w:rsidRDefault="00A304FC" w:rsidP="00A304FC">
      <w:pPr>
        <w:pStyle w:val="Snt2"/>
        <w:rPr>
          <w:ins w:id="1654" w:author="Tuomainen Mika" w:date="2020-06-10T15:02:00Z"/>
        </w:rPr>
      </w:pPr>
      <w:ins w:id="1655" w:author="Tuomainen Mika" w:date="2020-06-10T15:02:00Z">
        <w:r>
          <w:t xml:space="preserve">b. PAKOLLINEN yksi </w:t>
        </w:r>
        <w:r w:rsidRPr="0080598B">
          <w:t>[1..1]</w:t>
        </w:r>
        <w:r>
          <w:t xml:space="preserve"> time/@value </w:t>
        </w:r>
        <w:r w:rsidRPr="00430DDA">
          <w:t>Diagnoosin tai käyntisyyn toteamispäivä</w:t>
        </w:r>
        <w:r>
          <w:t xml:space="preserve">, arvo annetaan päivän tarkkuudella TS-tietotyypillä </w:t>
        </w:r>
      </w:ins>
    </w:p>
    <w:p w14:paraId="0B52CD53" w14:textId="77777777" w:rsidR="00A304FC" w:rsidRDefault="00A304FC" w:rsidP="00A304FC">
      <w:pPr>
        <w:pStyle w:val="Snt2"/>
        <w:rPr>
          <w:ins w:id="1656" w:author="Tuomainen Mika" w:date="2020-06-10T15:02:00Z"/>
        </w:rPr>
      </w:pPr>
      <w:ins w:id="1657" w:author="Tuomainen Mika" w:date="2020-06-10T15:02:00Z">
        <w:r>
          <w:t xml:space="preserve">c. PAKOLLINEN yksi </w:t>
        </w:r>
        <w:r w:rsidRPr="0080598B">
          <w:t>[1..1]</w:t>
        </w:r>
        <w:r>
          <w:t xml:space="preserve"> </w:t>
        </w:r>
        <w:r w:rsidRPr="004317C0">
          <w:t>assignedAuthor</w:t>
        </w:r>
      </w:ins>
    </w:p>
    <w:p w14:paraId="029BAB9E" w14:textId="77777777" w:rsidR="00A304FC" w:rsidRDefault="00A304FC" w:rsidP="00A304FC">
      <w:pPr>
        <w:pStyle w:val="Snt3"/>
        <w:ind w:left="1134" w:firstLine="0"/>
        <w:rPr>
          <w:ins w:id="1658" w:author="Tuomainen Mika" w:date="2020-06-10T15:02:00Z"/>
        </w:rPr>
      </w:pPr>
      <w:ins w:id="1659" w:author="Tuomainen Mika" w:date="2020-06-10T15:02:00Z">
        <w:r>
          <w:t xml:space="preserve">a. PAKOLLINEN yksi [1..1] </w:t>
        </w:r>
        <w:r w:rsidRPr="00C00E6C">
          <w:t>id/@root=”1.2.246.21” ja id/@extension hetu</w:t>
        </w:r>
        <w:r>
          <w:t xml:space="preserve"> TAI </w:t>
        </w:r>
        <w:r w:rsidRPr="00C00E6C">
          <w:t>id/@root=”1.2.246.</w:t>
        </w:r>
        <w:r>
          <w:t>537.</w:t>
        </w:r>
        <w:r w:rsidRPr="00C00E6C">
          <w:t>2</w:t>
        </w:r>
        <w:r>
          <w:t>6</w:t>
        </w:r>
        <w:r w:rsidRPr="00C00E6C">
          <w:t xml:space="preserve">” ja id/@extension </w:t>
        </w:r>
        <w:r>
          <w:t xml:space="preserve">Terhikki-numero TAI </w:t>
        </w:r>
        <w:r w:rsidRPr="00C00E6C">
          <w:t>id/@root=”1.2.246.</w:t>
        </w:r>
        <w:r>
          <w:t>537.</w:t>
        </w:r>
        <w:r w:rsidRPr="00C00E6C">
          <w:t>2</w:t>
        </w:r>
        <w:r>
          <w:t>9</w:t>
        </w:r>
        <w:r w:rsidRPr="00C00E6C">
          <w:t>” ja id/@extension</w:t>
        </w:r>
        <w:r>
          <w:t xml:space="preserve"> VRK:n yksilöivä tunniste TAI id/@nullFlavor=”NA”</w:t>
        </w:r>
      </w:ins>
    </w:p>
    <w:p w14:paraId="2913844C" w14:textId="77777777" w:rsidR="00A304FC" w:rsidRDefault="00A304FC" w:rsidP="00A304FC">
      <w:pPr>
        <w:pStyle w:val="Snt3"/>
        <w:ind w:left="1134" w:firstLine="0"/>
        <w:rPr>
          <w:ins w:id="1660" w:author="Tuomainen Mika" w:date="2020-06-10T15:02:00Z"/>
        </w:rPr>
      </w:pPr>
      <w:ins w:id="1661" w:author="Tuomainen Mika" w:date="2020-06-10T15:02:00Z">
        <w:r>
          <w:t xml:space="preserve">b. PAKOLLINEN yksi </w:t>
        </w:r>
        <w:r w:rsidRPr="0080598B">
          <w:t>[1..1]</w:t>
        </w:r>
        <w:r>
          <w:t xml:space="preserve"> AssignedPerson</w:t>
        </w:r>
      </w:ins>
    </w:p>
    <w:p w14:paraId="6CC71E6B" w14:textId="77777777" w:rsidR="00A304FC" w:rsidRDefault="00A304FC" w:rsidP="00A304FC">
      <w:pPr>
        <w:pStyle w:val="Snt4"/>
        <w:rPr>
          <w:ins w:id="1662" w:author="Tuomainen Mika" w:date="2020-06-10T15:02:00Z"/>
        </w:rPr>
      </w:pPr>
      <w:ins w:id="1663" w:author="Tuomainen Mika" w:date="2020-06-10T15:02:00Z">
        <w:r>
          <w:t xml:space="preserve">a. PAKOLLINEN yksi </w:t>
        </w:r>
        <w:r w:rsidRPr="0080598B">
          <w:t>[1..1]</w:t>
        </w:r>
        <w:r>
          <w:t xml:space="preserve"> name, </w:t>
        </w:r>
        <w:r w:rsidRPr="008254E7">
          <w:t>Diagnoosin tai käyntisyyn toteajan nimi</w:t>
        </w:r>
        <w:r>
          <w:t>, arvo annetaan PN-tietotyypillä. Ks. HL7 Finland tietotyyppiopas nimen esittäminen [6, luku 2.3]</w:t>
        </w:r>
      </w:ins>
    </w:p>
    <w:p w14:paraId="2DE6D24D" w14:textId="77777777" w:rsidR="00A304FC" w:rsidRDefault="00A304FC" w:rsidP="00A304FC">
      <w:pPr>
        <w:pStyle w:val="Snt4"/>
        <w:rPr>
          <w:ins w:id="1664" w:author="Tuomainen Mika" w:date="2020-06-10T15:02:00Z"/>
        </w:rPr>
      </w:pPr>
      <w:ins w:id="1665" w:author="Tuomainen Mika" w:date="2020-06-10T15:02:00Z">
        <w:r>
          <w:t xml:space="preserve">c. PAKOLLINEN yksi </w:t>
        </w:r>
        <w:r w:rsidRPr="0080598B">
          <w:t>[1..1]</w:t>
        </w:r>
        <w:r>
          <w:t xml:space="preserve"> </w:t>
        </w:r>
        <w:r w:rsidRPr="004317C0">
          <w:t>representedOrganization</w:t>
        </w:r>
      </w:ins>
    </w:p>
    <w:p w14:paraId="0B1EAF50" w14:textId="77777777" w:rsidR="00A304FC" w:rsidRDefault="00A304FC" w:rsidP="00A304FC">
      <w:pPr>
        <w:pStyle w:val="Snt5"/>
        <w:rPr>
          <w:ins w:id="1666" w:author="Tuomainen Mika" w:date="2020-06-10T15:02:00Z"/>
        </w:rPr>
      </w:pPr>
      <w:ins w:id="1667" w:author="Tuomainen Mika" w:date="2020-06-10T15:02:00Z">
        <w:r>
          <w:t xml:space="preserve">a. PAKOLLINEN yksi </w:t>
        </w:r>
        <w:r w:rsidRPr="0080598B">
          <w:t>[1..1]</w:t>
        </w:r>
        <w:r>
          <w:t xml:space="preserve"> id/@root </w:t>
        </w:r>
        <w:r w:rsidRPr="008254E7">
          <w:t>Diagnoosin tai käyntisyyn toteajan organisaation palveluyksi</w:t>
        </w:r>
        <w:r>
          <w:t>kön tunniste SOTE-organisaatiorekisterissä</w:t>
        </w:r>
      </w:ins>
    </w:p>
    <w:p w14:paraId="333853A6" w14:textId="77777777" w:rsidR="00A304FC" w:rsidRDefault="00A304FC" w:rsidP="00A304FC">
      <w:pPr>
        <w:pStyle w:val="Snt5"/>
        <w:rPr>
          <w:ins w:id="1668" w:author="Tuomainen Mika" w:date="2020-06-10T15:02:00Z"/>
        </w:rPr>
      </w:pPr>
      <w:ins w:id="1669" w:author="Tuomainen Mika" w:date="2020-06-10T15:02:00Z">
        <w:r>
          <w:t xml:space="preserve">b. PAKOLLINEN yksi </w:t>
        </w:r>
        <w:r w:rsidRPr="0080598B">
          <w:t>[1..1]</w:t>
        </w:r>
        <w:r>
          <w:t xml:space="preserve"> name, </w:t>
        </w:r>
        <w:r w:rsidRPr="008254E7">
          <w:t>Diagnoosin tai käyntisyyn toteajan organisaation palveluyksik</w:t>
        </w:r>
        <w:r>
          <w:t>ön nimi SOTE-organisaatiorekisterissä</w:t>
        </w:r>
      </w:ins>
    </w:p>
    <w:p w14:paraId="12EDDB01" w14:textId="77777777" w:rsidR="00A304FC" w:rsidRDefault="00A304FC" w:rsidP="00A304FC">
      <w:pPr>
        <w:pStyle w:val="Snt5"/>
        <w:rPr>
          <w:ins w:id="1670" w:author="Tuomainen Mika" w:date="2020-06-10T15:02:00Z"/>
        </w:rPr>
      </w:pPr>
    </w:p>
    <w:p w14:paraId="49F764B8" w14:textId="77777777" w:rsidR="00A304FC" w:rsidRPr="00516E40" w:rsidRDefault="00A304FC" w:rsidP="00A304FC">
      <w:pPr>
        <w:pStyle w:val="Snt4"/>
        <w:rPr>
          <w:ins w:id="1671" w:author="Tuomainen Mika" w:date="2020-06-10T15:02:00Z"/>
        </w:rPr>
      </w:pPr>
      <w:ins w:id="1672" w:author="Tuomainen Mika" w:date="2020-06-10T15:02:00Z">
        <w:r w:rsidRPr="00516E40">
          <w:rPr>
            <w:b/>
          </w:rPr>
          <w:t xml:space="preserve">Toteutusohje: </w:t>
        </w:r>
        <w:r>
          <w:t xml:space="preserve">Mikäli käyntisyyn toteaja on itsenäinen ammatinharjoittaja, organisaatiotietoihin annetaan ammantinharjoittajan tunniste ja nimi </w:t>
        </w:r>
        <w:r w:rsidRPr="00516E40">
          <w:t>Valvira - Terveydenhuollon itsenäiset ammatinharjoittajat</w:t>
        </w:r>
        <w:r>
          <w:t xml:space="preserve"> luokituksesta.</w:t>
        </w:r>
      </w:ins>
    </w:p>
    <w:p w14:paraId="32DFB8E4" w14:textId="77777777" w:rsidR="00A304FC" w:rsidRDefault="00A304FC" w:rsidP="00A304FC">
      <w:pPr>
        <w:pStyle w:val="Snt5"/>
        <w:rPr>
          <w:ins w:id="1673" w:author="Tuomainen Mika" w:date="2020-06-10T15:02:00Z"/>
        </w:rPr>
      </w:pPr>
    </w:p>
    <w:p w14:paraId="4BC4D8B2" w14:textId="77777777" w:rsidR="00A304FC" w:rsidRPr="009315BE" w:rsidRDefault="00A304FC" w:rsidP="00A304FC">
      <w:pPr>
        <w:pStyle w:val="Snt1"/>
        <w:rPr>
          <w:ins w:id="1674" w:author="Tuomainen Mika" w:date="2020-06-10T15:02:00Z"/>
        </w:rPr>
      </w:pPr>
      <w:ins w:id="1675" w:author="Tuomainen Mika" w:date="2020-06-10T15:02:00Z">
        <w:r>
          <w:t>9. PAKOLLINEN</w:t>
        </w:r>
        <w:r w:rsidRPr="009315BE">
          <w:t xml:space="preserve"> yksi [</w:t>
        </w:r>
        <w:r>
          <w:t>1</w:t>
        </w:r>
        <w:r w:rsidRPr="009315BE">
          <w:t>..1] entryRelationship</w:t>
        </w:r>
      </w:ins>
    </w:p>
    <w:p w14:paraId="59BA04A5" w14:textId="77777777" w:rsidR="00A304FC" w:rsidRDefault="00A304FC" w:rsidP="00A304FC">
      <w:pPr>
        <w:pStyle w:val="Snt2"/>
        <w:rPr>
          <w:ins w:id="1676" w:author="Tuomainen Mika" w:date="2020-06-10T15:02:00Z"/>
        </w:rPr>
      </w:pPr>
      <w:ins w:id="1677" w:author="Tuomainen Mika" w:date="2020-06-10T15:02:00Z">
        <w:r w:rsidRPr="00125567">
          <w:t xml:space="preserve">a. </w:t>
        </w:r>
        <w:r>
          <w:t>PAKOLLINEN yksi [1..1] @typeCode=”MFST”</w:t>
        </w:r>
      </w:ins>
    </w:p>
    <w:p w14:paraId="505121EE" w14:textId="77777777" w:rsidR="00A304FC" w:rsidRDefault="00A304FC" w:rsidP="00A304FC">
      <w:pPr>
        <w:pStyle w:val="Snt2"/>
        <w:rPr>
          <w:ins w:id="1678" w:author="Tuomainen Mika" w:date="2020-06-10T15:02:00Z"/>
        </w:rPr>
      </w:pPr>
      <w:ins w:id="1679" w:author="Tuomainen Mika" w:date="2020-06-10T15:02:00Z">
        <w:r>
          <w:t>b</w:t>
        </w:r>
        <w:r w:rsidRPr="00125567">
          <w:t xml:space="preserve">. </w:t>
        </w:r>
        <w:r>
          <w:t xml:space="preserve">PAKOLLINEN yksi </w:t>
        </w:r>
        <w:r w:rsidRPr="00125567">
          <w:t xml:space="preserve">[1..1] </w:t>
        </w:r>
        <w:r>
          <w:fldChar w:fldCharType="begin"/>
        </w:r>
        <w:r>
          <w:instrText xml:space="preserve"> HYPERLINK \l "_Tehtävänumero_-_act_1" </w:instrText>
        </w:r>
        <w:r>
          <w:fldChar w:fldCharType="separate"/>
        </w:r>
        <w:r w:rsidRPr="00B10BD6">
          <w:rPr>
            <w:rStyle w:val="Hyperlinkki"/>
          </w:rPr>
          <w:t>Käyntisyy</w:t>
        </w:r>
        <w:r>
          <w:rPr>
            <w:rStyle w:val="Hyperlinkki"/>
          </w:rPr>
          <w:fldChar w:fldCharType="end"/>
        </w:r>
        <w:r>
          <w:t xml:space="preserve"> observation</w:t>
        </w:r>
      </w:ins>
    </w:p>
    <w:p w14:paraId="538F8831" w14:textId="77777777" w:rsidR="00A304FC" w:rsidRPr="009315BE" w:rsidRDefault="00A304FC" w:rsidP="00A304FC">
      <w:pPr>
        <w:pStyle w:val="Snt1"/>
        <w:rPr>
          <w:ins w:id="1680" w:author="Tuomainen Mika" w:date="2020-06-10T15:02:00Z"/>
        </w:rPr>
      </w:pPr>
      <w:ins w:id="1681" w:author="Tuomainen Mika" w:date="2020-06-10T15:02:00Z">
        <w:r>
          <w:t>10. PAKOLLINEN</w:t>
        </w:r>
        <w:r w:rsidRPr="009315BE">
          <w:t xml:space="preserve"> yksi [</w:t>
        </w:r>
        <w:r>
          <w:t>1</w:t>
        </w:r>
        <w:r w:rsidRPr="009315BE">
          <w:t>..1] entryRelationship</w:t>
        </w:r>
      </w:ins>
    </w:p>
    <w:p w14:paraId="4468ACBF" w14:textId="77777777" w:rsidR="00A304FC" w:rsidRDefault="00A304FC" w:rsidP="00A304FC">
      <w:pPr>
        <w:pStyle w:val="Snt2"/>
        <w:rPr>
          <w:ins w:id="1682" w:author="Tuomainen Mika" w:date="2020-06-10T15:02:00Z"/>
        </w:rPr>
      </w:pPr>
      <w:ins w:id="1683" w:author="Tuomainen Mika" w:date="2020-06-10T15:02:00Z">
        <w:r w:rsidRPr="00125567">
          <w:t xml:space="preserve">a. </w:t>
        </w:r>
        <w:r>
          <w:t>PAKOLLINEN yksi [1..1] @typeCode=”MFST”</w:t>
        </w:r>
      </w:ins>
    </w:p>
    <w:p w14:paraId="7EB7F945" w14:textId="77777777" w:rsidR="00A304FC" w:rsidRDefault="00A304FC" w:rsidP="00A304FC">
      <w:pPr>
        <w:pStyle w:val="Snt2"/>
        <w:rPr>
          <w:ins w:id="1684" w:author="Tuomainen Mika" w:date="2020-06-10T15:02:00Z"/>
        </w:rPr>
      </w:pPr>
      <w:ins w:id="1685" w:author="Tuomainen Mika" w:date="2020-06-10T15:02:00Z">
        <w:r>
          <w:t>b</w:t>
        </w:r>
        <w:r w:rsidRPr="00125567">
          <w:t xml:space="preserve">. </w:t>
        </w:r>
        <w:r>
          <w:t xml:space="preserve">PAKOLLINEN yksi </w:t>
        </w:r>
        <w:r w:rsidRPr="00125567">
          <w:t xml:space="preserve">[1..1] </w:t>
        </w:r>
        <w:r>
          <w:fldChar w:fldCharType="begin"/>
        </w:r>
        <w:r>
          <w:instrText xml:space="preserve"> HYPERLINK \l "_Diagnoosin_pysyvyys_–" </w:instrText>
        </w:r>
        <w:r>
          <w:fldChar w:fldCharType="separate"/>
        </w:r>
        <w:r w:rsidRPr="00B10BD6">
          <w:rPr>
            <w:rStyle w:val="Hyperlinkki"/>
          </w:rPr>
          <w:t>Diagnoosin pysyvyys</w:t>
        </w:r>
        <w:r>
          <w:rPr>
            <w:rStyle w:val="Hyperlinkki"/>
          </w:rPr>
          <w:fldChar w:fldCharType="end"/>
        </w:r>
        <w:r>
          <w:t xml:space="preserve"> observation</w:t>
        </w:r>
      </w:ins>
    </w:p>
    <w:p w14:paraId="72E2BCC1" w14:textId="77777777" w:rsidR="00A304FC" w:rsidRPr="009315BE" w:rsidRDefault="00A304FC" w:rsidP="00A304FC">
      <w:pPr>
        <w:pStyle w:val="Snt1"/>
        <w:rPr>
          <w:ins w:id="1686" w:author="Tuomainen Mika" w:date="2020-06-10T15:02:00Z"/>
        </w:rPr>
      </w:pPr>
      <w:ins w:id="1687" w:author="Tuomainen Mika" w:date="2020-06-10T15:02:00Z">
        <w:r>
          <w:t>11. PAKOLLINEN</w:t>
        </w:r>
        <w:r w:rsidRPr="009315BE">
          <w:t xml:space="preserve"> yksi [</w:t>
        </w:r>
        <w:r>
          <w:t>1</w:t>
        </w:r>
        <w:r w:rsidRPr="009315BE">
          <w:t>..</w:t>
        </w:r>
        <w:r>
          <w:t>1</w:t>
        </w:r>
        <w:r w:rsidRPr="009315BE">
          <w:t>] entryRelationship</w:t>
        </w:r>
      </w:ins>
    </w:p>
    <w:p w14:paraId="7F703F81" w14:textId="77777777" w:rsidR="00A304FC" w:rsidRDefault="00A304FC" w:rsidP="00A304FC">
      <w:pPr>
        <w:pStyle w:val="Snt2"/>
        <w:rPr>
          <w:ins w:id="1688" w:author="Tuomainen Mika" w:date="2020-06-10T15:02:00Z"/>
        </w:rPr>
      </w:pPr>
      <w:ins w:id="1689" w:author="Tuomainen Mika" w:date="2020-06-10T15:02:00Z">
        <w:r w:rsidRPr="00125567">
          <w:t xml:space="preserve">a. </w:t>
        </w:r>
        <w:r>
          <w:t>PAKOLLINEN yksi [1..1] @typeCode=”MFST”</w:t>
        </w:r>
      </w:ins>
    </w:p>
    <w:p w14:paraId="104140C3" w14:textId="77777777" w:rsidR="00A304FC" w:rsidRDefault="00A304FC" w:rsidP="00A304FC">
      <w:pPr>
        <w:pStyle w:val="Snt2"/>
        <w:rPr>
          <w:ins w:id="1690" w:author="Tuomainen Mika" w:date="2020-06-10T15:02:00Z"/>
        </w:rPr>
      </w:pPr>
      <w:ins w:id="1691" w:author="Tuomainen Mika" w:date="2020-06-10T15:02:00Z">
        <w:r>
          <w:t>b</w:t>
        </w:r>
        <w:r w:rsidRPr="00125567">
          <w:t xml:space="preserve">. </w:t>
        </w:r>
        <w:r>
          <w:t xml:space="preserve">PAKOLLINEN yksi </w:t>
        </w:r>
        <w:r w:rsidRPr="00125567">
          <w:t xml:space="preserve">[1..1] </w:t>
        </w:r>
        <w:r>
          <w:fldChar w:fldCharType="begin"/>
        </w:r>
        <w:r>
          <w:instrText xml:space="preserve"> HYPERLINK  \l "_Diagnoosin_tai_käyntisyyn" </w:instrText>
        </w:r>
        <w:r>
          <w:fldChar w:fldCharType="separate"/>
        </w:r>
        <w:r w:rsidRPr="00B10BD6">
          <w:rPr>
            <w:rStyle w:val="Hyperlinkki"/>
          </w:rPr>
          <w:t>Diagnoosin tai käyntisyyn episoditunnus</w:t>
        </w:r>
        <w:r>
          <w:fldChar w:fldCharType="end"/>
        </w:r>
        <w:r>
          <w:t xml:space="preserve"> observation</w:t>
        </w:r>
      </w:ins>
    </w:p>
    <w:p w14:paraId="7C974AE9" w14:textId="77777777" w:rsidR="00A304FC" w:rsidRDefault="00A304FC" w:rsidP="00A304FC">
      <w:pPr>
        <w:rPr>
          <w:ins w:id="1692" w:author="Tuomainen Mika" w:date="2020-06-10T15:03:00Z"/>
        </w:rPr>
      </w:pPr>
    </w:p>
    <w:p w14:paraId="325E26EC" w14:textId="7A111674" w:rsidR="00A304FC" w:rsidRDefault="00A304FC" w:rsidP="00A304FC">
      <w:pPr>
        <w:rPr>
          <w:ins w:id="1693" w:author="Tuomainen Mika" w:date="2020-06-10T15:02:00Z"/>
        </w:rPr>
      </w:pPr>
      <w:ins w:id="1694" w:author="Tuomainen Mika" w:date="2020-06-10T15:02:00Z">
        <w:r>
          <w:fldChar w:fldCharType="begin"/>
        </w:r>
        <w:r>
          <w:instrText xml:space="preserve"> HYPERLINK  \l "_Ensihoitotehtävän_perustiedot_-" </w:instrText>
        </w:r>
        <w:r>
          <w:fldChar w:fldCharType="separate"/>
        </w:r>
        <w:r>
          <w:rPr>
            <w:rStyle w:val="Hyperlinkki"/>
          </w:rPr>
          <w:t>Käyntisyy</w:t>
        </w:r>
        <w:r>
          <w:fldChar w:fldCharType="end"/>
        </w:r>
        <w:r>
          <w:t xml:space="preserve"> – observation</w:t>
        </w:r>
      </w:ins>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99795E" w14:paraId="0A1E5D59" w14:textId="77777777" w:rsidTr="00771B86">
        <w:trPr>
          <w:ins w:id="1695" w:author="Tuomainen Mika" w:date="2020-06-10T15:02:00Z"/>
        </w:trPr>
        <w:tc>
          <w:tcPr>
            <w:tcW w:w="9236" w:type="dxa"/>
          </w:tcPr>
          <w:p w14:paraId="6107FA68" w14:textId="77777777" w:rsidR="00A304FC" w:rsidRPr="00A878B7" w:rsidRDefault="00A304FC" w:rsidP="00771B86">
            <w:pPr>
              <w:pStyle w:val="Snt1"/>
              <w:ind w:left="0" w:firstLine="0"/>
              <w:rPr>
                <w:ins w:id="1696" w:author="Tuomainen Mika" w:date="2020-06-10T15:02:00Z"/>
                <w:rFonts w:eastAsiaTheme="majorEastAsia" w:cstheme="majorHAnsi"/>
                <w:bCs/>
                <w:sz w:val="24"/>
                <w:szCs w:val="26"/>
                <w:lang w:val="en-US"/>
              </w:rPr>
            </w:pPr>
            <w:ins w:id="1697"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ins>
          </w:p>
        </w:tc>
      </w:tr>
    </w:tbl>
    <w:p w14:paraId="49EFD295" w14:textId="77777777" w:rsidR="00A304FC" w:rsidRDefault="00A304FC" w:rsidP="00A304FC">
      <w:pPr>
        <w:pStyle w:val="Snt1"/>
        <w:rPr>
          <w:ins w:id="1698" w:author="Tuomainen Mika" w:date="2020-06-10T15:02:00Z"/>
          <w:lang w:val="en-US"/>
        </w:rPr>
      </w:pPr>
    </w:p>
    <w:p w14:paraId="106E8143" w14:textId="77777777" w:rsidR="00A304FC" w:rsidRPr="007E0AC1" w:rsidRDefault="00A304FC" w:rsidP="00A304FC">
      <w:pPr>
        <w:pStyle w:val="Snt1"/>
        <w:rPr>
          <w:ins w:id="1699" w:author="Tuomainen Mika" w:date="2020-06-10T15:02:00Z"/>
        </w:rPr>
      </w:pPr>
      <w:ins w:id="1700" w:author="Tuomainen Mika" w:date="2020-06-10T15:02:00Z">
        <w:r w:rsidRPr="007E0AC1">
          <w:t>1. PAKOLLINEN yksi [1..1] @classCode="</w:t>
        </w:r>
        <w:r>
          <w:t>OBS</w:t>
        </w:r>
        <w:r w:rsidRPr="007E0AC1">
          <w:t>" ja yksi [1..1] @moodCode="EVN"</w:t>
        </w:r>
      </w:ins>
    </w:p>
    <w:p w14:paraId="7A61A6BA" w14:textId="77777777" w:rsidR="00A304FC" w:rsidRPr="0095153D" w:rsidRDefault="00A304FC" w:rsidP="00A304FC">
      <w:pPr>
        <w:pStyle w:val="Snt1"/>
        <w:rPr>
          <w:ins w:id="1701" w:author="Tuomainen Mika" w:date="2020-06-10T15:02:00Z"/>
        </w:rPr>
      </w:pPr>
      <w:ins w:id="1702" w:author="Tuomainen Mika" w:date="2020-06-10T15:02:00Z">
        <w:r>
          <w:t>2</w:t>
        </w:r>
        <w:r w:rsidRPr="0082643A">
          <w:t>. PAKOLLINEN yksi [1..1] code/@code="</w:t>
        </w:r>
        <w:r>
          <w:t>2.10</w:t>
        </w:r>
        <w:r w:rsidRPr="0082643A">
          <w:t xml:space="preserve">" </w:t>
        </w:r>
        <w:r>
          <w:t xml:space="preserve">Käyntisyy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ins>
    </w:p>
    <w:p w14:paraId="0F46210A" w14:textId="77777777" w:rsidR="00A304FC" w:rsidRDefault="00A304FC" w:rsidP="00A304FC">
      <w:pPr>
        <w:pStyle w:val="Snt1"/>
        <w:rPr>
          <w:ins w:id="1703" w:author="Tuomainen Mika" w:date="2020-06-10T15:02:00Z"/>
        </w:rPr>
      </w:pPr>
      <w:ins w:id="1704" w:author="Tuomainen Mika" w:date="2020-06-10T15:02:00Z">
        <w:r>
          <w:t>3. PAKOLLINEN yksi [1..1] text</w:t>
        </w:r>
      </w:ins>
    </w:p>
    <w:p w14:paraId="106E2CAA" w14:textId="77777777" w:rsidR="00A304FC" w:rsidRDefault="00A304FC" w:rsidP="00A304FC">
      <w:pPr>
        <w:pStyle w:val="Snt2"/>
        <w:rPr>
          <w:ins w:id="1705" w:author="Tuomainen Mika" w:date="2020-06-10T15:02:00Z"/>
        </w:rPr>
      </w:pPr>
      <w:ins w:id="1706" w:author="Tuomainen Mika" w:date="2020-06-10T15:02:00Z">
        <w:r>
          <w:t>a. PAKOLLINEN yksi [1..1] reference/@value, viitattavan näyttömuoto-osion xml-ID annetaan II-tietotyypillä</w:t>
        </w:r>
      </w:ins>
    </w:p>
    <w:p w14:paraId="6DB439CA" w14:textId="77777777" w:rsidR="00A304FC" w:rsidRDefault="00A304FC" w:rsidP="00A304FC">
      <w:pPr>
        <w:pStyle w:val="Snt1"/>
        <w:rPr>
          <w:ins w:id="1707" w:author="Tuomainen Mika" w:date="2020-06-10T15:02:00Z"/>
        </w:rPr>
      </w:pPr>
      <w:ins w:id="1708" w:author="Tuomainen Mika" w:date="2020-06-10T15:02:00Z">
        <w:r>
          <w:t>4</w:t>
        </w:r>
        <w:r w:rsidRPr="00AE0334">
          <w:t xml:space="preserve">. </w:t>
        </w:r>
        <w:r>
          <w:t xml:space="preserve">PAKOLLINEN yksi </w:t>
        </w:r>
        <w:r w:rsidRPr="00AE0334">
          <w:t>[</w:t>
        </w:r>
        <w:r>
          <w:t>1</w:t>
        </w:r>
        <w:r w:rsidRPr="00AE0334">
          <w:t>..</w:t>
        </w:r>
        <w:r>
          <w:t>1</w:t>
        </w:r>
        <w:r w:rsidRPr="00AE0334">
          <w:t>] value</w:t>
        </w:r>
        <w:r>
          <w:t>/@value=”true”, arvo annetaan BL-tietotyypillä</w:t>
        </w:r>
      </w:ins>
    </w:p>
    <w:p w14:paraId="1EDF0D53" w14:textId="77777777" w:rsidR="00A304FC" w:rsidRDefault="00A304FC" w:rsidP="00A304FC">
      <w:pPr>
        <w:rPr>
          <w:ins w:id="1709" w:author="Tuomainen Mika" w:date="2020-06-10T15:03:00Z"/>
        </w:rPr>
      </w:pPr>
    </w:p>
    <w:p w14:paraId="3619F7E3" w14:textId="5ABCFA66" w:rsidR="00A304FC" w:rsidRDefault="00A304FC" w:rsidP="00A304FC">
      <w:pPr>
        <w:rPr>
          <w:ins w:id="1710" w:author="Tuomainen Mika" w:date="2020-06-10T15:02:00Z"/>
        </w:rPr>
      </w:pPr>
      <w:ins w:id="1711" w:author="Tuomainen Mika" w:date="2020-06-10T15:02:00Z">
        <w:r>
          <w:fldChar w:fldCharType="begin"/>
        </w:r>
        <w:r>
          <w:instrText xml:space="preserve"> HYPERLINK  \l "_Käyntisyy_/_Diagnoosit" </w:instrText>
        </w:r>
        <w:r>
          <w:fldChar w:fldCharType="separate"/>
        </w:r>
        <w:r w:rsidRPr="00B10BD6">
          <w:rPr>
            <w:rStyle w:val="Hyperlinkki"/>
          </w:rPr>
          <w:t>Diagnoosin pysyvyys</w:t>
        </w:r>
        <w:r>
          <w:fldChar w:fldCharType="end"/>
        </w:r>
        <w:r>
          <w:t xml:space="preserve"> – observation</w:t>
        </w:r>
      </w:ins>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99795E" w14:paraId="60410674" w14:textId="77777777" w:rsidTr="00771B86">
        <w:trPr>
          <w:ins w:id="1712" w:author="Tuomainen Mika" w:date="2020-06-10T15:02:00Z"/>
        </w:trPr>
        <w:tc>
          <w:tcPr>
            <w:tcW w:w="9236" w:type="dxa"/>
          </w:tcPr>
          <w:p w14:paraId="1D47A2E6" w14:textId="77777777" w:rsidR="00A304FC" w:rsidRPr="00A878B7" w:rsidRDefault="00A304FC" w:rsidP="00771B86">
            <w:pPr>
              <w:pStyle w:val="Snt1"/>
              <w:ind w:left="0" w:firstLine="0"/>
              <w:rPr>
                <w:ins w:id="1713" w:author="Tuomainen Mika" w:date="2020-06-10T15:02:00Z"/>
                <w:rFonts w:eastAsiaTheme="majorEastAsia" w:cstheme="majorHAnsi"/>
                <w:bCs/>
                <w:sz w:val="24"/>
                <w:szCs w:val="26"/>
                <w:lang w:val="en-US"/>
              </w:rPr>
            </w:pPr>
            <w:ins w:id="1714"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ins>
          </w:p>
        </w:tc>
      </w:tr>
    </w:tbl>
    <w:p w14:paraId="39A1731F" w14:textId="77777777" w:rsidR="00A304FC" w:rsidRDefault="00A304FC" w:rsidP="00A304FC">
      <w:pPr>
        <w:pStyle w:val="Snt1"/>
        <w:rPr>
          <w:ins w:id="1715" w:author="Tuomainen Mika" w:date="2020-06-10T15:02:00Z"/>
          <w:lang w:val="en-US"/>
        </w:rPr>
      </w:pPr>
    </w:p>
    <w:p w14:paraId="01CA4415" w14:textId="77777777" w:rsidR="00A304FC" w:rsidRPr="007E0AC1" w:rsidRDefault="00A304FC" w:rsidP="00A304FC">
      <w:pPr>
        <w:pStyle w:val="Snt1"/>
        <w:rPr>
          <w:ins w:id="1716" w:author="Tuomainen Mika" w:date="2020-06-10T15:02:00Z"/>
        </w:rPr>
      </w:pPr>
      <w:ins w:id="1717" w:author="Tuomainen Mika" w:date="2020-06-10T15:02:00Z">
        <w:r w:rsidRPr="007E0AC1">
          <w:t>1. PAKOLLINEN yksi [1..1] @classCode="</w:t>
        </w:r>
        <w:r>
          <w:t>OBS</w:t>
        </w:r>
        <w:r w:rsidRPr="007E0AC1">
          <w:t>" ja yksi [1..1] @moodCode="EVN"</w:t>
        </w:r>
      </w:ins>
    </w:p>
    <w:p w14:paraId="47A2889C" w14:textId="77777777" w:rsidR="00A304FC" w:rsidRPr="0095153D" w:rsidRDefault="00A304FC" w:rsidP="00A304FC">
      <w:pPr>
        <w:pStyle w:val="Snt1"/>
        <w:rPr>
          <w:ins w:id="1718" w:author="Tuomainen Mika" w:date="2020-06-10T15:02:00Z"/>
        </w:rPr>
      </w:pPr>
      <w:ins w:id="1719" w:author="Tuomainen Mika" w:date="2020-06-10T15:02:00Z">
        <w:r>
          <w:t>2</w:t>
        </w:r>
        <w:r w:rsidRPr="0082643A">
          <w:t>. PAKOLLINEN yksi [1..1] code/@code="</w:t>
        </w:r>
        <w:r>
          <w:t>2.1</w:t>
        </w:r>
        <w:r w:rsidRPr="0082643A">
          <w:t xml:space="preserve">" </w:t>
        </w:r>
        <w:r w:rsidRPr="00B10BD6">
          <w:t>Diagnoosin tai riskin pysyvyys</w:t>
        </w:r>
        <w:r>
          <w:t xml:space="preserve">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ins>
    </w:p>
    <w:p w14:paraId="415F9E3E" w14:textId="77777777" w:rsidR="00A304FC" w:rsidRPr="00B10BD6" w:rsidRDefault="00A304FC" w:rsidP="00A304FC">
      <w:pPr>
        <w:pStyle w:val="Snt1"/>
        <w:rPr>
          <w:ins w:id="1720" w:author="Tuomainen Mika" w:date="2020-06-10T15:02:00Z"/>
        </w:rPr>
      </w:pPr>
      <w:ins w:id="1721" w:author="Tuomainen Mika" w:date="2020-06-10T15:02:00Z">
        <w:r>
          <w:t>3</w:t>
        </w:r>
        <w:r w:rsidRPr="00AE0334">
          <w:t xml:space="preserve">. </w:t>
        </w:r>
        <w:r>
          <w:t xml:space="preserve">PAKOLLINEN yksi </w:t>
        </w:r>
        <w:r w:rsidRPr="00AE0334">
          <w:t>[</w:t>
        </w:r>
        <w:r>
          <w:t>1</w:t>
        </w:r>
        <w:r w:rsidRPr="00AE0334">
          <w:t>..</w:t>
        </w:r>
        <w:r>
          <w:t>1</w:t>
        </w:r>
        <w:r w:rsidRPr="00AE0334">
          <w:t>] value</w:t>
        </w:r>
        <w:r>
          <w:t xml:space="preserve"> Diagnoosin pysyvyys, arvo ”KER” Määräaikainen luokituksella </w:t>
        </w:r>
        <w:r w:rsidRPr="005B49AC">
          <w:t>AR/YDIN - Pysyvyys 2003</w:t>
        </w:r>
        <w:r>
          <w:t xml:space="preserve"> (codeSystem: 1</w:t>
        </w:r>
        <w:r w:rsidRPr="005B49AC">
          <w:t>.2.246.537.5.40003.2003</w:t>
        </w:r>
        <w:r>
          <w:t>) CV-tietotyypillä</w:t>
        </w:r>
      </w:ins>
    </w:p>
    <w:p w14:paraId="145049AA" w14:textId="77777777" w:rsidR="00A304FC" w:rsidRDefault="00A304FC" w:rsidP="00A304FC">
      <w:pPr>
        <w:rPr>
          <w:ins w:id="1722" w:author="Tuomainen Mika" w:date="2020-06-10T15:03:00Z"/>
        </w:rPr>
      </w:pPr>
    </w:p>
    <w:p w14:paraId="0C468BA4" w14:textId="016A91CC" w:rsidR="00A304FC" w:rsidRDefault="00A304FC" w:rsidP="00A304FC">
      <w:pPr>
        <w:rPr>
          <w:ins w:id="1723" w:author="Tuomainen Mika" w:date="2020-06-10T15:02:00Z"/>
        </w:rPr>
      </w:pPr>
      <w:ins w:id="1724" w:author="Tuomainen Mika" w:date="2020-06-10T15:02:00Z">
        <w:r>
          <w:fldChar w:fldCharType="begin"/>
        </w:r>
        <w:r>
          <w:instrText xml:space="preserve"> HYPERLINK  \l "_Ensihoitotehtävän_perustiedot_-" </w:instrText>
        </w:r>
        <w:r>
          <w:fldChar w:fldCharType="separate"/>
        </w:r>
        <w:r w:rsidRPr="00B10BD6">
          <w:rPr>
            <w:rStyle w:val="Hyperlinkki"/>
          </w:rPr>
          <w:t>Diagnoosin tai käyntisyyn episoditunnus</w:t>
        </w:r>
        <w:r>
          <w:fldChar w:fldCharType="end"/>
        </w:r>
        <w:r>
          <w:t xml:space="preserve"> – observation</w:t>
        </w:r>
      </w:ins>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99795E" w14:paraId="6C6DE108" w14:textId="77777777" w:rsidTr="00771B86">
        <w:trPr>
          <w:ins w:id="1725" w:author="Tuomainen Mika" w:date="2020-06-10T15:02:00Z"/>
        </w:trPr>
        <w:tc>
          <w:tcPr>
            <w:tcW w:w="9236" w:type="dxa"/>
          </w:tcPr>
          <w:p w14:paraId="0967C143" w14:textId="77777777" w:rsidR="00A304FC" w:rsidRPr="00A878B7" w:rsidRDefault="00A304FC" w:rsidP="00771B86">
            <w:pPr>
              <w:pStyle w:val="Snt1"/>
              <w:ind w:left="0" w:firstLine="0"/>
              <w:rPr>
                <w:ins w:id="1726" w:author="Tuomainen Mika" w:date="2020-06-10T15:02:00Z"/>
                <w:rFonts w:eastAsiaTheme="majorEastAsia" w:cstheme="majorHAnsi"/>
                <w:bCs/>
                <w:sz w:val="24"/>
                <w:szCs w:val="26"/>
                <w:lang w:val="en-US"/>
              </w:rPr>
            </w:pPr>
            <w:ins w:id="1727"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ins>
          </w:p>
        </w:tc>
      </w:tr>
    </w:tbl>
    <w:p w14:paraId="4E5EEADD" w14:textId="77777777" w:rsidR="00A304FC" w:rsidRDefault="00A304FC" w:rsidP="00A304FC">
      <w:pPr>
        <w:pStyle w:val="Snt1"/>
        <w:rPr>
          <w:ins w:id="1728" w:author="Tuomainen Mika" w:date="2020-06-10T15:02:00Z"/>
          <w:lang w:val="en-US"/>
        </w:rPr>
      </w:pPr>
    </w:p>
    <w:p w14:paraId="2A64FCF9" w14:textId="77777777" w:rsidR="00A304FC" w:rsidRPr="007E0AC1" w:rsidRDefault="00A304FC" w:rsidP="00A304FC">
      <w:pPr>
        <w:pStyle w:val="Snt1"/>
        <w:rPr>
          <w:ins w:id="1729" w:author="Tuomainen Mika" w:date="2020-06-10T15:02:00Z"/>
        </w:rPr>
      </w:pPr>
      <w:ins w:id="1730" w:author="Tuomainen Mika" w:date="2020-06-10T15:02:00Z">
        <w:r w:rsidRPr="007E0AC1">
          <w:t>1. PAKOLLINEN yksi [1..1] @classCode="</w:t>
        </w:r>
        <w:r>
          <w:t>OBS</w:t>
        </w:r>
        <w:r w:rsidRPr="007E0AC1">
          <w:t>" ja yksi [1..1] @moodCode="EVN"</w:t>
        </w:r>
      </w:ins>
    </w:p>
    <w:p w14:paraId="7F49AA61" w14:textId="77777777" w:rsidR="00A304FC" w:rsidRPr="0095153D" w:rsidRDefault="00A304FC" w:rsidP="00A304FC">
      <w:pPr>
        <w:pStyle w:val="Snt1"/>
        <w:rPr>
          <w:ins w:id="1731" w:author="Tuomainen Mika" w:date="2020-06-10T15:02:00Z"/>
        </w:rPr>
      </w:pPr>
      <w:ins w:id="1732" w:author="Tuomainen Mika" w:date="2020-06-10T15:02:00Z">
        <w:r>
          <w:t>2</w:t>
        </w:r>
        <w:r w:rsidRPr="0082643A">
          <w:t>. PAKOLLINEN yksi [1..1] code/@code="</w:t>
        </w:r>
        <w:r>
          <w:t>2.14</w:t>
        </w:r>
        <w:r w:rsidRPr="0082643A">
          <w:t xml:space="preserve">" </w:t>
        </w:r>
        <w:r w:rsidRPr="005B49AC">
          <w:t>Diagnoosin tai käyntisyyn episoditunnus</w:t>
        </w:r>
        <w:r>
          <w:t xml:space="preserve">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ins>
    </w:p>
    <w:p w14:paraId="481A47D8" w14:textId="77777777" w:rsidR="00A304FC" w:rsidRPr="00B10BD6" w:rsidRDefault="00A304FC" w:rsidP="00A304FC">
      <w:pPr>
        <w:pStyle w:val="Snt1"/>
        <w:rPr>
          <w:ins w:id="1733" w:author="Tuomainen Mika" w:date="2020-06-10T15:02:00Z"/>
        </w:rPr>
      </w:pPr>
      <w:ins w:id="1734" w:author="Tuomainen Mika" w:date="2020-06-10T15:02:00Z">
        <w:r>
          <w:t>3</w:t>
        </w:r>
        <w:r w:rsidRPr="00AE0334">
          <w:t xml:space="preserve">. </w:t>
        </w:r>
        <w:r>
          <w:t xml:space="preserve">PAKOLLINEN yksi tai useampi </w:t>
        </w:r>
        <w:r w:rsidRPr="00AE0334">
          <w:t>[</w:t>
        </w:r>
        <w:r>
          <w:t>1</w:t>
        </w:r>
        <w:r w:rsidRPr="00AE0334">
          <w:t>..</w:t>
        </w:r>
        <w:r>
          <w:t>*</w:t>
        </w:r>
        <w:r w:rsidRPr="00AE0334">
          <w:t xml:space="preserve">] </w:t>
        </w:r>
        <w:r w:rsidRPr="005B49AC">
          <w:t>Diagnoosin tai käyntisyyn episoditunnus</w:t>
        </w:r>
        <w:r>
          <w:t>, arvo annetaan II-tietotyypillä</w:t>
        </w:r>
      </w:ins>
    </w:p>
    <w:p w14:paraId="13DD995B" w14:textId="77777777" w:rsidR="00A304FC" w:rsidRDefault="00A304FC" w:rsidP="00A304FC">
      <w:pPr>
        <w:rPr>
          <w:ins w:id="1735" w:author="Tuomainen Mika" w:date="2020-06-10T15:03:00Z"/>
        </w:rPr>
      </w:pPr>
    </w:p>
    <w:p w14:paraId="33430602" w14:textId="230BB9A4" w:rsidR="00A304FC" w:rsidRDefault="00A304FC" w:rsidP="00A304FC">
      <w:pPr>
        <w:rPr>
          <w:ins w:id="1736" w:author="Tuomainen Mika" w:date="2020-06-10T15:02:00Z"/>
        </w:rPr>
      </w:pPr>
      <w:ins w:id="1737" w:author="Tuomainen Mika" w:date="2020-06-10T15:02:00Z">
        <w:r>
          <w:fldChar w:fldCharType="begin"/>
        </w:r>
        <w:r>
          <w:instrText>HYPERLINK  \l "_Hoidon_syy"</w:instrText>
        </w:r>
        <w:r>
          <w:fldChar w:fldCharType="separate"/>
        </w:r>
        <w:r w:rsidRPr="000F43F5">
          <w:rPr>
            <w:rStyle w:val="Hyperlinkki"/>
          </w:rPr>
          <w:t>Lisätiedot tutkimukseen tulon syystä</w:t>
        </w:r>
        <w:r>
          <w:fldChar w:fldCharType="end"/>
        </w:r>
        <w:r w:rsidRPr="00487841">
          <w:t xml:space="preserve"> </w:t>
        </w:r>
        <w:r>
          <w:t xml:space="preserve">- </w:t>
        </w:r>
        <w:r w:rsidRPr="00487841">
          <w:t>o</w:t>
        </w:r>
        <w:r>
          <w:t xml:space="preserve">bservation </w:t>
        </w:r>
      </w:ins>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99795E" w14:paraId="13BB5CF8" w14:textId="77777777" w:rsidTr="00771B86">
        <w:trPr>
          <w:ins w:id="1738" w:author="Tuomainen Mika" w:date="2020-06-10T15:02:00Z"/>
        </w:trPr>
        <w:tc>
          <w:tcPr>
            <w:tcW w:w="9236" w:type="dxa"/>
          </w:tcPr>
          <w:p w14:paraId="2D4A3AB7" w14:textId="77777777" w:rsidR="00A304FC" w:rsidRPr="00A878B7" w:rsidRDefault="00A304FC" w:rsidP="00771B86">
            <w:pPr>
              <w:pStyle w:val="Snt1"/>
              <w:tabs>
                <w:tab w:val="left" w:pos="7260"/>
              </w:tabs>
              <w:ind w:left="0" w:firstLine="0"/>
              <w:rPr>
                <w:ins w:id="1739" w:author="Tuomainen Mika" w:date="2020-06-10T15:02:00Z"/>
                <w:rFonts w:eastAsiaTheme="majorEastAsia" w:cstheme="majorHAnsi"/>
                <w:bCs/>
                <w:sz w:val="24"/>
                <w:szCs w:val="26"/>
                <w:lang w:val="en-US"/>
              </w:rPr>
            </w:pPr>
            <w:ins w:id="1740" w:author="Tuomainen Mika" w:date="2020-06-10T15:02:00Z">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ins>
          </w:p>
        </w:tc>
      </w:tr>
    </w:tbl>
    <w:p w14:paraId="15EA4B72" w14:textId="77777777" w:rsidR="00A304FC" w:rsidRPr="00F131D9" w:rsidRDefault="00A304FC" w:rsidP="00A304FC">
      <w:pPr>
        <w:pStyle w:val="Snt1"/>
        <w:rPr>
          <w:ins w:id="1741" w:author="Tuomainen Mika" w:date="2020-06-10T15:02:00Z"/>
          <w:lang w:val="en-US"/>
        </w:rPr>
      </w:pPr>
    </w:p>
    <w:p w14:paraId="585D147A" w14:textId="77777777" w:rsidR="00A304FC" w:rsidRPr="007E0AC1" w:rsidRDefault="00A304FC" w:rsidP="00A304FC">
      <w:pPr>
        <w:pStyle w:val="Snt1"/>
        <w:rPr>
          <w:ins w:id="1742" w:author="Tuomainen Mika" w:date="2020-06-10T15:02:00Z"/>
        </w:rPr>
      </w:pPr>
      <w:ins w:id="1743" w:author="Tuomainen Mika" w:date="2020-06-10T15:02:00Z">
        <w:r w:rsidRPr="007E0AC1">
          <w:t>1. PAKOLLINEN yksi [1..1] @classCode="</w:t>
        </w:r>
        <w:r>
          <w:t>OBS</w:t>
        </w:r>
        <w:r w:rsidRPr="007E0AC1">
          <w:t>" ja yksi [1..1] @moodCode="EVN"</w:t>
        </w:r>
      </w:ins>
    </w:p>
    <w:p w14:paraId="05E771C7" w14:textId="77777777" w:rsidR="00A304FC" w:rsidRPr="007E0AC1" w:rsidRDefault="00A304FC" w:rsidP="00A304FC">
      <w:pPr>
        <w:pStyle w:val="Snt1"/>
        <w:rPr>
          <w:ins w:id="1744" w:author="Tuomainen Mika" w:date="2020-06-10T15:02:00Z"/>
        </w:rPr>
      </w:pPr>
      <w:ins w:id="1745" w:author="Tuomainen Mika" w:date="2020-06-10T15:02:00Z">
        <w:r>
          <w:t>2</w:t>
        </w:r>
        <w:r w:rsidRPr="007E0AC1">
          <w:t>. PAKOLLINEN yksi [1..1] id</w:t>
        </w:r>
        <w:r>
          <w:t>/@root</w:t>
        </w:r>
      </w:ins>
    </w:p>
    <w:p w14:paraId="1B049086" w14:textId="77777777" w:rsidR="00A304FC" w:rsidRPr="0095153D" w:rsidRDefault="00A304FC" w:rsidP="00A304FC">
      <w:pPr>
        <w:pStyle w:val="Snt1"/>
        <w:rPr>
          <w:ins w:id="1746" w:author="Tuomainen Mika" w:date="2020-06-10T15:02:00Z"/>
        </w:rPr>
      </w:pPr>
      <w:ins w:id="1747" w:author="Tuomainen Mika" w:date="2020-06-10T15:02:00Z">
        <w:r>
          <w:t>3</w:t>
        </w:r>
        <w:r w:rsidRPr="0082643A">
          <w:t>. PAKOLLINEN yksi [1..1] code/@code="</w:t>
        </w:r>
        <w:r>
          <w:t>14</w:t>
        </w:r>
        <w:r w:rsidRPr="0082643A">
          <w:t xml:space="preserve">" </w:t>
        </w:r>
        <w:r w:rsidRPr="001755A4">
          <w:t>Lisätiedot tutkimukseen tulon syystä</w:t>
        </w:r>
        <w:r>
          <w:t xml:space="preserve"> </w:t>
        </w:r>
        <w:r w:rsidRPr="0095153D">
          <w:t>(</w:t>
        </w:r>
        <w:r>
          <w:t>codeSystem</w:t>
        </w:r>
        <w:r w:rsidRPr="0095153D">
          <w:t xml:space="preserve">: </w:t>
        </w:r>
        <w:r>
          <w:t xml:space="preserve">1.2.246.537.6.889 </w:t>
        </w:r>
        <w:r w:rsidRPr="00414A9E">
          <w:t>Optometria/Tietosisältö - Optometrian rakenteinen kirjaaminen</w:t>
        </w:r>
        <w:r w:rsidRPr="0095153D">
          <w:t>)</w:t>
        </w:r>
      </w:ins>
    </w:p>
    <w:p w14:paraId="1929251F" w14:textId="77777777" w:rsidR="00A304FC" w:rsidRDefault="00A304FC" w:rsidP="00A304FC">
      <w:pPr>
        <w:pStyle w:val="Snt1"/>
        <w:rPr>
          <w:ins w:id="1748" w:author="Tuomainen Mika" w:date="2020-06-10T15:02:00Z"/>
        </w:rPr>
      </w:pPr>
      <w:ins w:id="1749" w:author="Tuomainen Mika" w:date="2020-06-10T15:02:00Z">
        <w:r>
          <w:t>4. PAKOLLINEN yksi [1..1] text</w:t>
        </w:r>
      </w:ins>
    </w:p>
    <w:p w14:paraId="5A81D1D4" w14:textId="77777777" w:rsidR="00A304FC" w:rsidRDefault="00A304FC" w:rsidP="00A304FC">
      <w:pPr>
        <w:pStyle w:val="Snt2"/>
        <w:rPr>
          <w:ins w:id="1750" w:author="Tuomainen Mika" w:date="2020-06-10T15:02:00Z"/>
        </w:rPr>
      </w:pPr>
      <w:ins w:id="1751" w:author="Tuomainen Mika" w:date="2020-06-10T15:02:00Z">
        <w:r>
          <w:t>a. PAKOLLINEN yksi [1..1] reference/@value, viitattavan näyttömuoto-osion xml-ID annetaan II-tietotyypillä</w:t>
        </w:r>
      </w:ins>
    </w:p>
    <w:p w14:paraId="415B9B5D" w14:textId="77777777" w:rsidR="00A304FC" w:rsidRDefault="00A304FC" w:rsidP="00A304FC">
      <w:pPr>
        <w:pStyle w:val="Snt1"/>
        <w:rPr>
          <w:ins w:id="1752" w:author="Tuomainen Mika" w:date="2020-06-10T15:02:00Z"/>
        </w:rPr>
      </w:pPr>
      <w:ins w:id="1753" w:author="Tuomainen Mika" w:date="2020-06-10T15:02:00Z">
        <w:r>
          <w:t>5</w:t>
        </w:r>
        <w:r w:rsidRPr="00AE0334">
          <w:t xml:space="preserve">. </w:t>
        </w:r>
        <w:r>
          <w:t xml:space="preserve">PAKOLLINEN yksi </w:t>
        </w:r>
        <w:r w:rsidRPr="00AE0334">
          <w:t>[</w:t>
        </w:r>
        <w:r>
          <w:t>1</w:t>
        </w:r>
        <w:r w:rsidRPr="00AE0334">
          <w:t>..</w:t>
        </w:r>
        <w:r>
          <w:t>1</w:t>
        </w:r>
        <w:r w:rsidRPr="00AE0334">
          <w:t>] value</w:t>
        </w:r>
        <w:r>
          <w:t xml:space="preserve"> </w:t>
        </w:r>
        <w:r w:rsidRPr="001755A4">
          <w:t>Lisätiedot tutkimukseen tulon syystä</w:t>
        </w:r>
        <w:r>
          <w:t xml:space="preserve"> (14), </w:t>
        </w:r>
        <w:r w:rsidRPr="00AE0334">
          <w:t>arvo annetaan</w:t>
        </w:r>
        <w:r>
          <w:t xml:space="preserve"> ST</w:t>
        </w:r>
        <w:r w:rsidRPr="00AE0334">
          <w:t>-tietotyypillä</w:t>
        </w:r>
      </w:ins>
    </w:p>
    <w:p w14:paraId="15340BF8" w14:textId="77777777" w:rsidR="00FF74DA" w:rsidRPr="007E4641" w:rsidRDefault="00FF74DA" w:rsidP="00AE0334"/>
    <w:sectPr w:rsidR="00FF74DA" w:rsidRPr="007E4641" w:rsidSect="00754D15">
      <w:type w:val="continuous"/>
      <w:pgSz w:w="11906" w:h="16838" w:code="9"/>
      <w:pgMar w:top="1814" w:right="1134" w:bottom="1418" w:left="1531" w:header="680" w:footer="45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0" w:author="Eklund Marjut" w:date="2020-06-03T15:04:00Z" w:initials="EM">
    <w:p w14:paraId="4D1E5236" w14:textId="5CC1A361" w:rsidR="00A61BFC" w:rsidRDefault="00A61BFC">
      <w:pPr>
        <w:pStyle w:val="Kommentinteksti"/>
      </w:pPr>
      <w:r>
        <w:rPr>
          <w:rStyle w:val="Kommentinviite"/>
        </w:rPr>
        <w:annotationRef/>
      </w:r>
      <w:r>
        <w:t>Pois, tähän ei viitata mistään</w:t>
      </w:r>
    </w:p>
  </w:comment>
  <w:comment w:id="429" w:author="Eklund Marjut" w:date="2020-05-18T09:09:00Z" w:initials="EM">
    <w:p w14:paraId="294A3426" w14:textId="09DE357B" w:rsidR="00A61BFC" w:rsidRDefault="00A61BFC">
      <w:pPr>
        <w:pStyle w:val="Kommentinteksti"/>
      </w:pPr>
      <w:r>
        <w:rPr>
          <w:rStyle w:val="Kommentinviite"/>
        </w:rPr>
        <w:annotationRef/>
      </w:r>
      <w:r>
        <w:t>POIS?</w:t>
      </w:r>
    </w:p>
  </w:comment>
  <w:comment w:id="455" w:author="Eklund Marjut" w:date="2020-05-18T09:08:00Z" w:initials="EM">
    <w:p w14:paraId="6A77986B" w14:textId="61E0F4CC" w:rsidR="00A61BFC" w:rsidRDefault="00A61BFC">
      <w:pPr>
        <w:pStyle w:val="Kommentinteksti"/>
      </w:pPr>
      <w:r>
        <w:rPr>
          <w:rStyle w:val="Kommentinviite"/>
        </w:rPr>
        <w:annotationRef/>
      </w:r>
      <w:r>
        <w:t>POIS?</w:t>
      </w:r>
    </w:p>
  </w:comment>
  <w:comment w:id="472" w:author="Eklund Marjut" w:date="2020-05-18T09:13:00Z" w:initials="EM">
    <w:p w14:paraId="5BAF7DE3" w14:textId="7240D340" w:rsidR="00A61BFC" w:rsidRDefault="00A61BFC">
      <w:pPr>
        <w:pStyle w:val="Kommentinteksti"/>
      </w:pPr>
      <w:r>
        <w:rPr>
          <w:rStyle w:val="Kommentinviite"/>
        </w:rPr>
        <w:annotationRef/>
      </w:r>
      <w:r>
        <w:t>Dokumenttiin on viitattu kahdella tavalla, nimellä ja pelkällä numerolla. Miten näitä viittaustapoja käytetää?</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1E5236" w15:done="0"/>
  <w15:commentEx w15:paraId="294A3426" w15:done="0"/>
  <w15:commentEx w15:paraId="6A77986B" w15:done="0"/>
  <w15:commentEx w15:paraId="5BAF7DE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57EF1" w14:textId="77777777" w:rsidR="00A61BFC" w:rsidRDefault="00A61BFC" w:rsidP="00AE0334">
      <w:r>
        <w:separator/>
      </w:r>
    </w:p>
  </w:endnote>
  <w:endnote w:type="continuationSeparator" w:id="0">
    <w:p w14:paraId="6538271B" w14:textId="77777777" w:rsidR="00A61BFC" w:rsidRDefault="00A61BFC" w:rsidP="00AE0334">
      <w:r>
        <w:continuationSeparator/>
      </w:r>
    </w:p>
  </w:endnote>
  <w:endnote w:type="continuationNotice" w:id="1">
    <w:p w14:paraId="7E9D831F" w14:textId="77777777" w:rsidR="00A61BFC" w:rsidRDefault="00A61B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7616"/>
      <w:docPartObj>
        <w:docPartGallery w:val="Page Numbers (Bottom of Page)"/>
        <w:docPartUnique/>
      </w:docPartObj>
    </w:sdtPr>
    <w:sdtEndPr/>
    <w:sdtContent>
      <w:p w14:paraId="7A1F02C3" w14:textId="0A6D1CE2" w:rsidR="00A61BFC" w:rsidRDefault="00A61BFC" w:rsidP="00AE0334">
        <w:pPr>
          <w:pStyle w:val="Alatunniste"/>
        </w:pPr>
        <w:r w:rsidRPr="0022467F">
          <w:fldChar w:fldCharType="begin"/>
        </w:r>
        <w:r w:rsidRPr="0022467F">
          <w:instrText xml:space="preserve"> PAGE   \* MERGEFORMAT </w:instrText>
        </w:r>
        <w:r w:rsidRPr="0022467F">
          <w:fldChar w:fldCharType="separate"/>
        </w:r>
        <w:r w:rsidR="005C3B6D">
          <w:rPr>
            <w:noProof/>
          </w:rPr>
          <w:t>11</w:t>
        </w:r>
        <w:r w:rsidRPr="0022467F">
          <w:fldChar w:fldCharType="end"/>
        </w:r>
      </w:p>
    </w:sdtContent>
  </w:sdt>
  <w:p w14:paraId="7A1F02C4" w14:textId="77777777" w:rsidR="00A61BFC" w:rsidRDefault="00A61BFC"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1BE1C" w14:textId="77777777" w:rsidR="00A61BFC" w:rsidRDefault="00A61BFC" w:rsidP="00AE0334">
      <w:r>
        <w:separator/>
      </w:r>
    </w:p>
  </w:footnote>
  <w:footnote w:type="continuationSeparator" w:id="0">
    <w:p w14:paraId="368923B7" w14:textId="77777777" w:rsidR="00A61BFC" w:rsidRDefault="00A61BFC" w:rsidP="00AE0334">
      <w:r>
        <w:continuationSeparator/>
      </w:r>
    </w:p>
  </w:footnote>
  <w:footnote w:type="continuationNotice" w:id="1">
    <w:p w14:paraId="1D212CD0" w14:textId="77777777" w:rsidR="00A61BFC" w:rsidRDefault="00A61BF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ulukkoRuudukko"/>
      <w:tblW w:w="9463"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ayout w:type="fixed"/>
      <w:tblLook w:val="04A0" w:firstRow="1" w:lastRow="0" w:firstColumn="1" w:lastColumn="0" w:noHBand="0" w:noVBand="1"/>
    </w:tblPr>
    <w:tblGrid>
      <w:gridCol w:w="3431"/>
      <w:gridCol w:w="2694"/>
      <w:gridCol w:w="2409"/>
      <w:gridCol w:w="929"/>
    </w:tblGrid>
    <w:tr w:rsidR="00A61BFC" w14:paraId="7A1F02BB" w14:textId="77777777" w:rsidTr="0033301D">
      <w:trPr>
        <w:trHeight w:val="449"/>
      </w:trPr>
      <w:tc>
        <w:tcPr>
          <w:tcW w:w="3431" w:type="dxa"/>
          <w:vMerge w:val="restart"/>
        </w:tcPr>
        <w:p w14:paraId="7A1F02B7" w14:textId="76C6ED02" w:rsidR="00A61BFC" w:rsidRPr="006044D8" w:rsidRDefault="00A61BFC" w:rsidP="00F93DB1">
          <w:pPr>
            <w:pStyle w:val="Yltunniste"/>
            <w:rPr>
              <w:color w:val="7F7F7F"/>
              <w:sz w:val="18"/>
            </w:rPr>
          </w:pPr>
          <w:r w:rsidRPr="00176DFF">
            <w:rPr>
              <w:noProof/>
              <w:lang w:eastAsia="fi-FI"/>
            </w:rPr>
            <w:drawing>
              <wp:anchor distT="0" distB="0" distL="114300" distR="114300" simplePos="0" relativeHeight="251658240" behindDoc="1" locked="0" layoutInCell="1" allowOverlap="1" wp14:anchorId="4D141136" wp14:editId="1E3A0F65">
                <wp:simplePos x="0" y="0"/>
                <wp:positionH relativeFrom="column">
                  <wp:posOffset>692150</wp:posOffset>
                </wp:positionH>
                <wp:positionV relativeFrom="paragraph">
                  <wp:posOffset>152400</wp:posOffset>
                </wp:positionV>
                <wp:extent cx="1305520" cy="323850"/>
                <wp:effectExtent l="0" t="0" r="9525" b="0"/>
                <wp:wrapNone/>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52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i-FI"/>
            </w:rPr>
            <w:drawing>
              <wp:inline distT="0" distB="0" distL="0" distR="0" wp14:anchorId="5F0FE412" wp14:editId="06042F73">
                <wp:extent cx="676800" cy="604800"/>
                <wp:effectExtent l="0" t="0" r="9525" b="5080"/>
                <wp:docPr id="10"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p>
      </w:tc>
      <w:tc>
        <w:tcPr>
          <w:tcW w:w="2694" w:type="dxa"/>
        </w:tcPr>
        <w:p w14:paraId="7A1F02B8" w14:textId="25E6DE25" w:rsidR="00A61BFC" w:rsidRPr="008F5278" w:rsidRDefault="00A61BFC" w:rsidP="00B75273">
          <w:pPr>
            <w:pStyle w:val="Yltunniste"/>
          </w:pPr>
          <w:r>
            <w:t>Optometria</w:t>
          </w:r>
          <w:r w:rsidRPr="008F5278">
            <w:t xml:space="preserve"> CDA</w:t>
          </w:r>
        </w:p>
      </w:tc>
      <w:tc>
        <w:tcPr>
          <w:tcW w:w="2409" w:type="dxa"/>
        </w:tcPr>
        <w:p w14:paraId="7A1F02B9" w14:textId="430CB441" w:rsidR="00A61BFC" w:rsidRPr="008F5278" w:rsidRDefault="00A61BFC" w:rsidP="00D40A6F">
          <w:pPr>
            <w:pStyle w:val="Yltunniste"/>
          </w:pPr>
          <w:r w:rsidRPr="008F5278">
            <w:t>Versio</w:t>
          </w:r>
          <w:r>
            <w:t>:</w:t>
          </w:r>
          <w:ins w:id="21" w:author="Tuomainen Mika" w:date="2020-06-08T09:46:00Z">
            <w:r>
              <w:t xml:space="preserve"> 2.00 RC1</w:t>
            </w:r>
          </w:ins>
          <w:del w:id="22" w:author="Tuomainen Mika" w:date="2020-06-08T09:46:00Z">
            <w:r w:rsidDel="00D40A6F">
              <w:delText xml:space="preserve"> </w:delText>
            </w:r>
            <w:r w:rsidDel="00D40A6F">
              <w:fldChar w:fldCharType="begin"/>
            </w:r>
            <w:r w:rsidDel="00D40A6F">
              <w:delInstrText xml:space="preserve"> DOCPROPERTY  Versio  \* MERGEFORMAT </w:delInstrText>
            </w:r>
            <w:r w:rsidDel="00D40A6F">
              <w:fldChar w:fldCharType="separate"/>
            </w:r>
          </w:del>
          <w:ins w:id="23" w:author="Katariina Lassila" w:date="2020-02-05T11:48:00Z">
            <w:del w:id="24" w:author="Tuomainen Mika" w:date="2020-06-08T09:46:00Z">
              <w:r w:rsidDel="00D40A6F">
                <w:delText>1.0X</w:delText>
              </w:r>
            </w:del>
          </w:ins>
          <w:del w:id="25" w:author="Tuomainen Mika" w:date="2020-06-08T09:46:00Z">
            <w:r w:rsidDel="00D40A6F">
              <w:fldChar w:fldCharType="end"/>
            </w:r>
          </w:del>
        </w:p>
      </w:tc>
      <w:tc>
        <w:tcPr>
          <w:tcW w:w="929" w:type="dxa"/>
        </w:tcPr>
        <w:p w14:paraId="7A1F02BA" w14:textId="1B3D27E2" w:rsidR="00A61BFC" w:rsidRPr="008F5278" w:rsidRDefault="00A61BFC" w:rsidP="00AE0334">
          <w:pPr>
            <w:pStyle w:val="Yltunniste"/>
          </w:pPr>
          <w:r w:rsidRPr="008F5278">
            <w:fldChar w:fldCharType="begin"/>
          </w:r>
          <w:r w:rsidRPr="008F5278">
            <w:instrText xml:space="preserve"> PAGE   \* MERGEFORMAT </w:instrText>
          </w:r>
          <w:r w:rsidRPr="008F5278">
            <w:fldChar w:fldCharType="separate"/>
          </w:r>
          <w:r w:rsidR="005C3B6D">
            <w:rPr>
              <w:noProof/>
            </w:rPr>
            <w:t>11</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sidR="005C3B6D">
            <w:rPr>
              <w:noProof/>
            </w:rPr>
            <w:t>78</w:t>
          </w:r>
          <w:r>
            <w:rPr>
              <w:noProof/>
            </w:rPr>
            <w:fldChar w:fldCharType="end"/>
          </w:r>
          <w:r w:rsidRPr="008F5278">
            <w:t>)</w:t>
          </w:r>
        </w:p>
      </w:tc>
    </w:tr>
    <w:tr w:rsidR="00A61BFC" w14:paraId="7A1F02C0" w14:textId="77777777" w:rsidTr="0033301D">
      <w:trPr>
        <w:trHeight w:val="449"/>
      </w:trPr>
      <w:tc>
        <w:tcPr>
          <w:tcW w:w="3431" w:type="dxa"/>
          <w:vMerge/>
        </w:tcPr>
        <w:p w14:paraId="7A1F02BC" w14:textId="77777777" w:rsidR="00A61BFC" w:rsidRPr="006044D8" w:rsidRDefault="00A61BFC" w:rsidP="00AE0334">
          <w:pPr>
            <w:pStyle w:val="Yltunniste"/>
          </w:pPr>
        </w:p>
      </w:tc>
      <w:tc>
        <w:tcPr>
          <w:tcW w:w="2694" w:type="dxa"/>
        </w:tcPr>
        <w:p w14:paraId="7A1F02BD" w14:textId="39E0C7DD" w:rsidR="00A61BFC" w:rsidRPr="008F5278" w:rsidRDefault="00A61BFC" w:rsidP="00AE0334">
          <w:pPr>
            <w:pStyle w:val="Yltunniste"/>
          </w:pPr>
          <w:ins w:id="26" w:author="Tuomainen Mika" w:date="2020-06-10T14:09:00Z">
            <w:r>
              <w:t>11</w:t>
            </w:r>
          </w:ins>
          <w:del w:id="27" w:author="Tuomainen Mika" w:date="2020-06-08T09:47:00Z">
            <w:r w:rsidDel="00D40A6F">
              <w:fldChar w:fldCharType="begin"/>
            </w:r>
            <w:r w:rsidDel="00D40A6F">
              <w:delInstrText xml:space="preserve"> DOCPROPERTY  Pvm  \* MERGEFORMAT </w:delInstrText>
            </w:r>
            <w:r w:rsidDel="00D40A6F">
              <w:fldChar w:fldCharType="separate"/>
            </w:r>
          </w:del>
          <w:ins w:id="28" w:author="Timo Kaskinen" w:date="2020-03-15T22:39:00Z">
            <w:del w:id="29" w:author="Tuomainen Mika" w:date="2020-06-08T09:47:00Z">
              <w:r w:rsidDel="00D40A6F">
                <w:delText>X.3.2020</w:delText>
              </w:r>
            </w:del>
          </w:ins>
          <w:del w:id="30" w:author="Tuomainen Mika" w:date="2020-06-08T09:47:00Z">
            <w:r w:rsidDel="00D40A6F">
              <w:fldChar w:fldCharType="end"/>
            </w:r>
          </w:del>
          <w:ins w:id="31" w:author="Tuomainen Mika" w:date="2020-06-08T09:47:00Z">
            <w:r>
              <w:t>.6.2020</w:t>
            </w:r>
          </w:ins>
        </w:p>
      </w:tc>
      <w:tc>
        <w:tcPr>
          <w:tcW w:w="2409" w:type="dxa"/>
        </w:tcPr>
        <w:p w14:paraId="7A1F02BE" w14:textId="307EBE61" w:rsidR="00A61BFC" w:rsidRPr="008F5278" w:rsidRDefault="00A61BFC" w:rsidP="00D40A6F">
          <w:pPr>
            <w:pStyle w:val="Yltunniste"/>
          </w:pPr>
          <w:r w:rsidRPr="008F5278">
            <w:t xml:space="preserve">OID: </w:t>
          </w:r>
          <w:r>
            <w:br/>
          </w:r>
          <w:del w:id="32" w:author="Tuomainen Mika" w:date="2020-06-08T09:46:00Z">
            <w:r w:rsidDel="00D40A6F">
              <w:delText xml:space="preserve"> </w:delText>
            </w:r>
            <w:r w:rsidDel="00D40A6F">
              <w:fldChar w:fldCharType="begin"/>
            </w:r>
            <w:r w:rsidDel="00D40A6F">
              <w:delInstrText xml:space="preserve"> DOCPROPERTY  OID  \* MERGEFORMAT </w:delInstrText>
            </w:r>
            <w:r w:rsidDel="00D40A6F">
              <w:fldChar w:fldCharType="separate"/>
            </w:r>
          </w:del>
          <w:ins w:id="33" w:author="Katariina Lassila" w:date="2020-02-05T11:49:00Z">
            <w:del w:id="34" w:author="Tuomainen Mika" w:date="2020-06-08T09:46:00Z">
              <w:r w:rsidDel="00D40A6F">
                <w:delText>1.2.246.777.11.2020.X</w:delText>
              </w:r>
            </w:del>
          </w:ins>
          <w:del w:id="35" w:author="Tuomainen Mika" w:date="2020-06-08T09:46:00Z">
            <w:r w:rsidDel="00D40A6F">
              <w:fldChar w:fldCharType="end"/>
            </w:r>
          </w:del>
          <w:ins w:id="36" w:author="Tuomainen Mika" w:date="2020-06-08T09:46:00Z">
            <w:r w:rsidRPr="00D40A6F">
              <w:t>1.2.246.777.11.2020.</w:t>
            </w:r>
            <w:r>
              <w:t>10</w:t>
            </w:r>
          </w:ins>
        </w:p>
      </w:tc>
      <w:tc>
        <w:tcPr>
          <w:tcW w:w="929" w:type="dxa"/>
        </w:tcPr>
        <w:p w14:paraId="7A1F02BF" w14:textId="77777777" w:rsidR="00A61BFC" w:rsidRPr="008F5278" w:rsidRDefault="00A61BFC" w:rsidP="00AE0334">
          <w:pPr>
            <w:pStyle w:val="Yltunniste"/>
          </w:pPr>
        </w:p>
      </w:tc>
    </w:tr>
  </w:tbl>
  <w:p w14:paraId="7A1F02C1" w14:textId="77777777" w:rsidR="00A61BFC" w:rsidRDefault="00A61BFC"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F0A81"/>
    <w:multiLevelType w:val="hybridMultilevel"/>
    <w:tmpl w:val="41385F40"/>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4836"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074690D"/>
    <w:multiLevelType w:val="hybridMultilevel"/>
    <w:tmpl w:val="DA70B0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16D43D2"/>
    <w:multiLevelType w:val="hybridMultilevel"/>
    <w:tmpl w:val="99500E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1CD26252"/>
    <w:multiLevelType w:val="hybridMultilevel"/>
    <w:tmpl w:val="F9E456B4"/>
    <w:lvl w:ilvl="0" w:tplc="67C21E34">
      <w:start w:val="1"/>
      <w:numFmt w:val="decimal"/>
      <w:lvlText w:val="%1."/>
      <w:lvlJc w:val="left"/>
      <w:pPr>
        <w:ind w:left="720" w:hanging="360"/>
      </w:pPr>
      <w:rPr>
        <w:rFonts w:eastAsiaTheme="majorEastAsia" w:cstheme="majorHAnsi" w:hint="default"/>
        <w:sz w:val="24"/>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D0F7A06"/>
    <w:multiLevelType w:val="hybridMultilevel"/>
    <w:tmpl w:val="313AFB8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AA248F5"/>
    <w:multiLevelType w:val="hybridMultilevel"/>
    <w:tmpl w:val="3442335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30D40506"/>
    <w:multiLevelType w:val="hybridMultilevel"/>
    <w:tmpl w:val="89DAE1A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11" w15:restartNumberingAfterBreak="0">
    <w:nsid w:val="3270242C"/>
    <w:multiLevelType w:val="hybridMultilevel"/>
    <w:tmpl w:val="CF1E355C"/>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2"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425214A4"/>
    <w:multiLevelType w:val="hybridMultilevel"/>
    <w:tmpl w:val="E5CEBC9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5"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DE34239"/>
    <w:multiLevelType w:val="hybridMultilevel"/>
    <w:tmpl w:val="3CE0DE06"/>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7"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533F6196"/>
    <w:multiLevelType w:val="hybridMultilevel"/>
    <w:tmpl w:val="12A23BB0"/>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9"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0" w15:restartNumberingAfterBreak="0">
    <w:nsid w:val="5862651E"/>
    <w:multiLevelType w:val="hybridMultilevel"/>
    <w:tmpl w:val="FB6E70A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E7C027A"/>
    <w:multiLevelType w:val="hybridMultilevel"/>
    <w:tmpl w:val="528058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F0D317C"/>
    <w:multiLevelType w:val="hybridMultilevel"/>
    <w:tmpl w:val="64E636F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15:restartNumberingAfterBreak="0">
    <w:nsid w:val="5F92341D"/>
    <w:multiLevelType w:val="hybridMultilevel"/>
    <w:tmpl w:val="049C16B4"/>
    <w:lvl w:ilvl="0" w:tplc="040B000F">
      <w:start w:val="1"/>
      <w:numFmt w:val="decimal"/>
      <w:lvlText w:val="%1."/>
      <w:lvlJc w:val="left"/>
      <w:pPr>
        <w:ind w:left="1287" w:hanging="360"/>
      </w:p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27"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84E5664"/>
    <w:multiLevelType w:val="hybridMultilevel"/>
    <w:tmpl w:val="E766F07A"/>
    <w:lvl w:ilvl="0" w:tplc="040B0001">
      <w:start w:val="1"/>
      <w:numFmt w:val="bullet"/>
      <w:lvlText w:val=""/>
      <w:lvlJc w:val="left"/>
      <w:pPr>
        <w:ind w:left="2781" w:hanging="360"/>
      </w:pPr>
      <w:rPr>
        <w:rFonts w:ascii="Symbol" w:hAnsi="Symbol" w:hint="default"/>
      </w:rPr>
    </w:lvl>
    <w:lvl w:ilvl="1" w:tplc="040B0003" w:tentative="1">
      <w:start w:val="1"/>
      <w:numFmt w:val="bullet"/>
      <w:lvlText w:val="o"/>
      <w:lvlJc w:val="left"/>
      <w:pPr>
        <w:ind w:left="3501" w:hanging="360"/>
      </w:pPr>
      <w:rPr>
        <w:rFonts w:ascii="Courier New" w:hAnsi="Courier New" w:cs="Courier New" w:hint="default"/>
      </w:rPr>
    </w:lvl>
    <w:lvl w:ilvl="2" w:tplc="040B0005" w:tentative="1">
      <w:start w:val="1"/>
      <w:numFmt w:val="bullet"/>
      <w:lvlText w:val=""/>
      <w:lvlJc w:val="left"/>
      <w:pPr>
        <w:ind w:left="4221" w:hanging="360"/>
      </w:pPr>
      <w:rPr>
        <w:rFonts w:ascii="Wingdings" w:hAnsi="Wingdings" w:hint="default"/>
      </w:rPr>
    </w:lvl>
    <w:lvl w:ilvl="3" w:tplc="040B0001" w:tentative="1">
      <w:start w:val="1"/>
      <w:numFmt w:val="bullet"/>
      <w:lvlText w:val=""/>
      <w:lvlJc w:val="left"/>
      <w:pPr>
        <w:ind w:left="4941" w:hanging="360"/>
      </w:pPr>
      <w:rPr>
        <w:rFonts w:ascii="Symbol" w:hAnsi="Symbol" w:hint="default"/>
      </w:rPr>
    </w:lvl>
    <w:lvl w:ilvl="4" w:tplc="040B0003" w:tentative="1">
      <w:start w:val="1"/>
      <w:numFmt w:val="bullet"/>
      <w:lvlText w:val="o"/>
      <w:lvlJc w:val="left"/>
      <w:pPr>
        <w:ind w:left="5661" w:hanging="360"/>
      </w:pPr>
      <w:rPr>
        <w:rFonts w:ascii="Courier New" w:hAnsi="Courier New" w:cs="Courier New" w:hint="default"/>
      </w:rPr>
    </w:lvl>
    <w:lvl w:ilvl="5" w:tplc="040B0005" w:tentative="1">
      <w:start w:val="1"/>
      <w:numFmt w:val="bullet"/>
      <w:lvlText w:val=""/>
      <w:lvlJc w:val="left"/>
      <w:pPr>
        <w:ind w:left="6381" w:hanging="360"/>
      </w:pPr>
      <w:rPr>
        <w:rFonts w:ascii="Wingdings" w:hAnsi="Wingdings" w:hint="default"/>
      </w:rPr>
    </w:lvl>
    <w:lvl w:ilvl="6" w:tplc="040B0001" w:tentative="1">
      <w:start w:val="1"/>
      <w:numFmt w:val="bullet"/>
      <w:lvlText w:val=""/>
      <w:lvlJc w:val="left"/>
      <w:pPr>
        <w:ind w:left="7101" w:hanging="360"/>
      </w:pPr>
      <w:rPr>
        <w:rFonts w:ascii="Symbol" w:hAnsi="Symbol" w:hint="default"/>
      </w:rPr>
    </w:lvl>
    <w:lvl w:ilvl="7" w:tplc="040B0003" w:tentative="1">
      <w:start w:val="1"/>
      <w:numFmt w:val="bullet"/>
      <w:lvlText w:val="o"/>
      <w:lvlJc w:val="left"/>
      <w:pPr>
        <w:ind w:left="7821" w:hanging="360"/>
      </w:pPr>
      <w:rPr>
        <w:rFonts w:ascii="Courier New" w:hAnsi="Courier New" w:cs="Courier New" w:hint="default"/>
      </w:rPr>
    </w:lvl>
    <w:lvl w:ilvl="8" w:tplc="040B0005" w:tentative="1">
      <w:start w:val="1"/>
      <w:numFmt w:val="bullet"/>
      <w:lvlText w:val=""/>
      <w:lvlJc w:val="left"/>
      <w:pPr>
        <w:ind w:left="8541" w:hanging="360"/>
      </w:pPr>
      <w:rPr>
        <w:rFonts w:ascii="Wingdings" w:hAnsi="Wingdings" w:hint="default"/>
      </w:rPr>
    </w:lvl>
  </w:abstractNum>
  <w:abstractNum w:abstractNumId="29" w15:restartNumberingAfterBreak="0">
    <w:nsid w:val="6D202C45"/>
    <w:multiLevelType w:val="hybridMultilevel"/>
    <w:tmpl w:val="135632E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0" w15:restartNumberingAfterBreak="0">
    <w:nsid w:val="70105B38"/>
    <w:multiLevelType w:val="hybridMultilevel"/>
    <w:tmpl w:val="5C1C33C8"/>
    <w:lvl w:ilvl="0" w:tplc="F54021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num w:numId="1">
    <w:abstractNumId w:val="24"/>
  </w:num>
  <w:num w:numId="2">
    <w:abstractNumId w:val="22"/>
  </w:num>
  <w:num w:numId="3">
    <w:abstractNumId w:val="10"/>
  </w:num>
  <w:num w:numId="4">
    <w:abstractNumId w:val="21"/>
  </w:num>
  <w:num w:numId="5">
    <w:abstractNumId w:val="12"/>
  </w:num>
  <w:num w:numId="6">
    <w:abstractNumId w:val="15"/>
  </w:num>
  <w:num w:numId="7">
    <w:abstractNumId w:val="27"/>
  </w:num>
  <w:num w:numId="8">
    <w:abstractNumId w:val="1"/>
  </w:num>
  <w:num w:numId="9">
    <w:abstractNumId w:val="7"/>
  </w:num>
  <w:num w:numId="10">
    <w:abstractNumId w:val="17"/>
  </w:num>
  <w:num w:numId="11">
    <w:abstractNumId w:val="6"/>
  </w:num>
  <w:num w:numId="12">
    <w:abstractNumId w:val="19"/>
  </w:num>
  <w:num w:numId="13">
    <w:abstractNumId w:val="28"/>
  </w:num>
  <w:num w:numId="14">
    <w:abstractNumId w:val="2"/>
  </w:num>
  <w:num w:numId="15">
    <w:abstractNumId w:val="11"/>
  </w:num>
  <w:num w:numId="16">
    <w:abstractNumId w:val="26"/>
  </w:num>
  <w:num w:numId="17">
    <w:abstractNumId w:val="30"/>
  </w:num>
  <w:num w:numId="18">
    <w:abstractNumId w:val="4"/>
  </w:num>
  <w:num w:numId="19">
    <w:abstractNumId w:val="3"/>
  </w:num>
  <w:num w:numId="20">
    <w:abstractNumId w:val="5"/>
  </w:num>
  <w:num w:numId="21">
    <w:abstractNumId w:val="8"/>
  </w:num>
  <w:num w:numId="22">
    <w:abstractNumId w:val="14"/>
  </w:num>
  <w:num w:numId="23">
    <w:abstractNumId w:val="20"/>
  </w:num>
  <w:num w:numId="24">
    <w:abstractNumId w:val="0"/>
  </w:num>
  <w:num w:numId="25">
    <w:abstractNumId w:val="25"/>
  </w:num>
  <w:num w:numId="26">
    <w:abstractNumId w:val="16"/>
  </w:num>
  <w:num w:numId="27">
    <w:abstractNumId w:val="29"/>
  </w:num>
  <w:num w:numId="28">
    <w:abstractNumId w:val="9"/>
  </w:num>
  <w:num w:numId="29">
    <w:abstractNumId w:val="23"/>
  </w:num>
  <w:num w:numId="30">
    <w:abstractNumId w:val="18"/>
  </w:num>
  <w:num w:numId="3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uomainen Mika">
    <w15:presenceInfo w15:providerId="AD" w15:userId="S-1-5-21-3121845505-432103665-3658532612-42711"/>
  </w15:person>
  <w15:person w15:author="Katariina Lassila">
    <w15:presenceInfo w15:providerId="AD" w15:userId="S::katariina.lassila@salivirta.fi::1b7924f7-a000-4bdc-8466-74b3edfa90f6"/>
  </w15:person>
  <w15:person w15:author="Timo Kaskinen">
    <w15:presenceInfo w15:providerId="AD" w15:userId="S::timo.kaskinen@salivirta.fi::d2afc29f-772e-4f43-94bd-63b7e4731da4"/>
  </w15:person>
  <w15:person w15:author="Eklund Marjut">
    <w15:presenceInfo w15:providerId="None" w15:userId="Eklund Marju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oNotTrackFormatting/>
  <w:defaultTabStop w:val="1304"/>
  <w:hyphenationZone w:val="425"/>
  <w:drawingGridHorizontalSpacing w:val="100"/>
  <w:displayHorizont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93"/>
    <w:rsid w:val="000005E6"/>
    <w:rsid w:val="0000172F"/>
    <w:rsid w:val="00002279"/>
    <w:rsid w:val="0000404B"/>
    <w:rsid w:val="00004D77"/>
    <w:rsid w:val="00005F56"/>
    <w:rsid w:val="0000631C"/>
    <w:rsid w:val="00006A0E"/>
    <w:rsid w:val="00006BD6"/>
    <w:rsid w:val="0001487F"/>
    <w:rsid w:val="000153DC"/>
    <w:rsid w:val="00015D3F"/>
    <w:rsid w:val="00016871"/>
    <w:rsid w:val="00020B26"/>
    <w:rsid w:val="00021940"/>
    <w:rsid w:val="00021EF3"/>
    <w:rsid w:val="00022FA9"/>
    <w:rsid w:val="000237BB"/>
    <w:rsid w:val="0002506C"/>
    <w:rsid w:val="00025F32"/>
    <w:rsid w:val="00031C03"/>
    <w:rsid w:val="0003425C"/>
    <w:rsid w:val="0003454B"/>
    <w:rsid w:val="00035EC6"/>
    <w:rsid w:val="0003634B"/>
    <w:rsid w:val="00037026"/>
    <w:rsid w:val="00043AA1"/>
    <w:rsid w:val="0004647E"/>
    <w:rsid w:val="0004777D"/>
    <w:rsid w:val="00047BF0"/>
    <w:rsid w:val="00051F46"/>
    <w:rsid w:val="0005233D"/>
    <w:rsid w:val="000539C2"/>
    <w:rsid w:val="00055D0B"/>
    <w:rsid w:val="00056648"/>
    <w:rsid w:val="00056950"/>
    <w:rsid w:val="000570A3"/>
    <w:rsid w:val="0006021E"/>
    <w:rsid w:val="0006179D"/>
    <w:rsid w:val="00062874"/>
    <w:rsid w:val="000655A0"/>
    <w:rsid w:val="000655D7"/>
    <w:rsid w:val="00066334"/>
    <w:rsid w:val="00066AD5"/>
    <w:rsid w:val="00067F80"/>
    <w:rsid w:val="000701D9"/>
    <w:rsid w:val="000713F6"/>
    <w:rsid w:val="00071504"/>
    <w:rsid w:val="00073AEE"/>
    <w:rsid w:val="00074862"/>
    <w:rsid w:val="0007597A"/>
    <w:rsid w:val="000778BB"/>
    <w:rsid w:val="000809EF"/>
    <w:rsid w:val="00082524"/>
    <w:rsid w:val="00091CBE"/>
    <w:rsid w:val="0009743E"/>
    <w:rsid w:val="00097C5F"/>
    <w:rsid w:val="000A1398"/>
    <w:rsid w:val="000A2194"/>
    <w:rsid w:val="000A2228"/>
    <w:rsid w:val="000A4CA6"/>
    <w:rsid w:val="000A7123"/>
    <w:rsid w:val="000A7137"/>
    <w:rsid w:val="000B036B"/>
    <w:rsid w:val="000B14D2"/>
    <w:rsid w:val="000B1A4D"/>
    <w:rsid w:val="000B1ACF"/>
    <w:rsid w:val="000B1BE8"/>
    <w:rsid w:val="000B1ED7"/>
    <w:rsid w:val="000B37F6"/>
    <w:rsid w:val="000B3D9A"/>
    <w:rsid w:val="000B5CC5"/>
    <w:rsid w:val="000B7788"/>
    <w:rsid w:val="000B7887"/>
    <w:rsid w:val="000C01BD"/>
    <w:rsid w:val="000C1969"/>
    <w:rsid w:val="000C3F30"/>
    <w:rsid w:val="000C4C8D"/>
    <w:rsid w:val="000C5F37"/>
    <w:rsid w:val="000C6166"/>
    <w:rsid w:val="000C6EFC"/>
    <w:rsid w:val="000D29FA"/>
    <w:rsid w:val="000D2C72"/>
    <w:rsid w:val="000D69BD"/>
    <w:rsid w:val="000D6C05"/>
    <w:rsid w:val="000D6F22"/>
    <w:rsid w:val="000E1136"/>
    <w:rsid w:val="000E1537"/>
    <w:rsid w:val="000E1E38"/>
    <w:rsid w:val="000E528F"/>
    <w:rsid w:val="000E5F9F"/>
    <w:rsid w:val="000F1CFA"/>
    <w:rsid w:val="000F3367"/>
    <w:rsid w:val="000F3F11"/>
    <w:rsid w:val="000F4018"/>
    <w:rsid w:val="000F43F5"/>
    <w:rsid w:val="000F529D"/>
    <w:rsid w:val="000F638A"/>
    <w:rsid w:val="000F7FB6"/>
    <w:rsid w:val="0010108C"/>
    <w:rsid w:val="0010213A"/>
    <w:rsid w:val="0010213F"/>
    <w:rsid w:val="0010330A"/>
    <w:rsid w:val="0010497A"/>
    <w:rsid w:val="00106B09"/>
    <w:rsid w:val="001108BD"/>
    <w:rsid w:val="001108F4"/>
    <w:rsid w:val="00110D6F"/>
    <w:rsid w:val="001113E3"/>
    <w:rsid w:val="001118C6"/>
    <w:rsid w:val="00111FAA"/>
    <w:rsid w:val="00112FAC"/>
    <w:rsid w:val="0011306A"/>
    <w:rsid w:val="00122FAA"/>
    <w:rsid w:val="00123277"/>
    <w:rsid w:val="00123D3D"/>
    <w:rsid w:val="001242B4"/>
    <w:rsid w:val="00125567"/>
    <w:rsid w:val="0012557F"/>
    <w:rsid w:val="00127578"/>
    <w:rsid w:val="00130C6F"/>
    <w:rsid w:val="00131C8D"/>
    <w:rsid w:val="00132113"/>
    <w:rsid w:val="00133376"/>
    <w:rsid w:val="001351F0"/>
    <w:rsid w:val="001352E7"/>
    <w:rsid w:val="00135411"/>
    <w:rsid w:val="001362A7"/>
    <w:rsid w:val="00136DD1"/>
    <w:rsid w:val="00140606"/>
    <w:rsid w:val="00140BCF"/>
    <w:rsid w:val="00142809"/>
    <w:rsid w:val="00142C1E"/>
    <w:rsid w:val="00144C5F"/>
    <w:rsid w:val="0014542E"/>
    <w:rsid w:val="001459A6"/>
    <w:rsid w:val="00145E0D"/>
    <w:rsid w:val="001522C8"/>
    <w:rsid w:val="00153065"/>
    <w:rsid w:val="00153CB8"/>
    <w:rsid w:val="00161B6B"/>
    <w:rsid w:val="00161F50"/>
    <w:rsid w:val="00162C57"/>
    <w:rsid w:val="0016381D"/>
    <w:rsid w:val="00164ACD"/>
    <w:rsid w:val="00164CBE"/>
    <w:rsid w:val="00165E12"/>
    <w:rsid w:val="001667E4"/>
    <w:rsid w:val="00166FB8"/>
    <w:rsid w:val="001670F0"/>
    <w:rsid w:val="0016791E"/>
    <w:rsid w:val="00170299"/>
    <w:rsid w:val="001755A4"/>
    <w:rsid w:val="00177477"/>
    <w:rsid w:val="00177F32"/>
    <w:rsid w:val="00180693"/>
    <w:rsid w:val="00181274"/>
    <w:rsid w:val="0018398E"/>
    <w:rsid w:val="001841E2"/>
    <w:rsid w:val="0018490B"/>
    <w:rsid w:val="00184A76"/>
    <w:rsid w:val="001852EB"/>
    <w:rsid w:val="00186242"/>
    <w:rsid w:val="001864A0"/>
    <w:rsid w:val="00186C02"/>
    <w:rsid w:val="00191306"/>
    <w:rsid w:val="00192B7F"/>
    <w:rsid w:val="001948CB"/>
    <w:rsid w:val="0019509E"/>
    <w:rsid w:val="001A017B"/>
    <w:rsid w:val="001A2223"/>
    <w:rsid w:val="001A2EB6"/>
    <w:rsid w:val="001A30D1"/>
    <w:rsid w:val="001A3DE0"/>
    <w:rsid w:val="001A3F9F"/>
    <w:rsid w:val="001A4D3D"/>
    <w:rsid w:val="001A67A9"/>
    <w:rsid w:val="001A6A57"/>
    <w:rsid w:val="001B02D7"/>
    <w:rsid w:val="001B0EE9"/>
    <w:rsid w:val="001B1DE0"/>
    <w:rsid w:val="001B3F38"/>
    <w:rsid w:val="001B482D"/>
    <w:rsid w:val="001B694B"/>
    <w:rsid w:val="001B738D"/>
    <w:rsid w:val="001B7800"/>
    <w:rsid w:val="001C1E4F"/>
    <w:rsid w:val="001C2607"/>
    <w:rsid w:val="001C47B6"/>
    <w:rsid w:val="001C7340"/>
    <w:rsid w:val="001C7602"/>
    <w:rsid w:val="001D20F7"/>
    <w:rsid w:val="001D28A9"/>
    <w:rsid w:val="001D3694"/>
    <w:rsid w:val="001D3997"/>
    <w:rsid w:val="001D3C68"/>
    <w:rsid w:val="001E0249"/>
    <w:rsid w:val="001E1FED"/>
    <w:rsid w:val="001E3FB6"/>
    <w:rsid w:val="001E439F"/>
    <w:rsid w:val="001E5688"/>
    <w:rsid w:val="001E6A4B"/>
    <w:rsid w:val="001E7198"/>
    <w:rsid w:val="001E766D"/>
    <w:rsid w:val="001F0C0D"/>
    <w:rsid w:val="001F142D"/>
    <w:rsid w:val="001F18F3"/>
    <w:rsid w:val="001F213E"/>
    <w:rsid w:val="001F2E9B"/>
    <w:rsid w:val="001F361E"/>
    <w:rsid w:val="001F4534"/>
    <w:rsid w:val="001F4DA5"/>
    <w:rsid w:val="001F5D43"/>
    <w:rsid w:val="001F79FC"/>
    <w:rsid w:val="00201121"/>
    <w:rsid w:val="002022E1"/>
    <w:rsid w:val="00203A4F"/>
    <w:rsid w:val="00205D84"/>
    <w:rsid w:val="00206599"/>
    <w:rsid w:val="002158B8"/>
    <w:rsid w:val="002163C7"/>
    <w:rsid w:val="00217E21"/>
    <w:rsid w:val="0022208E"/>
    <w:rsid w:val="00222505"/>
    <w:rsid w:val="002226DA"/>
    <w:rsid w:val="00223BBA"/>
    <w:rsid w:val="0022467F"/>
    <w:rsid w:val="0022535E"/>
    <w:rsid w:val="00225428"/>
    <w:rsid w:val="00226359"/>
    <w:rsid w:val="00227018"/>
    <w:rsid w:val="0022749D"/>
    <w:rsid w:val="002305A5"/>
    <w:rsid w:val="0023337E"/>
    <w:rsid w:val="00233AE8"/>
    <w:rsid w:val="00234C6C"/>
    <w:rsid w:val="00235AA8"/>
    <w:rsid w:val="00240621"/>
    <w:rsid w:val="002429EE"/>
    <w:rsid w:val="00246A38"/>
    <w:rsid w:val="002508F4"/>
    <w:rsid w:val="0025173C"/>
    <w:rsid w:val="002517FE"/>
    <w:rsid w:val="00253DE8"/>
    <w:rsid w:val="0025412C"/>
    <w:rsid w:val="0025421C"/>
    <w:rsid w:val="00254703"/>
    <w:rsid w:val="0025651B"/>
    <w:rsid w:val="00257209"/>
    <w:rsid w:val="0025729C"/>
    <w:rsid w:val="00257CA1"/>
    <w:rsid w:val="002629B8"/>
    <w:rsid w:val="00265E04"/>
    <w:rsid w:val="00270590"/>
    <w:rsid w:val="002708F1"/>
    <w:rsid w:val="00271476"/>
    <w:rsid w:val="002714A9"/>
    <w:rsid w:val="00272E7C"/>
    <w:rsid w:val="00273A32"/>
    <w:rsid w:val="002742D5"/>
    <w:rsid w:val="002747CD"/>
    <w:rsid w:val="00274A61"/>
    <w:rsid w:val="00280F38"/>
    <w:rsid w:val="002810A7"/>
    <w:rsid w:val="00281896"/>
    <w:rsid w:val="00281921"/>
    <w:rsid w:val="00281E5B"/>
    <w:rsid w:val="002832D4"/>
    <w:rsid w:val="00283AD7"/>
    <w:rsid w:val="002847E1"/>
    <w:rsid w:val="002877C4"/>
    <w:rsid w:val="00290193"/>
    <w:rsid w:val="00290ACB"/>
    <w:rsid w:val="002910F3"/>
    <w:rsid w:val="0029119A"/>
    <w:rsid w:val="0029159F"/>
    <w:rsid w:val="00294D00"/>
    <w:rsid w:val="00295648"/>
    <w:rsid w:val="00297285"/>
    <w:rsid w:val="00297560"/>
    <w:rsid w:val="002976FD"/>
    <w:rsid w:val="002A0AF6"/>
    <w:rsid w:val="002A3636"/>
    <w:rsid w:val="002A49FA"/>
    <w:rsid w:val="002A573E"/>
    <w:rsid w:val="002A5F70"/>
    <w:rsid w:val="002A69F7"/>
    <w:rsid w:val="002A75A8"/>
    <w:rsid w:val="002B04D7"/>
    <w:rsid w:val="002B0C5F"/>
    <w:rsid w:val="002B15F3"/>
    <w:rsid w:val="002B1745"/>
    <w:rsid w:val="002B37A4"/>
    <w:rsid w:val="002B3B7C"/>
    <w:rsid w:val="002B7043"/>
    <w:rsid w:val="002C31C9"/>
    <w:rsid w:val="002C4A8C"/>
    <w:rsid w:val="002D11F0"/>
    <w:rsid w:val="002D1244"/>
    <w:rsid w:val="002D446E"/>
    <w:rsid w:val="002D46CA"/>
    <w:rsid w:val="002D61EA"/>
    <w:rsid w:val="002D7105"/>
    <w:rsid w:val="002E0120"/>
    <w:rsid w:val="002E2618"/>
    <w:rsid w:val="002E374F"/>
    <w:rsid w:val="002E612D"/>
    <w:rsid w:val="002E6379"/>
    <w:rsid w:val="002E72AF"/>
    <w:rsid w:val="002F0F29"/>
    <w:rsid w:val="002F1384"/>
    <w:rsid w:val="002F2106"/>
    <w:rsid w:val="002F3DC1"/>
    <w:rsid w:val="002F3F31"/>
    <w:rsid w:val="002F64E0"/>
    <w:rsid w:val="002F6A94"/>
    <w:rsid w:val="002F779C"/>
    <w:rsid w:val="00301741"/>
    <w:rsid w:val="00302044"/>
    <w:rsid w:val="00302766"/>
    <w:rsid w:val="00303BA0"/>
    <w:rsid w:val="00304084"/>
    <w:rsid w:val="0030641F"/>
    <w:rsid w:val="00306934"/>
    <w:rsid w:val="00306E2A"/>
    <w:rsid w:val="003113AD"/>
    <w:rsid w:val="00312BC3"/>
    <w:rsid w:val="00312C66"/>
    <w:rsid w:val="00312E63"/>
    <w:rsid w:val="0031311F"/>
    <w:rsid w:val="00321980"/>
    <w:rsid w:val="00321EB5"/>
    <w:rsid w:val="00322594"/>
    <w:rsid w:val="00324B0E"/>
    <w:rsid w:val="00325933"/>
    <w:rsid w:val="00325EF1"/>
    <w:rsid w:val="003302B9"/>
    <w:rsid w:val="0033238A"/>
    <w:rsid w:val="0033301D"/>
    <w:rsid w:val="003362F0"/>
    <w:rsid w:val="00342C80"/>
    <w:rsid w:val="00343C5F"/>
    <w:rsid w:val="00346969"/>
    <w:rsid w:val="00347415"/>
    <w:rsid w:val="00347463"/>
    <w:rsid w:val="00352788"/>
    <w:rsid w:val="003543FA"/>
    <w:rsid w:val="00354958"/>
    <w:rsid w:val="003558B7"/>
    <w:rsid w:val="0035685E"/>
    <w:rsid w:val="003617E4"/>
    <w:rsid w:val="00362D75"/>
    <w:rsid w:val="00364054"/>
    <w:rsid w:val="00365747"/>
    <w:rsid w:val="00370659"/>
    <w:rsid w:val="00370F58"/>
    <w:rsid w:val="00371146"/>
    <w:rsid w:val="00371611"/>
    <w:rsid w:val="0037208F"/>
    <w:rsid w:val="00372172"/>
    <w:rsid w:val="00372593"/>
    <w:rsid w:val="00374075"/>
    <w:rsid w:val="00374BA8"/>
    <w:rsid w:val="003761F6"/>
    <w:rsid w:val="00376EE3"/>
    <w:rsid w:val="0038271E"/>
    <w:rsid w:val="00382EF8"/>
    <w:rsid w:val="003832EC"/>
    <w:rsid w:val="0038334A"/>
    <w:rsid w:val="00384E66"/>
    <w:rsid w:val="003865F5"/>
    <w:rsid w:val="00386D76"/>
    <w:rsid w:val="00390ACC"/>
    <w:rsid w:val="00390ECC"/>
    <w:rsid w:val="003A10DE"/>
    <w:rsid w:val="003A16B6"/>
    <w:rsid w:val="003A1743"/>
    <w:rsid w:val="003A224E"/>
    <w:rsid w:val="003A46E0"/>
    <w:rsid w:val="003A6C50"/>
    <w:rsid w:val="003A7DCB"/>
    <w:rsid w:val="003A7EAD"/>
    <w:rsid w:val="003B02BD"/>
    <w:rsid w:val="003B0FAB"/>
    <w:rsid w:val="003B2B82"/>
    <w:rsid w:val="003B4455"/>
    <w:rsid w:val="003B46C3"/>
    <w:rsid w:val="003B62A0"/>
    <w:rsid w:val="003C0C6D"/>
    <w:rsid w:val="003C1DBE"/>
    <w:rsid w:val="003C2F50"/>
    <w:rsid w:val="003C538D"/>
    <w:rsid w:val="003C5713"/>
    <w:rsid w:val="003C5DEA"/>
    <w:rsid w:val="003C6E00"/>
    <w:rsid w:val="003C73F5"/>
    <w:rsid w:val="003D21CE"/>
    <w:rsid w:val="003D2F1E"/>
    <w:rsid w:val="003D7A9A"/>
    <w:rsid w:val="003E16F0"/>
    <w:rsid w:val="003E1B8C"/>
    <w:rsid w:val="003E2ADD"/>
    <w:rsid w:val="003E4373"/>
    <w:rsid w:val="003E4493"/>
    <w:rsid w:val="003E6B8A"/>
    <w:rsid w:val="003F2258"/>
    <w:rsid w:val="003F3233"/>
    <w:rsid w:val="003F3D99"/>
    <w:rsid w:val="003F5756"/>
    <w:rsid w:val="003F6337"/>
    <w:rsid w:val="003F643F"/>
    <w:rsid w:val="003F68E5"/>
    <w:rsid w:val="003F691D"/>
    <w:rsid w:val="003F6C6C"/>
    <w:rsid w:val="003F7CBA"/>
    <w:rsid w:val="00400C56"/>
    <w:rsid w:val="004033E1"/>
    <w:rsid w:val="00404B26"/>
    <w:rsid w:val="00404E6A"/>
    <w:rsid w:val="0040598B"/>
    <w:rsid w:val="00405E98"/>
    <w:rsid w:val="00406D7B"/>
    <w:rsid w:val="0040733E"/>
    <w:rsid w:val="00412639"/>
    <w:rsid w:val="00412F72"/>
    <w:rsid w:val="00414A9E"/>
    <w:rsid w:val="00416440"/>
    <w:rsid w:val="00420C47"/>
    <w:rsid w:val="004254F0"/>
    <w:rsid w:val="00425A2B"/>
    <w:rsid w:val="004269C1"/>
    <w:rsid w:val="00430DDA"/>
    <w:rsid w:val="004319A6"/>
    <w:rsid w:val="00431BE3"/>
    <w:rsid w:val="00431FF3"/>
    <w:rsid w:val="004327C9"/>
    <w:rsid w:val="004343FC"/>
    <w:rsid w:val="00435808"/>
    <w:rsid w:val="00435B1E"/>
    <w:rsid w:val="00440466"/>
    <w:rsid w:val="004428C6"/>
    <w:rsid w:val="00443F60"/>
    <w:rsid w:val="0045146C"/>
    <w:rsid w:val="0045217D"/>
    <w:rsid w:val="004522BA"/>
    <w:rsid w:val="00454843"/>
    <w:rsid w:val="00454B82"/>
    <w:rsid w:val="00455102"/>
    <w:rsid w:val="004555FD"/>
    <w:rsid w:val="004558D2"/>
    <w:rsid w:val="00456F54"/>
    <w:rsid w:val="00457385"/>
    <w:rsid w:val="00457F9C"/>
    <w:rsid w:val="004600D5"/>
    <w:rsid w:val="00463EB3"/>
    <w:rsid w:val="00464D66"/>
    <w:rsid w:val="00470DD0"/>
    <w:rsid w:val="004720C1"/>
    <w:rsid w:val="00472841"/>
    <w:rsid w:val="00472A3E"/>
    <w:rsid w:val="00473BF8"/>
    <w:rsid w:val="004743A3"/>
    <w:rsid w:val="0047541A"/>
    <w:rsid w:val="00475815"/>
    <w:rsid w:val="004761E0"/>
    <w:rsid w:val="004761EA"/>
    <w:rsid w:val="004763A4"/>
    <w:rsid w:val="0047766A"/>
    <w:rsid w:val="00477C1E"/>
    <w:rsid w:val="004801B6"/>
    <w:rsid w:val="00482CB7"/>
    <w:rsid w:val="00483BAF"/>
    <w:rsid w:val="00485FA2"/>
    <w:rsid w:val="004861BA"/>
    <w:rsid w:val="004877C3"/>
    <w:rsid w:val="00487841"/>
    <w:rsid w:val="00487D81"/>
    <w:rsid w:val="00490494"/>
    <w:rsid w:val="004938EF"/>
    <w:rsid w:val="00494F16"/>
    <w:rsid w:val="00496766"/>
    <w:rsid w:val="004A03EB"/>
    <w:rsid w:val="004A1055"/>
    <w:rsid w:val="004A1D16"/>
    <w:rsid w:val="004A3C71"/>
    <w:rsid w:val="004A3E6A"/>
    <w:rsid w:val="004A517D"/>
    <w:rsid w:val="004A7264"/>
    <w:rsid w:val="004A73A8"/>
    <w:rsid w:val="004A7606"/>
    <w:rsid w:val="004A7B80"/>
    <w:rsid w:val="004B0BE7"/>
    <w:rsid w:val="004B1E0D"/>
    <w:rsid w:val="004B20EF"/>
    <w:rsid w:val="004B295A"/>
    <w:rsid w:val="004B2D3C"/>
    <w:rsid w:val="004B4D8C"/>
    <w:rsid w:val="004B668F"/>
    <w:rsid w:val="004B7264"/>
    <w:rsid w:val="004C295C"/>
    <w:rsid w:val="004C297B"/>
    <w:rsid w:val="004C3122"/>
    <w:rsid w:val="004C4271"/>
    <w:rsid w:val="004C434E"/>
    <w:rsid w:val="004C6386"/>
    <w:rsid w:val="004C7A92"/>
    <w:rsid w:val="004D0523"/>
    <w:rsid w:val="004D159D"/>
    <w:rsid w:val="004D1A7B"/>
    <w:rsid w:val="004D40A9"/>
    <w:rsid w:val="004D4469"/>
    <w:rsid w:val="004D4FB1"/>
    <w:rsid w:val="004D63D3"/>
    <w:rsid w:val="004E1743"/>
    <w:rsid w:val="004E22ED"/>
    <w:rsid w:val="004E38B3"/>
    <w:rsid w:val="004E4B5A"/>
    <w:rsid w:val="004E58D1"/>
    <w:rsid w:val="004E6C8A"/>
    <w:rsid w:val="004F1795"/>
    <w:rsid w:val="004F1F39"/>
    <w:rsid w:val="004F2154"/>
    <w:rsid w:val="004F22C5"/>
    <w:rsid w:val="004F5D17"/>
    <w:rsid w:val="004F640B"/>
    <w:rsid w:val="004F7AEB"/>
    <w:rsid w:val="00500296"/>
    <w:rsid w:val="005007B2"/>
    <w:rsid w:val="00500FDB"/>
    <w:rsid w:val="005051B5"/>
    <w:rsid w:val="00505522"/>
    <w:rsid w:val="005057FC"/>
    <w:rsid w:val="0050676A"/>
    <w:rsid w:val="00507552"/>
    <w:rsid w:val="005137B0"/>
    <w:rsid w:val="00515058"/>
    <w:rsid w:val="00516C1E"/>
    <w:rsid w:val="00516E40"/>
    <w:rsid w:val="0051745B"/>
    <w:rsid w:val="005178F5"/>
    <w:rsid w:val="00517C12"/>
    <w:rsid w:val="00521158"/>
    <w:rsid w:val="00522AEC"/>
    <w:rsid w:val="00523488"/>
    <w:rsid w:val="00524DBF"/>
    <w:rsid w:val="00527C8F"/>
    <w:rsid w:val="005303DE"/>
    <w:rsid w:val="005326FB"/>
    <w:rsid w:val="005337B1"/>
    <w:rsid w:val="0053479D"/>
    <w:rsid w:val="00535253"/>
    <w:rsid w:val="00540B9B"/>
    <w:rsid w:val="005426CB"/>
    <w:rsid w:val="005439B3"/>
    <w:rsid w:val="00544FAB"/>
    <w:rsid w:val="0054679F"/>
    <w:rsid w:val="00547453"/>
    <w:rsid w:val="0055066B"/>
    <w:rsid w:val="005507B1"/>
    <w:rsid w:val="0055090E"/>
    <w:rsid w:val="00550D8B"/>
    <w:rsid w:val="00551C13"/>
    <w:rsid w:val="00555521"/>
    <w:rsid w:val="005571E6"/>
    <w:rsid w:val="005572FB"/>
    <w:rsid w:val="005578E4"/>
    <w:rsid w:val="00557A92"/>
    <w:rsid w:val="00557B9F"/>
    <w:rsid w:val="00562340"/>
    <w:rsid w:val="005629FF"/>
    <w:rsid w:val="00566201"/>
    <w:rsid w:val="0056692D"/>
    <w:rsid w:val="00567C0E"/>
    <w:rsid w:val="005704F1"/>
    <w:rsid w:val="00570E97"/>
    <w:rsid w:val="00571243"/>
    <w:rsid w:val="00572458"/>
    <w:rsid w:val="00572756"/>
    <w:rsid w:val="00573485"/>
    <w:rsid w:val="005752E4"/>
    <w:rsid w:val="0057580A"/>
    <w:rsid w:val="00575A18"/>
    <w:rsid w:val="00576808"/>
    <w:rsid w:val="00576B0F"/>
    <w:rsid w:val="0057701C"/>
    <w:rsid w:val="00583214"/>
    <w:rsid w:val="00583965"/>
    <w:rsid w:val="0058560B"/>
    <w:rsid w:val="00585EB5"/>
    <w:rsid w:val="00585FAE"/>
    <w:rsid w:val="00586377"/>
    <w:rsid w:val="00587C17"/>
    <w:rsid w:val="00587D75"/>
    <w:rsid w:val="0059370B"/>
    <w:rsid w:val="00595772"/>
    <w:rsid w:val="005957A3"/>
    <w:rsid w:val="00597359"/>
    <w:rsid w:val="00597E69"/>
    <w:rsid w:val="005A29AF"/>
    <w:rsid w:val="005A2B3D"/>
    <w:rsid w:val="005A54A5"/>
    <w:rsid w:val="005A7ED7"/>
    <w:rsid w:val="005B06AB"/>
    <w:rsid w:val="005B49AC"/>
    <w:rsid w:val="005B5406"/>
    <w:rsid w:val="005B5444"/>
    <w:rsid w:val="005B5816"/>
    <w:rsid w:val="005B6084"/>
    <w:rsid w:val="005B7AE6"/>
    <w:rsid w:val="005B7BF1"/>
    <w:rsid w:val="005C0064"/>
    <w:rsid w:val="005C051F"/>
    <w:rsid w:val="005C08F5"/>
    <w:rsid w:val="005C2C1F"/>
    <w:rsid w:val="005C2CFF"/>
    <w:rsid w:val="005C3B6D"/>
    <w:rsid w:val="005C40CB"/>
    <w:rsid w:val="005C4552"/>
    <w:rsid w:val="005D0023"/>
    <w:rsid w:val="005D08C3"/>
    <w:rsid w:val="005D19AA"/>
    <w:rsid w:val="005D2261"/>
    <w:rsid w:val="005D44C3"/>
    <w:rsid w:val="005D5121"/>
    <w:rsid w:val="005D58BF"/>
    <w:rsid w:val="005D731F"/>
    <w:rsid w:val="005E0F0B"/>
    <w:rsid w:val="005E1FE9"/>
    <w:rsid w:val="005E2106"/>
    <w:rsid w:val="005E3F88"/>
    <w:rsid w:val="005E58B7"/>
    <w:rsid w:val="005E6042"/>
    <w:rsid w:val="005E60FB"/>
    <w:rsid w:val="005E7993"/>
    <w:rsid w:val="005F2143"/>
    <w:rsid w:val="005F21BD"/>
    <w:rsid w:val="005F3341"/>
    <w:rsid w:val="005F3B38"/>
    <w:rsid w:val="005F4B6E"/>
    <w:rsid w:val="005F54DA"/>
    <w:rsid w:val="005F567F"/>
    <w:rsid w:val="005F5FE5"/>
    <w:rsid w:val="005F68A5"/>
    <w:rsid w:val="00600C35"/>
    <w:rsid w:val="00602CFC"/>
    <w:rsid w:val="006044D8"/>
    <w:rsid w:val="00604526"/>
    <w:rsid w:val="006046A0"/>
    <w:rsid w:val="00604ECF"/>
    <w:rsid w:val="00605A2C"/>
    <w:rsid w:val="00605A99"/>
    <w:rsid w:val="00605CE5"/>
    <w:rsid w:val="00607518"/>
    <w:rsid w:val="00607888"/>
    <w:rsid w:val="00611A1D"/>
    <w:rsid w:val="00613291"/>
    <w:rsid w:val="00615700"/>
    <w:rsid w:val="00615D47"/>
    <w:rsid w:val="00617909"/>
    <w:rsid w:val="006212E2"/>
    <w:rsid w:val="00622161"/>
    <w:rsid w:val="00623106"/>
    <w:rsid w:val="00623F47"/>
    <w:rsid w:val="00625F77"/>
    <w:rsid w:val="00626155"/>
    <w:rsid w:val="00627373"/>
    <w:rsid w:val="00627942"/>
    <w:rsid w:val="00627BD5"/>
    <w:rsid w:val="00627D51"/>
    <w:rsid w:val="00630668"/>
    <w:rsid w:val="0063082B"/>
    <w:rsid w:val="006340EE"/>
    <w:rsid w:val="0063465E"/>
    <w:rsid w:val="006352A6"/>
    <w:rsid w:val="00635A82"/>
    <w:rsid w:val="00636962"/>
    <w:rsid w:val="00641295"/>
    <w:rsid w:val="00641845"/>
    <w:rsid w:val="00645513"/>
    <w:rsid w:val="0064712D"/>
    <w:rsid w:val="00647715"/>
    <w:rsid w:val="006479C7"/>
    <w:rsid w:val="006520AC"/>
    <w:rsid w:val="0065252E"/>
    <w:rsid w:val="00655BA8"/>
    <w:rsid w:val="00657336"/>
    <w:rsid w:val="00657918"/>
    <w:rsid w:val="00657AB5"/>
    <w:rsid w:val="0066425F"/>
    <w:rsid w:val="0066427A"/>
    <w:rsid w:val="006648A4"/>
    <w:rsid w:val="00664E03"/>
    <w:rsid w:val="0066646B"/>
    <w:rsid w:val="00670EDC"/>
    <w:rsid w:val="00672B7D"/>
    <w:rsid w:val="00673D07"/>
    <w:rsid w:val="006743E0"/>
    <w:rsid w:val="006768A4"/>
    <w:rsid w:val="00677150"/>
    <w:rsid w:val="00677198"/>
    <w:rsid w:val="0068134F"/>
    <w:rsid w:val="00681454"/>
    <w:rsid w:val="0068353F"/>
    <w:rsid w:val="006857DC"/>
    <w:rsid w:val="006912D1"/>
    <w:rsid w:val="006926EC"/>
    <w:rsid w:val="00694DB0"/>
    <w:rsid w:val="00697029"/>
    <w:rsid w:val="006A0813"/>
    <w:rsid w:val="006A14B9"/>
    <w:rsid w:val="006A1B53"/>
    <w:rsid w:val="006A2CD3"/>
    <w:rsid w:val="006A33D6"/>
    <w:rsid w:val="006A48E2"/>
    <w:rsid w:val="006A4DF8"/>
    <w:rsid w:val="006A530A"/>
    <w:rsid w:val="006A6074"/>
    <w:rsid w:val="006A6785"/>
    <w:rsid w:val="006B018C"/>
    <w:rsid w:val="006B3BED"/>
    <w:rsid w:val="006B4372"/>
    <w:rsid w:val="006B461C"/>
    <w:rsid w:val="006B771E"/>
    <w:rsid w:val="006C0942"/>
    <w:rsid w:val="006C1666"/>
    <w:rsid w:val="006C34A9"/>
    <w:rsid w:val="006C356B"/>
    <w:rsid w:val="006C4B9E"/>
    <w:rsid w:val="006C51FC"/>
    <w:rsid w:val="006C6C24"/>
    <w:rsid w:val="006D075B"/>
    <w:rsid w:val="006D0B5A"/>
    <w:rsid w:val="006D1B8A"/>
    <w:rsid w:val="006D4BEC"/>
    <w:rsid w:val="006D52D8"/>
    <w:rsid w:val="006D5B05"/>
    <w:rsid w:val="006D6CAB"/>
    <w:rsid w:val="006E0B3A"/>
    <w:rsid w:val="006E30A1"/>
    <w:rsid w:val="006E5A81"/>
    <w:rsid w:val="006E71F7"/>
    <w:rsid w:val="006E7A17"/>
    <w:rsid w:val="006F10E6"/>
    <w:rsid w:val="006F1DB0"/>
    <w:rsid w:val="006F1F37"/>
    <w:rsid w:val="006F522A"/>
    <w:rsid w:val="006F66D1"/>
    <w:rsid w:val="006F78FD"/>
    <w:rsid w:val="006F7BAF"/>
    <w:rsid w:val="00700620"/>
    <w:rsid w:val="00705292"/>
    <w:rsid w:val="00707831"/>
    <w:rsid w:val="007106C2"/>
    <w:rsid w:val="0071162D"/>
    <w:rsid w:val="00711CE4"/>
    <w:rsid w:val="0071457B"/>
    <w:rsid w:val="00714E09"/>
    <w:rsid w:val="00716392"/>
    <w:rsid w:val="00716B5A"/>
    <w:rsid w:val="00720AA5"/>
    <w:rsid w:val="00722444"/>
    <w:rsid w:val="007258FA"/>
    <w:rsid w:val="0072693E"/>
    <w:rsid w:val="0072742A"/>
    <w:rsid w:val="0072747D"/>
    <w:rsid w:val="00730450"/>
    <w:rsid w:val="0073059A"/>
    <w:rsid w:val="00730AF1"/>
    <w:rsid w:val="00732165"/>
    <w:rsid w:val="007349C5"/>
    <w:rsid w:val="00736BB9"/>
    <w:rsid w:val="00737045"/>
    <w:rsid w:val="00737C25"/>
    <w:rsid w:val="00740D85"/>
    <w:rsid w:val="0074128A"/>
    <w:rsid w:val="00741786"/>
    <w:rsid w:val="00742F45"/>
    <w:rsid w:val="00744089"/>
    <w:rsid w:val="0074439F"/>
    <w:rsid w:val="00744C9F"/>
    <w:rsid w:val="007458DC"/>
    <w:rsid w:val="007464FF"/>
    <w:rsid w:val="00750DFC"/>
    <w:rsid w:val="00752773"/>
    <w:rsid w:val="007531E9"/>
    <w:rsid w:val="00754D15"/>
    <w:rsid w:val="007607DF"/>
    <w:rsid w:val="00761E9D"/>
    <w:rsid w:val="00762F55"/>
    <w:rsid w:val="00763873"/>
    <w:rsid w:val="00764170"/>
    <w:rsid w:val="007642CE"/>
    <w:rsid w:val="00765B65"/>
    <w:rsid w:val="00766275"/>
    <w:rsid w:val="00766B33"/>
    <w:rsid w:val="00767685"/>
    <w:rsid w:val="0077012B"/>
    <w:rsid w:val="0077088C"/>
    <w:rsid w:val="00770C6A"/>
    <w:rsid w:val="00770E00"/>
    <w:rsid w:val="007710E7"/>
    <w:rsid w:val="00772B0A"/>
    <w:rsid w:val="007736F2"/>
    <w:rsid w:val="00773AAD"/>
    <w:rsid w:val="00773BBF"/>
    <w:rsid w:val="007763F5"/>
    <w:rsid w:val="007877B7"/>
    <w:rsid w:val="0079106D"/>
    <w:rsid w:val="00791B3C"/>
    <w:rsid w:val="00793071"/>
    <w:rsid w:val="0079309D"/>
    <w:rsid w:val="007944FD"/>
    <w:rsid w:val="007A3E11"/>
    <w:rsid w:val="007A6790"/>
    <w:rsid w:val="007B10C8"/>
    <w:rsid w:val="007B1DBA"/>
    <w:rsid w:val="007B2FEE"/>
    <w:rsid w:val="007B3623"/>
    <w:rsid w:val="007B554A"/>
    <w:rsid w:val="007B62FD"/>
    <w:rsid w:val="007B6CFE"/>
    <w:rsid w:val="007B75B3"/>
    <w:rsid w:val="007C44FE"/>
    <w:rsid w:val="007C474F"/>
    <w:rsid w:val="007C4BFE"/>
    <w:rsid w:val="007C503B"/>
    <w:rsid w:val="007C5B89"/>
    <w:rsid w:val="007C6A47"/>
    <w:rsid w:val="007C79A5"/>
    <w:rsid w:val="007C7F7D"/>
    <w:rsid w:val="007D1B50"/>
    <w:rsid w:val="007D2314"/>
    <w:rsid w:val="007D27CA"/>
    <w:rsid w:val="007D50AE"/>
    <w:rsid w:val="007D64B5"/>
    <w:rsid w:val="007D6FB3"/>
    <w:rsid w:val="007E0492"/>
    <w:rsid w:val="007E0AC1"/>
    <w:rsid w:val="007E114B"/>
    <w:rsid w:val="007E3CAD"/>
    <w:rsid w:val="007E4641"/>
    <w:rsid w:val="007E78D9"/>
    <w:rsid w:val="007F0B9D"/>
    <w:rsid w:val="007F1CED"/>
    <w:rsid w:val="007F4C6D"/>
    <w:rsid w:val="00801A77"/>
    <w:rsid w:val="0080598B"/>
    <w:rsid w:val="00812ADD"/>
    <w:rsid w:val="00812F1C"/>
    <w:rsid w:val="00815A0E"/>
    <w:rsid w:val="008168F8"/>
    <w:rsid w:val="00820174"/>
    <w:rsid w:val="00821593"/>
    <w:rsid w:val="00821A11"/>
    <w:rsid w:val="00821FDA"/>
    <w:rsid w:val="0082235A"/>
    <w:rsid w:val="008237B4"/>
    <w:rsid w:val="008238BD"/>
    <w:rsid w:val="008241E5"/>
    <w:rsid w:val="008254E7"/>
    <w:rsid w:val="00825937"/>
    <w:rsid w:val="0082643A"/>
    <w:rsid w:val="00832236"/>
    <w:rsid w:val="00832BC7"/>
    <w:rsid w:val="008340A4"/>
    <w:rsid w:val="00834402"/>
    <w:rsid w:val="00840369"/>
    <w:rsid w:val="00841EBD"/>
    <w:rsid w:val="00843B53"/>
    <w:rsid w:val="0084537F"/>
    <w:rsid w:val="00845A10"/>
    <w:rsid w:val="00845B1F"/>
    <w:rsid w:val="0084632E"/>
    <w:rsid w:val="00846640"/>
    <w:rsid w:val="008514A6"/>
    <w:rsid w:val="00851679"/>
    <w:rsid w:val="008520FB"/>
    <w:rsid w:val="00852A9D"/>
    <w:rsid w:val="008530A1"/>
    <w:rsid w:val="0085416B"/>
    <w:rsid w:val="0085462A"/>
    <w:rsid w:val="008558FE"/>
    <w:rsid w:val="00856642"/>
    <w:rsid w:val="00856850"/>
    <w:rsid w:val="00857032"/>
    <w:rsid w:val="00857C9E"/>
    <w:rsid w:val="00857ED7"/>
    <w:rsid w:val="00861068"/>
    <w:rsid w:val="00861B28"/>
    <w:rsid w:val="00862C2C"/>
    <w:rsid w:val="0086308F"/>
    <w:rsid w:val="00863132"/>
    <w:rsid w:val="008648EE"/>
    <w:rsid w:val="00864DDF"/>
    <w:rsid w:val="008706C8"/>
    <w:rsid w:val="00871518"/>
    <w:rsid w:val="00872709"/>
    <w:rsid w:val="008729DC"/>
    <w:rsid w:val="0087303D"/>
    <w:rsid w:val="00874661"/>
    <w:rsid w:val="00877A83"/>
    <w:rsid w:val="008843D2"/>
    <w:rsid w:val="008851C8"/>
    <w:rsid w:val="008852BB"/>
    <w:rsid w:val="00886145"/>
    <w:rsid w:val="00886D49"/>
    <w:rsid w:val="00887CB6"/>
    <w:rsid w:val="008933C4"/>
    <w:rsid w:val="0089347A"/>
    <w:rsid w:val="00894A6D"/>
    <w:rsid w:val="00897FD4"/>
    <w:rsid w:val="008A396F"/>
    <w:rsid w:val="008A4972"/>
    <w:rsid w:val="008A4C9E"/>
    <w:rsid w:val="008A5820"/>
    <w:rsid w:val="008A6C3A"/>
    <w:rsid w:val="008B0101"/>
    <w:rsid w:val="008B0BAD"/>
    <w:rsid w:val="008B0D65"/>
    <w:rsid w:val="008B167F"/>
    <w:rsid w:val="008B1D3A"/>
    <w:rsid w:val="008B222A"/>
    <w:rsid w:val="008B2C10"/>
    <w:rsid w:val="008B3478"/>
    <w:rsid w:val="008B7D88"/>
    <w:rsid w:val="008C035B"/>
    <w:rsid w:val="008C0441"/>
    <w:rsid w:val="008C20B8"/>
    <w:rsid w:val="008C322F"/>
    <w:rsid w:val="008C4702"/>
    <w:rsid w:val="008C54AB"/>
    <w:rsid w:val="008D274F"/>
    <w:rsid w:val="008D2791"/>
    <w:rsid w:val="008D44D4"/>
    <w:rsid w:val="008D4E56"/>
    <w:rsid w:val="008D5156"/>
    <w:rsid w:val="008E0C6E"/>
    <w:rsid w:val="008E3B20"/>
    <w:rsid w:val="008E671A"/>
    <w:rsid w:val="008E7A43"/>
    <w:rsid w:val="008F124C"/>
    <w:rsid w:val="008F3B0B"/>
    <w:rsid w:val="008F4944"/>
    <w:rsid w:val="008F4C0C"/>
    <w:rsid w:val="008F4E46"/>
    <w:rsid w:val="008F5051"/>
    <w:rsid w:val="008F5278"/>
    <w:rsid w:val="008F5AC8"/>
    <w:rsid w:val="008F7074"/>
    <w:rsid w:val="008F7205"/>
    <w:rsid w:val="00900490"/>
    <w:rsid w:val="00900B8A"/>
    <w:rsid w:val="009011F0"/>
    <w:rsid w:val="00902888"/>
    <w:rsid w:val="009028E9"/>
    <w:rsid w:val="00902B59"/>
    <w:rsid w:val="00904856"/>
    <w:rsid w:val="009058F6"/>
    <w:rsid w:val="009067A9"/>
    <w:rsid w:val="00906B15"/>
    <w:rsid w:val="00911AF9"/>
    <w:rsid w:val="009160CD"/>
    <w:rsid w:val="00916DF7"/>
    <w:rsid w:val="009171B7"/>
    <w:rsid w:val="00917D82"/>
    <w:rsid w:val="00920DD0"/>
    <w:rsid w:val="00920E50"/>
    <w:rsid w:val="00922028"/>
    <w:rsid w:val="0092342C"/>
    <w:rsid w:val="00923EAC"/>
    <w:rsid w:val="009268C7"/>
    <w:rsid w:val="0092749F"/>
    <w:rsid w:val="00927DBF"/>
    <w:rsid w:val="00930B8A"/>
    <w:rsid w:val="00930E79"/>
    <w:rsid w:val="00931411"/>
    <w:rsid w:val="009315BE"/>
    <w:rsid w:val="00931847"/>
    <w:rsid w:val="00934705"/>
    <w:rsid w:val="00935431"/>
    <w:rsid w:val="0093588A"/>
    <w:rsid w:val="0094022E"/>
    <w:rsid w:val="00940561"/>
    <w:rsid w:val="009408F8"/>
    <w:rsid w:val="00940946"/>
    <w:rsid w:val="00940DE3"/>
    <w:rsid w:val="00942D56"/>
    <w:rsid w:val="009440FB"/>
    <w:rsid w:val="00944596"/>
    <w:rsid w:val="00945EE8"/>
    <w:rsid w:val="009478A2"/>
    <w:rsid w:val="00950704"/>
    <w:rsid w:val="00951251"/>
    <w:rsid w:val="0095153D"/>
    <w:rsid w:val="00951695"/>
    <w:rsid w:val="0095276F"/>
    <w:rsid w:val="009556DB"/>
    <w:rsid w:val="00955A28"/>
    <w:rsid w:val="00955C52"/>
    <w:rsid w:val="00956A03"/>
    <w:rsid w:val="00956F51"/>
    <w:rsid w:val="00961BE8"/>
    <w:rsid w:val="009620FA"/>
    <w:rsid w:val="00962A31"/>
    <w:rsid w:val="0096360E"/>
    <w:rsid w:val="00964098"/>
    <w:rsid w:val="00965A24"/>
    <w:rsid w:val="009668D8"/>
    <w:rsid w:val="009701D8"/>
    <w:rsid w:val="009705F9"/>
    <w:rsid w:val="00970E53"/>
    <w:rsid w:val="00971115"/>
    <w:rsid w:val="009777AC"/>
    <w:rsid w:val="00977AA1"/>
    <w:rsid w:val="0098016F"/>
    <w:rsid w:val="00981AB2"/>
    <w:rsid w:val="009827D7"/>
    <w:rsid w:val="00982D5A"/>
    <w:rsid w:val="009850F2"/>
    <w:rsid w:val="0098587C"/>
    <w:rsid w:val="009859AB"/>
    <w:rsid w:val="00985D96"/>
    <w:rsid w:val="0099183E"/>
    <w:rsid w:val="00991D2A"/>
    <w:rsid w:val="00991F6D"/>
    <w:rsid w:val="009926A7"/>
    <w:rsid w:val="00994BA1"/>
    <w:rsid w:val="00996688"/>
    <w:rsid w:val="0099777F"/>
    <w:rsid w:val="0099795E"/>
    <w:rsid w:val="009A00BB"/>
    <w:rsid w:val="009A0497"/>
    <w:rsid w:val="009A0DA2"/>
    <w:rsid w:val="009A0FDE"/>
    <w:rsid w:val="009A1D6E"/>
    <w:rsid w:val="009A2683"/>
    <w:rsid w:val="009A56EE"/>
    <w:rsid w:val="009A5B7C"/>
    <w:rsid w:val="009A5C2D"/>
    <w:rsid w:val="009A6266"/>
    <w:rsid w:val="009A77FA"/>
    <w:rsid w:val="009A788F"/>
    <w:rsid w:val="009B169A"/>
    <w:rsid w:val="009B18B0"/>
    <w:rsid w:val="009B1A6B"/>
    <w:rsid w:val="009B2695"/>
    <w:rsid w:val="009B5F81"/>
    <w:rsid w:val="009C2FE0"/>
    <w:rsid w:val="009C3304"/>
    <w:rsid w:val="009C350F"/>
    <w:rsid w:val="009C3BC6"/>
    <w:rsid w:val="009C3D1E"/>
    <w:rsid w:val="009C413D"/>
    <w:rsid w:val="009C74E5"/>
    <w:rsid w:val="009C7FBF"/>
    <w:rsid w:val="009D034E"/>
    <w:rsid w:val="009D0D13"/>
    <w:rsid w:val="009D2FB2"/>
    <w:rsid w:val="009D4FFE"/>
    <w:rsid w:val="009D701B"/>
    <w:rsid w:val="009D74B3"/>
    <w:rsid w:val="009D7A4D"/>
    <w:rsid w:val="009E0566"/>
    <w:rsid w:val="009E0997"/>
    <w:rsid w:val="009E0F7C"/>
    <w:rsid w:val="009E1FD4"/>
    <w:rsid w:val="009E20E3"/>
    <w:rsid w:val="009E2DEE"/>
    <w:rsid w:val="009E72CB"/>
    <w:rsid w:val="009E7314"/>
    <w:rsid w:val="009F0CB5"/>
    <w:rsid w:val="009F1D20"/>
    <w:rsid w:val="009F1DA1"/>
    <w:rsid w:val="009F234B"/>
    <w:rsid w:val="009F2FAF"/>
    <w:rsid w:val="009F4F9D"/>
    <w:rsid w:val="009F53E5"/>
    <w:rsid w:val="009F6F74"/>
    <w:rsid w:val="00A00505"/>
    <w:rsid w:val="00A0119F"/>
    <w:rsid w:val="00A01E35"/>
    <w:rsid w:val="00A0203A"/>
    <w:rsid w:val="00A03DA9"/>
    <w:rsid w:val="00A03F33"/>
    <w:rsid w:val="00A04C90"/>
    <w:rsid w:val="00A10151"/>
    <w:rsid w:val="00A114EC"/>
    <w:rsid w:val="00A12E8F"/>
    <w:rsid w:val="00A13A80"/>
    <w:rsid w:val="00A1450D"/>
    <w:rsid w:val="00A15013"/>
    <w:rsid w:val="00A15BE7"/>
    <w:rsid w:val="00A15FB3"/>
    <w:rsid w:val="00A217B7"/>
    <w:rsid w:val="00A217DC"/>
    <w:rsid w:val="00A23265"/>
    <w:rsid w:val="00A234B9"/>
    <w:rsid w:val="00A26EAF"/>
    <w:rsid w:val="00A304FC"/>
    <w:rsid w:val="00A32448"/>
    <w:rsid w:val="00A34223"/>
    <w:rsid w:val="00A347BD"/>
    <w:rsid w:val="00A35CB3"/>
    <w:rsid w:val="00A37D3F"/>
    <w:rsid w:val="00A40A3E"/>
    <w:rsid w:val="00A410A3"/>
    <w:rsid w:val="00A424A9"/>
    <w:rsid w:val="00A42D1A"/>
    <w:rsid w:val="00A442DB"/>
    <w:rsid w:val="00A45A80"/>
    <w:rsid w:val="00A469BC"/>
    <w:rsid w:val="00A503B9"/>
    <w:rsid w:val="00A50ABF"/>
    <w:rsid w:val="00A52FF2"/>
    <w:rsid w:val="00A5358B"/>
    <w:rsid w:val="00A54CC9"/>
    <w:rsid w:val="00A556AC"/>
    <w:rsid w:val="00A556D8"/>
    <w:rsid w:val="00A60709"/>
    <w:rsid w:val="00A60B8B"/>
    <w:rsid w:val="00A613AA"/>
    <w:rsid w:val="00A61BFC"/>
    <w:rsid w:val="00A61DB3"/>
    <w:rsid w:val="00A6224F"/>
    <w:rsid w:val="00A65B70"/>
    <w:rsid w:val="00A66452"/>
    <w:rsid w:val="00A67BF1"/>
    <w:rsid w:val="00A70C31"/>
    <w:rsid w:val="00A70F3A"/>
    <w:rsid w:val="00A71755"/>
    <w:rsid w:val="00A730B9"/>
    <w:rsid w:val="00A736B8"/>
    <w:rsid w:val="00A75638"/>
    <w:rsid w:val="00A75A99"/>
    <w:rsid w:val="00A769FA"/>
    <w:rsid w:val="00A76E02"/>
    <w:rsid w:val="00A77493"/>
    <w:rsid w:val="00A81EEB"/>
    <w:rsid w:val="00A82438"/>
    <w:rsid w:val="00A83F1E"/>
    <w:rsid w:val="00A870DB"/>
    <w:rsid w:val="00A878B7"/>
    <w:rsid w:val="00A907E1"/>
    <w:rsid w:val="00A90FCC"/>
    <w:rsid w:val="00A911A0"/>
    <w:rsid w:val="00A9176C"/>
    <w:rsid w:val="00A922DA"/>
    <w:rsid w:val="00A9353A"/>
    <w:rsid w:val="00A95271"/>
    <w:rsid w:val="00A96513"/>
    <w:rsid w:val="00A9732E"/>
    <w:rsid w:val="00AA0A88"/>
    <w:rsid w:val="00AA15CB"/>
    <w:rsid w:val="00AA2EF2"/>
    <w:rsid w:val="00AA6169"/>
    <w:rsid w:val="00AA690C"/>
    <w:rsid w:val="00AA6EAF"/>
    <w:rsid w:val="00AA726A"/>
    <w:rsid w:val="00AA7A2A"/>
    <w:rsid w:val="00AB0834"/>
    <w:rsid w:val="00AB1124"/>
    <w:rsid w:val="00AB26B7"/>
    <w:rsid w:val="00AB282D"/>
    <w:rsid w:val="00AB2878"/>
    <w:rsid w:val="00AB346D"/>
    <w:rsid w:val="00AB4182"/>
    <w:rsid w:val="00AB4D04"/>
    <w:rsid w:val="00AB7293"/>
    <w:rsid w:val="00AB79D1"/>
    <w:rsid w:val="00AC0454"/>
    <w:rsid w:val="00AC0525"/>
    <w:rsid w:val="00AC0B33"/>
    <w:rsid w:val="00AC0E6C"/>
    <w:rsid w:val="00AC2AFB"/>
    <w:rsid w:val="00AC4965"/>
    <w:rsid w:val="00AC4E00"/>
    <w:rsid w:val="00AC4E71"/>
    <w:rsid w:val="00AC5596"/>
    <w:rsid w:val="00AC73EE"/>
    <w:rsid w:val="00AD3D69"/>
    <w:rsid w:val="00AD436F"/>
    <w:rsid w:val="00AD4AB6"/>
    <w:rsid w:val="00AD5A9B"/>
    <w:rsid w:val="00AD792F"/>
    <w:rsid w:val="00AE0334"/>
    <w:rsid w:val="00AE06A1"/>
    <w:rsid w:val="00AE0D2A"/>
    <w:rsid w:val="00AE1641"/>
    <w:rsid w:val="00AE18DF"/>
    <w:rsid w:val="00AE3D21"/>
    <w:rsid w:val="00AE527E"/>
    <w:rsid w:val="00AE53FC"/>
    <w:rsid w:val="00AE6DBB"/>
    <w:rsid w:val="00AE704F"/>
    <w:rsid w:val="00AF2394"/>
    <w:rsid w:val="00AF2A4F"/>
    <w:rsid w:val="00AF2B8E"/>
    <w:rsid w:val="00AF3435"/>
    <w:rsid w:val="00AF3788"/>
    <w:rsid w:val="00AF4192"/>
    <w:rsid w:val="00AF47A9"/>
    <w:rsid w:val="00AF4817"/>
    <w:rsid w:val="00AF6A17"/>
    <w:rsid w:val="00AF7976"/>
    <w:rsid w:val="00AF7D3B"/>
    <w:rsid w:val="00B00964"/>
    <w:rsid w:val="00B037A2"/>
    <w:rsid w:val="00B05317"/>
    <w:rsid w:val="00B06A75"/>
    <w:rsid w:val="00B07D08"/>
    <w:rsid w:val="00B10470"/>
    <w:rsid w:val="00B10BD6"/>
    <w:rsid w:val="00B116B3"/>
    <w:rsid w:val="00B128B0"/>
    <w:rsid w:val="00B12C02"/>
    <w:rsid w:val="00B147A9"/>
    <w:rsid w:val="00B148BA"/>
    <w:rsid w:val="00B15A79"/>
    <w:rsid w:val="00B15C3F"/>
    <w:rsid w:val="00B161DC"/>
    <w:rsid w:val="00B16B8F"/>
    <w:rsid w:val="00B21042"/>
    <w:rsid w:val="00B214F0"/>
    <w:rsid w:val="00B25E6F"/>
    <w:rsid w:val="00B26A3E"/>
    <w:rsid w:val="00B26CA2"/>
    <w:rsid w:val="00B27969"/>
    <w:rsid w:val="00B27B9D"/>
    <w:rsid w:val="00B27F58"/>
    <w:rsid w:val="00B30005"/>
    <w:rsid w:val="00B304F5"/>
    <w:rsid w:val="00B32265"/>
    <w:rsid w:val="00B33E27"/>
    <w:rsid w:val="00B35E38"/>
    <w:rsid w:val="00B35FBD"/>
    <w:rsid w:val="00B40575"/>
    <w:rsid w:val="00B4063B"/>
    <w:rsid w:val="00B40A95"/>
    <w:rsid w:val="00B40E2A"/>
    <w:rsid w:val="00B42197"/>
    <w:rsid w:val="00B4244F"/>
    <w:rsid w:val="00B427B4"/>
    <w:rsid w:val="00B42A09"/>
    <w:rsid w:val="00B434CF"/>
    <w:rsid w:val="00B437F3"/>
    <w:rsid w:val="00B4423E"/>
    <w:rsid w:val="00B44714"/>
    <w:rsid w:val="00B45730"/>
    <w:rsid w:val="00B46E85"/>
    <w:rsid w:val="00B47CA0"/>
    <w:rsid w:val="00B50A57"/>
    <w:rsid w:val="00B52391"/>
    <w:rsid w:val="00B536D4"/>
    <w:rsid w:val="00B53A5B"/>
    <w:rsid w:val="00B54095"/>
    <w:rsid w:val="00B5445A"/>
    <w:rsid w:val="00B54F51"/>
    <w:rsid w:val="00B617ED"/>
    <w:rsid w:val="00B6269A"/>
    <w:rsid w:val="00B628EA"/>
    <w:rsid w:val="00B66BF1"/>
    <w:rsid w:val="00B67554"/>
    <w:rsid w:val="00B70561"/>
    <w:rsid w:val="00B71273"/>
    <w:rsid w:val="00B71359"/>
    <w:rsid w:val="00B732FF"/>
    <w:rsid w:val="00B75273"/>
    <w:rsid w:val="00B76291"/>
    <w:rsid w:val="00B768D0"/>
    <w:rsid w:val="00B80DDF"/>
    <w:rsid w:val="00B8225C"/>
    <w:rsid w:val="00B87625"/>
    <w:rsid w:val="00B92998"/>
    <w:rsid w:val="00B92BB9"/>
    <w:rsid w:val="00B93B3E"/>
    <w:rsid w:val="00B9421A"/>
    <w:rsid w:val="00B94CC2"/>
    <w:rsid w:val="00B94D52"/>
    <w:rsid w:val="00B95646"/>
    <w:rsid w:val="00B96EF4"/>
    <w:rsid w:val="00B96F43"/>
    <w:rsid w:val="00B9750C"/>
    <w:rsid w:val="00B97E31"/>
    <w:rsid w:val="00BA0F53"/>
    <w:rsid w:val="00BA2F87"/>
    <w:rsid w:val="00BA49BA"/>
    <w:rsid w:val="00BA6366"/>
    <w:rsid w:val="00BA65B4"/>
    <w:rsid w:val="00BB0D12"/>
    <w:rsid w:val="00BB39C0"/>
    <w:rsid w:val="00BB4A27"/>
    <w:rsid w:val="00BB6CBB"/>
    <w:rsid w:val="00BC139D"/>
    <w:rsid w:val="00BC2367"/>
    <w:rsid w:val="00BC40B2"/>
    <w:rsid w:val="00BC488B"/>
    <w:rsid w:val="00BC4964"/>
    <w:rsid w:val="00BC49EA"/>
    <w:rsid w:val="00BC4BF8"/>
    <w:rsid w:val="00BC6558"/>
    <w:rsid w:val="00BC747E"/>
    <w:rsid w:val="00BC7E72"/>
    <w:rsid w:val="00BD3E36"/>
    <w:rsid w:val="00BD402F"/>
    <w:rsid w:val="00BD4D2D"/>
    <w:rsid w:val="00BD5F65"/>
    <w:rsid w:val="00BD616E"/>
    <w:rsid w:val="00BD6AA1"/>
    <w:rsid w:val="00BD72A0"/>
    <w:rsid w:val="00BE05C1"/>
    <w:rsid w:val="00BE28A8"/>
    <w:rsid w:val="00BE3A6E"/>
    <w:rsid w:val="00BE4940"/>
    <w:rsid w:val="00BE4B78"/>
    <w:rsid w:val="00BE4ECA"/>
    <w:rsid w:val="00BE503E"/>
    <w:rsid w:val="00BE57AF"/>
    <w:rsid w:val="00BE5C3A"/>
    <w:rsid w:val="00BE6A69"/>
    <w:rsid w:val="00BE7339"/>
    <w:rsid w:val="00BE76E5"/>
    <w:rsid w:val="00BF06B8"/>
    <w:rsid w:val="00BF08B2"/>
    <w:rsid w:val="00BF3FBB"/>
    <w:rsid w:val="00BF597E"/>
    <w:rsid w:val="00C00E6C"/>
    <w:rsid w:val="00C01D7B"/>
    <w:rsid w:val="00C0288B"/>
    <w:rsid w:val="00C02D8A"/>
    <w:rsid w:val="00C04451"/>
    <w:rsid w:val="00C04B06"/>
    <w:rsid w:val="00C04FD7"/>
    <w:rsid w:val="00C05593"/>
    <w:rsid w:val="00C05EBE"/>
    <w:rsid w:val="00C076D4"/>
    <w:rsid w:val="00C10FBB"/>
    <w:rsid w:val="00C1289F"/>
    <w:rsid w:val="00C15E0B"/>
    <w:rsid w:val="00C16710"/>
    <w:rsid w:val="00C211DB"/>
    <w:rsid w:val="00C21A03"/>
    <w:rsid w:val="00C223EA"/>
    <w:rsid w:val="00C22574"/>
    <w:rsid w:val="00C228B3"/>
    <w:rsid w:val="00C267EC"/>
    <w:rsid w:val="00C27661"/>
    <w:rsid w:val="00C27EF8"/>
    <w:rsid w:val="00C31299"/>
    <w:rsid w:val="00C3415A"/>
    <w:rsid w:val="00C37459"/>
    <w:rsid w:val="00C37536"/>
    <w:rsid w:val="00C41FA3"/>
    <w:rsid w:val="00C42624"/>
    <w:rsid w:val="00C428B7"/>
    <w:rsid w:val="00C430AB"/>
    <w:rsid w:val="00C43453"/>
    <w:rsid w:val="00C43C3F"/>
    <w:rsid w:val="00C441AB"/>
    <w:rsid w:val="00C44548"/>
    <w:rsid w:val="00C45394"/>
    <w:rsid w:val="00C500C4"/>
    <w:rsid w:val="00C51DBD"/>
    <w:rsid w:val="00C5435B"/>
    <w:rsid w:val="00C54F91"/>
    <w:rsid w:val="00C5559A"/>
    <w:rsid w:val="00C60BE2"/>
    <w:rsid w:val="00C613C5"/>
    <w:rsid w:val="00C61ED5"/>
    <w:rsid w:val="00C629D7"/>
    <w:rsid w:val="00C630CF"/>
    <w:rsid w:val="00C64F68"/>
    <w:rsid w:val="00C661AD"/>
    <w:rsid w:val="00C7006A"/>
    <w:rsid w:val="00C70597"/>
    <w:rsid w:val="00C72F52"/>
    <w:rsid w:val="00C73714"/>
    <w:rsid w:val="00C73AE2"/>
    <w:rsid w:val="00C73D5F"/>
    <w:rsid w:val="00C76CE6"/>
    <w:rsid w:val="00C829B9"/>
    <w:rsid w:val="00C83436"/>
    <w:rsid w:val="00C83913"/>
    <w:rsid w:val="00C83EA6"/>
    <w:rsid w:val="00C8484C"/>
    <w:rsid w:val="00C85F72"/>
    <w:rsid w:val="00C86F18"/>
    <w:rsid w:val="00C875F4"/>
    <w:rsid w:val="00C879C4"/>
    <w:rsid w:val="00C90F56"/>
    <w:rsid w:val="00C9337F"/>
    <w:rsid w:val="00C937F7"/>
    <w:rsid w:val="00C93E05"/>
    <w:rsid w:val="00C93E49"/>
    <w:rsid w:val="00C95980"/>
    <w:rsid w:val="00C95A55"/>
    <w:rsid w:val="00C976E6"/>
    <w:rsid w:val="00CA12F5"/>
    <w:rsid w:val="00CA3195"/>
    <w:rsid w:val="00CA3786"/>
    <w:rsid w:val="00CA5B82"/>
    <w:rsid w:val="00CA78B2"/>
    <w:rsid w:val="00CB13C1"/>
    <w:rsid w:val="00CB44DE"/>
    <w:rsid w:val="00CB6926"/>
    <w:rsid w:val="00CB6C81"/>
    <w:rsid w:val="00CB7204"/>
    <w:rsid w:val="00CB7277"/>
    <w:rsid w:val="00CC02BF"/>
    <w:rsid w:val="00CC0372"/>
    <w:rsid w:val="00CC1ACD"/>
    <w:rsid w:val="00CC286D"/>
    <w:rsid w:val="00CD0033"/>
    <w:rsid w:val="00CD01FE"/>
    <w:rsid w:val="00CD1C3D"/>
    <w:rsid w:val="00CD36E9"/>
    <w:rsid w:val="00CD3B2B"/>
    <w:rsid w:val="00CD4757"/>
    <w:rsid w:val="00CD6B77"/>
    <w:rsid w:val="00CD6CF4"/>
    <w:rsid w:val="00CE03BF"/>
    <w:rsid w:val="00CE0A39"/>
    <w:rsid w:val="00CE13BB"/>
    <w:rsid w:val="00CE220E"/>
    <w:rsid w:val="00CE354C"/>
    <w:rsid w:val="00CE5428"/>
    <w:rsid w:val="00CE6353"/>
    <w:rsid w:val="00CF0736"/>
    <w:rsid w:val="00CF096C"/>
    <w:rsid w:val="00CF1444"/>
    <w:rsid w:val="00CF1E56"/>
    <w:rsid w:val="00CF3382"/>
    <w:rsid w:val="00CF6CC9"/>
    <w:rsid w:val="00D00C4C"/>
    <w:rsid w:val="00D024F4"/>
    <w:rsid w:val="00D040A2"/>
    <w:rsid w:val="00D105C9"/>
    <w:rsid w:val="00D129EF"/>
    <w:rsid w:val="00D136BF"/>
    <w:rsid w:val="00D14313"/>
    <w:rsid w:val="00D163C1"/>
    <w:rsid w:val="00D21583"/>
    <w:rsid w:val="00D217DA"/>
    <w:rsid w:val="00D21A59"/>
    <w:rsid w:val="00D23BA6"/>
    <w:rsid w:val="00D24DFA"/>
    <w:rsid w:val="00D25D5E"/>
    <w:rsid w:val="00D27C24"/>
    <w:rsid w:val="00D3076A"/>
    <w:rsid w:val="00D30F15"/>
    <w:rsid w:val="00D319D8"/>
    <w:rsid w:val="00D35BBD"/>
    <w:rsid w:val="00D35F89"/>
    <w:rsid w:val="00D40A6F"/>
    <w:rsid w:val="00D41770"/>
    <w:rsid w:val="00D42425"/>
    <w:rsid w:val="00D42B93"/>
    <w:rsid w:val="00D44960"/>
    <w:rsid w:val="00D44A92"/>
    <w:rsid w:val="00D4579D"/>
    <w:rsid w:val="00D46966"/>
    <w:rsid w:val="00D471B2"/>
    <w:rsid w:val="00D4733D"/>
    <w:rsid w:val="00D479A0"/>
    <w:rsid w:val="00D505BB"/>
    <w:rsid w:val="00D50CC9"/>
    <w:rsid w:val="00D51759"/>
    <w:rsid w:val="00D51B65"/>
    <w:rsid w:val="00D52852"/>
    <w:rsid w:val="00D52E88"/>
    <w:rsid w:val="00D560A6"/>
    <w:rsid w:val="00D57883"/>
    <w:rsid w:val="00D609D6"/>
    <w:rsid w:val="00D6370F"/>
    <w:rsid w:val="00D63C25"/>
    <w:rsid w:val="00D63C53"/>
    <w:rsid w:val="00D644C3"/>
    <w:rsid w:val="00D66C51"/>
    <w:rsid w:val="00D67561"/>
    <w:rsid w:val="00D71501"/>
    <w:rsid w:val="00D71928"/>
    <w:rsid w:val="00D73736"/>
    <w:rsid w:val="00D75F5A"/>
    <w:rsid w:val="00D767F7"/>
    <w:rsid w:val="00D80EC3"/>
    <w:rsid w:val="00D81662"/>
    <w:rsid w:val="00D81FF6"/>
    <w:rsid w:val="00D841E5"/>
    <w:rsid w:val="00D84F34"/>
    <w:rsid w:val="00D8584C"/>
    <w:rsid w:val="00D85ACB"/>
    <w:rsid w:val="00D86634"/>
    <w:rsid w:val="00D87401"/>
    <w:rsid w:val="00D87712"/>
    <w:rsid w:val="00D9056F"/>
    <w:rsid w:val="00D91A16"/>
    <w:rsid w:val="00D91E37"/>
    <w:rsid w:val="00D93180"/>
    <w:rsid w:val="00D93FFE"/>
    <w:rsid w:val="00D94444"/>
    <w:rsid w:val="00D9461D"/>
    <w:rsid w:val="00D949CA"/>
    <w:rsid w:val="00D955AF"/>
    <w:rsid w:val="00D9601A"/>
    <w:rsid w:val="00D96111"/>
    <w:rsid w:val="00D96B95"/>
    <w:rsid w:val="00D9736E"/>
    <w:rsid w:val="00DA085D"/>
    <w:rsid w:val="00DA1410"/>
    <w:rsid w:val="00DA2603"/>
    <w:rsid w:val="00DA3DEE"/>
    <w:rsid w:val="00DA3FC1"/>
    <w:rsid w:val="00DA4E0A"/>
    <w:rsid w:val="00DA5720"/>
    <w:rsid w:val="00DA5A9B"/>
    <w:rsid w:val="00DA7C45"/>
    <w:rsid w:val="00DA7D59"/>
    <w:rsid w:val="00DB0144"/>
    <w:rsid w:val="00DB1020"/>
    <w:rsid w:val="00DB1C6D"/>
    <w:rsid w:val="00DB2464"/>
    <w:rsid w:val="00DB2734"/>
    <w:rsid w:val="00DB7DE2"/>
    <w:rsid w:val="00DC1F3F"/>
    <w:rsid w:val="00DD05C4"/>
    <w:rsid w:val="00DD1FEC"/>
    <w:rsid w:val="00DD2FF7"/>
    <w:rsid w:val="00DD35DB"/>
    <w:rsid w:val="00DD55F5"/>
    <w:rsid w:val="00DE0C58"/>
    <w:rsid w:val="00DE1329"/>
    <w:rsid w:val="00DE1AD5"/>
    <w:rsid w:val="00DE3123"/>
    <w:rsid w:val="00DE3B81"/>
    <w:rsid w:val="00DE46D8"/>
    <w:rsid w:val="00DE54CD"/>
    <w:rsid w:val="00DE6E88"/>
    <w:rsid w:val="00DF1CDC"/>
    <w:rsid w:val="00DF2B7C"/>
    <w:rsid w:val="00DF38CB"/>
    <w:rsid w:val="00E00C31"/>
    <w:rsid w:val="00E01E2F"/>
    <w:rsid w:val="00E025A5"/>
    <w:rsid w:val="00E02C3B"/>
    <w:rsid w:val="00E03F23"/>
    <w:rsid w:val="00E0509C"/>
    <w:rsid w:val="00E07483"/>
    <w:rsid w:val="00E10234"/>
    <w:rsid w:val="00E10866"/>
    <w:rsid w:val="00E10BED"/>
    <w:rsid w:val="00E20490"/>
    <w:rsid w:val="00E210A5"/>
    <w:rsid w:val="00E22989"/>
    <w:rsid w:val="00E234B1"/>
    <w:rsid w:val="00E258A0"/>
    <w:rsid w:val="00E2656D"/>
    <w:rsid w:val="00E3103A"/>
    <w:rsid w:val="00E33645"/>
    <w:rsid w:val="00E337BE"/>
    <w:rsid w:val="00E345AE"/>
    <w:rsid w:val="00E369F4"/>
    <w:rsid w:val="00E37B01"/>
    <w:rsid w:val="00E37E29"/>
    <w:rsid w:val="00E40005"/>
    <w:rsid w:val="00E42853"/>
    <w:rsid w:val="00E43F0E"/>
    <w:rsid w:val="00E44A1A"/>
    <w:rsid w:val="00E44CB0"/>
    <w:rsid w:val="00E458E4"/>
    <w:rsid w:val="00E50CFB"/>
    <w:rsid w:val="00E518F2"/>
    <w:rsid w:val="00E5627D"/>
    <w:rsid w:val="00E56705"/>
    <w:rsid w:val="00E61C6F"/>
    <w:rsid w:val="00E6214E"/>
    <w:rsid w:val="00E6220D"/>
    <w:rsid w:val="00E63460"/>
    <w:rsid w:val="00E634BD"/>
    <w:rsid w:val="00E6480D"/>
    <w:rsid w:val="00E660AF"/>
    <w:rsid w:val="00E672A4"/>
    <w:rsid w:val="00E67358"/>
    <w:rsid w:val="00E6750F"/>
    <w:rsid w:val="00E71114"/>
    <w:rsid w:val="00E715F2"/>
    <w:rsid w:val="00E7178F"/>
    <w:rsid w:val="00E7372B"/>
    <w:rsid w:val="00E74AF6"/>
    <w:rsid w:val="00E74B37"/>
    <w:rsid w:val="00E750F9"/>
    <w:rsid w:val="00E75810"/>
    <w:rsid w:val="00E77263"/>
    <w:rsid w:val="00E7746D"/>
    <w:rsid w:val="00E77750"/>
    <w:rsid w:val="00E777A9"/>
    <w:rsid w:val="00E80AB4"/>
    <w:rsid w:val="00E814AE"/>
    <w:rsid w:val="00E829CA"/>
    <w:rsid w:val="00E87720"/>
    <w:rsid w:val="00E90DCF"/>
    <w:rsid w:val="00E92763"/>
    <w:rsid w:val="00E931B8"/>
    <w:rsid w:val="00E94A6F"/>
    <w:rsid w:val="00E94EC9"/>
    <w:rsid w:val="00E95BA4"/>
    <w:rsid w:val="00E97025"/>
    <w:rsid w:val="00E9758D"/>
    <w:rsid w:val="00E97F5E"/>
    <w:rsid w:val="00EA055B"/>
    <w:rsid w:val="00EA4372"/>
    <w:rsid w:val="00EA6995"/>
    <w:rsid w:val="00EA747C"/>
    <w:rsid w:val="00EB07F8"/>
    <w:rsid w:val="00EB083F"/>
    <w:rsid w:val="00EB4ED6"/>
    <w:rsid w:val="00EB5DDB"/>
    <w:rsid w:val="00EB64E0"/>
    <w:rsid w:val="00EB724C"/>
    <w:rsid w:val="00EB7CDB"/>
    <w:rsid w:val="00EC093B"/>
    <w:rsid w:val="00EC111A"/>
    <w:rsid w:val="00EC122B"/>
    <w:rsid w:val="00EC1D4C"/>
    <w:rsid w:val="00EC3926"/>
    <w:rsid w:val="00EC49D2"/>
    <w:rsid w:val="00EC4F3D"/>
    <w:rsid w:val="00ED04D4"/>
    <w:rsid w:val="00ED0E08"/>
    <w:rsid w:val="00ED1E7B"/>
    <w:rsid w:val="00ED27B6"/>
    <w:rsid w:val="00ED3428"/>
    <w:rsid w:val="00ED3A64"/>
    <w:rsid w:val="00ED50FC"/>
    <w:rsid w:val="00ED5195"/>
    <w:rsid w:val="00ED51A9"/>
    <w:rsid w:val="00ED5E4E"/>
    <w:rsid w:val="00ED612D"/>
    <w:rsid w:val="00ED794B"/>
    <w:rsid w:val="00EE0381"/>
    <w:rsid w:val="00EE2388"/>
    <w:rsid w:val="00EE3674"/>
    <w:rsid w:val="00EE4AD7"/>
    <w:rsid w:val="00EE546C"/>
    <w:rsid w:val="00EF0BBE"/>
    <w:rsid w:val="00EF252F"/>
    <w:rsid w:val="00EF2738"/>
    <w:rsid w:val="00EF29C2"/>
    <w:rsid w:val="00EF31C6"/>
    <w:rsid w:val="00EF3AE6"/>
    <w:rsid w:val="00EF4D93"/>
    <w:rsid w:val="00F0087C"/>
    <w:rsid w:val="00F01282"/>
    <w:rsid w:val="00F018C1"/>
    <w:rsid w:val="00F01CB4"/>
    <w:rsid w:val="00F02D59"/>
    <w:rsid w:val="00F041A8"/>
    <w:rsid w:val="00F0586D"/>
    <w:rsid w:val="00F10F68"/>
    <w:rsid w:val="00F11B75"/>
    <w:rsid w:val="00F11B99"/>
    <w:rsid w:val="00F12967"/>
    <w:rsid w:val="00F131D9"/>
    <w:rsid w:val="00F1442E"/>
    <w:rsid w:val="00F14767"/>
    <w:rsid w:val="00F158F4"/>
    <w:rsid w:val="00F1728B"/>
    <w:rsid w:val="00F173E2"/>
    <w:rsid w:val="00F24831"/>
    <w:rsid w:val="00F278A8"/>
    <w:rsid w:val="00F30131"/>
    <w:rsid w:val="00F31992"/>
    <w:rsid w:val="00F35BEC"/>
    <w:rsid w:val="00F360CC"/>
    <w:rsid w:val="00F41F91"/>
    <w:rsid w:val="00F429B4"/>
    <w:rsid w:val="00F42D90"/>
    <w:rsid w:val="00F44D24"/>
    <w:rsid w:val="00F474D3"/>
    <w:rsid w:val="00F47D3B"/>
    <w:rsid w:val="00F50117"/>
    <w:rsid w:val="00F50252"/>
    <w:rsid w:val="00F5317B"/>
    <w:rsid w:val="00F5326E"/>
    <w:rsid w:val="00F53B63"/>
    <w:rsid w:val="00F55F46"/>
    <w:rsid w:val="00F5740A"/>
    <w:rsid w:val="00F57D50"/>
    <w:rsid w:val="00F6047E"/>
    <w:rsid w:val="00F60B88"/>
    <w:rsid w:val="00F6149D"/>
    <w:rsid w:val="00F61F47"/>
    <w:rsid w:val="00F61F4D"/>
    <w:rsid w:val="00F62536"/>
    <w:rsid w:val="00F64380"/>
    <w:rsid w:val="00F644E6"/>
    <w:rsid w:val="00F65A02"/>
    <w:rsid w:val="00F6608D"/>
    <w:rsid w:val="00F70101"/>
    <w:rsid w:val="00F70889"/>
    <w:rsid w:val="00F70A9E"/>
    <w:rsid w:val="00F70FE6"/>
    <w:rsid w:val="00F71716"/>
    <w:rsid w:val="00F7700C"/>
    <w:rsid w:val="00F77C76"/>
    <w:rsid w:val="00F8043E"/>
    <w:rsid w:val="00F8106D"/>
    <w:rsid w:val="00F82CF7"/>
    <w:rsid w:val="00F86B8B"/>
    <w:rsid w:val="00F86BE5"/>
    <w:rsid w:val="00F87506"/>
    <w:rsid w:val="00F878B3"/>
    <w:rsid w:val="00F93DB1"/>
    <w:rsid w:val="00F94EEA"/>
    <w:rsid w:val="00F952C0"/>
    <w:rsid w:val="00F9603E"/>
    <w:rsid w:val="00FA18E5"/>
    <w:rsid w:val="00FA2480"/>
    <w:rsid w:val="00FA2F92"/>
    <w:rsid w:val="00FA4CFF"/>
    <w:rsid w:val="00FA5765"/>
    <w:rsid w:val="00FA7298"/>
    <w:rsid w:val="00FB0225"/>
    <w:rsid w:val="00FB21AB"/>
    <w:rsid w:val="00FB245E"/>
    <w:rsid w:val="00FB7282"/>
    <w:rsid w:val="00FB76C6"/>
    <w:rsid w:val="00FC16C1"/>
    <w:rsid w:val="00FC4D8C"/>
    <w:rsid w:val="00FC65E4"/>
    <w:rsid w:val="00FD3170"/>
    <w:rsid w:val="00FD4604"/>
    <w:rsid w:val="00FD4CF6"/>
    <w:rsid w:val="00FD4DD2"/>
    <w:rsid w:val="00FD4E17"/>
    <w:rsid w:val="00FD597B"/>
    <w:rsid w:val="00FF0C1B"/>
    <w:rsid w:val="00FF18C7"/>
    <w:rsid w:val="00FF2000"/>
    <w:rsid w:val="00FF277F"/>
    <w:rsid w:val="00FF6D90"/>
    <w:rsid w:val="00FF74DA"/>
    <w:rsid w:val="00FF7B0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1F014B"/>
  <w15:docId w15:val="{C196C5EE-A3F2-48D6-888B-B52CF6E5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337BE"/>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Luettelokappale">
    <w:name w:val="List Paragraph"/>
    <w:basedOn w:val="Normaali"/>
    <w:uiPriority w:val="34"/>
    <w:qFormat/>
    <w:rsid w:val="00372593"/>
    <w:pPr>
      <w:ind w:left="720"/>
      <w:contextualSpacing/>
    </w:p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2">
    <w:name w:val="Sääntö 2"/>
    <w:basedOn w:val="Snt1"/>
    <w:link w:val="Snt2Char"/>
    <w:qFormat/>
    <w:rsid w:val="006C51FC"/>
    <w:pPr>
      <w:ind w:left="1134"/>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4Char">
    <w:name w:val="Sääntö 4 Char"/>
    <w:basedOn w:val="Snt1Char"/>
    <w:link w:val="Snt4"/>
    <w:rsid w:val="009850F2"/>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character" w:customStyle="1" w:styleId="UnresolvedMention1">
    <w:name w:val="Unresolved Mention1"/>
    <w:basedOn w:val="Kappaleenoletusfontti"/>
    <w:uiPriority w:val="99"/>
    <w:semiHidden/>
    <w:unhideWhenUsed/>
    <w:rsid w:val="00135411"/>
    <w:rPr>
      <w:color w:val="808080"/>
      <w:shd w:val="clear" w:color="auto" w:fill="E6E6E6"/>
    </w:rPr>
  </w:style>
  <w:style w:type="paragraph" w:styleId="Kommentinotsikko">
    <w:name w:val="annotation subject"/>
    <w:basedOn w:val="Kommentinteksti"/>
    <w:next w:val="Kommentinteksti"/>
    <w:link w:val="KommentinotsikkoChar"/>
    <w:uiPriority w:val="99"/>
    <w:semiHidden/>
    <w:unhideWhenUsed/>
    <w:rsid w:val="00761E9D"/>
    <w:pPr>
      <w:spacing w:after="0"/>
    </w:pPr>
    <w:rPr>
      <w:b/>
      <w:bCs/>
    </w:rPr>
  </w:style>
  <w:style w:type="character" w:customStyle="1" w:styleId="KommentinotsikkoChar">
    <w:name w:val="Kommentin otsikko Char"/>
    <w:basedOn w:val="KommentintekstiChar"/>
    <w:link w:val="Kommentinotsikko"/>
    <w:uiPriority w:val="99"/>
    <w:semiHidden/>
    <w:rsid w:val="00761E9D"/>
    <w:rPr>
      <w:rFonts w:ascii="Times New Roman" w:hAnsi="Times New Roman" w:cs="Calibri"/>
      <w:b/>
      <w:bCs/>
      <w:sz w:val="20"/>
      <w:szCs w:val="20"/>
    </w:rPr>
  </w:style>
  <w:style w:type="paragraph" w:styleId="Sisllysluettelonotsikko">
    <w:name w:val="TOC Heading"/>
    <w:basedOn w:val="Otsikko1"/>
    <w:next w:val="Normaali"/>
    <w:uiPriority w:val="39"/>
    <w:unhideWhenUsed/>
    <w:qFormat/>
    <w:rsid w:val="00DD1FEC"/>
    <w:pPr>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spacing w:val="0"/>
      <w:sz w:val="32"/>
      <w:szCs w:val="32"/>
      <w:lang w:eastAsia="fi-FI"/>
    </w:rPr>
  </w:style>
  <w:style w:type="paragraph" w:styleId="NormaaliWWW">
    <w:name w:val="Normal (Web)"/>
    <w:basedOn w:val="Normaali"/>
    <w:uiPriority w:val="99"/>
    <w:semiHidden/>
    <w:unhideWhenUsed/>
    <w:rsid w:val="002F64E0"/>
    <w:rPr>
      <w:rFonts w:cs="Times New Roman"/>
      <w:sz w:val="24"/>
      <w:szCs w:val="24"/>
    </w:rPr>
  </w:style>
  <w:style w:type="paragraph" w:customStyle="1" w:styleId="TableOfContents">
    <w:name w:val="TableOfContents"/>
    <w:basedOn w:val="Normaali"/>
    <w:next w:val="Normaali"/>
    <w:rsid w:val="00585FAE"/>
    <w:pPr>
      <w:keepNext/>
      <w:framePr w:hSpace="181" w:vSpace="181" w:wrap="auto" w:hAnchor="margin"/>
      <w:spacing w:before="240" w:after="480" w:line="240" w:lineRule="auto"/>
      <w:ind w:left="2268"/>
      <w:jc w:val="center"/>
    </w:pPr>
    <w:rPr>
      <w:rFonts w:eastAsia="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0216">
      <w:bodyDiv w:val="1"/>
      <w:marLeft w:val="0"/>
      <w:marRight w:val="0"/>
      <w:marTop w:val="0"/>
      <w:marBottom w:val="0"/>
      <w:divBdr>
        <w:top w:val="none" w:sz="0" w:space="0" w:color="auto"/>
        <w:left w:val="none" w:sz="0" w:space="0" w:color="auto"/>
        <w:bottom w:val="none" w:sz="0" w:space="0" w:color="auto"/>
        <w:right w:val="none" w:sz="0" w:space="0" w:color="auto"/>
      </w:divBdr>
    </w:div>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330065009">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632323779">
      <w:bodyDiv w:val="1"/>
      <w:marLeft w:val="0"/>
      <w:marRight w:val="0"/>
      <w:marTop w:val="0"/>
      <w:marBottom w:val="0"/>
      <w:divBdr>
        <w:top w:val="none" w:sz="0" w:space="0" w:color="auto"/>
        <w:left w:val="none" w:sz="0" w:space="0" w:color="auto"/>
        <w:bottom w:val="none" w:sz="0" w:space="0" w:color="auto"/>
        <w:right w:val="none" w:sz="0" w:space="0" w:color="auto"/>
      </w:divBdr>
    </w:div>
    <w:div w:id="901402157">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272394411">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61695724">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www.ihe.net/uploadedFiles/Documents/Eye_Care/IHE_EyeCare_Suppl_CCDA_GEE_Rev2.2_TI_2016-12-29.pdf"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tyles" Target="styles.xml"/><Relationship Id="rId12" Type="http://schemas.openxmlformats.org/officeDocument/2006/relationships/image" Target="media/image1.png"/><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8.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Kanta-optometria CDA R2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95606-C73E-4F0D-A9B1-198AEBA29038}">
  <ds:schemaRefs>
    <ds:schemaRef ds:uri="Microsoft.SharePoint.Taxonomy.ContentTypeSync"/>
  </ds:schemaRefs>
</ds:datastoreItem>
</file>

<file path=customXml/itemProps2.xml><?xml version="1.0" encoding="utf-8"?>
<ds:datastoreItem xmlns:ds="http://schemas.openxmlformats.org/officeDocument/2006/customXml" ds:itemID="{1BE83758-63F9-44DB-8808-EE388BF14AE7}">
  <ds:schemaRef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28d5f0a3-ab75-4f37-b21c-c5486e890318"/>
    <ds:schemaRef ds:uri="http://purl.org/dc/terms/"/>
    <ds:schemaRef ds:uri="http://www.w3.org/XML/1998/namespace"/>
  </ds:schemaRefs>
</ds:datastoreItem>
</file>

<file path=customXml/itemProps3.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4.xml><?xml version="1.0" encoding="utf-8"?>
<ds:datastoreItem xmlns:ds="http://schemas.openxmlformats.org/officeDocument/2006/customXml" ds:itemID="{526D21F6-66E5-4D6E-B767-D3D471CD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BAD9D7-EC89-4410-9B68-209C2DF7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78</Pages>
  <Words>29352</Words>
  <Characters>237756</Characters>
  <Application>Microsoft Office Word</Application>
  <DocSecurity>0</DocSecurity>
  <Lines>1981</Lines>
  <Paragraphs>533</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Kanta-optometria CDA R2 katselmointiin</vt:lpstr>
      <vt:lpstr/>
    </vt:vector>
  </TitlesOfParts>
  <Company/>
  <LinksUpToDate>false</LinksUpToDate>
  <CharactersWithSpaces>266575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Kanta-optometria CDA R2 katselmointiin</dc:title>
  <dc:subject/>
  <dc:creator>Salivirta &amp; Partners</dc:creator>
  <cp:keywords>Katselmointi</cp:keywords>
  <dc:description/>
  <cp:lastModifiedBy>Tuomainen Mika</cp:lastModifiedBy>
  <cp:revision>4</cp:revision>
  <cp:lastPrinted>2015-10-27T12:19:00Z</cp:lastPrinted>
  <dcterms:created xsi:type="dcterms:W3CDTF">2020-06-11T11:03:00Z</dcterms:created>
  <dcterms:modified xsi:type="dcterms:W3CDTF">2020-09-23T09:53:00Z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1.0X</vt:lpwstr>
  </property>
  <property fmtid="{D5CDD505-2E9C-101B-9397-08002B2CF9AE}" pid="3" name="Pvm">
    <vt:lpwstr>X.3.2020</vt:lpwstr>
  </property>
  <property fmtid="{D5CDD505-2E9C-101B-9397-08002B2CF9AE}" pid="4" name="OID">
    <vt:lpwstr>1.2.246.777.11.2020.X</vt:lpwstr>
  </property>
  <property fmtid="{D5CDD505-2E9C-101B-9397-08002B2CF9AE}" pid="5" name="ContentTypeId">
    <vt:lpwstr>0x010100B5B0C7C8E89E4B24A1DD48391A5B64DF00112FE0083EA64F2EB8D4961C8BE8602F002DF000B45F04491AAD572C387F6B60E000FFA673CCE58F73488C933740346BD6D4</vt:lpwstr>
  </property>
  <property fmtid="{D5CDD505-2E9C-101B-9397-08002B2CF9AE}" pid="6" name="TaxKeyword">
    <vt:lpwstr>339;#Katselmointi|28c62021-51d9-456f-aea9-3b144b936069</vt:lpwstr>
  </property>
  <property fmtid="{D5CDD505-2E9C-101B-9397-08002B2CF9AE}" pid="7" name="KelaOmaLuokitus">
    <vt:lpwstr>338;#Katselmointi|f8d41c3f-ad65-4cae-9fc6-770c6fbcb74a</vt:lpwstr>
  </property>
  <property fmtid="{D5CDD505-2E9C-101B-9397-08002B2CF9AE}" pid="8" name="KelaNavigaatiotermi">
    <vt:lpwstr>151;#Potilastiedon arkiston ylläpito ja kehittäminen|21f8d39a-faa0-4e88-8607-b6799df5e1d3</vt:lpwstr>
  </property>
  <property fmtid="{D5CDD505-2E9C-101B-9397-08002B2CF9AE}" pid="9" name="KelaProjekti">
    <vt:lpwstr>150;#POARYP2018|3c2759d7-4d5e-4485-877a-438737496b22</vt:lpwstr>
  </property>
  <property fmtid="{D5CDD505-2E9C-101B-9397-08002B2CF9AE}" pid="10" name="KelaPihlaLuokitus">
    <vt:lpwstr>68;#Työdokumentaatio|25fe0918-a97d-47fd-9b70-850fbf399107</vt:lpwstr>
  </property>
  <property fmtid="{D5CDD505-2E9C-101B-9397-08002B2CF9AE}" pid="11" name="KelaOrganisaatio">
    <vt:lpwstr/>
  </property>
  <property fmtid="{D5CDD505-2E9C-101B-9397-08002B2CF9AE}" pid="12" name="KelaNostaIntranettiin">
    <vt:lpwstr>11;#Ei|4da38706-6322-4438-8e0a-a80ce46c1d74</vt:lpwstr>
  </property>
  <property fmtid="{D5CDD505-2E9C-101B-9397-08002B2CF9AE}" pid="13" name="KelaTyoryhma">
    <vt:lpwstr/>
  </property>
  <property fmtid="{D5CDD505-2E9C-101B-9397-08002B2CF9AE}" pid="14" name="KelaSinettiLuokka">
    <vt:lpwstr>12;#Projektidokumentaatio|46a885a8-d012-4ce3-9e3d-2c376f037c4d</vt:lpwstr>
  </property>
  <property fmtid="{D5CDD505-2E9C-101B-9397-08002B2CF9AE}" pid="15" name="KelaDokumenttiluokka">
    <vt:lpwstr>337;#Katselmointi|28c62021-51d9-456f-aea9-3b144b936069</vt:lpwstr>
  </property>
  <property fmtid="{D5CDD505-2E9C-101B-9397-08002B2CF9AE}" pid="16" name="KelaAsiasanat">
    <vt:lpwstr/>
  </property>
</Properties>
</file>